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purl.oclc.org/ooxml/officeDocument/relationships/officeDocument" Target="word/document.xml" /><Relationship Id="rId2" Type="http://purl.oclc.org/ooxml/officeDocument/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nformance="strict">
  <!-- Generated by Aspose.Words for Java 24.10.0 -->
  <w:body>
    <w:p w:rsidR="00A77B3E">
      <w:pPr>
        <w:jc w:val="start"/>
      </w:pPr>
    </w:p>
    <w:p w:rsidR="00A77B3E">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Πρόγραμμα SFC2021 που υποστηρίζεται από το ΕΤΠΑ (Στόχος «Επενδύσεις στην απασχόληση και την ανάπτυξη»), το ΕΚΤ+, το Ταμείο Συνοχής και το ΕΤΘΑ — άρθρο 21 παράγραφος 3</w:t>
      </w:r>
    </w:p>
    <w:p w:rsidR="00A77B3E">
      <w:pPr>
        <w:jc w:val="center"/>
        <w:rPr>
          <w:rFonts w:ascii="Times New Roman" w:eastAsia="Times New Roman" w:hAnsi="Times New Roman" w:cs="Times New Roman"/>
          <w:b/>
          <w:vanish w:val="0"/>
          <w:color w:val="000000"/>
          <w:sz w:val="32"/>
        </w:rPr>
      </w:pPr>
    </w:p>
    <w:p w:rsidR="00A77B3E">
      <w:pPr>
        <w:jc w:val="center"/>
        <w:rPr>
          <w:rFonts w:ascii="Times New Roman" w:eastAsia="Times New Roman" w:hAnsi="Times New Roman" w:cs="Times New Roman"/>
          <w:b/>
          <w:vanish w:val="0"/>
          <w:color w:val="000000"/>
          <w:sz w:val="24"/>
        </w:rPr>
      </w:pPr>
    </w:p>
    <w:tbl>
      <w:tblPr>
        <w:tblW w:w="98%" w:type="pct"/>
        <w:tblInd w:w="2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5017"/>
        <w:gridCol w:w="5018"/>
      </w:tblGrid>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CCI</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2021EL05SFPR001</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Τίτλος στα αγγλικά</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Human Resources and Social Cohesion</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Τίτλος στην εθνική γλώσσα ή γλώσσες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EL - Ανθρώπινο Δυναμικό και Κοινωνική Συνοχή</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Έκδοση</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del w:id="0" w:author="SFC2021" w:date="2025-12-22T16:11:21Z">
              <w:r>
                <w:rPr>
                  <w:rFonts w:ascii="Times New Roman" w:eastAsia="Times New Roman" w:hAnsi="Times New Roman" w:cs="Times New Roman"/>
                  <w:b w:val="0"/>
                  <w:i w:val="0"/>
                  <w:vanish w:val="0"/>
                  <w:color w:val="000000"/>
                  <w:sz w:val="24"/>
                </w:rPr>
                <w:delText>2</w:delText>
              </w:r>
            </w:del>
            <w:ins w:id="1" w:author="SFC2021" w:date="2025-12-22T16:11:21Z">
              <w:r>
                <w:rPr>
                  <w:rFonts w:ascii="Times New Roman" w:eastAsia="Times New Roman" w:hAnsi="Times New Roman" w:cs="Times New Roman"/>
                  <w:b w:val="0"/>
                  <w:i w:val="0"/>
                  <w:vanish w:val="0"/>
                  <w:color w:val="000000"/>
                  <w:sz w:val="24"/>
                </w:rPr>
                <w:t>3</w:t>
              </w:r>
            </w:ins>
            <w:r>
              <w:rPr>
                <w:rFonts w:ascii="Times New Roman" w:eastAsia="Times New Roman" w:hAnsi="Times New Roman" w:cs="Times New Roman"/>
                <w:b w:val="0"/>
                <w:i w:val="0"/>
                <w:vanish w:val="0"/>
                <w:color w:val="000000"/>
                <w:sz w:val="24"/>
              </w:rPr>
              <w:t>.</w:t>
            </w:r>
            <w:del w:id="2" w:author="SFC2021" w:date="2025-12-22T16:11:21Z">
              <w:r>
                <w:rPr>
                  <w:rFonts w:ascii="Times New Roman" w:eastAsia="Times New Roman" w:hAnsi="Times New Roman" w:cs="Times New Roman"/>
                  <w:b w:val="0"/>
                  <w:i w:val="0"/>
                  <w:vanish w:val="0"/>
                  <w:color w:val="000000"/>
                  <w:sz w:val="24"/>
                </w:rPr>
                <w:delText>1</w:delText>
              </w:r>
            </w:del>
            <w:ins w:id="3" w:author="SFC2021" w:date="2025-12-22T16:11:21Z">
              <w:r>
                <w:rPr>
                  <w:rFonts w:ascii="Times New Roman" w:eastAsia="Times New Roman" w:hAnsi="Times New Roman" w:cs="Times New Roman"/>
                  <w:b w:val="0"/>
                  <w:i w:val="0"/>
                  <w:vanish w:val="0"/>
                  <w:color w:val="000000"/>
                  <w:sz w:val="24"/>
                </w:rPr>
                <w:t>0</w:t>
              </w:r>
            </w:ins>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Πρώτο έτος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2021</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Τελευταίο έτος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2027</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Επιλέξιμο από</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 Ιαν 2021</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Επιλέξιμο έως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31 Δεκ 2029</w:t>
            </w: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Αριθμός απόφασης της Επιτροπής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del w:id="4" w:author="SFC2021" w:date="2025-12-22T16:11:21Z">
              <w:r>
                <w:rPr>
                  <w:rFonts w:ascii="Times New Roman" w:eastAsia="Times New Roman" w:hAnsi="Times New Roman" w:cs="Times New Roman"/>
                  <w:b w:val="0"/>
                  <w:i w:val="0"/>
                  <w:vanish w:val="0"/>
                  <w:color w:val="000000"/>
                  <w:sz w:val="24"/>
                </w:rPr>
                <w:delText>C(2025)6901</w:delText>
              </w:r>
            </w:del>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Ημερομηνία απόφασης της Επιτροπής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del w:id="5" w:author="SFC2021" w:date="2025-12-22T16:11:21Z">
              <w:r>
                <w:rPr>
                  <w:rFonts w:ascii="Times New Roman" w:eastAsia="Times New Roman" w:hAnsi="Times New Roman" w:cs="Times New Roman"/>
                  <w:b w:val="0"/>
                  <w:i w:val="0"/>
                  <w:vanish w:val="0"/>
                  <w:color w:val="000000"/>
                  <w:sz w:val="24"/>
                </w:rPr>
                <w:delText>8 Οκτ 2025</w:delText>
              </w:r>
            </w:del>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Αριθμός τροποποιητικής απόφασης του κράτους μέλους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p>
        </w:tc>
      </w:tr>
      <w:tr>
        <w:tblPrEx>
          <w:tblW w:w="98%" w:type="pct"/>
          <w:tblInd w:w="2pt" w:type="dxa"/>
        </w:tblPrEx>
        <w:trPr>
          <w:trHeight w:val="240"/>
        </w:trPr>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Ημερομηνία έναρξης ισχύος της τροποποιητικής απόφασης του κράτους μέλους</w:t>
            </w:r>
          </w:p>
        </w:tc>
        <w:tc>
          <w:tcPr>
            <w:tcW w:w="50%"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Μη ουσιαστική μεταφορά (άρθρο 24 παράγραφος 5 του ΚΚΔ)</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Όχι</w:t>
            </w: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Φραστικές ή τυπογραφικές διορθώσεις (άρθρο 24 παράγραφος 6 του ΚΚΔ)</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Όχι</w:t>
            </w: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Εγκρίθηκε από την επιτροπή παρακολούθησης</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Ναι</w:t>
            </w: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Περιφέρειες NUTS που καλύπτονται από το πρόγραμμα</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EL - Ελλάδα </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 xml:space="preserve">EL3 - Αττική </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EL30 - Aττική</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EL301 - Βόρειος Τομέας Αθηνών</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EL302 - Δυτικός Τομέας Αθηνών</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EL303 - Κεντρικός Τομέας Αθηνών</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EL304 - Νότιος Τομέας Αθηνών</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EL305 - Ανατολική Αττική</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EL306 - Δυτική Αττική</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EL307 - Πειραιάς, Νήσοι</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EL4 - Νησιά Αιγαίου, Κρήτη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EL41 - Βόρειο Αιγαίο</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EL411 - Λέσβος, Λήμνος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EL412 - Ικαρία, Σάμος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EL413 - Χίος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EL42 - Νότιο Αιγαίο</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EL421 - Κάλυμνος, Κάρπαθος – Ηρωική Νήσος Κάσος, Κως, Ρόδος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EL422 - Άνδρος, Θήρα, Κέα, Μήλος, Μύκονος, Νάξος, Πάρος, Σύρος, Τήνος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EL43 - Κρήτη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EL431 - Ηράκλειο</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EL432 - Λασίθι</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EL433 - Ρέθυμνο</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EL434 - Χανιά</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EL5 - Βόρεια Ελλάδα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EL51 - Aνατολική Μακεδονία, Θράκη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EL511 - Έβρος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EL512 - Ξάνθη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EL513 - Ροδόπη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EL514 - Δράμα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EL515 - Θάσος, Καβάλα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EL52 - Κεντρική Μακεδονία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EL521 - Ημαθία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EL522 - Θεσσαλονίκη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EL523 - Κιλκίς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EL524 - Πέλλα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EL525 - Πιερία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EL526 - Σέρρες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EL527 - Χαλκιδική</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EL53 - Δυτική Μακεδονία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EL531 - Γρεβενά, Κοζάνη</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EL532 - Καστοριά</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EL533 - Φλώρινα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EL54 - Ήπειρος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EL541 - Άρτα, Πρέβεζα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EL542 - Θεσπρωτία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EL543 - Ιωάννινα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EL6 - Κεντρική Ελλάδα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EL61 - Θεσσαλία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EL611 - Καρδίτσα, Τρίκαλα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EL612 - Λάρισα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EL613 - Μαγνησία, Σποράδες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EL62 - Ιόνια Νησιά</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EL621 - Ζάκυνθος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EL622 - Κέρκυρα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EL623 - Ιθάκη, Κεφαλληνία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EL624 - Λευκάδα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EL63 - Δυτική Ελλάδα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EL631 - Αιτωλοακαρνανία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EL632 - Αχαΐα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EL633 - Ηλεία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EL64 - Στερεά Ελλάδα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EL641 - Βοιωτία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EL642 - Εύβοια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EL643 - Ευρυτανία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EL644 - Φθιώτιδα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EL645 - Φωκίδα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EL65 - Πελοπόννησος</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EL651 - Αργολίδα, Αρκαδία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EL652 - Κορινθία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EL653 - Λακωνία, Μεσσηνία</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ELZ - Extra-Regio NUTS 1</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ELZZ - Extra-Regio NUTS 2</w:t>
            </w:r>
            <w:r>
              <w:rPr>
                <w:rFonts w:ascii="Times New Roman" w:eastAsia="Times New Roman" w:hAnsi="Times New Roman" w:cs="Times New Roman"/>
                <w:b w:val="0"/>
                <w:i w:val="0"/>
                <w:vanish w:val="0"/>
                <w:color w:val="000000"/>
                <w:sz w:val="24"/>
              </w:rPr>
              <w:br/>
            </w:r>
            <w:r>
              <w:rPr>
                <w:rFonts w:ascii="Times New Roman" w:eastAsia="Times New Roman" w:hAnsi="Times New Roman" w:cs="Times New Roman"/>
                <w:b w:val="0"/>
                <w:i w:val="0"/>
                <w:vanish w:val="0"/>
                <w:color w:val="000000"/>
                <w:sz w:val="24"/>
              </w:rPr>
              <w:t>ELZZZ - Extra-Regio NUTS 3</w:t>
            </w: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Οικείο/-α ταμείο/-α</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ΕΚΤ+</w:t>
            </w:r>
          </w:p>
        </w:tc>
      </w:tr>
      <w:tr>
        <w:tblPrEx>
          <w:tblW w:w="98%" w:type="pct"/>
          <w:tblInd w:w="2pt" w:type="dxa"/>
        </w:tblPrEx>
        <w:trPr>
          <w:trHeight w:val="240"/>
        </w:trPr>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w:t>
            </w:r>
          </w:p>
        </w:tc>
        <w:tc>
          <w:tcPr>
            <w:tcW w:w="33%" w:type="pct"/>
            <w:tcMar>
              <w:start w:w="5pt" w:type="dxa"/>
              <w:end w:w="5pt" w:type="dxa"/>
            </w:tcMar>
            <w:vAlign w:val="top"/>
          </w:tcPr>
          <w:p w:rsidR="00A77B3E">
            <w:pPr>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fldChar w:fldCharType="begin">
                <w:ffData>
                  <w:name w:val=""/>
                  <w:enabled/>
                  <w:calcOnExit w:val="0"/>
                  <w:checkBox>
                    <w:size w:val="20"/>
                    <w:default w:val="0"/>
                    <w:checked w:val="0"/>
                  </w:checkBox>
                </w:ffData>
              </w:fldChar>
            </w:r>
            <w:r>
              <w:rPr>
                <w:rFonts w:ascii="Times New Roman" w:eastAsia="Times New Roman" w:hAnsi="Times New Roman" w:cs="Times New Roman"/>
                <w:b w:val="0"/>
                <w:i w:val="0"/>
                <w:vanish w:val="0"/>
                <w:color w:val="000000"/>
                <w:sz w:val="24"/>
              </w:rPr>
              <w:instrText xml:space="preserve"> FORMCHECKBOX </w:instrText>
            </w:r>
            <w:r>
              <w:rPr>
                <w:rFonts w:ascii="Times New Roman" w:eastAsia="Times New Roman" w:hAnsi="Times New Roman" w:cs="Times New Roman"/>
                <w:b w:val="0"/>
                <w:i w:val="0"/>
                <w:vanish w:val="0"/>
                <w:color w:val="000000"/>
                <w:sz w:val="24"/>
              </w:rPr>
              <w:fldChar w:fldCharType="end"/>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t xml:space="preserve"> στο πλαίσιο του στόχου «Επενδύσεις στην απασχόληση και την ανάπτυξη» μόνο για τις εξόχως απόκεντρες περιφέρειες</w:t>
            </w:r>
          </w:p>
        </w:tc>
      </w:tr>
    </w:tbl>
    <w:p w:rsidR="00A77B3E">
      <w:pPr>
        <w:jc w:val="center"/>
        <w:rPr>
          <w:rFonts w:ascii="Times New Roman" w:eastAsia="Times New Roman" w:hAnsi="Times New Roman" w:cs="Times New Roman"/>
          <w:b/>
          <w:vanish w:val="0"/>
          <w:color w:val="000000"/>
          <w:sz w:val="24"/>
        </w:rPr>
      </w:pPr>
      <w:r>
        <w:rPr>
          <w:rFonts w:ascii="Times New Roman" w:eastAsia="Times New Roman" w:hAnsi="Times New Roman" w:cs="Times New Roman"/>
          <w:b w:val="0"/>
          <w:vanish w:val="0"/>
          <w:color w:val="000000"/>
          <w:sz w:val="24"/>
        </w:rPr>
        <w:br w:type="page"/>
      </w:r>
      <w:r>
        <w:rPr>
          <w:rFonts w:ascii="Times New Roman" w:eastAsia="Times New Roman" w:hAnsi="Times New Roman" w:cs="Times New Roman"/>
          <w:b/>
          <w:vanish w:val="0"/>
          <w:color w:val="000000"/>
          <w:sz w:val="24"/>
        </w:rPr>
        <w:t>Πίνακας περιεχομένων</w:t>
      </w:r>
    </w:p>
    <w:p w:rsidR="00A77B3E">
      <w:pPr>
        <w:jc w:val="center"/>
        <w:rPr>
          <w:rFonts w:ascii="Times New Roman" w:eastAsia="Times New Roman" w:hAnsi="Times New Roman" w:cs="Times New Roman"/>
          <w:b w:val="0"/>
          <w:vanish w:val="0"/>
          <w:color w:val="000000"/>
          <w:sz w:val="24"/>
        </w:rPr>
      </w:pPr>
    </w:p>
    <w:p>
      <w:pPr>
        <w:pStyle w:val="TOC1"/>
        <w:tabs>
          <w:tab w:val="end" w:leader="dot" w:pos="10240"/>
        </w:tabs>
        <w:rPr>
          <w:del w:id="6" w:author="SFC2021" w:date="2025-12-22T16:11:21Z"/>
          <w:rFonts w:ascii="Calibri" w:hAnsi="Calibri"/>
          <w:noProof/>
          <w:sz w:val="22"/>
        </w:rPr>
      </w:pPr>
      <w:del w:id="7" w:author="SFC2021" w:date="2025-12-22T16:11:21Z">
        <w:r w:rsidR="00A77B3E">
          <w:rPr>
            <w:rFonts w:ascii="Times New Roman" w:eastAsia="Times New Roman" w:hAnsi="Times New Roman" w:cs="Times New Roman"/>
            <w:b w:val="0"/>
            <w:vanish w:val="0"/>
            <w:color w:val="000000"/>
            <w:sz w:val="24"/>
          </w:rPr>
          <w:fldChar w:fldCharType="begin"/>
        </w:r>
      </w:del>
      <w:del w:id="8" w:author="SFC2021" w:date="2025-12-22T16:11:21Z">
        <w:r w:rsidR="00A77B3E">
          <w:rPr>
            <w:rFonts w:ascii="Times New Roman" w:eastAsia="Times New Roman" w:hAnsi="Times New Roman" w:cs="Times New Roman"/>
            <w:b w:val="0"/>
            <w:vanish w:val="0"/>
            <w:color w:val="000000"/>
            <w:sz w:val="24"/>
          </w:rPr>
          <w:delInstrText>TOC \o "1-9" \z \u \h</w:delInstrText>
        </w:r>
      </w:del>
      <w:del w:id="9" w:author="SFC2021" w:date="2025-12-22T16:11:21Z">
        <w:r w:rsidR="00A77B3E">
          <w:rPr>
            <w:rFonts w:ascii="Times New Roman" w:eastAsia="Times New Roman" w:hAnsi="Times New Roman" w:cs="Times New Roman"/>
            <w:b w:val="0"/>
            <w:vanish w:val="0"/>
            <w:color w:val="000000"/>
            <w:sz w:val="24"/>
          </w:rPr>
          <w:fldChar w:fldCharType="separate"/>
        </w:r>
      </w:del>
      <w:del w:id="10" w:author="SFC2021" w:date="2025-12-22T16:11:21Z">
        <w:r>
          <w:fldChar w:fldCharType="begin"/>
        </w:r>
      </w:del>
      <w:del w:id="11" w:author="SFC2021" w:date="2025-12-22T16:11:21Z">
        <w:r>
          <w:delInstrText xml:space="preserve"> HYPERLINK \l "_Toc256000433" </w:delInstrText>
        </w:r>
      </w:del>
      <w:del w:id="12" w:author="SFC2021" w:date="2025-12-22T16:11:21Z">
        <w:r>
          <w:fldChar w:fldCharType="separate"/>
        </w:r>
      </w:del>
      <w:del w:id="13" w:author="SFC2021" w:date="2025-12-22T16:11:21Z">
        <w:r w:rsidR="00A77B3E">
          <w:rPr>
            <w:rStyle w:val="Hyperlink"/>
            <w:rFonts w:ascii="Times New Roman" w:hAnsi="Times New Roman" w:cs="Times New Roman"/>
          </w:rPr>
          <w:delText>1. Στρατηγική του προγράμματος: βασικές προκλήσεις και μέτρα πολιτικής</w:delText>
        </w:r>
      </w:del>
      <w:del w:id="14" w:author="SFC2021" w:date="2025-12-22T16:11:21Z">
        <w:r>
          <w:tab/>
        </w:r>
      </w:del>
      <w:del w:id="15" w:author="SFC2021" w:date="2025-12-22T16:11:21Z">
        <w:r>
          <w:fldChar w:fldCharType="begin"/>
        </w:r>
      </w:del>
      <w:del w:id="16" w:author="SFC2021" w:date="2025-12-22T16:11:21Z">
        <w:r>
          <w:delInstrText xml:space="preserve"> PAGEREF _Toc256000433 \h </w:delInstrText>
        </w:r>
      </w:del>
      <w:del w:id="17" w:author="SFC2021" w:date="2025-12-22T16:11:21Z">
        <w:r>
          <w:fldChar w:fldCharType="separate"/>
        </w:r>
      </w:del>
      <w:del w:id="18" w:author="SFC2021" w:date="2025-12-22T16:11:21Z">
        <w:r>
          <w:delText>16</w:delText>
        </w:r>
      </w:del>
      <w:del w:id="19" w:author="SFC2021" w:date="2025-12-22T16:11:21Z">
        <w:r>
          <w:fldChar w:fldCharType="end"/>
        </w:r>
      </w:del>
      <w:del w:id="20" w:author="SFC2021" w:date="2025-12-22T16:11:21Z">
        <w:r>
          <w:fldChar w:fldCharType="end"/>
        </w:r>
      </w:del>
    </w:p>
    <w:p>
      <w:pPr>
        <w:pStyle w:val="TOC2"/>
        <w:tabs>
          <w:tab w:val="end" w:leader="dot" w:pos="10240"/>
        </w:tabs>
        <w:rPr>
          <w:del w:id="21" w:author="SFC2021" w:date="2025-12-22T16:11:21Z"/>
          <w:rFonts w:ascii="Calibri" w:hAnsi="Calibri"/>
          <w:noProof/>
          <w:sz w:val="22"/>
        </w:rPr>
      </w:pPr>
      <w:del w:id="22" w:author="SFC2021" w:date="2025-12-22T16:11:21Z">
        <w:r>
          <w:fldChar w:fldCharType="begin"/>
        </w:r>
      </w:del>
      <w:del w:id="23" w:author="SFC2021" w:date="2025-12-22T16:11:21Z">
        <w:r>
          <w:delInstrText xml:space="preserve"> HYPERLINK \l "_Toc256000434" </w:delInstrText>
        </w:r>
      </w:del>
      <w:del w:id="24" w:author="SFC2021" w:date="2025-12-22T16:11:21Z">
        <w:r>
          <w:fldChar w:fldCharType="separate"/>
        </w:r>
      </w:del>
      <w:del w:id="25" w:author="SFC2021" w:date="2025-12-22T16:11:21Z">
        <w:r w:rsidR="00A77B3E">
          <w:rPr>
            <w:rStyle w:val="Hyperlink"/>
            <w:rFonts w:ascii="TimesNewRoman" w:eastAsia="TimesNewRoman" w:hAnsi="TimesNewRoman" w:cs="TimesNewRoman"/>
          </w:rPr>
          <w:delText>Πίνακας 1</w:delText>
        </w:r>
      </w:del>
      <w:del w:id="26" w:author="SFC2021" w:date="2025-12-22T16:11:21Z">
        <w:r>
          <w:tab/>
        </w:r>
      </w:del>
      <w:del w:id="27" w:author="SFC2021" w:date="2025-12-22T16:11:21Z">
        <w:r>
          <w:fldChar w:fldCharType="begin"/>
        </w:r>
      </w:del>
      <w:del w:id="28" w:author="SFC2021" w:date="2025-12-22T16:11:21Z">
        <w:r>
          <w:delInstrText xml:space="preserve"> PAGEREF _Toc256000434 \h </w:delInstrText>
        </w:r>
      </w:del>
      <w:del w:id="29" w:author="SFC2021" w:date="2025-12-22T16:11:21Z">
        <w:r>
          <w:fldChar w:fldCharType="separate"/>
        </w:r>
      </w:del>
      <w:del w:id="30" w:author="SFC2021" w:date="2025-12-22T16:11:21Z">
        <w:r>
          <w:delText>26</w:delText>
        </w:r>
      </w:del>
      <w:del w:id="31" w:author="SFC2021" w:date="2025-12-22T16:11:21Z">
        <w:r>
          <w:fldChar w:fldCharType="end"/>
        </w:r>
      </w:del>
      <w:del w:id="32" w:author="SFC2021" w:date="2025-12-22T16:11:21Z">
        <w:r>
          <w:fldChar w:fldCharType="end"/>
        </w:r>
      </w:del>
    </w:p>
    <w:p>
      <w:pPr>
        <w:pStyle w:val="TOC1"/>
        <w:tabs>
          <w:tab w:val="end" w:leader="dot" w:pos="10240"/>
        </w:tabs>
        <w:rPr>
          <w:del w:id="33" w:author="SFC2021" w:date="2025-12-22T16:11:21Z"/>
          <w:rFonts w:ascii="Calibri" w:hAnsi="Calibri"/>
          <w:noProof/>
          <w:sz w:val="22"/>
        </w:rPr>
      </w:pPr>
      <w:del w:id="34" w:author="SFC2021" w:date="2025-12-22T16:11:21Z">
        <w:r>
          <w:fldChar w:fldCharType="begin"/>
        </w:r>
      </w:del>
      <w:del w:id="35" w:author="SFC2021" w:date="2025-12-22T16:11:21Z">
        <w:r>
          <w:delInstrText xml:space="preserve"> HYPERLINK \l "_Toc256000435" </w:delInstrText>
        </w:r>
      </w:del>
      <w:del w:id="36" w:author="SFC2021" w:date="2025-12-22T16:11:21Z">
        <w:r>
          <w:fldChar w:fldCharType="separate"/>
        </w:r>
      </w:del>
      <w:del w:id="37" w:author="SFC2021" w:date="2025-12-22T16:11:21Z">
        <w:r w:rsidR="00A77B3E">
          <w:rPr>
            <w:rStyle w:val="Hyperlink"/>
            <w:rFonts w:ascii="Times New Roman" w:hAnsi="Times New Roman" w:cs="Times New Roman"/>
          </w:rPr>
          <w:delText>2. Προτεραιότητες</w:delText>
        </w:r>
      </w:del>
      <w:del w:id="38" w:author="SFC2021" w:date="2025-12-22T16:11:21Z">
        <w:r>
          <w:tab/>
        </w:r>
      </w:del>
      <w:del w:id="39" w:author="SFC2021" w:date="2025-12-22T16:11:21Z">
        <w:r>
          <w:fldChar w:fldCharType="begin"/>
        </w:r>
      </w:del>
      <w:del w:id="40" w:author="SFC2021" w:date="2025-12-22T16:11:21Z">
        <w:r>
          <w:delInstrText xml:space="preserve"> PAGEREF _Toc256000435 \h </w:delInstrText>
        </w:r>
      </w:del>
      <w:del w:id="41" w:author="SFC2021" w:date="2025-12-22T16:11:21Z">
        <w:r>
          <w:fldChar w:fldCharType="separate"/>
        </w:r>
      </w:del>
      <w:del w:id="42" w:author="SFC2021" w:date="2025-12-22T16:11:21Z">
        <w:r>
          <w:delText>45</w:delText>
        </w:r>
      </w:del>
      <w:del w:id="43" w:author="SFC2021" w:date="2025-12-22T16:11:21Z">
        <w:r>
          <w:fldChar w:fldCharType="end"/>
        </w:r>
      </w:del>
      <w:del w:id="44" w:author="SFC2021" w:date="2025-12-22T16:11:21Z">
        <w:r>
          <w:fldChar w:fldCharType="end"/>
        </w:r>
      </w:del>
    </w:p>
    <w:p>
      <w:pPr>
        <w:pStyle w:val="TOC2"/>
        <w:tabs>
          <w:tab w:val="end" w:leader="dot" w:pos="10240"/>
        </w:tabs>
        <w:rPr>
          <w:del w:id="45" w:author="SFC2021" w:date="2025-12-22T16:11:21Z"/>
          <w:rFonts w:ascii="Calibri" w:hAnsi="Calibri"/>
          <w:noProof/>
          <w:sz w:val="22"/>
        </w:rPr>
      </w:pPr>
      <w:del w:id="46" w:author="SFC2021" w:date="2025-12-22T16:11:21Z">
        <w:r>
          <w:fldChar w:fldCharType="begin"/>
        </w:r>
      </w:del>
      <w:del w:id="47" w:author="SFC2021" w:date="2025-12-22T16:11:21Z">
        <w:r>
          <w:delInstrText xml:space="preserve"> HYPERLINK \l "_Toc256000436" </w:delInstrText>
        </w:r>
      </w:del>
      <w:del w:id="48" w:author="SFC2021" w:date="2025-12-22T16:11:21Z">
        <w:r>
          <w:fldChar w:fldCharType="separate"/>
        </w:r>
      </w:del>
      <w:del w:id="49" w:author="SFC2021" w:date="2025-12-22T16:11:21Z">
        <w:r w:rsidR="00A77B3E">
          <w:rPr>
            <w:rStyle w:val="Hyperlink"/>
            <w:rFonts w:ascii="TimesNewRoman" w:eastAsia="TimesNewRoman" w:hAnsi="TimesNewRoman" w:cs="TimesNewRoman"/>
          </w:rPr>
          <w:delText>2.1. Προτεραιότητες εκτός της τεχνικής βοήθειας</w:delText>
        </w:r>
      </w:del>
      <w:del w:id="50" w:author="SFC2021" w:date="2025-12-22T16:11:21Z">
        <w:r>
          <w:tab/>
        </w:r>
      </w:del>
      <w:del w:id="51" w:author="SFC2021" w:date="2025-12-22T16:11:21Z">
        <w:r>
          <w:fldChar w:fldCharType="begin"/>
        </w:r>
      </w:del>
      <w:del w:id="52" w:author="SFC2021" w:date="2025-12-22T16:11:21Z">
        <w:r>
          <w:delInstrText xml:space="preserve"> PAGEREF _Toc256000436 \h </w:delInstrText>
        </w:r>
      </w:del>
      <w:del w:id="53" w:author="SFC2021" w:date="2025-12-22T16:11:21Z">
        <w:r>
          <w:fldChar w:fldCharType="separate"/>
        </w:r>
      </w:del>
      <w:del w:id="54" w:author="SFC2021" w:date="2025-12-22T16:11:21Z">
        <w:r>
          <w:delText>45</w:delText>
        </w:r>
      </w:del>
      <w:del w:id="55" w:author="SFC2021" w:date="2025-12-22T16:11:21Z">
        <w:r>
          <w:fldChar w:fldCharType="end"/>
        </w:r>
      </w:del>
      <w:del w:id="56" w:author="SFC2021" w:date="2025-12-22T16:11:21Z">
        <w:r>
          <w:fldChar w:fldCharType="end"/>
        </w:r>
      </w:del>
    </w:p>
    <w:p>
      <w:pPr>
        <w:pStyle w:val="TOC3"/>
        <w:tabs>
          <w:tab w:val="end" w:leader="dot" w:pos="10240"/>
        </w:tabs>
        <w:rPr>
          <w:del w:id="57" w:author="SFC2021" w:date="2025-12-22T16:11:21Z"/>
          <w:rFonts w:ascii="Calibri" w:hAnsi="Calibri"/>
          <w:noProof/>
          <w:sz w:val="22"/>
        </w:rPr>
      </w:pPr>
      <w:del w:id="58" w:author="SFC2021" w:date="2025-12-22T16:11:21Z">
        <w:r>
          <w:fldChar w:fldCharType="begin"/>
        </w:r>
      </w:del>
      <w:del w:id="59" w:author="SFC2021" w:date="2025-12-22T16:11:21Z">
        <w:r>
          <w:delInstrText xml:space="preserve"> HYPERLINK \l "_Toc256000437" </w:delInstrText>
        </w:r>
      </w:del>
      <w:del w:id="60" w:author="SFC2021" w:date="2025-12-22T16:11:21Z">
        <w:r>
          <w:fldChar w:fldCharType="separate"/>
        </w:r>
      </w:del>
      <w:del w:id="61" w:author="SFC2021" w:date="2025-12-22T16:11:21Z">
        <w:r w:rsidR="00A77B3E">
          <w:rPr>
            <w:rStyle w:val="Hyperlink"/>
            <w:rFonts w:ascii="Times New Roman" w:hAnsi="Times New Roman" w:cs="Times New Roman"/>
          </w:rPr>
          <w:delText>2.1.1. Προτεραιότητα: 1. ΠΡΟΤΕΡΑΙΟΤΗΤΑ 1 - ΣΥΣΤΗΜΙΚΕΣ / ΟΡΙΖΟΝΤΙΕΣ ΠΑΡΕΜΒΑΣΕΙΣ</w:delText>
        </w:r>
      </w:del>
      <w:del w:id="62" w:author="SFC2021" w:date="2025-12-22T16:11:21Z">
        <w:r>
          <w:tab/>
        </w:r>
      </w:del>
      <w:del w:id="63" w:author="SFC2021" w:date="2025-12-22T16:11:21Z">
        <w:r>
          <w:fldChar w:fldCharType="begin"/>
        </w:r>
      </w:del>
      <w:del w:id="64" w:author="SFC2021" w:date="2025-12-22T16:11:21Z">
        <w:r>
          <w:delInstrText xml:space="preserve"> PAGEREF _Toc256000437 \h </w:delInstrText>
        </w:r>
      </w:del>
      <w:del w:id="65" w:author="SFC2021" w:date="2025-12-22T16:11:21Z">
        <w:r>
          <w:fldChar w:fldCharType="separate"/>
        </w:r>
      </w:del>
      <w:del w:id="66" w:author="SFC2021" w:date="2025-12-22T16:11:21Z">
        <w:r>
          <w:delText>45</w:delText>
        </w:r>
      </w:del>
      <w:del w:id="67" w:author="SFC2021" w:date="2025-12-22T16:11:21Z">
        <w:r>
          <w:fldChar w:fldCharType="end"/>
        </w:r>
      </w:del>
      <w:del w:id="68" w:author="SFC2021" w:date="2025-12-22T16:11:21Z">
        <w:r>
          <w:fldChar w:fldCharType="end"/>
        </w:r>
      </w:del>
    </w:p>
    <w:p>
      <w:pPr>
        <w:pStyle w:val="TOC4"/>
        <w:tabs>
          <w:tab w:val="end" w:leader="dot" w:pos="10240"/>
        </w:tabs>
        <w:rPr>
          <w:del w:id="69" w:author="SFC2021" w:date="2025-12-22T16:11:21Z"/>
          <w:rFonts w:ascii="Calibri" w:hAnsi="Calibri"/>
          <w:noProof/>
          <w:sz w:val="22"/>
        </w:rPr>
      </w:pPr>
      <w:del w:id="70" w:author="SFC2021" w:date="2025-12-22T16:11:21Z">
        <w:r>
          <w:fldChar w:fldCharType="begin"/>
        </w:r>
      </w:del>
      <w:del w:id="71" w:author="SFC2021" w:date="2025-12-22T16:11:21Z">
        <w:r>
          <w:delInstrText xml:space="preserve"> HYPERLINK \l "_Toc256000438" </w:delInstrText>
        </w:r>
      </w:del>
      <w:del w:id="72" w:author="SFC2021" w:date="2025-12-22T16:11:21Z">
        <w:r>
          <w:fldChar w:fldCharType="separate"/>
        </w:r>
      </w:del>
      <w:del w:id="73" w:author="SFC2021" w:date="2025-12-22T16:11:21Z">
        <w:r w:rsidR="00A77B3E">
          <w:rPr>
            <w:rStyle w:val="Hyperlink"/>
          </w:rPr>
          <w:delTex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delText>
        </w:r>
      </w:del>
      <w:del w:id="74" w:author="SFC2021" w:date="2025-12-22T16:11:21Z">
        <w:r>
          <w:tab/>
        </w:r>
      </w:del>
      <w:del w:id="75" w:author="SFC2021" w:date="2025-12-22T16:11:21Z">
        <w:r>
          <w:fldChar w:fldCharType="begin"/>
        </w:r>
      </w:del>
      <w:del w:id="76" w:author="SFC2021" w:date="2025-12-22T16:11:21Z">
        <w:r>
          <w:delInstrText xml:space="preserve"> PAGEREF _Toc256000438 \h </w:delInstrText>
        </w:r>
      </w:del>
      <w:del w:id="77" w:author="SFC2021" w:date="2025-12-22T16:11:21Z">
        <w:r>
          <w:fldChar w:fldCharType="separate"/>
        </w:r>
      </w:del>
      <w:del w:id="78" w:author="SFC2021" w:date="2025-12-22T16:11:21Z">
        <w:r>
          <w:delText>45</w:delText>
        </w:r>
      </w:del>
      <w:del w:id="79" w:author="SFC2021" w:date="2025-12-22T16:11:21Z">
        <w:r>
          <w:fldChar w:fldCharType="end"/>
        </w:r>
      </w:del>
      <w:del w:id="80" w:author="SFC2021" w:date="2025-12-22T16:11:21Z">
        <w:r>
          <w:fldChar w:fldCharType="end"/>
        </w:r>
      </w:del>
    </w:p>
    <w:p>
      <w:pPr>
        <w:pStyle w:val="TOC4"/>
        <w:tabs>
          <w:tab w:val="end" w:leader="dot" w:pos="10240"/>
        </w:tabs>
        <w:rPr>
          <w:del w:id="81" w:author="SFC2021" w:date="2025-12-22T16:11:21Z"/>
          <w:rFonts w:ascii="Calibri" w:hAnsi="Calibri"/>
          <w:noProof/>
          <w:sz w:val="22"/>
        </w:rPr>
      </w:pPr>
      <w:del w:id="82" w:author="SFC2021" w:date="2025-12-22T16:11:21Z">
        <w:r>
          <w:fldChar w:fldCharType="begin"/>
        </w:r>
      </w:del>
      <w:del w:id="83" w:author="SFC2021" w:date="2025-12-22T16:11:21Z">
        <w:r>
          <w:delInstrText xml:space="preserve"> HYPERLINK \l "_Toc256000439" </w:delInstrText>
        </w:r>
      </w:del>
      <w:del w:id="84" w:author="SFC2021" w:date="2025-12-22T16:11:21Z">
        <w:r>
          <w:fldChar w:fldCharType="separate"/>
        </w:r>
      </w:del>
      <w:del w:id="85" w:author="SFC2021" w:date="2025-12-22T16:11:21Z">
        <w:r w:rsidR="00A77B3E">
          <w:rPr>
            <w:rStyle w:val="Hyperlink"/>
          </w:rPr>
          <w:delText>2.1.1.1.1. Παρεμβάσεις των ταμείων</w:delText>
        </w:r>
      </w:del>
      <w:del w:id="86" w:author="SFC2021" w:date="2025-12-22T16:11:21Z">
        <w:r>
          <w:tab/>
        </w:r>
      </w:del>
      <w:del w:id="87" w:author="SFC2021" w:date="2025-12-22T16:11:21Z">
        <w:r>
          <w:fldChar w:fldCharType="begin"/>
        </w:r>
      </w:del>
      <w:del w:id="88" w:author="SFC2021" w:date="2025-12-22T16:11:21Z">
        <w:r>
          <w:delInstrText xml:space="preserve"> PAGEREF _Toc256000439 \h </w:delInstrText>
        </w:r>
      </w:del>
      <w:del w:id="89" w:author="SFC2021" w:date="2025-12-22T16:11:21Z">
        <w:r>
          <w:fldChar w:fldCharType="separate"/>
        </w:r>
      </w:del>
      <w:del w:id="90" w:author="SFC2021" w:date="2025-12-22T16:11:21Z">
        <w:r>
          <w:delText>45</w:delText>
        </w:r>
      </w:del>
      <w:del w:id="91" w:author="SFC2021" w:date="2025-12-22T16:11:21Z">
        <w:r>
          <w:fldChar w:fldCharType="end"/>
        </w:r>
      </w:del>
      <w:del w:id="92" w:author="SFC2021" w:date="2025-12-22T16:11:21Z">
        <w:r>
          <w:fldChar w:fldCharType="end"/>
        </w:r>
      </w:del>
    </w:p>
    <w:p>
      <w:pPr>
        <w:pStyle w:val="TOC5"/>
        <w:tabs>
          <w:tab w:val="end" w:leader="dot" w:pos="10240"/>
        </w:tabs>
        <w:rPr>
          <w:del w:id="93" w:author="SFC2021" w:date="2025-12-22T16:11:21Z"/>
          <w:rFonts w:ascii="Calibri" w:hAnsi="Calibri"/>
          <w:noProof/>
          <w:sz w:val="22"/>
        </w:rPr>
      </w:pPr>
      <w:del w:id="94" w:author="SFC2021" w:date="2025-12-22T16:11:21Z">
        <w:r>
          <w:fldChar w:fldCharType="begin"/>
        </w:r>
      </w:del>
      <w:del w:id="95" w:author="SFC2021" w:date="2025-12-22T16:11:21Z">
        <w:r>
          <w:delInstrText xml:space="preserve"> HYPERLINK \l "_Toc256000440" </w:delInstrText>
        </w:r>
      </w:del>
      <w:del w:id="96" w:author="SFC2021" w:date="2025-12-22T16:11:21Z">
        <w:r>
          <w:fldChar w:fldCharType="separate"/>
        </w:r>
      </w:del>
      <w:del w:id="9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98" w:author="SFC2021" w:date="2025-12-22T16:11:21Z">
        <w:r>
          <w:tab/>
        </w:r>
      </w:del>
      <w:del w:id="99" w:author="SFC2021" w:date="2025-12-22T16:11:21Z">
        <w:r>
          <w:fldChar w:fldCharType="begin"/>
        </w:r>
      </w:del>
      <w:del w:id="100" w:author="SFC2021" w:date="2025-12-22T16:11:21Z">
        <w:r>
          <w:delInstrText xml:space="preserve"> PAGEREF _Toc256000440 \h </w:delInstrText>
        </w:r>
      </w:del>
      <w:del w:id="101" w:author="SFC2021" w:date="2025-12-22T16:11:21Z">
        <w:r>
          <w:fldChar w:fldCharType="separate"/>
        </w:r>
      </w:del>
      <w:del w:id="102" w:author="SFC2021" w:date="2025-12-22T16:11:21Z">
        <w:r>
          <w:delText>45</w:delText>
        </w:r>
      </w:del>
      <w:del w:id="103" w:author="SFC2021" w:date="2025-12-22T16:11:21Z">
        <w:r>
          <w:fldChar w:fldCharType="end"/>
        </w:r>
      </w:del>
      <w:del w:id="104" w:author="SFC2021" w:date="2025-12-22T16:11:21Z">
        <w:r>
          <w:fldChar w:fldCharType="end"/>
        </w:r>
      </w:del>
    </w:p>
    <w:p>
      <w:pPr>
        <w:pStyle w:val="TOC5"/>
        <w:tabs>
          <w:tab w:val="end" w:leader="dot" w:pos="10240"/>
        </w:tabs>
        <w:rPr>
          <w:del w:id="105" w:author="SFC2021" w:date="2025-12-22T16:11:21Z"/>
          <w:rFonts w:ascii="Calibri" w:hAnsi="Calibri"/>
          <w:noProof/>
          <w:sz w:val="22"/>
        </w:rPr>
      </w:pPr>
      <w:del w:id="106" w:author="SFC2021" w:date="2025-12-22T16:11:21Z">
        <w:r>
          <w:fldChar w:fldCharType="begin"/>
        </w:r>
      </w:del>
      <w:del w:id="107" w:author="SFC2021" w:date="2025-12-22T16:11:21Z">
        <w:r>
          <w:delInstrText xml:space="preserve"> HYPERLINK \l "_Toc256000441" </w:delInstrText>
        </w:r>
      </w:del>
      <w:del w:id="108" w:author="SFC2021" w:date="2025-12-22T16:11:21Z">
        <w:r>
          <w:fldChar w:fldCharType="separate"/>
        </w:r>
      </w:del>
      <w:del w:id="109" w:author="SFC2021" w:date="2025-12-22T16:11:21Z">
        <w:r w:rsidR="00A77B3E">
          <w:rPr>
            <w:rStyle w:val="Hyperlink"/>
          </w:rPr>
          <w:delText>Βασικές ομάδες-στόχοι — άρθρο 22 παράγραφος 3 στοιχείο δ) σημείο iii) του ΚΚΔ:</w:delText>
        </w:r>
      </w:del>
      <w:del w:id="110" w:author="SFC2021" w:date="2025-12-22T16:11:21Z">
        <w:r>
          <w:tab/>
        </w:r>
      </w:del>
      <w:del w:id="111" w:author="SFC2021" w:date="2025-12-22T16:11:21Z">
        <w:r>
          <w:fldChar w:fldCharType="begin"/>
        </w:r>
      </w:del>
      <w:del w:id="112" w:author="SFC2021" w:date="2025-12-22T16:11:21Z">
        <w:r>
          <w:delInstrText xml:space="preserve"> PAGEREF _Toc256000441 \h </w:delInstrText>
        </w:r>
      </w:del>
      <w:del w:id="113" w:author="SFC2021" w:date="2025-12-22T16:11:21Z">
        <w:r>
          <w:fldChar w:fldCharType="separate"/>
        </w:r>
      </w:del>
      <w:del w:id="114" w:author="SFC2021" w:date="2025-12-22T16:11:21Z">
        <w:r>
          <w:delText>47</w:delText>
        </w:r>
      </w:del>
      <w:del w:id="115" w:author="SFC2021" w:date="2025-12-22T16:11:21Z">
        <w:r>
          <w:fldChar w:fldCharType="end"/>
        </w:r>
      </w:del>
      <w:del w:id="116" w:author="SFC2021" w:date="2025-12-22T16:11:21Z">
        <w:r>
          <w:fldChar w:fldCharType="end"/>
        </w:r>
      </w:del>
    </w:p>
    <w:p>
      <w:pPr>
        <w:pStyle w:val="TOC5"/>
        <w:tabs>
          <w:tab w:val="end" w:leader="dot" w:pos="10240"/>
        </w:tabs>
        <w:rPr>
          <w:del w:id="117" w:author="SFC2021" w:date="2025-12-22T16:11:21Z"/>
          <w:rFonts w:ascii="Calibri" w:hAnsi="Calibri"/>
          <w:noProof/>
          <w:sz w:val="22"/>
        </w:rPr>
      </w:pPr>
      <w:del w:id="118" w:author="SFC2021" w:date="2025-12-22T16:11:21Z">
        <w:r>
          <w:fldChar w:fldCharType="begin"/>
        </w:r>
      </w:del>
      <w:del w:id="119" w:author="SFC2021" w:date="2025-12-22T16:11:21Z">
        <w:r>
          <w:delInstrText xml:space="preserve"> HYPERLINK \l "_Toc256000442" </w:delInstrText>
        </w:r>
      </w:del>
      <w:del w:id="120" w:author="SFC2021" w:date="2025-12-22T16:11:21Z">
        <w:r>
          <w:fldChar w:fldCharType="separate"/>
        </w:r>
      </w:del>
      <w:del w:id="12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22" w:author="SFC2021" w:date="2025-12-22T16:11:21Z">
        <w:r>
          <w:tab/>
        </w:r>
      </w:del>
      <w:del w:id="123" w:author="SFC2021" w:date="2025-12-22T16:11:21Z">
        <w:r>
          <w:fldChar w:fldCharType="begin"/>
        </w:r>
      </w:del>
      <w:del w:id="124" w:author="SFC2021" w:date="2025-12-22T16:11:21Z">
        <w:r>
          <w:delInstrText xml:space="preserve"> PAGEREF _Toc256000442 \h </w:delInstrText>
        </w:r>
      </w:del>
      <w:del w:id="125" w:author="SFC2021" w:date="2025-12-22T16:11:21Z">
        <w:r>
          <w:fldChar w:fldCharType="separate"/>
        </w:r>
      </w:del>
      <w:del w:id="126" w:author="SFC2021" w:date="2025-12-22T16:11:21Z">
        <w:r>
          <w:delText>47</w:delText>
        </w:r>
      </w:del>
      <w:del w:id="127" w:author="SFC2021" w:date="2025-12-22T16:11:21Z">
        <w:r>
          <w:fldChar w:fldCharType="end"/>
        </w:r>
      </w:del>
      <w:del w:id="128" w:author="SFC2021" w:date="2025-12-22T16:11:21Z">
        <w:r>
          <w:fldChar w:fldCharType="end"/>
        </w:r>
      </w:del>
    </w:p>
    <w:p>
      <w:pPr>
        <w:pStyle w:val="TOC5"/>
        <w:tabs>
          <w:tab w:val="end" w:leader="dot" w:pos="10240"/>
        </w:tabs>
        <w:rPr>
          <w:del w:id="129" w:author="SFC2021" w:date="2025-12-22T16:11:21Z"/>
          <w:rFonts w:ascii="Calibri" w:hAnsi="Calibri"/>
          <w:noProof/>
          <w:sz w:val="22"/>
        </w:rPr>
      </w:pPr>
      <w:del w:id="130" w:author="SFC2021" w:date="2025-12-22T16:11:21Z">
        <w:r>
          <w:fldChar w:fldCharType="begin"/>
        </w:r>
      </w:del>
      <w:del w:id="131" w:author="SFC2021" w:date="2025-12-22T16:11:21Z">
        <w:r>
          <w:delInstrText xml:space="preserve"> HYPERLINK \l "_Toc256000443" </w:delInstrText>
        </w:r>
      </w:del>
      <w:del w:id="132" w:author="SFC2021" w:date="2025-12-22T16:11:21Z">
        <w:r>
          <w:fldChar w:fldCharType="separate"/>
        </w:r>
      </w:del>
      <w:del w:id="13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34" w:author="SFC2021" w:date="2025-12-22T16:11:21Z">
        <w:r>
          <w:tab/>
        </w:r>
      </w:del>
      <w:del w:id="135" w:author="SFC2021" w:date="2025-12-22T16:11:21Z">
        <w:r>
          <w:fldChar w:fldCharType="begin"/>
        </w:r>
      </w:del>
      <w:del w:id="136" w:author="SFC2021" w:date="2025-12-22T16:11:21Z">
        <w:r>
          <w:delInstrText xml:space="preserve"> PAGEREF _Toc256000443 \h </w:delInstrText>
        </w:r>
      </w:del>
      <w:del w:id="137" w:author="SFC2021" w:date="2025-12-22T16:11:21Z">
        <w:r>
          <w:fldChar w:fldCharType="separate"/>
        </w:r>
      </w:del>
      <w:del w:id="138" w:author="SFC2021" w:date="2025-12-22T16:11:21Z">
        <w:r>
          <w:delText>48</w:delText>
        </w:r>
      </w:del>
      <w:del w:id="139" w:author="SFC2021" w:date="2025-12-22T16:11:21Z">
        <w:r>
          <w:fldChar w:fldCharType="end"/>
        </w:r>
      </w:del>
      <w:del w:id="140" w:author="SFC2021" w:date="2025-12-22T16:11:21Z">
        <w:r>
          <w:fldChar w:fldCharType="end"/>
        </w:r>
      </w:del>
    </w:p>
    <w:p>
      <w:pPr>
        <w:pStyle w:val="TOC5"/>
        <w:tabs>
          <w:tab w:val="end" w:leader="dot" w:pos="10240"/>
        </w:tabs>
        <w:rPr>
          <w:del w:id="141" w:author="SFC2021" w:date="2025-12-22T16:11:21Z"/>
          <w:rFonts w:ascii="Calibri" w:hAnsi="Calibri"/>
          <w:noProof/>
          <w:sz w:val="22"/>
        </w:rPr>
      </w:pPr>
      <w:del w:id="142" w:author="SFC2021" w:date="2025-12-22T16:11:21Z">
        <w:r>
          <w:fldChar w:fldCharType="begin"/>
        </w:r>
      </w:del>
      <w:del w:id="143" w:author="SFC2021" w:date="2025-12-22T16:11:21Z">
        <w:r>
          <w:delInstrText xml:space="preserve"> HYPERLINK \l "_Toc256000444" </w:delInstrText>
        </w:r>
      </w:del>
      <w:del w:id="144" w:author="SFC2021" w:date="2025-12-22T16:11:21Z">
        <w:r>
          <w:fldChar w:fldCharType="separate"/>
        </w:r>
      </w:del>
      <w:del w:id="14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46" w:author="SFC2021" w:date="2025-12-22T16:11:21Z">
        <w:r>
          <w:tab/>
        </w:r>
      </w:del>
      <w:del w:id="147" w:author="SFC2021" w:date="2025-12-22T16:11:21Z">
        <w:r>
          <w:fldChar w:fldCharType="begin"/>
        </w:r>
      </w:del>
      <w:del w:id="148" w:author="SFC2021" w:date="2025-12-22T16:11:21Z">
        <w:r>
          <w:delInstrText xml:space="preserve"> PAGEREF _Toc256000444 \h </w:delInstrText>
        </w:r>
      </w:del>
      <w:del w:id="149" w:author="SFC2021" w:date="2025-12-22T16:11:21Z">
        <w:r>
          <w:fldChar w:fldCharType="separate"/>
        </w:r>
      </w:del>
      <w:del w:id="150" w:author="SFC2021" w:date="2025-12-22T16:11:21Z">
        <w:r>
          <w:delText>48</w:delText>
        </w:r>
      </w:del>
      <w:del w:id="151" w:author="SFC2021" w:date="2025-12-22T16:11:21Z">
        <w:r>
          <w:fldChar w:fldCharType="end"/>
        </w:r>
      </w:del>
      <w:del w:id="152" w:author="SFC2021" w:date="2025-12-22T16:11:21Z">
        <w:r>
          <w:fldChar w:fldCharType="end"/>
        </w:r>
      </w:del>
    </w:p>
    <w:p>
      <w:pPr>
        <w:pStyle w:val="TOC5"/>
        <w:tabs>
          <w:tab w:val="end" w:leader="dot" w:pos="10240"/>
        </w:tabs>
        <w:rPr>
          <w:del w:id="153" w:author="SFC2021" w:date="2025-12-22T16:11:21Z"/>
          <w:rFonts w:ascii="Calibri" w:hAnsi="Calibri"/>
          <w:noProof/>
          <w:sz w:val="22"/>
        </w:rPr>
      </w:pPr>
      <w:del w:id="154" w:author="SFC2021" w:date="2025-12-22T16:11:21Z">
        <w:r>
          <w:fldChar w:fldCharType="begin"/>
        </w:r>
      </w:del>
      <w:del w:id="155" w:author="SFC2021" w:date="2025-12-22T16:11:21Z">
        <w:r>
          <w:delInstrText xml:space="preserve"> HYPERLINK \l "_Toc256000445" </w:delInstrText>
        </w:r>
      </w:del>
      <w:del w:id="156" w:author="SFC2021" w:date="2025-12-22T16:11:21Z">
        <w:r>
          <w:fldChar w:fldCharType="separate"/>
        </w:r>
      </w:del>
      <w:del w:id="15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158" w:author="SFC2021" w:date="2025-12-22T16:11:21Z">
        <w:r>
          <w:tab/>
        </w:r>
      </w:del>
      <w:del w:id="159" w:author="SFC2021" w:date="2025-12-22T16:11:21Z">
        <w:r>
          <w:fldChar w:fldCharType="begin"/>
        </w:r>
      </w:del>
      <w:del w:id="160" w:author="SFC2021" w:date="2025-12-22T16:11:21Z">
        <w:r>
          <w:delInstrText xml:space="preserve"> PAGEREF _Toc256000445 \h </w:delInstrText>
        </w:r>
      </w:del>
      <w:del w:id="161" w:author="SFC2021" w:date="2025-12-22T16:11:21Z">
        <w:r>
          <w:fldChar w:fldCharType="separate"/>
        </w:r>
      </w:del>
      <w:del w:id="162" w:author="SFC2021" w:date="2025-12-22T16:11:21Z">
        <w:r>
          <w:delText>48</w:delText>
        </w:r>
      </w:del>
      <w:del w:id="163" w:author="SFC2021" w:date="2025-12-22T16:11:21Z">
        <w:r>
          <w:fldChar w:fldCharType="end"/>
        </w:r>
      </w:del>
      <w:del w:id="164" w:author="SFC2021" w:date="2025-12-22T16:11:21Z">
        <w:r>
          <w:fldChar w:fldCharType="end"/>
        </w:r>
      </w:del>
    </w:p>
    <w:p>
      <w:pPr>
        <w:pStyle w:val="TOC4"/>
        <w:tabs>
          <w:tab w:val="end" w:leader="dot" w:pos="10240"/>
        </w:tabs>
        <w:rPr>
          <w:del w:id="165" w:author="SFC2021" w:date="2025-12-22T16:11:21Z"/>
          <w:rFonts w:ascii="Calibri" w:hAnsi="Calibri"/>
          <w:noProof/>
          <w:sz w:val="22"/>
        </w:rPr>
      </w:pPr>
      <w:del w:id="166" w:author="SFC2021" w:date="2025-12-22T16:11:21Z">
        <w:r>
          <w:fldChar w:fldCharType="begin"/>
        </w:r>
      </w:del>
      <w:del w:id="167" w:author="SFC2021" w:date="2025-12-22T16:11:21Z">
        <w:r>
          <w:delInstrText xml:space="preserve"> HYPERLINK \l "_Toc256000446" </w:delInstrText>
        </w:r>
      </w:del>
      <w:del w:id="168" w:author="SFC2021" w:date="2025-12-22T16:11:21Z">
        <w:r>
          <w:fldChar w:fldCharType="separate"/>
        </w:r>
      </w:del>
      <w:del w:id="169" w:author="SFC2021" w:date="2025-12-22T16:11:21Z">
        <w:r w:rsidR="00A77B3E">
          <w:rPr>
            <w:rStyle w:val="Hyperlink"/>
          </w:rPr>
          <w:delText>2.1.1.1.2. Δείκτες</w:delText>
        </w:r>
      </w:del>
      <w:del w:id="170" w:author="SFC2021" w:date="2025-12-22T16:11:21Z">
        <w:r>
          <w:tab/>
        </w:r>
      </w:del>
      <w:del w:id="171" w:author="SFC2021" w:date="2025-12-22T16:11:21Z">
        <w:r>
          <w:fldChar w:fldCharType="begin"/>
        </w:r>
      </w:del>
      <w:del w:id="172" w:author="SFC2021" w:date="2025-12-22T16:11:21Z">
        <w:r>
          <w:delInstrText xml:space="preserve"> PAGEREF _Toc256000446 \h </w:delInstrText>
        </w:r>
      </w:del>
      <w:del w:id="173" w:author="SFC2021" w:date="2025-12-22T16:11:21Z">
        <w:r>
          <w:fldChar w:fldCharType="separate"/>
        </w:r>
      </w:del>
      <w:del w:id="174" w:author="SFC2021" w:date="2025-12-22T16:11:21Z">
        <w:r>
          <w:delText>48</w:delText>
        </w:r>
      </w:del>
      <w:del w:id="175" w:author="SFC2021" w:date="2025-12-22T16:11:21Z">
        <w:r>
          <w:fldChar w:fldCharType="end"/>
        </w:r>
      </w:del>
      <w:del w:id="176" w:author="SFC2021" w:date="2025-12-22T16:11:21Z">
        <w:r>
          <w:fldChar w:fldCharType="end"/>
        </w:r>
      </w:del>
    </w:p>
    <w:p>
      <w:pPr>
        <w:pStyle w:val="TOC5"/>
        <w:tabs>
          <w:tab w:val="end" w:leader="dot" w:pos="10240"/>
        </w:tabs>
        <w:rPr>
          <w:del w:id="177" w:author="SFC2021" w:date="2025-12-22T16:11:21Z"/>
          <w:rFonts w:ascii="Calibri" w:hAnsi="Calibri"/>
          <w:noProof/>
          <w:sz w:val="22"/>
        </w:rPr>
      </w:pPr>
      <w:del w:id="178" w:author="SFC2021" w:date="2025-12-22T16:11:21Z">
        <w:r>
          <w:fldChar w:fldCharType="begin"/>
        </w:r>
      </w:del>
      <w:del w:id="179" w:author="SFC2021" w:date="2025-12-22T16:11:21Z">
        <w:r>
          <w:delInstrText xml:space="preserve"> HYPERLINK \l "_Toc256000447" </w:delInstrText>
        </w:r>
      </w:del>
      <w:del w:id="180" w:author="SFC2021" w:date="2025-12-22T16:11:21Z">
        <w:r>
          <w:fldChar w:fldCharType="separate"/>
        </w:r>
      </w:del>
      <w:del w:id="181" w:author="SFC2021" w:date="2025-12-22T16:11:21Z">
        <w:r w:rsidR="00A77B3E">
          <w:rPr>
            <w:rStyle w:val="Hyperlink"/>
          </w:rPr>
          <w:delText>Πίνακας 2: Δείκτες εκροών</w:delText>
        </w:r>
      </w:del>
      <w:del w:id="182" w:author="SFC2021" w:date="2025-12-22T16:11:21Z">
        <w:r>
          <w:tab/>
        </w:r>
      </w:del>
      <w:del w:id="183" w:author="SFC2021" w:date="2025-12-22T16:11:21Z">
        <w:r>
          <w:fldChar w:fldCharType="begin"/>
        </w:r>
      </w:del>
      <w:del w:id="184" w:author="SFC2021" w:date="2025-12-22T16:11:21Z">
        <w:r>
          <w:delInstrText xml:space="preserve"> PAGEREF _Toc256000447 \h </w:delInstrText>
        </w:r>
      </w:del>
      <w:del w:id="185" w:author="SFC2021" w:date="2025-12-22T16:11:21Z">
        <w:r>
          <w:fldChar w:fldCharType="separate"/>
        </w:r>
      </w:del>
      <w:del w:id="186" w:author="SFC2021" w:date="2025-12-22T16:11:21Z">
        <w:r>
          <w:delText>48</w:delText>
        </w:r>
      </w:del>
      <w:del w:id="187" w:author="SFC2021" w:date="2025-12-22T16:11:21Z">
        <w:r>
          <w:fldChar w:fldCharType="end"/>
        </w:r>
      </w:del>
      <w:del w:id="188" w:author="SFC2021" w:date="2025-12-22T16:11:21Z">
        <w:r>
          <w:fldChar w:fldCharType="end"/>
        </w:r>
      </w:del>
    </w:p>
    <w:p>
      <w:pPr>
        <w:pStyle w:val="TOC5"/>
        <w:tabs>
          <w:tab w:val="end" w:leader="dot" w:pos="10240"/>
        </w:tabs>
        <w:rPr>
          <w:del w:id="189" w:author="SFC2021" w:date="2025-12-22T16:11:21Z"/>
          <w:rFonts w:ascii="Calibri" w:hAnsi="Calibri"/>
          <w:noProof/>
          <w:sz w:val="22"/>
        </w:rPr>
      </w:pPr>
      <w:del w:id="190" w:author="SFC2021" w:date="2025-12-22T16:11:21Z">
        <w:r>
          <w:fldChar w:fldCharType="begin"/>
        </w:r>
      </w:del>
      <w:del w:id="191" w:author="SFC2021" w:date="2025-12-22T16:11:21Z">
        <w:r>
          <w:delInstrText xml:space="preserve"> HYPERLINK \l "_Toc256000448" </w:delInstrText>
        </w:r>
      </w:del>
      <w:del w:id="192" w:author="SFC2021" w:date="2025-12-22T16:11:21Z">
        <w:r>
          <w:fldChar w:fldCharType="separate"/>
        </w:r>
      </w:del>
      <w:del w:id="193" w:author="SFC2021" w:date="2025-12-22T16:11:21Z">
        <w:r w:rsidR="00A77B3E">
          <w:rPr>
            <w:rStyle w:val="Hyperlink"/>
          </w:rPr>
          <w:delText>Πίνακας 3: Δείκτες αποτελεσμάτων</w:delText>
        </w:r>
      </w:del>
      <w:del w:id="194" w:author="SFC2021" w:date="2025-12-22T16:11:21Z">
        <w:r>
          <w:tab/>
        </w:r>
      </w:del>
      <w:del w:id="195" w:author="SFC2021" w:date="2025-12-22T16:11:21Z">
        <w:r>
          <w:fldChar w:fldCharType="begin"/>
        </w:r>
      </w:del>
      <w:del w:id="196" w:author="SFC2021" w:date="2025-12-22T16:11:21Z">
        <w:r>
          <w:delInstrText xml:space="preserve"> PAGEREF _Toc256000448 \h </w:delInstrText>
        </w:r>
      </w:del>
      <w:del w:id="197" w:author="SFC2021" w:date="2025-12-22T16:11:21Z">
        <w:r>
          <w:fldChar w:fldCharType="separate"/>
        </w:r>
      </w:del>
      <w:del w:id="198" w:author="SFC2021" w:date="2025-12-22T16:11:21Z">
        <w:r>
          <w:delText>49</w:delText>
        </w:r>
      </w:del>
      <w:del w:id="199" w:author="SFC2021" w:date="2025-12-22T16:11:21Z">
        <w:r>
          <w:fldChar w:fldCharType="end"/>
        </w:r>
      </w:del>
      <w:del w:id="200" w:author="SFC2021" w:date="2025-12-22T16:11:21Z">
        <w:r>
          <w:fldChar w:fldCharType="end"/>
        </w:r>
      </w:del>
    </w:p>
    <w:p>
      <w:pPr>
        <w:pStyle w:val="TOC4"/>
        <w:tabs>
          <w:tab w:val="end" w:leader="dot" w:pos="10240"/>
        </w:tabs>
        <w:rPr>
          <w:del w:id="201" w:author="SFC2021" w:date="2025-12-22T16:11:21Z"/>
          <w:rFonts w:ascii="Calibri" w:hAnsi="Calibri"/>
          <w:noProof/>
          <w:sz w:val="22"/>
        </w:rPr>
      </w:pPr>
      <w:del w:id="202" w:author="SFC2021" w:date="2025-12-22T16:11:21Z">
        <w:r>
          <w:fldChar w:fldCharType="begin"/>
        </w:r>
      </w:del>
      <w:del w:id="203" w:author="SFC2021" w:date="2025-12-22T16:11:21Z">
        <w:r>
          <w:delInstrText xml:space="preserve"> HYPERLINK \l "_Toc256000449" </w:delInstrText>
        </w:r>
      </w:del>
      <w:del w:id="204" w:author="SFC2021" w:date="2025-12-22T16:11:21Z">
        <w:r>
          <w:fldChar w:fldCharType="separate"/>
        </w:r>
      </w:del>
      <w:del w:id="205" w:author="SFC2021" w:date="2025-12-22T16:11:21Z">
        <w:r w:rsidR="00A77B3E">
          <w:rPr>
            <w:rStyle w:val="Hyperlink"/>
          </w:rPr>
          <w:delText>2.1.1.1.3. Ενδεικτική κατανομή των προγραμματισμένων πόρων (ΕΕ) ανά είδος παρέμβασης</w:delText>
        </w:r>
      </w:del>
      <w:del w:id="206" w:author="SFC2021" w:date="2025-12-22T16:11:21Z">
        <w:r>
          <w:tab/>
        </w:r>
      </w:del>
      <w:del w:id="207" w:author="SFC2021" w:date="2025-12-22T16:11:21Z">
        <w:r>
          <w:fldChar w:fldCharType="begin"/>
        </w:r>
      </w:del>
      <w:del w:id="208" w:author="SFC2021" w:date="2025-12-22T16:11:21Z">
        <w:r>
          <w:delInstrText xml:space="preserve"> PAGEREF _Toc256000449 \h </w:delInstrText>
        </w:r>
      </w:del>
      <w:del w:id="209" w:author="SFC2021" w:date="2025-12-22T16:11:21Z">
        <w:r>
          <w:fldChar w:fldCharType="separate"/>
        </w:r>
      </w:del>
      <w:del w:id="210" w:author="SFC2021" w:date="2025-12-22T16:11:21Z">
        <w:r>
          <w:delText>50</w:delText>
        </w:r>
      </w:del>
      <w:del w:id="211" w:author="SFC2021" w:date="2025-12-22T16:11:21Z">
        <w:r>
          <w:fldChar w:fldCharType="end"/>
        </w:r>
      </w:del>
      <w:del w:id="212" w:author="SFC2021" w:date="2025-12-22T16:11:21Z">
        <w:r>
          <w:fldChar w:fldCharType="end"/>
        </w:r>
      </w:del>
    </w:p>
    <w:p>
      <w:pPr>
        <w:pStyle w:val="TOC5"/>
        <w:tabs>
          <w:tab w:val="end" w:leader="dot" w:pos="10240"/>
        </w:tabs>
        <w:rPr>
          <w:del w:id="213" w:author="SFC2021" w:date="2025-12-22T16:11:21Z"/>
          <w:rFonts w:ascii="Calibri" w:hAnsi="Calibri"/>
          <w:noProof/>
          <w:sz w:val="22"/>
        </w:rPr>
      </w:pPr>
      <w:del w:id="214" w:author="SFC2021" w:date="2025-12-22T16:11:21Z">
        <w:r>
          <w:fldChar w:fldCharType="begin"/>
        </w:r>
      </w:del>
      <w:del w:id="215" w:author="SFC2021" w:date="2025-12-22T16:11:21Z">
        <w:r>
          <w:delInstrText xml:space="preserve"> HYPERLINK \l "_Toc256000450" </w:delInstrText>
        </w:r>
      </w:del>
      <w:del w:id="216" w:author="SFC2021" w:date="2025-12-22T16:11:21Z">
        <w:r>
          <w:fldChar w:fldCharType="separate"/>
        </w:r>
      </w:del>
      <w:del w:id="217" w:author="SFC2021" w:date="2025-12-22T16:11:21Z">
        <w:r w:rsidR="00A77B3E">
          <w:rPr>
            <w:rStyle w:val="Hyperlink"/>
          </w:rPr>
          <w:delText>Πίνακας 4: Διάσταση 1 — πεδίο παρέμβασης</w:delText>
        </w:r>
      </w:del>
      <w:del w:id="218" w:author="SFC2021" w:date="2025-12-22T16:11:21Z">
        <w:r>
          <w:tab/>
        </w:r>
      </w:del>
      <w:del w:id="219" w:author="SFC2021" w:date="2025-12-22T16:11:21Z">
        <w:r>
          <w:fldChar w:fldCharType="begin"/>
        </w:r>
      </w:del>
      <w:del w:id="220" w:author="SFC2021" w:date="2025-12-22T16:11:21Z">
        <w:r>
          <w:delInstrText xml:space="preserve"> PAGEREF _Toc256000450 \h </w:delInstrText>
        </w:r>
      </w:del>
      <w:del w:id="221" w:author="SFC2021" w:date="2025-12-22T16:11:21Z">
        <w:r>
          <w:fldChar w:fldCharType="separate"/>
        </w:r>
      </w:del>
      <w:del w:id="222" w:author="SFC2021" w:date="2025-12-22T16:11:21Z">
        <w:r>
          <w:delText>50</w:delText>
        </w:r>
      </w:del>
      <w:del w:id="223" w:author="SFC2021" w:date="2025-12-22T16:11:21Z">
        <w:r>
          <w:fldChar w:fldCharType="end"/>
        </w:r>
      </w:del>
      <w:del w:id="224" w:author="SFC2021" w:date="2025-12-22T16:11:21Z">
        <w:r>
          <w:fldChar w:fldCharType="end"/>
        </w:r>
      </w:del>
    </w:p>
    <w:p>
      <w:pPr>
        <w:pStyle w:val="TOC5"/>
        <w:tabs>
          <w:tab w:val="end" w:leader="dot" w:pos="10240"/>
        </w:tabs>
        <w:rPr>
          <w:del w:id="225" w:author="SFC2021" w:date="2025-12-22T16:11:21Z"/>
          <w:rFonts w:ascii="Calibri" w:hAnsi="Calibri"/>
          <w:noProof/>
          <w:sz w:val="22"/>
        </w:rPr>
      </w:pPr>
      <w:del w:id="226" w:author="SFC2021" w:date="2025-12-22T16:11:21Z">
        <w:r>
          <w:fldChar w:fldCharType="begin"/>
        </w:r>
      </w:del>
      <w:del w:id="227" w:author="SFC2021" w:date="2025-12-22T16:11:21Z">
        <w:r>
          <w:delInstrText xml:space="preserve"> HYPERLINK \l "_Toc256000451" </w:delInstrText>
        </w:r>
      </w:del>
      <w:del w:id="228" w:author="SFC2021" w:date="2025-12-22T16:11:21Z">
        <w:r>
          <w:fldChar w:fldCharType="separate"/>
        </w:r>
      </w:del>
      <w:del w:id="229" w:author="SFC2021" w:date="2025-12-22T16:11:21Z">
        <w:r w:rsidR="00A77B3E">
          <w:rPr>
            <w:rStyle w:val="Hyperlink"/>
          </w:rPr>
          <w:delText>Πίνακας 5: Διάσταση 2 — μορφή χρηματοδότησης</w:delText>
        </w:r>
      </w:del>
      <w:del w:id="230" w:author="SFC2021" w:date="2025-12-22T16:11:21Z">
        <w:r>
          <w:tab/>
        </w:r>
      </w:del>
      <w:del w:id="231" w:author="SFC2021" w:date="2025-12-22T16:11:21Z">
        <w:r>
          <w:fldChar w:fldCharType="begin"/>
        </w:r>
      </w:del>
      <w:del w:id="232" w:author="SFC2021" w:date="2025-12-22T16:11:21Z">
        <w:r>
          <w:delInstrText xml:space="preserve"> PAGEREF _Toc256000451 \h </w:delInstrText>
        </w:r>
      </w:del>
      <w:del w:id="233" w:author="SFC2021" w:date="2025-12-22T16:11:21Z">
        <w:r>
          <w:fldChar w:fldCharType="separate"/>
        </w:r>
      </w:del>
      <w:del w:id="234" w:author="SFC2021" w:date="2025-12-22T16:11:21Z">
        <w:r>
          <w:delText>50</w:delText>
        </w:r>
      </w:del>
      <w:del w:id="235" w:author="SFC2021" w:date="2025-12-22T16:11:21Z">
        <w:r>
          <w:fldChar w:fldCharType="end"/>
        </w:r>
      </w:del>
      <w:del w:id="236" w:author="SFC2021" w:date="2025-12-22T16:11:21Z">
        <w:r>
          <w:fldChar w:fldCharType="end"/>
        </w:r>
      </w:del>
    </w:p>
    <w:p>
      <w:pPr>
        <w:pStyle w:val="TOC5"/>
        <w:tabs>
          <w:tab w:val="end" w:leader="dot" w:pos="10240"/>
        </w:tabs>
        <w:rPr>
          <w:del w:id="237" w:author="SFC2021" w:date="2025-12-22T16:11:21Z"/>
          <w:rFonts w:ascii="Calibri" w:hAnsi="Calibri"/>
          <w:noProof/>
          <w:sz w:val="22"/>
        </w:rPr>
      </w:pPr>
      <w:del w:id="238" w:author="SFC2021" w:date="2025-12-22T16:11:21Z">
        <w:r>
          <w:fldChar w:fldCharType="begin"/>
        </w:r>
      </w:del>
      <w:del w:id="239" w:author="SFC2021" w:date="2025-12-22T16:11:21Z">
        <w:r>
          <w:delInstrText xml:space="preserve"> HYPERLINK \l "_Toc256000452" </w:delInstrText>
        </w:r>
      </w:del>
      <w:del w:id="240" w:author="SFC2021" w:date="2025-12-22T16:11:21Z">
        <w:r>
          <w:fldChar w:fldCharType="separate"/>
        </w:r>
      </w:del>
      <w:del w:id="241" w:author="SFC2021" w:date="2025-12-22T16:11:21Z">
        <w:r w:rsidR="00A77B3E">
          <w:rPr>
            <w:rStyle w:val="Hyperlink"/>
          </w:rPr>
          <w:delText>Πίνακας 6: Διάσταση 3 — μηχανισμός εδαφικής υλοποίησης και εδαφική εστίαση</w:delText>
        </w:r>
      </w:del>
      <w:del w:id="242" w:author="SFC2021" w:date="2025-12-22T16:11:21Z">
        <w:r>
          <w:tab/>
        </w:r>
      </w:del>
      <w:del w:id="243" w:author="SFC2021" w:date="2025-12-22T16:11:21Z">
        <w:r>
          <w:fldChar w:fldCharType="begin"/>
        </w:r>
      </w:del>
      <w:del w:id="244" w:author="SFC2021" w:date="2025-12-22T16:11:21Z">
        <w:r>
          <w:delInstrText xml:space="preserve"> PAGEREF _Toc256000452 \h </w:delInstrText>
        </w:r>
      </w:del>
      <w:del w:id="245" w:author="SFC2021" w:date="2025-12-22T16:11:21Z">
        <w:r>
          <w:fldChar w:fldCharType="separate"/>
        </w:r>
      </w:del>
      <w:del w:id="246" w:author="SFC2021" w:date="2025-12-22T16:11:21Z">
        <w:r>
          <w:delText>50</w:delText>
        </w:r>
      </w:del>
      <w:del w:id="247" w:author="SFC2021" w:date="2025-12-22T16:11:21Z">
        <w:r>
          <w:fldChar w:fldCharType="end"/>
        </w:r>
      </w:del>
      <w:del w:id="248" w:author="SFC2021" w:date="2025-12-22T16:11:21Z">
        <w:r>
          <w:fldChar w:fldCharType="end"/>
        </w:r>
      </w:del>
    </w:p>
    <w:p>
      <w:pPr>
        <w:pStyle w:val="TOC5"/>
        <w:tabs>
          <w:tab w:val="end" w:leader="dot" w:pos="10240"/>
        </w:tabs>
        <w:rPr>
          <w:del w:id="249" w:author="SFC2021" w:date="2025-12-22T16:11:21Z"/>
          <w:rFonts w:ascii="Calibri" w:hAnsi="Calibri"/>
          <w:noProof/>
          <w:sz w:val="22"/>
        </w:rPr>
      </w:pPr>
      <w:del w:id="250" w:author="SFC2021" w:date="2025-12-22T16:11:21Z">
        <w:r>
          <w:fldChar w:fldCharType="begin"/>
        </w:r>
      </w:del>
      <w:del w:id="251" w:author="SFC2021" w:date="2025-12-22T16:11:21Z">
        <w:r>
          <w:delInstrText xml:space="preserve"> HYPERLINK \l "_Toc256000453" </w:delInstrText>
        </w:r>
      </w:del>
      <w:del w:id="252" w:author="SFC2021" w:date="2025-12-22T16:11:21Z">
        <w:r>
          <w:fldChar w:fldCharType="separate"/>
        </w:r>
      </w:del>
      <w:del w:id="253" w:author="SFC2021" w:date="2025-12-22T16:11:21Z">
        <w:r w:rsidR="00A77B3E">
          <w:rPr>
            <w:rStyle w:val="Hyperlink"/>
          </w:rPr>
          <w:delText>Πίνακας 7: Διάσταση 6 — δευτερεύοντες θεματικοί στόχοι ΕΚΤ+</w:delText>
        </w:r>
      </w:del>
      <w:del w:id="254" w:author="SFC2021" w:date="2025-12-22T16:11:21Z">
        <w:r>
          <w:tab/>
        </w:r>
      </w:del>
      <w:del w:id="255" w:author="SFC2021" w:date="2025-12-22T16:11:21Z">
        <w:r>
          <w:fldChar w:fldCharType="begin"/>
        </w:r>
      </w:del>
      <w:del w:id="256" w:author="SFC2021" w:date="2025-12-22T16:11:21Z">
        <w:r>
          <w:delInstrText xml:space="preserve"> PAGEREF _Toc256000453 \h </w:delInstrText>
        </w:r>
      </w:del>
      <w:del w:id="257" w:author="SFC2021" w:date="2025-12-22T16:11:21Z">
        <w:r>
          <w:fldChar w:fldCharType="separate"/>
        </w:r>
      </w:del>
      <w:del w:id="258" w:author="SFC2021" w:date="2025-12-22T16:11:21Z">
        <w:r>
          <w:delText>51</w:delText>
        </w:r>
      </w:del>
      <w:del w:id="259" w:author="SFC2021" w:date="2025-12-22T16:11:21Z">
        <w:r>
          <w:fldChar w:fldCharType="end"/>
        </w:r>
      </w:del>
      <w:del w:id="260" w:author="SFC2021" w:date="2025-12-22T16:11:21Z">
        <w:r>
          <w:fldChar w:fldCharType="end"/>
        </w:r>
      </w:del>
    </w:p>
    <w:p>
      <w:pPr>
        <w:pStyle w:val="TOC5"/>
        <w:tabs>
          <w:tab w:val="end" w:leader="dot" w:pos="10240"/>
        </w:tabs>
        <w:rPr>
          <w:del w:id="261" w:author="SFC2021" w:date="2025-12-22T16:11:21Z"/>
          <w:rFonts w:ascii="Calibri" w:hAnsi="Calibri"/>
          <w:noProof/>
          <w:sz w:val="22"/>
        </w:rPr>
      </w:pPr>
      <w:del w:id="262" w:author="SFC2021" w:date="2025-12-22T16:11:21Z">
        <w:r>
          <w:fldChar w:fldCharType="begin"/>
        </w:r>
      </w:del>
      <w:del w:id="263" w:author="SFC2021" w:date="2025-12-22T16:11:21Z">
        <w:r>
          <w:delInstrText xml:space="preserve"> HYPERLINK \l "_Toc256000454" </w:delInstrText>
        </w:r>
      </w:del>
      <w:del w:id="264" w:author="SFC2021" w:date="2025-12-22T16:11:21Z">
        <w:r>
          <w:fldChar w:fldCharType="separate"/>
        </w:r>
      </w:del>
      <w:del w:id="26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66" w:author="SFC2021" w:date="2025-12-22T16:11:21Z">
        <w:r>
          <w:tab/>
        </w:r>
      </w:del>
      <w:del w:id="267" w:author="SFC2021" w:date="2025-12-22T16:11:21Z">
        <w:r>
          <w:fldChar w:fldCharType="begin"/>
        </w:r>
      </w:del>
      <w:del w:id="268" w:author="SFC2021" w:date="2025-12-22T16:11:21Z">
        <w:r>
          <w:delInstrText xml:space="preserve"> PAGEREF _Toc256000454 \h </w:delInstrText>
        </w:r>
      </w:del>
      <w:del w:id="269" w:author="SFC2021" w:date="2025-12-22T16:11:21Z">
        <w:r>
          <w:fldChar w:fldCharType="separate"/>
        </w:r>
      </w:del>
      <w:del w:id="270" w:author="SFC2021" w:date="2025-12-22T16:11:21Z">
        <w:r>
          <w:delText>51</w:delText>
        </w:r>
      </w:del>
      <w:del w:id="271" w:author="SFC2021" w:date="2025-12-22T16:11:21Z">
        <w:r>
          <w:fldChar w:fldCharType="end"/>
        </w:r>
      </w:del>
      <w:del w:id="272" w:author="SFC2021" w:date="2025-12-22T16:11:21Z">
        <w:r>
          <w:fldChar w:fldCharType="end"/>
        </w:r>
      </w:del>
    </w:p>
    <w:p>
      <w:pPr>
        <w:pStyle w:val="TOC4"/>
        <w:tabs>
          <w:tab w:val="end" w:leader="dot" w:pos="10240"/>
        </w:tabs>
        <w:rPr>
          <w:del w:id="273" w:author="SFC2021" w:date="2025-12-22T16:11:21Z"/>
          <w:rFonts w:ascii="Calibri" w:hAnsi="Calibri"/>
          <w:noProof/>
          <w:sz w:val="22"/>
        </w:rPr>
      </w:pPr>
      <w:del w:id="274" w:author="SFC2021" w:date="2025-12-22T16:11:21Z">
        <w:r>
          <w:fldChar w:fldCharType="begin"/>
        </w:r>
      </w:del>
      <w:del w:id="275" w:author="SFC2021" w:date="2025-12-22T16:11:21Z">
        <w:r>
          <w:delInstrText xml:space="preserve"> HYPERLINK \l "_Toc256000455" </w:delInstrText>
        </w:r>
      </w:del>
      <w:del w:id="276" w:author="SFC2021" w:date="2025-12-22T16:11:21Z">
        <w:r>
          <w:fldChar w:fldCharType="separate"/>
        </w:r>
      </w:del>
      <w:del w:id="277" w:author="SFC2021" w:date="2025-12-22T16:11:21Z">
        <w:r w:rsidR="00A77B3E">
          <w:rPr>
            <w:rStyle w:val="Hyperlink"/>
          </w:rPr>
          <w:delTex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delText>
        </w:r>
      </w:del>
      <w:del w:id="278" w:author="SFC2021" w:date="2025-12-22T16:11:21Z">
        <w:r>
          <w:tab/>
        </w:r>
      </w:del>
      <w:del w:id="279" w:author="SFC2021" w:date="2025-12-22T16:11:21Z">
        <w:r>
          <w:fldChar w:fldCharType="begin"/>
        </w:r>
      </w:del>
      <w:del w:id="280" w:author="SFC2021" w:date="2025-12-22T16:11:21Z">
        <w:r>
          <w:delInstrText xml:space="preserve"> PAGEREF _Toc256000455 \h </w:delInstrText>
        </w:r>
      </w:del>
      <w:del w:id="281" w:author="SFC2021" w:date="2025-12-22T16:11:21Z">
        <w:r>
          <w:fldChar w:fldCharType="separate"/>
        </w:r>
      </w:del>
      <w:del w:id="282" w:author="SFC2021" w:date="2025-12-22T16:11:21Z">
        <w:r>
          <w:delText>52</w:delText>
        </w:r>
      </w:del>
      <w:del w:id="283" w:author="SFC2021" w:date="2025-12-22T16:11:21Z">
        <w:r>
          <w:fldChar w:fldCharType="end"/>
        </w:r>
      </w:del>
      <w:del w:id="284" w:author="SFC2021" w:date="2025-12-22T16:11:21Z">
        <w:r>
          <w:fldChar w:fldCharType="end"/>
        </w:r>
      </w:del>
    </w:p>
    <w:p>
      <w:pPr>
        <w:pStyle w:val="TOC4"/>
        <w:tabs>
          <w:tab w:val="end" w:leader="dot" w:pos="10240"/>
        </w:tabs>
        <w:rPr>
          <w:del w:id="285" w:author="SFC2021" w:date="2025-12-22T16:11:21Z"/>
          <w:rFonts w:ascii="Calibri" w:hAnsi="Calibri"/>
          <w:noProof/>
          <w:sz w:val="22"/>
        </w:rPr>
      </w:pPr>
      <w:del w:id="286" w:author="SFC2021" w:date="2025-12-22T16:11:21Z">
        <w:r>
          <w:fldChar w:fldCharType="begin"/>
        </w:r>
      </w:del>
      <w:del w:id="287" w:author="SFC2021" w:date="2025-12-22T16:11:21Z">
        <w:r>
          <w:delInstrText xml:space="preserve"> HYPERLINK \l "_Toc256000456" </w:delInstrText>
        </w:r>
      </w:del>
      <w:del w:id="288" w:author="SFC2021" w:date="2025-12-22T16:11:21Z">
        <w:r>
          <w:fldChar w:fldCharType="separate"/>
        </w:r>
      </w:del>
      <w:del w:id="289" w:author="SFC2021" w:date="2025-12-22T16:11:21Z">
        <w:r w:rsidR="00A77B3E">
          <w:rPr>
            <w:rStyle w:val="Hyperlink"/>
          </w:rPr>
          <w:delText>2.1.1.1.1. Παρεμβάσεις των ταμείων</w:delText>
        </w:r>
      </w:del>
      <w:del w:id="290" w:author="SFC2021" w:date="2025-12-22T16:11:21Z">
        <w:r>
          <w:tab/>
        </w:r>
      </w:del>
      <w:del w:id="291" w:author="SFC2021" w:date="2025-12-22T16:11:21Z">
        <w:r>
          <w:fldChar w:fldCharType="begin"/>
        </w:r>
      </w:del>
      <w:del w:id="292" w:author="SFC2021" w:date="2025-12-22T16:11:21Z">
        <w:r>
          <w:delInstrText xml:space="preserve"> PAGEREF _Toc256000456 \h </w:delInstrText>
        </w:r>
      </w:del>
      <w:del w:id="293" w:author="SFC2021" w:date="2025-12-22T16:11:21Z">
        <w:r>
          <w:fldChar w:fldCharType="separate"/>
        </w:r>
      </w:del>
      <w:del w:id="294" w:author="SFC2021" w:date="2025-12-22T16:11:21Z">
        <w:r>
          <w:delText>52</w:delText>
        </w:r>
      </w:del>
      <w:del w:id="295" w:author="SFC2021" w:date="2025-12-22T16:11:21Z">
        <w:r>
          <w:fldChar w:fldCharType="end"/>
        </w:r>
      </w:del>
      <w:del w:id="296" w:author="SFC2021" w:date="2025-12-22T16:11:21Z">
        <w:r>
          <w:fldChar w:fldCharType="end"/>
        </w:r>
      </w:del>
    </w:p>
    <w:p>
      <w:pPr>
        <w:pStyle w:val="TOC5"/>
        <w:tabs>
          <w:tab w:val="end" w:leader="dot" w:pos="10240"/>
        </w:tabs>
        <w:rPr>
          <w:del w:id="297" w:author="SFC2021" w:date="2025-12-22T16:11:21Z"/>
          <w:rFonts w:ascii="Calibri" w:hAnsi="Calibri"/>
          <w:noProof/>
          <w:sz w:val="22"/>
        </w:rPr>
      </w:pPr>
      <w:del w:id="298" w:author="SFC2021" w:date="2025-12-22T16:11:21Z">
        <w:r>
          <w:fldChar w:fldCharType="begin"/>
        </w:r>
      </w:del>
      <w:del w:id="299" w:author="SFC2021" w:date="2025-12-22T16:11:21Z">
        <w:r>
          <w:delInstrText xml:space="preserve"> HYPERLINK \l "_Toc256000457" </w:delInstrText>
        </w:r>
      </w:del>
      <w:del w:id="300" w:author="SFC2021" w:date="2025-12-22T16:11:21Z">
        <w:r>
          <w:fldChar w:fldCharType="separate"/>
        </w:r>
      </w:del>
      <w:del w:id="301"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302" w:author="SFC2021" w:date="2025-12-22T16:11:21Z">
        <w:r>
          <w:tab/>
        </w:r>
      </w:del>
      <w:del w:id="303" w:author="SFC2021" w:date="2025-12-22T16:11:21Z">
        <w:r>
          <w:fldChar w:fldCharType="begin"/>
        </w:r>
      </w:del>
      <w:del w:id="304" w:author="SFC2021" w:date="2025-12-22T16:11:21Z">
        <w:r>
          <w:delInstrText xml:space="preserve"> PAGEREF _Toc256000457 \h </w:delInstrText>
        </w:r>
      </w:del>
      <w:del w:id="305" w:author="SFC2021" w:date="2025-12-22T16:11:21Z">
        <w:r>
          <w:fldChar w:fldCharType="separate"/>
        </w:r>
      </w:del>
      <w:del w:id="306" w:author="SFC2021" w:date="2025-12-22T16:11:21Z">
        <w:r>
          <w:delText>52</w:delText>
        </w:r>
      </w:del>
      <w:del w:id="307" w:author="SFC2021" w:date="2025-12-22T16:11:21Z">
        <w:r>
          <w:fldChar w:fldCharType="end"/>
        </w:r>
      </w:del>
      <w:del w:id="308" w:author="SFC2021" w:date="2025-12-22T16:11:21Z">
        <w:r>
          <w:fldChar w:fldCharType="end"/>
        </w:r>
      </w:del>
    </w:p>
    <w:p>
      <w:pPr>
        <w:pStyle w:val="TOC5"/>
        <w:tabs>
          <w:tab w:val="end" w:leader="dot" w:pos="10240"/>
        </w:tabs>
        <w:rPr>
          <w:del w:id="309" w:author="SFC2021" w:date="2025-12-22T16:11:21Z"/>
          <w:rFonts w:ascii="Calibri" w:hAnsi="Calibri"/>
          <w:noProof/>
          <w:sz w:val="22"/>
        </w:rPr>
      </w:pPr>
      <w:del w:id="310" w:author="SFC2021" w:date="2025-12-22T16:11:21Z">
        <w:r>
          <w:fldChar w:fldCharType="begin"/>
        </w:r>
      </w:del>
      <w:del w:id="311" w:author="SFC2021" w:date="2025-12-22T16:11:21Z">
        <w:r>
          <w:delInstrText xml:space="preserve"> HYPERLINK \l "_Toc256000458" </w:delInstrText>
        </w:r>
      </w:del>
      <w:del w:id="312" w:author="SFC2021" w:date="2025-12-22T16:11:21Z">
        <w:r>
          <w:fldChar w:fldCharType="separate"/>
        </w:r>
      </w:del>
      <w:del w:id="313" w:author="SFC2021" w:date="2025-12-22T16:11:21Z">
        <w:r w:rsidR="00A77B3E">
          <w:rPr>
            <w:rStyle w:val="Hyperlink"/>
          </w:rPr>
          <w:delText>Βασικές ομάδες-στόχοι — άρθρο 22 παράγραφος 3 στοιχείο δ) σημείο iii) του ΚΚΔ:</w:delText>
        </w:r>
      </w:del>
      <w:del w:id="314" w:author="SFC2021" w:date="2025-12-22T16:11:21Z">
        <w:r>
          <w:tab/>
        </w:r>
      </w:del>
      <w:del w:id="315" w:author="SFC2021" w:date="2025-12-22T16:11:21Z">
        <w:r>
          <w:fldChar w:fldCharType="begin"/>
        </w:r>
      </w:del>
      <w:del w:id="316" w:author="SFC2021" w:date="2025-12-22T16:11:21Z">
        <w:r>
          <w:delInstrText xml:space="preserve"> PAGEREF _Toc256000458 \h </w:delInstrText>
        </w:r>
      </w:del>
      <w:del w:id="317" w:author="SFC2021" w:date="2025-12-22T16:11:21Z">
        <w:r>
          <w:fldChar w:fldCharType="separate"/>
        </w:r>
      </w:del>
      <w:del w:id="318" w:author="SFC2021" w:date="2025-12-22T16:11:21Z">
        <w:r>
          <w:delText>53</w:delText>
        </w:r>
      </w:del>
      <w:del w:id="319" w:author="SFC2021" w:date="2025-12-22T16:11:21Z">
        <w:r>
          <w:fldChar w:fldCharType="end"/>
        </w:r>
      </w:del>
      <w:del w:id="320" w:author="SFC2021" w:date="2025-12-22T16:11:21Z">
        <w:r>
          <w:fldChar w:fldCharType="end"/>
        </w:r>
      </w:del>
    </w:p>
    <w:p>
      <w:pPr>
        <w:pStyle w:val="TOC5"/>
        <w:tabs>
          <w:tab w:val="end" w:leader="dot" w:pos="10240"/>
        </w:tabs>
        <w:rPr>
          <w:del w:id="321" w:author="SFC2021" w:date="2025-12-22T16:11:21Z"/>
          <w:rFonts w:ascii="Calibri" w:hAnsi="Calibri"/>
          <w:noProof/>
          <w:sz w:val="22"/>
        </w:rPr>
      </w:pPr>
      <w:del w:id="322" w:author="SFC2021" w:date="2025-12-22T16:11:21Z">
        <w:r>
          <w:fldChar w:fldCharType="begin"/>
        </w:r>
      </w:del>
      <w:del w:id="323" w:author="SFC2021" w:date="2025-12-22T16:11:21Z">
        <w:r>
          <w:delInstrText xml:space="preserve"> HYPERLINK \l "_Toc256000459" </w:delInstrText>
        </w:r>
      </w:del>
      <w:del w:id="324" w:author="SFC2021" w:date="2025-12-22T16:11:21Z">
        <w:r>
          <w:fldChar w:fldCharType="separate"/>
        </w:r>
      </w:del>
      <w:del w:id="325"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26" w:author="SFC2021" w:date="2025-12-22T16:11:21Z">
        <w:r>
          <w:tab/>
        </w:r>
      </w:del>
      <w:del w:id="327" w:author="SFC2021" w:date="2025-12-22T16:11:21Z">
        <w:r>
          <w:fldChar w:fldCharType="begin"/>
        </w:r>
      </w:del>
      <w:del w:id="328" w:author="SFC2021" w:date="2025-12-22T16:11:21Z">
        <w:r>
          <w:delInstrText xml:space="preserve"> PAGEREF _Toc256000459 \h </w:delInstrText>
        </w:r>
      </w:del>
      <w:del w:id="329" w:author="SFC2021" w:date="2025-12-22T16:11:21Z">
        <w:r>
          <w:fldChar w:fldCharType="separate"/>
        </w:r>
      </w:del>
      <w:del w:id="330" w:author="SFC2021" w:date="2025-12-22T16:11:21Z">
        <w:r>
          <w:delText>54</w:delText>
        </w:r>
      </w:del>
      <w:del w:id="331" w:author="SFC2021" w:date="2025-12-22T16:11:21Z">
        <w:r>
          <w:fldChar w:fldCharType="end"/>
        </w:r>
      </w:del>
      <w:del w:id="332" w:author="SFC2021" w:date="2025-12-22T16:11:21Z">
        <w:r>
          <w:fldChar w:fldCharType="end"/>
        </w:r>
      </w:del>
    </w:p>
    <w:p>
      <w:pPr>
        <w:pStyle w:val="TOC5"/>
        <w:tabs>
          <w:tab w:val="end" w:leader="dot" w:pos="10240"/>
        </w:tabs>
        <w:rPr>
          <w:del w:id="333" w:author="SFC2021" w:date="2025-12-22T16:11:21Z"/>
          <w:rFonts w:ascii="Calibri" w:hAnsi="Calibri"/>
          <w:noProof/>
          <w:sz w:val="22"/>
        </w:rPr>
      </w:pPr>
      <w:del w:id="334" w:author="SFC2021" w:date="2025-12-22T16:11:21Z">
        <w:r>
          <w:fldChar w:fldCharType="begin"/>
        </w:r>
      </w:del>
      <w:del w:id="335" w:author="SFC2021" w:date="2025-12-22T16:11:21Z">
        <w:r>
          <w:delInstrText xml:space="preserve"> HYPERLINK \l "_Toc256000460" </w:delInstrText>
        </w:r>
      </w:del>
      <w:del w:id="336" w:author="SFC2021" w:date="2025-12-22T16:11:21Z">
        <w:r>
          <w:fldChar w:fldCharType="separate"/>
        </w:r>
      </w:del>
      <w:del w:id="337"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38" w:author="SFC2021" w:date="2025-12-22T16:11:21Z">
        <w:r>
          <w:tab/>
        </w:r>
      </w:del>
      <w:del w:id="339" w:author="SFC2021" w:date="2025-12-22T16:11:21Z">
        <w:r>
          <w:fldChar w:fldCharType="begin"/>
        </w:r>
      </w:del>
      <w:del w:id="340" w:author="SFC2021" w:date="2025-12-22T16:11:21Z">
        <w:r>
          <w:delInstrText xml:space="preserve"> PAGEREF _Toc256000460 \h </w:delInstrText>
        </w:r>
      </w:del>
      <w:del w:id="341" w:author="SFC2021" w:date="2025-12-22T16:11:21Z">
        <w:r>
          <w:fldChar w:fldCharType="separate"/>
        </w:r>
      </w:del>
      <w:del w:id="342" w:author="SFC2021" w:date="2025-12-22T16:11:21Z">
        <w:r>
          <w:delText>54</w:delText>
        </w:r>
      </w:del>
      <w:del w:id="343" w:author="SFC2021" w:date="2025-12-22T16:11:21Z">
        <w:r>
          <w:fldChar w:fldCharType="end"/>
        </w:r>
      </w:del>
      <w:del w:id="344" w:author="SFC2021" w:date="2025-12-22T16:11:21Z">
        <w:r>
          <w:fldChar w:fldCharType="end"/>
        </w:r>
      </w:del>
    </w:p>
    <w:p>
      <w:pPr>
        <w:pStyle w:val="TOC5"/>
        <w:tabs>
          <w:tab w:val="end" w:leader="dot" w:pos="10240"/>
        </w:tabs>
        <w:rPr>
          <w:del w:id="345" w:author="SFC2021" w:date="2025-12-22T16:11:21Z"/>
          <w:rFonts w:ascii="Calibri" w:hAnsi="Calibri"/>
          <w:noProof/>
          <w:sz w:val="22"/>
        </w:rPr>
      </w:pPr>
      <w:del w:id="346" w:author="SFC2021" w:date="2025-12-22T16:11:21Z">
        <w:r>
          <w:fldChar w:fldCharType="begin"/>
        </w:r>
      </w:del>
      <w:del w:id="347" w:author="SFC2021" w:date="2025-12-22T16:11:21Z">
        <w:r>
          <w:delInstrText xml:space="preserve"> HYPERLINK \l "_Toc256000461" </w:delInstrText>
        </w:r>
      </w:del>
      <w:del w:id="348" w:author="SFC2021" w:date="2025-12-22T16:11:21Z">
        <w:r>
          <w:fldChar w:fldCharType="separate"/>
        </w:r>
      </w:del>
      <w:del w:id="349"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50" w:author="SFC2021" w:date="2025-12-22T16:11:21Z">
        <w:r>
          <w:tab/>
        </w:r>
      </w:del>
      <w:del w:id="351" w:author="SFC2021" w:date="2025-12-22T16:11:21Z">
        <w:r>
          <w:fldChar w:fldCharType="begin"/>
        </w:r>
      </w:del>
      <w:del w:id="352" w:author="SFC2021" w:date="2025-12-22T16:11:21Z">
        <w:r>
          <w:delInstrText xml:space="preserve"> PAGEREF _Toc256000461 \h </w:delInstrText>
        </w:r>
      </w:del>
      <w:del w:id="353" w:author="SFC2021" w:date="2025-12-22T16:11:21Z">
        <w:r>
          <w:fldChar w:fldCharType="separate"/>
        </w:r>
      </w:del>
      <w:del w:id="354" w:author="SFC2021" w:date="2025-12-22T16:11:21Z">
        <w:r>
          <w:delText>54</w:delText>
        </w:r>
      </w:del>
      <w:del w:id="355" w:author="SFC2021" w:date="2025-12-22T16:11:21Z">
        <w:r>
          <w:fldChar w:fldCharType="end"/>
        </w:r>
      </w:del>
      <w:del w:id="356" w:author="SFC2021" w:date="2025-12-22T16:11:21Z">
        <w:r>
          <w:fldChar w:fldCharType="end"/>
        </w:r>
      </w:del>
    </w:p>
    <w:p>
      <w:pPr>
        <w:pStyle w:val="TOC5"/>
        <w:tabs>
          <w:tab w:val="end" w:leader="dot" w:pos="10240"/>
        </w:tabs>
        <w:rPr>
          <w:del w:id="357" w:author="SFC2021" w:date="2025-12-22T16:11:21Z"/>
          <w:rFonts w:ascii="Calibri" w:hAnsi="Calibri"/>
          <w:noProof/>
          <w:sz w:val="22"/>
        </w:rPr>
      </w:pPr>
      <w:del w:id="358" w:author="SFC2021" w:date="2025-12-22T16:11:21Z">
        <w:r>
          <w:fldChar w:fldCharType="begin"/>
        </w:r>
      </w:del>
      <w:del w:id="359" w:author="SFC2021" w:date="2025-12-22T16:11:21Z">
        <w:r>
          <w:delInstrText xml:space="preserve"> HYPERLINK \l "_Toc256000462" </w:delInstrText>
        </w:r>
      </w:del>
      <w:del w:id="360" w:author="SFC2021" w:date="2025-12-22T16:11:21Z">
        <w:r>
          <w:fldChar w:fldCharType="separate"/>
        </w:r>
      </w:del>
      <w:del w:id="361"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62" w:author="SFC2021" w:date="2025-12-22T16:11:21Z">
        <w:r>
          <w:tab/>
        </w:r>
      </w:del>
      <w:del w:id="363" w:author="SFC2021" w:date="2025-12-22T16:11:21Z">
        <w:r>
          <w:fldChar w:fldCharType="begin"/>
        </w:r>
      </w:del>
      <w:del w:id="364" w:author="SFC2021" w:date="2025-12-22T16:11:21Z">
        <w:r>
          <w:delInstrText xml:space="preserve"> PAGEREF _Toc256000462 \h </w:delInstrText>
        </w:r>
      </w:del>
      <w:del w:id="365" w:author="SFC2021" w:date="2025-12-22T16:11:21Z">
        <w:r>
          <w:fldChar w:fldCharType="separate"/>
        </w:r>
      </w:del>
      <w:del w:id="366" w:author="SFC2021" w:date="2025-12-22T16:11:21Z">
        <w:r>
          <w:delText>54</w:delText>
        </w:r>
      </w:del>
      <w:del w:id="367" w:author="SFC2021" w:date="2025-12-22T16:11:21Z">
        <w:r>
          <w:fldChar w:fldCharType="end"/>
        </w:r>
      </w:del>
      <w:del w:id="368" w:author="SFC2021" w:date="2025-12-22T16:11:21Z">
        <w:r>
          <w:fldChar w:fldCharType="end"/>
        </w:r>
      </w:del>
    </w:p>
    <w:p>
      <w:pPr>
        <w:pStyle w:val="TOC4"/>
        <w:tabs>
          <w:tab w:val="end" w:leader="dot" w:pos="10240"/>
        </w:tabs>
        <w:rPr>
          <w:del w:id="369" w:author="SFC2021" w:date="2025-12-22T16:11:21Z"/>
          <w:rFonts w:ascii="Calibri" w:hAnsi="Calibri"/>
          <w:noProof/>
          <w:sz w:val="22"/>
        </w:rPr>
      </w:pPr>
      <w:del w:id="370" w:author="SFC2021" w:date="2025-12-22T16:11:21Z">
        <w:r>
          <w:fldChar w:fldCharType="begin"/>
        </w:r>
      </w:del>
      <w:del w:id="371" w:author="SFC2021" w:date="2025-12-22T16:11:21Z">
        <w:r>
          <w:delInstrText xml:space="preserve"> HYPERLINK \l "_Toc256000463" </w:delInstrText>
        </w:r>
      </w:del>
      <w:del w:id="372" w:author="SFC2021" w:date="2025-12-22T16:11:21Z">
        <w:r>
          <w:fldChar w:fldCharType="separate"/>
        </w:r>
      </w:del>
      <w:del w:id="373" w:author="SFC2021" w:date="2025-12-22T16:11:21Z">
        <w:r w:rsidR="00A77B3E">
          <w:rPr>
            <w:rStyle w:val="Hyperlink"/>
          </w:rPr>
          <w:delText>2.1.1.1.2. Δείκτες</w:delText>
        </w:r>
      </w:del>
      <w:del w:id="374" w:author="SFC2021" w:date="2025-12-22T16:11:21Z">
        <w:r>
          <w:tab/>
        </w:r>
      </w:del>
      <w:del w:id="375" w:author="SFC2021" w:date="2025-12-22T16:11:21Z">
        <w:r>
          <w:fldChar w:fldCharType="begin"/>
        </w:r>
      </w:del>
      <w:del w:id="376" w:author="SFC2021" w:date="2025-12-22T16:11:21Z">
        <w:r>
          <w:delInstrText xml:space="preserve"> PAGEREF _Toc256000463 \h </w:delInstrText>
        </w:r>
      </w:del>
      <w:del w:id="377" w:author="SFC2021" w:date="2025-12-22T16:11:21Z">
        <w:r>
          <w:fldChar w:fldCharType="separate"/>
        </w:r>
      </w:del>
      <w:del w:id="378" w:author="SFC2021" w:date="2025-12-22T16:11:21Z">
        <w:r>
          <w:delText>55</w:delText>
        </w:r>
      </w:del>
      <w:del w:id="379" w:author="SFC2021" w:date="2025-12-22T16:11:21Z">
        <w:r>
          <w:fldChar w:fldCharType="end"/>
        </w:r>
      </w:del>
      <w:del w:id="380" w:author="SFC2021" w:date="2025-12-22T16:11:21Z">
        <w:r>
          <w:fldChar w:fldCharType="end"/>
        </w:r>
      </w:del>
    </w:p>
    <w:p>
      <w:pPr>
        <w:pStyle w:val="TOC5"/>
        <w:tabs>
          <w:tab w:val="end" w:leader="dot" w:pos="10240"/>
        </w:tabs>
        <w:rPr>
          <w:del w:id="381" w:author="SFC2021" w:date="2025-12-22T16:11:21Z"/>
          <w:rFonts w:ascii="Calibri" w:hAnsi="Calibri"/>
          <w:noProof/>
          <w:sz w:val="22"/>
        </w:rPr>
      </w:pPr>
      <w:del w:id="382" w:author="SFC2021" w:date="2025-12-22T16:11:21Z">
        <w:r>
          <w:fldChar w:fldCharType="begin"/>
        </w:r>
      </w:del>
      <w:del w:id="383" w:author="SFC2021" w:date="2025-12-22T16:11:21Z">
        <w:r>
          <w:delInstrText xml:space="preserve"> HYPERLINK \l "_Toc256000464" </w:delInstrText>
        </w:r>
      </w:del>
      <w:del w:id="384" w:author="SFC2021" w:date="2025-12-22T16:11:21Z">
        <w:r>
          <w:fldChar w:fldCharType="separate"/>
        </w:r>
      </w:del>
      <w:del w:id="385" w:author="SFC2021" w:date="2025-12-22T16:11:21Z">
        <w:r w:rsidR="00A77B3E">
          <w:rPr>
            <w:rStyle w:val="Hyperlink"/>
          </w:rPr>
          <w:delText>Πίνακας 2: Δείκτες εκροών</w:delText>
        </w:r>
      </w:del>
      <w:del w:id="386" w:author="SFC2021" w:date="2025-12-22T16:11:21Z">
        <w:r>
          <w:tab/>
        </w:r>
      </w:del>
      <w:del w:id="387" w:author="SFC2021" w:date="2025-12-22T16:11:21Z">
        <w:r>
          <w:fldChar w:fldCharType="begin"/>
        </w:r>
      </w:del>
      <w:del w:id="388" w:author="SFC2021" w:date="2025-12-22T16:11:21Z">
        <w:r>
          <w:delInstrText xml:space="preserve"> PAGEREF _Toc256000464 \h </w:delInstrText>
        </w:r>
      </w:del>
      <w:del w:id="389" w:author="SFC2021" w:date="2025-12-22T16:11:21Z">
        <w:r>
          <w:fldChar w:fldCharType="separate"/>
        </w:r>
      </w:del>
      <w:del w:id="390" w:author="SFC2021" w:date="2025-12-22T16:11:21Z">
        <w:r>
          <w:delText>55</w:delText>
        </w:r>
      </w:del>
      <w:del w:id="391" w:author="SFC2021" w:date="2025-12-22T16:11:21Z">
        <w:r>
          <w:fldChar w:fldCharType="end"/>
        </w:r>
      </w:del>
      <w:del w:id="392" w:author="SFC2021" w:date="2025-12-22T16:11:21Z">
        <w:r>
          <w:fldChar w:fldCharType="end"/>
        </w:r>
      </w:del>
    </w:p>
    <w:p>
      <w:pPr>
        <w:pStyle w:val="TOC5"/>
        <w:tabs>
          <w:tab w:val="end" w:leader="dot" w:pos="10240"/>
        </w:tabs>
        <w:rPr>
          <w:del w:id="393" w:author="SFC2021" w:date="2025-12-22T16:11:21Z"/>
          <w:rFonts w:ascii="Calibri" w:hAnsi="Calibri"/>
          <w:noProof/>
          <w:sz w:val="22"/>
        </w:rPr>
      </w:pPr>
      <w:del w:id="394" w:author="SFC2021" w:date="2025-12-22T16:11:21Z">
        <w:r>
          <w:fldChar w:fldCharType="begin"/>
        </w:r>
      </w:del>
      <w:del w:id="395" w:author="SFC2021" w:date="2025-12-22T16:11:21Z">
        <w:r>
          <w:delInstrText xml:space="preserve"> HYPERLINK \l "_Toc256000465" </w:delInstrText>
        </w:r>
      </w:del>
      <w:del w:id="396" w:author="SFC2021" w:date="2025-12-22T16:11:21Z">
        <w:r>
          <w:fldChar w:fldCharType="separate"/>
        </w:r>
      </w:del>
      <w:del w:id="397" w:author="SFC2021" w:date="2025-12-22T16:11:21Z">
        <w:r w:rsidR="00A77B3E">
          <w:rPr>
            <w:rStyle w:val="Hyperlink"/>
          </w:rPr>
          <w:delText>Πίνακας 3: Δείκτες αποτελεσμάτων</w:delText>
        </w:r>
      </w:del>
      <w:del w:id="398" w:author="SFC2021" w:date="2025-12-22T16:11:21Z">
        <w:r>
          <w:tab/>
        </w:r>
      </w:del>
      <w:del w:id="399" w:author="SFC2021" w:date="2025-12-22T16:11:21Z">
        <w:r>
          <w:fldChar w:fldCharType="begin"/>
        </w:r>
      </w:del>
      <w:del w:id="400" w:author="SFC2021" w:date="2025-12-22T16:11:21Z">
        <w:r>
          <w:delInstrText xml:space="preserve"> PAGEREF _Toc256000465 \h </w:delInstrText>
        </w:r>
      </w:del>
      <w:del w:id="401" w:author="SFC2021" w:date="2025-12-22T16:11:21Z">
        <w:r>
          <w:fldChar w:fldCharType="separate"/>
        </w:r>
      </w:del>
      <w:del w:id="402" w:author="SFC2021" w:date="2025-12-22T16:11:21Z">
        <w:r>
          <w:delText>55</w:delText>
        </w:r>
      </w:del>
      <w:del w:id="403" w:author="SFC2021" w:date="2025-12-22T16:11:21Z">
        <w:r>
          <w:fldChar w:fldCharType="end"/>
        </w:r>
      </w:del>
      <w:del w:id="404" w:author="SFC2021" w:date="2025-12-22T16:11:21Z">
        <w:r>
          <w:fldChar w:fldCharType="end"/>
        </w:r>
      </w:del>
    </w:p>
    <w:p>
      <w:pPr>
        <w:pStyle w:val="TOC4"/>
        <w:tabs>
          <w:tab w:val="end" w:leader="dot" w:pos="10240"/>
        </w:tabs>
        <w:rPr>
          <w:del w:id="405" w:author="SFC2021" w:date="2025-12-22T16:11:21Z"/>
          <w:rFonts w:ascii="Calibri" w:hAnsi="Calibri"/>
          <w:noProof/>
          <w:sz w:val="22"/>
        </w:rPr>
      </w:pPr>
      <w:del w:id="406" w:author="SFC2021" w:date="2025-12-22T16:11:21Z">
        <w:r>
          <w:fldChar w:fldCharType="begin"/>
        </w:r>
      </w:del>
      <w:del w:id="407" w:author="SFC2021" w:date="2025-12-22T16:11:21Z">
        <w:r>
          <w:delInstrText xml:space="preserve"> HYPERLINK \l "_Toc256000466" </w:delInstrText>
        </w:r>
      </w:del>
      <w:del w:id="408" w:author="SFC2021" w:date="2025-12-22T16:11:21Z">
        <w:r>
          <w:fldChar w:fldCharType="separate"/>
        </w:r>
      </w:del>
      <w:del w:id="409" w:author="SFC2021" w:date="2025-12-22T16:11:21Z">
        <w:r w:rsidR="00A77B3E">
          <w:rPr>
            <w:rStyle w:val="Hyperlink"/>
          </w:rPr>
          <w:delText>2.1.1.1.3. Ενδεικτική κατανομή των προγραμματισμένων πόρων (ΕΕ) ανά είδος παρέμβασης</w:delText>
        </w:r>
      </w:del>
      <w:del w:id="410" w:author="SFC2021" w:date="2025-12-22T16:11:21Z">
        <w:r>
          <w:tab/>
        </w:r>
      </w:del>
      <w:del w:id="411" w:author="SFC2021" w:date="2025-12-22T16:11:21Z">
        <w:r>
          <w:fldChar w:fldCharType="begin"/>
        </w:r>
      </w:del>
      <w:del w:id="412" w:author="SFC2021" w:date="2025-12-22T16:11:21Z">
        <w:r>
          <w:delInstrText xml:space="preserve"> PAGEREF _Toc256000466 \h </w:delInstrText>
        </w:r>
      </w:del>
      <w:del w:id="413" w:author="SFC2021" w:date="2025-12-22T16:11:21Z">
        <w:r>
          <w:fldChar w:fldCharType="separate"/>
        </w:r>
      </w:del>
      <w:del w:id="414" w:author="SFC2021" w:date="2025-12-22T16:11:21Z">
        <w:r>
          <w:delText>55</w:delText>
        </w:r>
      </w:del>
      <w:del w:id="415" w:author="SFC2021" w:date="2025-12-22T16:11:21Z">
        <w:r>
          <w:fldChar w:fldCharType="end"/>
        </w:r>
      </w:del>
      <w:del w:id="416" w:author="SFC2021" w:date="2025-12-22T16:11:21Z">
        <w:r>
          <w:fldChar w:fldCharType="end"/>
        </w:r>
      </w:del>
    </w:p>
    <w:p>
      <w:pPr>
        <w:pStyle w:val="TOC5"/>
        <w:tabs>
          <w:tab w:val="end" w:leader="dot" w:pos="10240"/>
        </w:tabs>
        <w:rPr>
          <w:del w:id="417" w:author="SFC2021" w:date="2025-12-22T16:11:21Z"/>
          <w:rFonts w:ascii="Calibri" w:hAnsi="Calibri"/>
          <w:noProof/>
          <w:sz w:val="22"/>
        </w:rPr>
      </w:pPr>
      <w:del w:id="418" w:author="SFC2021" w:date="2025-12-22T16:11:21Z">
        <w:r>
          <w:fldChar w:fldCharType="begin"/>
        </w:r>
      </w:del>
      <w:del w:id="419" w:author="SFC2021" w:date="2025-12-22T16:11:21Z">
        <w:r>
          <w:delInstrText xml:space="preserve"> HYPERLINK \l "_Toc256000467" </w:delInstrText>
        </w:r>
      </w:del>
      <w:del w:id="420" w:author="SFC2021" w:date="2025-12-22T16:11:21Z">
        <w:r>
          <w:fldChar w:fldCharType="separate"/>
        </w:r>
      </w:del>
      <w:del w:id="421" w:author="SFC2021" w:date="2025-12-22T16:11:21Z">
        <w:r w:rsidR="00A77B3E">
          <w:rPr>
            <w:rStyle w:val="Hyperlink"/>
          </w:rPr>
          <w:delText>Πίνακας 4: Διάσταση 1 — πεδίο παρέμβασης</w:delText>
        </w:r>
      </w:del>
      <w:del w:id="422" w:author="SFC2021" w:date="2025-12-22T16:11:21Z">
        <w:r>
          <w:tab/>
        </w:r>
      </w:del>
      <w:del w:id="423" w:author="SFC2021" w:date="2025-12-22T16:11:21Z">
        <w:r>
          <w:fldChar w:fldCharType="begin"/>
        </w:r>
      </w:del>
      <w:del w:id="424" w:author="SFC2021" w:date="2025-12-22T16:11:21Z">
        <w:r>
          <w:delInstrText xml:space="preserve"> PAGEREF _Toc256000467 \h </w:delInstrText>
        </w:r>
      </w:del>
      <w:del w:id="425" w:author="SFC2021" w:date="2025-12-22T16:11:21Z">
        <w:r>
          <w:fldChar w:fldCharType="separate"/>
        </w:r>
      </w:del>
      <w:del w:id="426" w:author="SFC2021" w:date="2025-12-22T16:11:21Z">
        <w:r>
          <w:delText>55</w:delText>
        </w:r>
      </w:del>
      <w:del w:id="427" w:author="SFC2021" w:date="2025-12-22T16:11:21Z">
        <w:r>
          <w:fldChar w:fldCharType="end"/>
        </w:r>
      </w:del>
      <w:del w:id="428" w:author="SFC2021" w:date="2025-12-22T16:11:21Z">
        <w:r>
          <w:fldChar w:fldCharType="end"/>
        </w:r>
      </w:del>
    </w:p>
    <w:p>
      <w:pPr>
        <w:pStyle w:val="TOC5"/>
        <w:tabs>
          <w:tab w:val="end" w:leader="dot" w:pos="10240"/>
        </w:tabs>
        <w:rPr>
          <w:del w:id="429" w:author="SFC2021" w:date="2025-12-22T16:11:21Z"/>
          <w:rFonts w:ascii="Calibri" w:hAnsi="Calibri"/>
          <w:noProof/>
          <w:sz w:val="22"/>
        </w:rPr>
      </w:pPr>
      <w:del w:id="430" w:author="SFC2021" w:date="2025-12-22T16:11:21Z">
        <w:r>
          <w:fldChar w:fldCharType="begin"/>
        </w:r>
      </w:del>
      <w:del w:id="431" w:author="SFC2021" w:date="2025-12-22T16:11:21Z">
        <w:r>
          <w:delInstrText xml:space="preserve"> HYPERLINK \l "_Toc256000468" </w:delInstrText>
        </w:r>
      </w:del>
      <w:del w:id="432" w:author="SFC2021" w:date="2025-12-22T16:11:21Z">
        <w:r>
          <w:fldChar w:fldCharType="separate"/>
        </w:r>
      </w:del>
      <w:del w:id="433" w:author="SFC2021" w:date="2025-12-22T16:11:21Z">
        <w:r w:rsidR="00A77B3E">
          <w:rPr>
            <w:rStyle w:val="Hyperlink"/>
          </w:rPr>
          <w:delText>Πίνακας 5: Διάσταση 2 — μορφή χρηματοδότησης</w:delText>
        </w:r>
      </w:del>
      <w:del w:id="434" w:author="SFC2021" w:date="2025-12-22T16:11:21Z">
        <w:r>
          <w:tab/>
        </w:r>
      </w:del>
      <w:del w:id="435" w:author="SFC2021" w:date="2025-12-22T16:11:21Z">
        <w:r>
          <w:fldChar w:fldCharType="begin"/>
        </w:r>
      </w:del>
      <w:del w:id="436" w:author="SFC2021" w:date="2025-12-22T16:11:21Z">
        <w:r>
          <w:delInstrText xml:space="preserve"> PAGEREF _Toc256000468 \h </w:delInstrText>
        </w:r>
      </w:del>
      <w:del w:id="437" w:author="SFC2021" w:date="2025-12-22T16:11:21Z">
        <w:r>
          <w:fldChar w:fldCharType="separate"/>
        </w:r>
      </w:del>
      <w:del w:id="438" w:author="SFC2021" w:date="2025-12-22T16:11:21Z">
        <w:r>
          <w:delText>56</w:delText>
        </w:r>
      </w:del>
      <w:del w:id="439" w:author="SFC2021" w:date="2025-12-22T16:11:21Z">
        <w:r>
          <w:fldChar w:fldCharType="end"/>
        </w:r>
      </w:del>
      <w:del w:id="440" w:author="SFC2021" w:date="2025-12-22T16:11:21Z">
        <w:r>
          <w:fldChar w:fldCharType="end"/>
        </w:r>
      </w:del>
    </w:p>
    <w:p>
      <w:pPr>
        <w:pStyle w:val="TOC5"/>
        <w:tabs>
          <w:tab w:val="end" w:leader="dot" w:pos="10240"/>
        </w:tabs>
        <w:rPr>
          <w:del w:id="441" w:author="SFC2021" w:date="2025-12-22T16:11:21Z"/>
          <w:rFonts w:ascii="Calibri" w:hAnsi="Calibri"/>
          <w:noProof/>
          <w:sz w:val="22"/>
        </w:rPr>
      </w:pPr>
      <w:del w:id="442" w:author="SFC2021" w:date="2025-12-22T16:11:21Z">
        <w:r>
          <w:fldChar w:fldCharType="begin"/>
        </w:r>
      </w:del>
      <w:del w:id="443" w:author="SFC2021" w:date="2025-12-22T16:11:21Z">
        <w:r>
          <w:delInstrText xml:space="preserve"> HYPERLINK \l "_Toc256000469" </w:delInstrText>
        </w:r>
      </w:del>
      <w:del w:id="444" w:author="SFC2021" w:date="2025-12-22T16:11:21Z">
        <w:r>
          <w:fldChar w:fldCharType="separate"/>
        </w:r>
      </w:del>
      <w:del w:id="445" w:author="SFC2021" w:date="2025-12-22T16:11:21Z">
        <w:r w:rsidR="00A77B3E">
          <w:rPr>
            <w:rStyle w:val="Hyperlink"/>
          </w:rPr>
          <w:delText>Πίνακας 6: Διάσταση 3 — μηχανισμός εδαφικής υλοποίησης και εδαφική εστίαση</w:delText>
        </w:r>
      </w:del>
      <w:del w:id="446" w:author="SFC2021" w:date="2025-12-22T16:11:21Z">
        <w:r>
          <w:tab/>
        </w:r>
      </w:del>
      <w:del w:id="447" w:author="SFC2021" w:date="2025-12-22T16:11:21Z">
        <w:r>
          <w:fldChar w:fldCharType="begin"/>
        </w:r>
      </w:del>
      <w:del w:id="448" w:author="SFC2021" w:date="2025-12-22T16:11:21Z">
        <w:r>
          <w:delInstrText xml:space="preserve"> PAGEREF _Toc256000469 \h </w:delInstrText>
        </w:r>
      </w:del>
      <w:del w:id="449" w:author="SFC2021" w:date="2025-12-22T16:11:21Z">
        <w:r>
          <w:fldChar w:fldCharType="separate"/>
        </w:r>
      </w:del>
      <w:del w:id="450" w:author="SFC2021" w:date="2025-12-22T16:11:21Z">
        <w:r>
          <w:delText>56</w:delText>
        </w:r>
      </w:del>
      <w:del w:id="451" w:author="SFC2021" w:date="2025-12-22T16:11:21Z">
        <w:r>
          <w:fldChar w:fldCharType="end"/>
        </w:r>
      </w:del>
      <w:del w:id="452" w:author="SFC2021" w:date="2025-12-22T16:11:21Z">
        <w:r>
          <w:fldChar w:fldCharType="end"/>
        </w:r>
      </w:del>
    </w:p>
    <w:p>
      <w:pPr>
        <w:pStyle w:val="TOC5"/>
        <w:tabs>
          <w:tab w:val="end" w:leader="dot" w:pos="10240"/>
        </w:tabs>
        <w:rPr>
          <w:del w:id="453" w:author="SFC2021" w:date="2025-12-22T16:11:21Z"/>
          <w:rFonts w:ascii="Calibri" w:hAnsi="Calibri"/>
          <w:noProof/>
          <w:sz w:val="22"/>
        </w:rPr>
      </w:pPr>
      <w:del w:id="454" w:author="SFC2021" w:date="2025-12-22T16:11:21Z">
        <w:r>
          <w:fldChar w:fldCharType="begin"/>
        </w:r>
      </w:del>
      <w:del w:id="455" w:author="SFC2021" w:date="2025-12-22T16:11:21Z">
        <w:r>
          <w:delInstrText xml:space="preserve"> HYPERLINK \l "_Toc256000470" </w:delInstrText>
        </w:r>
      </w:del>
      <w:del w:id="456" w:author="SFC2021" w:date="2025-12-22T16:11:21Z">
        <w:r>
          <w:fldChar w:fldCharType="separate"/>
        </w:r>
      </w:del>
      <w:del w:id="457" w:author="SFC2021" w:date="2025-12-22T16:11:21Z">
        <w:r w:rsidR="00A77B3E">
          <w:rPr>
            <w:rStyle w:val="Hyperlink"/>
          </w:rPr>
          <w:delText>Πίνακας 7: Διάσταση 6 — δευτερεύοντες θεματικοί στόχοι ΕΚΤ+</w:delText>
        </w:r>
      </w:del>
      <w:del w:id="458" w:author="SFC2021" w:date="2025-12-22T16:11:21Z">
        <w:r>
          <w:tab/>
        </w:r>
      </w:del>
      <w:del w:id="459" w:author="SFC2021" w:date="2025-12-22T16:11:21Z">
        <w:r>
          <w:fldChar w:fldCharType="begin"/>
        </w:r>
      </w:del>
      <w:del w:id="460" w:author="SFC2021" w:date="2025-12-22T16:11:21Z">
        <w:r>
          <w:delInstrText xml:space="preserve"> PAGEREF _Toc256000470 \h </w:delInstrText>
        </w:r>
      </w:del>
      <w:del w:id="461" w:author="SFC2021" w:date="2025-12-22T16:11:21Z">
        <w:r>
          <w:fldChar w:fldCharType="separate"/>
        </w:r>
      </w:del>
      <w:del w:id="462" w:author="SFC2021" w:date="2025-12-22T16:11:21Z">
        <w:r>
          <w:delText>56</w:delText>
        </w:r>
      </w:del>
      <w:del w:id="463" w:author="SFC2021" w:date="2025-12-22T16:11:21Z">
        <w:r>
          <w:fldChar w:fldCharType="end"/>
        </w:r>
      </w:del>
      <w:del w:id="464" w:author="SFC2021" w:date="2025-12-22T16:11:21Z">
        <w:r>
          <w:fldChar w:fldCharType="end"/>
        </w:r>
      </w:del>
    </w:p>
    <w:p>
      <w:pPr>
        <w:pStyle w:val="TOC5"/>
        <w:tabs>
          <w:tab w:val="end" w:leader="dot" w:pos="10240"/>
        </w:tabs>
        <w:rPr>
          <w:del w:id="465" w:author="SFC2021" w:date="2025-12-22T16:11:21Z"/>
          <w:rFonts w:ascii="Calibri" w:hAnsi="Calibri"/>
          <w:noProof/>
          <w:sz w:val="22"/>
        </w:rPr>
      </w:pPr>
      <w:del w:id="466" w:author="SFC2021" w:date="2025-12-22T16:11:21Z">
        <w:r>
          <w:fldChar w:fldCharType="begin"/>
        </w:r>
      </w:del>
      <w:del w:id="467" w:author="SFC2021" w:date="2025-12-22T16:11:21Z">
        <w:r>
          <w:delInstrText xml:space="preserve"> HYPERLINK \l "_Toc256000471" </w:delInstrText>
        </w:r>
      </w:del>
      <w:del w:id="468" w:author="SFC2021" w:date="2025-12-22T16:11:21Z">
        <w:r>
          <w:fldChar w:fldCharType="separate"/>
        </w:r>
      </w:del>
      <w:del w:id="469"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470" w:author="SFC2021" w:date="2025-12-22T16:11:21Z">
        <w:r>
          <w:tab/>
        </w:r>
      </w:del>
      <w:del w:id="471" w:author="SFC2021" w:date="2025-12-22T16:11:21Z">
        <w:r>
          <w:fldChar w:fldCharType="begin"/>
        </w:r>
      </w:del>
      <w:del w:id="472" w:author="SFC2021" w:date="2025-12-22T16:11:21Z">
        <w:r>
          <w:delInstrText xml:space="preserve"> PAGEREF _Toc256000471 \h </w:delInstrText>
        </w:r>
      </w:del>
      <w:del w:id="473" w:author="SFC2021" w:date="2025-12-22T16:11:21Z">
        <w:r>
          <w:fldChar w:fldCharType="separate"/>
        </w:r>
      </w:del>
      <w:del w:id="474" w:author="SFC2021" w:date="2025-12-22T16:11:21Z">
        <w:r>
          <w:delText>56</w:delText>
        </w:r>
      </w:del>
      <w:del w:id="475" w:author="SFC2021" w:date="2025-12-22T16:11:21Z">
        <w:r>
          <w:fldChar w:fldCharType="end"/>
        </w:r>
      </w:del>
      <w:del w:id="476" w:author="SFC2021" w:date="2025-12-22T16:11:21Z">
        <w:r>
          <w:fldChar w:fldCharType="end"/>
        </w:r>
      </w:del>
    </w:p>
    <w:p>
      <w:pPr>
        <w:pStyle w:val="TOC4"/>
        <w:tabs>
          <w:tab w:val="end" w:leader="dot" w:pos="10240"/>
        </w:tabs>
        <w:rPr>
          <w:del w:id="477" w:author="SFC2021" w:date="2025-12-22T16:11:21Z"/>
          <w:rFonts w:ascii="Calibri" w:hAnsi="Calibri"/>
          <w:noProof/>
          <w:sz w:val="22"/>
        </w:rPr>
      </w:pPr>
      <w:del w:id="478" w:author="SFC2021" w:date="2025-12-22T16:11:21Z">
        <w:r>
          <w:fldChar w:fldCharType="begin"/>
        </w:r>
      </w:del>
      <w:del w:id="479" w:author="SFC2021" w:date="2025-12-22T16:11:21Z">
        <w:r>
          <w:delInstrText xml:space="preserve"> HYPERLINK \l "_Toc256000472" </w:delInstrText>
        </w:r>
      </w:del>
      <w:del w:id="480" w:author="SFC2021" w:date="2025-12-22T16:11:21Z">
        <w:r>
          <w:fldChar w:fldCharType="separate"/>
        </w:r>
      </w:del>
      <w:del w:id="481" w:author="SFC2021" w:date="2025-12-22T16:11:21Z">
        <w:r w:rsidR="00A77B3E">
          <w:rPr>
            <w:rStyle w:val="Hyperlink"/>
          </w:rPr>
          <w:delTex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delText>
        </w:r>
      </w:del>
      <w:del w:id="482" w:author="SFC2021" w:date="2025-12-22T16:11:21Z">
        <w:r>
          <w:tab/>
        </w:r>
      </w:del>
      <w:del w:id="483" w:author="SFC2021" w:date="2025-12-22T16:11:21Z">
        <w:r>
          <w:fldChar w:fldCharType="begin"/>
        </w:r>
      </w:del>
      <w:del w:id="484" w:author="SFC2021" w:date="2025-12-22T16:11:21Z">
        <w:r>
          <w:delInstrText xml:space="preserve"> PAGEREF _Toc256000472 \h </w:delInstrText>
        </w:r>
      </w:del>
      <w:del w:id="485" w:author="SFC2021" w:date="2025-12-22T16:11:21Z">
        <w:r>
          <w:fldChar w:fldCharType="separate"/>
        </w:r>
      </w:del>
      <w:del w:id="486" w:author="SFC2021" w:date="2025-12-22T16:11:21Z">
        <w:r>
          <w:delText>58</w:delText>
        </w:r>
      </w:del>
      <w:del w:id="487" w:author="SFC2021" w:date="2025-12-22T16:11:21Z">
        <w:r>
          <w:fldChar w:fldCharType="end"/>
        </w:r>
      </w:del>
      <w:del w:id="488" w:author="SFC2021" w:date="2025-12-22T16:11:21Z">
        <w:r>
          <w:fldChar w:fldCharType="end"/>
        </w:r>
      </w:del>
    </w:p>
    <w:p>
      <w:pPr>
        <w:pStyle w:val="TOC4"/>
        <w:tabs>
          <w:tab w:val="end" w:leader="dot" w:pos="10240"/>
        </w:tabs>
        <w:rPr>
          <w:del w:id="489" w:author="SFC2021" w:date="2025-12-22T16:11:21Z"/>
          <w:rFonts w:ascii="Calibri" w:hAnsi="Calibri"/>
          <w:noProof/>
          <w:sz w:val="22"/>
        </w:rPr>
      </w:pPr>
      <w:del w:id="490" w:author="SFC2021" w:date="2025-12-22T16:11:21Z">
        <w:r>
          <w:fldChar w:fldCharType="begin"/>
        </w:r>
      </w:del>
      <w:del w:id="491" w:author="SFC2021" w:date="2025-12-22T16:11:21Z">
        <w:r>
          <w:delInstrText xml:space="preserve"> HYPERLINK \l "_Toc256000473" </w:delInstrText>
        </w:r>
      </w:del>
      <w:del w:id="492" w:author="SFC2021" w:date="2025-12-22T16:11:21Z">
        <w:r>
          <w:fldChar w:fldCharType="separate"/>
        </w:r>
      </w:del>
      <w:del w:id="493" w:author="SFC2021" w:date="2025-12-22T16:11:21Z">
        <w:r w:rsidR="00A77B3E">
          <w:rPr>
            <w:rStyle w:val="Hyperlink"/>
          </w:rPr>
          <w:delText>2.1.1.1.1. Παρεμβάσεις των ταμείων</w:delText>
        </w:r>
      </w:del>
      <w:del w:id="494" w:author="SFC2021" w:date="2025-12-22T16:11:21Z">
        <w:r>
          <w:tab/>
        </w:r>
      </w:del>
      <w:del w:id="495" w:author="SFC2021" w:date="2025-12-22T16:11:21Z">
        <w:r>
          <w:fldChar w:fldCharType="begin"/>
        </w:r>
      </w:del>
      <w:del w:id="496" w:author="SFC2021" w:date="2025-12-22T16:11:21Z">
        <w:r>
          <w:delInstrText xml:space="preserve"> PAGEREF _Toc256000473 \h </w:delInstrText>
        </w:r>
      </w:del>
      <w:del w:id="497" w:author="SFC2021" w:date="2025-12-22T16:11:21Z">
        <w:r>
          <w:fldChar w:fldCharType="separate"/>
        </w:r>
      </w:del>
      <w:del w:id="498" w:author="SFC2021" w:date="2025-12-22T16:11:21Z">
        <w:r>
          <w:delText>58</w:delText>
        </w:r>
      </w:del>
      <w:del w:id="499" w:author="SFC2021" w:date="2025-12-22T16:11:21Z">
        <w:r>
          <w:fldChar w:fldCharType="end"/>
        </w:r>
      </w:del>
      <w:del w:id="500" w:author="SFC2021" w:date="2025-12-22T16:11:21Z">
        <w:r>
          <w:fldChar w:fldCharType="end"/>
        </w:r>
      </w:del>
    </w:p>
    <w:p>
      <w:pPr>
        <w:pStyle w:val="TOC5"/>
        <w:tabs>
          <w:tab w:val="end" w:leader="dot" w:pos="10240"/>
        </w:tabs>
        <w:rPr>
          <w:del w:id="501" w:author="SFC2021" w:date="2025-12-22T16:11:21Z"/>
          <w:rFonts w:ascii="Calibri" w:hAnsi="Calibri"/>
          <w:noProof/>
          <w:sz w:val="22"/>
        </w:rPr>
      </w:pPr>
      <w:del w:id="502" w:author="SFC2021" w:date="2025-12-22T16:11:21Z">
        <w:r>
          <w:fldChar w:fldCharType="begin"/>
        </w:r>
      </w:del>
      <w:del w:id="503" w:author="SFC2021" w:date="2025-12-22T16:11:21Z">
        <w:r>
          <w:delInstrText xml:space="preserve"> HYPERLINK \l "_Toc256000474" </w:delInstrText>
        </w:r>
      </w:del>
      <w:del w:id="504" w:author="SFC2021" w:date="2025-12-22T16:11:21Z">
        <w:r>
          <w:fldChar w:fldCharType="separate"/>
        </w:r>
      </w:del>
      <w:del w:id="505"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506" w:author="SFC2021" w:date="2025-12-22T16:11:21Z">
        <w:r>
          <w:tab/>
        </w:r>
      </w:del>
      <w:del w:id="507" w:author="SFC2021" w:date="2025-12-22T16:11:21Z">
        <w:r>
          <w:fldChar w:fldCharType="begin"/>
        </w:r>
      </w:del>
      <w:del w:id="508" w:author="SFC2021" w:date="2025-12-22T16:11:21Z">
        <w:r>
          <w:delInstrText xml:space="preserve"> PAGEREF _Toc256000474 \h </w:delInstrText>
        </w:r>
      </w:del>
      <w:del w:id="509" w:author="SFC2021" w:date="2025-12-22T16:11:21Z">
        <w:r>
          <w:fldChar w:fldCharType="separate"/>
        </w:r>
      </w:del>
      <w:del w:id="510" w:author="SFC2021" w:date="2025-12-22T16:11:21Z">
        <w:r>
          <w:delText>58</w:delText>
        </w:r>
      </w:del>
      <w:del w:id="511" w:author="SFC2021" w:date="2025-12-22T16:11:21Z">
        <w:r>
          <w:fldChar w:fldCharType="end"/>
        </w:r>
      </w:del>
      <w:del w:id="512" w:author="SFC2021" w:date="2025-12-22T16:11:21Z">
        <w:r>
          <w:fldChar w:fldCharType="end"/>
        </w:r>
      </w:del>
    </w:p>
    <w:p>
      <w:pPr>
        <w:pStyle w:val="TOC5"/>
        <w:tabs>
          <w:tab w:val="end" w:leader="dot" w:pos="10240"/>
        </w:tabs>
        <w:rPr>
          <w:del w:id="513" w:author="SFC2021" w:date="2025-12-22T16:11:21Z"/>
          <w:rFonts w:ascii="Calibri" w:hAnsi="Calibri"/>
          <w:noProof/>
          <w:sz w:val="22"/>
        </w:rPr>
      </w:pPr>
      <w:del w:id="514" w:author="SFC2021" w:date="2025-12-22T16:11:21Z">
        <w:r>
          <w:fldChar w:fldCharType="begin"/>
        </w:r>
      </w:del>
      <w:del w:id="515" w:author="SFC2021" w:date="2025-12-22T16:11:21Z">
        <w:r>
          <w:delInstrText xml:space="preserve"> HYPERLINK \l "_Toc256000475" </w:delInstrText>
        </w:r>
      </w:del>
      <w:del w:id="516" w:author="SFC2021" w:date="2025-12-22T16:11:21Z">
        <w:r>
          <w:fldChar w:fldCharType="separate"/>
        </w:r>
      </w:del>
      <w:del w:id="517" w:author="SFC2021" w:date="2025-12-22T16:11:21Z">
        <w:r w:rsidR="00A77B3E">
          <w:rPr>
            <w:rStyle w:val="Hyperlink"/>
          </w:rPr>
          <w:delText>Βασικές ομάδες-στόχοι — άρθρο 22 παράγραφος 3 στοιχείο δ) σημείο iii) του ΚΚΔ:</w:delText>
        </w:r>
      </w:del>
      <w:del w:id="518" w:author="SFC2021" w:date="2025-12-22T16:11:21Z">
        <w:r>
          <w:tab/>
        </w:r>
      </w:del>
      <w:del w:id="519" w:author="SFC2021" w:date="2025-12-22T16:11:21Z">
        <w:r>
          <w:fldChar w:fldCharType="begin"/>
        </w:r>
      </w:del>
      <w:del w:id="520" w:author="SFC2021" w:date="2025-12-22T16:11:21Z">
        <w:r>
          <w:delInstrText xml:space="preserve"> PAGEREF _Toc256000475 \h </w:delInstrText>
        </w:r>
      </w:del>
      <w:del w:id="521" w:author="SFC2021" w:date="2025-12-22T16:11:21Z">
        <w:r>
          <w:fldChar w:fldCharType="separate"/>
        </w:r>
      </w:del>
      <w:del w:id="522" w:author="SFC2021" w:date="2025-12-22T16:11:21Z">
        <w:r>
          <w:delText>59</w:delText>
        </w:r>
      </w:del>
      <w:del w:id="523" w:author="SFC2021" w:date="2025-12-22T16:11:21Z">
        <w:r>
          <w:fldChar w:fldCharType="end"/>
        </w:r>
      </w:del>
      <w:del w:id="524" w:author="SFC2021" w:date="2025-12-22T16:11:21Z">
        <w:r>
          <w:fldChar w:fldCharType="end"/>
        </w:r>
      </w:del>
    </w:p>
    <w:p>
      <w:pPr>
        <w:pStyle w:val="TOC5"/>
        <w:tabs>
          <w:tab w:val="end" w:leader="dot" w:pos="10240"/>
        </w:tabs>
        <w:rPr>
          <w:del w:id="525" w:author="SFC2021" w:date="2025-12-22T16:11:21Z"/>
          <w:rFonts w:ascii="Calibri" w:hAnsi="Calibri"/>
          <w:noProof/>
          <w:sz w:val="22"/>
        </w:rPr>
      </w:pPr>
      <w:del w:id="526" w:author="SFC2021" w:date="2025-12-22T16:11:21Z">
        <w:r>
          <w:fldChar w:fldCharType="begin"/>
        </w:r>
      </w:del>
      <w:del w:id="527" w:author="SFC2021" w:date="2025-12-22T16:11:21Z">
        <w:r>
          <w:delInstrText xml:space="preserve"> HYPERLINK \l "_Toc256000476" </w:delInstrText>
        </w:r>
      </w:del>
      <w:del w:id="528" w:author="SFC2021" w:date="2025-12-22T16:11:21Z">
        <w:r>
          <w:fldChar w:fldCharType="separate"/>
        </w:r>
      </w:del>
      <w:del w:id="529"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530" w:author="SFC2021" w:date="2025-12-22T16:11:21Z">
        <w:r>
          <w:tab/>
        </w:r>
      </w:del>
      <w:del w:id="531" w:author="SFC2021" w:date="2025-12-22T16:11:21Z">
        <w:r>
          <w:fldChar w:fldCharType="begin"/>
        </w:r>
      </w:del>
      <w:del w:id="532" w:author="SFC2021" w:date="2025-12-22T16:11:21Z">
        <w:r>
          <w:delInstrText xml:space="preserve"> PAGEREF _Toc256000476 \h </w:delInstrText>
        </w:r>
      </w:del>
      <w:del w:id="533" w:author="SFC2021" w:date="2025-12-22T16:11:21Z">
        <w:r>
          <w:fldChar w:fldCharType="separate"/>
        </w:r>
      </w:del>
      <w:del w:id="534" w:author="SFC2021" w:date="2025-12-22T16:11:21Z">
        <w:r>
          <w:delText>60</w:delText>
        </w:r>
      </w:del>
      <w:del w:id="535" w:author="SFC2021" w:date="2025-12-22T16:11:21Z">
        <w:r>
          <w:fldChar w:fldCharType="end"/>
        </w:r>
      </w:del>
      <w:del w:id="536" w:author="SFC2021" w:date="2025-12-22T16:11:21Z">
        <w:r>
          <w:fldChar w:fldCharType="end"/>
        </w:r>
      </w:del>
    </w:p>
    <w:p>
      <w:pPr>
        <w:pStyle w:val="TOC5"/>
        <w:tabs>
          <w:tab w:val="end" w:leader="dot" w:pos="10240"/>
        </w:tabs>
        <w:rPr>
          <w:del w:id="537" w:author="SFC2021" w:date="2025-12-22T16:11:21Z"/>
          <w:rFonts w:ascii="Calibri" w:hAnsi="Calibri"/>
          <w:noProof/>
          <w:sz w:val="22"/>
        </w:rPr>
      </w:pPr>
      <w:del w:id="538" w:author="SFC2021" w:date="2025-12-22T16:11:21Z">
        <w:r>
          <w:fldChar w:fldCharType="begin"/>
        </w:r>
      </w:del>
      <w:del w:id="539" w:author="SFC2021" w:date="2025-12-22T16:11:21Z">
        <w:r>
          <w:delInstrText xml:space="preserve"> HYPERLINK \l "_Toc256000477" </w:delInstrText>
        </w:r>
      </w:del>
      <w:del w:id="540" w:author="SFC2021" w:date="2025-12-22T16:11:21Z">
        <w:r>
          <w:fldChar w:fldCharType="separate"/>
        </w:r>
      </w:del>
      <w:del w:id="541"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542" w:author="SFC2021" w:date="2025-12-22T16:11:21Z">
        <w:r>
          <w:tab/>
        </w:r>
      </w:del>
      <w:del w:id="543" w:author="SFC2021" w:date="2025-12-22T16:11:21Z">
        <w:r>
          <w:fldChar w:fldCharType="begin"/>
        </w:r>
      </w:del>
      <w:del w:id="544" w:author="SFC2021" w:date="2025-12-22T16:11:21Z">
        <w:r>
          <w:delInstrText xml:space="preserve"> PAGEREF _Toc256000477 \h </w:delInstrText>
        </w:r>
      </w:del>
      <w:del w:id="545" w:author="SFC2021" w:date="2025-12-22T16:11:21Z">
        <w:r>
          <w:fldChar w:fldCharType="separate"/>
        </w:r>
      </w:del>
      <w:del w:id="546" w:author="SFC2021" w:date="2025-12-22T16:11:21Z">
        <w:r>
          <w:delText>60</w:delText>
        </w:r>
      </w:del>
      <w:del w:id="547" w:author="SFC2021" w:date="2025-12-22T16:11:21Z">
        <w:r>
          <w:fldChar w:fldCharType="end"/>
        </w:r>
      </w:del>
      <w:del w:id="548" w:author="SFC2021" w:date="2025-12-22T16:11:21Z">
        <w:r>
          <w:fldChar w:fldCharType="end"/>
        </w:r>
      </w:del>
    </w:p>
    <w:p>
      <w:pPr>
        <w:pStyle w:val="TOC5"/>
        <w:tabs>
          <w:tab w:val="end" w:leader="dot" w:pos="10240"/>
        </w:tabs>
        <w:rPr>
          <w:del w:id="549" w:author="SFC2021" w:date="2025-12-22T16:11:21Z"/>
          <w:rFonts w:ascii="Calibri" w:hAnsi="Calibri"/>
          <w:noProof/>
          <w:sz w:val="22"/>
        </w:rPr>
      </w:pPr>
      <w:del w:id="550" w:author="SFC2021" w:date="2025-12-22T16:11:21Z">
        <w:r>
          <w:fldChar w:fldCharType="begin"/>
        </w:r>
      </w:del>
      <w:del w:id="551" w:author="SFC2021" w:date="2025-12-22T16:11:21Z">
        <w:r>
          <w:delInstrText xml:space="preserve"> HYPERLINK \l "_Toc256000478" </w:delInstrText>
        </w:r>
      </w:del>
      <w:del w:id="552" w:author="SFC2021" w:date="2025-12-22T16:11:21Z">
        <w:r>
          <w:fldChar w:fldCharType="separate"/>
        </w:r>
      </w:del>
      <w:del w:id="553"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554" w:author="SFC2021" w:date="2025-12-22T16:11:21Z">
        <w:r>
          <w:tab/>
        </w:r>
      </w:del>
      <w:del w:id="555" w:author="SFC2021" w:date="2025-12-22T16:11:21Z">
        <w:r>
          <w:fldChar w:fldCharType="begin"/>
        </w:r>
      </w:del>
      <w:del w:id="556" w:author="SFC2021" w:date="2025-12-22T16:11:21Z">
        <w:r>
          <w:delInstrText xml:space="preserve"> PAGEREF _Toc256000478 \h </w:delInstrText>
        </w:r>
      </w:del>
      <w:del w:id="557" w:author="SFC2021" w:date="2025-12-22T16:11:21Z">
        <w:r>
          <w:fldChar w:fldCharType="separate"/>
        </w:r>
      </w:del>
      <w:del w:id="558" w:author="SFC2021" w:date="2025-12-22T16:11:21Z">
        <w:r>
          <w:delText>60</w:delText>
        </w:r>
      </w:del>
      <w:del w:id="559" w:author="SFC2021" w:date="2025-12-22T16:11:21Z">
        <w:r>
          <w:fldChar w:fldCharType="end"/>
        </w:r>
      </w:del>
      <w:del w:id="560" w:author="SFC2021" w:date="2025-12-22T16:11:21Z">
        <w:r>
          <w:fldChar w:fldCharType="end"/>
        </w:r>
      </w:del>
    </w:p>
    <w:p>
      <w:pPr>
        <w:pStyle w:val="TOC5"/>
        <w:tabs>
          <w:tab w:val="end" w:leader="dot" w:pos="10240"/>
        </w:tabs>
        <w:rPr>
          <w:del w:id="561" w:author="SFC2021" w:date="2025-12-22T16:11:21Z"/>
          <w:rFonts w:ascii="Calibri" w:hAnsi="Calibri"/>
          <w:noProof/>
          <w:sz w:val="22"/>
        </w:rPr>
      </w:pPr>
      <w:del w:id="562" w:author="SFC2021" w:date="2025-12-22T16:11:21Z">
        <w:r>
          <w:fldChar w:fldCharType="begin"/>
        </w:r>
      </w:del>
      <w:del w:id="563" w:author="SFC2021" w:date="2025-12-22T16:11:21Z">
        <w:r>
          <w:delInstrText xml:space="preserve"> HYPERLINK \l "_Toc256000479" </w:delInstrText>
        </w:r>
      </w:del>
      <w:del w:id="564" w:author="SFC2021" w:date="2025-12-22T16:11:21Z">
        <w:r>
          <w:fldChar w:fldCharType="separate"/>
        </w:r>
      </w:del>
      <w:del w:id="565"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566" w:author="SFC2021" w:date="2025-12-22T16:11:21Z">
        <w:r>
          <w:tab/>
        </w:r>
      </w:del>
      <w:del w:id="567" w:author="SFC2021" w:date="2025-12-22T16:11:21Z">
        <w:r>
          <w:fldChar w:fldCharType="begin"/>
        </w:r>
      </w:del>
      <w:del w:id="568" w:author="SFC2021" w:date="2025-12-22T16:11:21Z">
        <w:r>
          <w:delInstrText xml:space="preserve"> PAGEREF _Toc256000479 \h </w:delInstrText>
        </w:r>
      </w:del>
      <w:del w:id="569" w:author="SFC2021" w:date="2025-12-22T16:11:21Z">
        <w:r>
          <w:fldChar w:fldCharType="separate"/>
        </w:r>
      </w:del>
      <w:del w:id="570" w:author="SFC2021" w:date="2025-12-22T16:11:21Z">
        <w:r>
          <w:delText>60</w:delText>
        </w:r>
      </w:del>
      <w:del w:id="571" w:author="SFC2021" w:date="2025-12-22T16:11:21Z">
        <w:r>
          <w:fldChar w:fldCharType="end"/>
        </w:r>
      </w:del>
      <w:del w:id="572" w:author="SFC2021" w:date="2025-12-22T16:11:21Z">
        <w:r>
          <w:fldChar w:fldCharType="end"/>
        </w:r>
      </w:del>
    </w:p>
    <w:p>
      <w:pPr>
        <w:pStyle w:val="TOC4"/>
        <w:tabs>
          <w:tab w:val="end" w:leader="dot" w:pos="10240"/>
        </w:tabs>
        <w:rPr>
          <w:del w:id="573" w:author="SFC2021" w:date="2025-12-22T16:11:21Z"/>
          <w:rFonts w:ascii="Calibri" w:hAnsi="Calibri"/>
          <w:noProof/>
          <w:sz w:val="22"/>
        </w:rPr>
      </w:pPr>
      <w:del w:id="574" w:author="SFC2021" w:date="2025-12-22T16:11:21Z">
        <w:r>
          <w:fldChar w:fldCharType="begin"/>
        </w:r>
      </w:del>
      <w:del w:id="575" w:author="SFC2021" w:date="2025-12-22T16:11:21Z">
        <w:r>
          <w:delInstrText xml:space="preserve"> HYPERLINK \l "_Toc256000480" </w:delInstrText>
        </w:r>
      </w:del>
      <w:del w:id="576" w:author="SFC2021" w:date="2025-12-22T16:11:21Z">
        <w:r>
          <w:fldChar w:fldCharType="separate"/>
        </w:r>
      </w:del>
      <w:del w:id="577" w:author="SFC2021" w:date="2025-12-22T16:11:21Z">
        <w:r w:rsidR="00A77B3E">
          <w:rPr>
            <w:rStyle w:val="Hyperlink"/>
          </w:rPr>
          <w:delText>2.1.1.1.2. Δείκτες</w:delText>
        </w:r>
      </w:del>
      <w:del w:id="578" w:author="SFC2021" w:date="2025-12-22T16:11:21Z">
        <w:r>
          <w:tab/>
        </w:r>
      </w:del>
      <w:del w:id="579" w:author="SFC2021" w:date="2025-12-22T16:11:21Z">
        <w:r>
          <w:fldChar w:fldCharType="begin"/>
        </w:r>
      </w:del>
      <w:del w:id="580" w:author="SFC2021" w:date="2025-12-22T16:11:21Z">
        <w:r>
          <w:delInstrText xml:space="preserve"> PAGEREF _Toc256000480 \h </w:delInstrText>
        </w:r>
      </w:del>
      <w:del w:id="581" w:author="SFC2021" w:date="2025-12-22T16:11:21Z">
        <w:r>
          <w:fldChar w:fldCharType="separate"/>
        </w:r>
      </w:del>
      <w:del w:id="582" w:author="SFC2021" w:date="2025-12-22T16:11:21Z">
        <w:r>
          <w:delText>61</w:delText>
        </w:r>
      </w:del>
      <w:del w:id="583" w:author="SFC2021" w:date="2025-12-22T16:11:21Z">
        <w:r>
          <w:fldChar w:fldCharType="end"/>
        </w:r>
      </w:del>
      <w:del w:id="584" w:author="SFC2021" w:date="2025-12-22T16:11:21Z">
        <w:r>
          <w:fldChar w:fldCharType="end"/>
        </w:r>
      </w:del>
    </w:p>
    <w:p>
      <w:pPr>
        <w:pStyle w:val="TOC5"/>
        <w:tabs>
          <w:tab w:val="end" w:leader="dot" w:pos="10240"/>
        </w:tabs>
        <w:rPr>
          <w:del w:id="585" w:author="SFC2021" w:date="2025-12-22T16:11:21Z"/>
          <w:rFonts w:ascii="Calibri" w:hAnsi="Calibri"/>
          <w:noProof/>
          <w:sz w:val="22"/>
        </w:rPr>
      </w:pPr>
      <w:del w:id="586" w:author="SFC2021" w:date="2025-12-22T16:11:21Z">
        <w:r>
          <w:fldChar w:fldCharType="begin"/>
        </w:r>
      </w:del>
      <w:del w:id="587" w:author="SFC2021" w:date="2025-12-22T16:11:21Z">
        <w:r>
          <w:delInstrText xml:space="preserve"> HYPERLINK \l "_Toc256000481" </w:delInstrText>
        </w:r>
      </w:del>
      <w:del w:id="588" w:author="SFC2021" w:date="2025-12-22T16:11:21Z">
        <w:r>
          <w:fldChar w:fldCharType="separate"/>
        </w:r>
      </w:del>
      <w:del w:id="589" w:author="SFC2021" w:date="2025-12-22T16:11:21Z">
        <w:r w:rsidR="00A77B3E">
          <w:rPr>
            <w:rStyle w:val="Hyperlink"/>
          </w:rPr>
          <w:delText>Πίνακας 2: Δείκτες εκροών</w:delText>
        </w:r>
      </w:del>
      <w:del w:id="590" w:author="SFC2021" w:date="2025-12-22T16:11:21Z">
        <w:r>
          <w:tab/>
        </w:r>
      </w:del>
      <w:del w:id="591" w:author="SFC2021" w:date="2025-12-22T16:11:21Z">
        <w:r>
          <w:fldChar w:fldCharType="begin"/>
        </w:r>
      </w:del>
      <w:del w:id="592" w:author="SFC2021" w:date="2025-12-22T16:11:21Z">
        <w:r>
          <w:delInstrText xml:space="preserve"> PAGEREF _Toc256000481 \h </w:delInstrText>
        </w:r>
      </w:del>
      <w:del w:id="593" w:author="SFC2021" w:date="2025-12-22T16:11:21Z">
        <w:r>
          <w:fldChar w:fldCharType="separate"/>
        </w:r>
      </w:del>
      <w:del w:id="594" w:author="SFC2021" w:date="2025-12-22T16:11:21Z">
        <w:r>
          <w:delText>61</w:delText>
        </w:r>
      </w:del>
      <w:del w:id="595" w:author="SFC2021" w:date="2025-12-22T16:11:21Z">
        <w:r>
          <w:fldChar w:fldCharType="end"/>
        </w:r>
      </w:del>
      <w:del w:id="596" w:author="SFC2021" w:date="2025-12-22T16:11:21Z">
        <w:r>
          <w:fldChar w:fldCharType="end"/>
        </w:r>
      </w:del>
    </w:p>
    <w:p>
      <w:pPr>
        <w:pStyle w:val="TOC5"/>
        <w:tabs>
          <w:tab w:val="end" w:leader="dot" w:pos="10240"/>
        </w:tabs>
        <w:rPr>
          <w:del w:id="597" w:author="SFC2021" w:date="2025-12-22T16:11:21Z"/>
          <w:rFonts w:ascii="Calibri" w:hAnsi="Calibri"/>
          <w:noProof/>
          <w:sz w:val="22"/>
        </w:rPr>
      </w:pPr>
      <w:del w:id="598" w:author="SFC2021" w:date="2025-12-22T16:11:21Z">
        <w:r>
          <w:fldChar w:fldCharType="begin"/>
        </w:r>
      </w:del>
      <w:del w:id="599" w:author="SFC2021" w:date="2025-12-22T16:11:21Z">
        <w:r>
          <w:delInstrText xml:space="preserve"> HYPERLINK \l "_Toc256000482" </w:delInstrText>
        </w:r>
      </w:del>
      <w:del w:id="600" w:author="SFC2021" w:date="2025-12-22T16:11:21Z">
        <w:r>
          <w:fldChar w:fldCharType="separate"/>
        </w:r>
      </w:del>
      <w:del w:id="601" w:author="SFC2021" w:date="2025-12-22T16:11:21Z">
        <w:r w:rsidR="00A77B3E">
          <w:rPr>
            <w:rStyle w:val="Hyperlink"/>
          </w:rPr>
          <w:delText>Πίνακας 3: Δείκτες αποτελεσμάτων</w:delText>
        </w:r>
      </w:del>
      <w:del w:id="602" w:author="SFC2021" w:date="2025-12-22T16:11:21Z">
        <w:r>
          <w:tab/>
        </w:r>
      </w:del>
      <w:del w:id="603" w:author="SFC2021" w:date="2025-12-22T16:11:21Z">
        <w:r>
          <w:fldChar w:fldCharType="begin"/>
        </w:r>
      </w:del>
      <w:del w:id="604" w:author="SFC2021" w:date="2025-12-22T16:11:21Z">
        <w:r>
          <w:delInstrText xml:space="preserve"> PAGEREF _Toc256000482 \h </w:delInstrText>
        </w:r>
      </w:del>
      <w:del w:id="605" w:author="SFC2021" w:date="2025-12-22T16:11:21Z">
        <w:r>
          <w:fldChar w:fldCharType="separate"/>
        </w:r>
      </w:del>
      <w:del w:id="606" w:author="SFC2021" w:date="2025-12-22T16:11:21Z">
        <w:r>
          <w:delText>61</w:delText>
        </w:r>
      </w:del>
      <w:del w:id="607" w:author="SFC2021" w:date="2025-12-22T16:11:21Z">
        <w:r>
          <w:fldChar w:fldCharType="end"/>
        </w:r>
      </w:del>
      <w:del w:id="608" w:author="SFC2021" w:date="2025-12-22T16:11:21Z">
        <w:r>
          <w:fldChar w:fldCharType="end"/>
        </w:r>
      </w:del>
    </w:p>
    <w:p>
      <w:pPr>
        <w:pStyle w:val="TOC4"/>
        <w:tabs>
          <w:tab w:val="end" w:leader="dot" w:pos="10240"/>
        </w:tabs>
        <w:rPr>
          <w:del w:id="609" w:author="SFC2021" w:date="2025-12-22T16:11:21Z"/>
          <w:rFonts w:ascii="Calibri" w:hAnsi="Calibri"/>
          <w:noProof/>
          <w:sz w:val="22"/>
        </w:rPr>
      </w:pPr>
      <w:del w:id="610" w:author="SFC2021" w:date="2025-12-22T16:11:21Z">
        <w:r>
          <w:fldChar w:fldCharType="begin"/>
        </w:r>
      </w:del>
      <w:del w:id="611" w:author="SFC2021" w:date="2025-12-22T16:11:21Z">
        <w:r>
          <w:delInstrText xml:space="preserve"> HYPERLINK \l "_Toc256000483" </w:delInstrText>
        </w:r>
      </w:del>
      <w:del w:id="612" w:author="SFC2021" w:date="2025-12-22T16:11:21Z">
        <w:r>
          <w:fldChar w:fldCharType="separate"/>
        </w:r>
      </w:del>
      <w:del w:id="613" w:author="SFC2021" w:date="2025-12-22T16:11:21Z">
        <w:r w:rsidR="00A77B3E">
          <w:rPr>
            <w:rStyle w:val="Hyperlink"/>
          </w:rPr>
          <w:delText>2.1.1.1.3. Ενδεικτική κατανομή των προγραμματισμένων πόρων (ΕΕ) ανά είδος παρέμβασης</w:delText>
        </w:r>
      </w:del>
      <w:del w:id="614" w:author="SFC2021" w:date="2025-12-22T16:11:21Z">
        <w:r>
          <w:tab/>
        </w:r>
      </w:del>
      <w:del w:id="615" w:author="SFC2021" w:date="2025-12-22T16:11:21Z">
        <w:r>
          <w:fldChar w:fldCharType="begin"/>
        </w:r>
      </w:del>
      <w:del w:id="616" w:author="SFC2021" w:date="2025-12-22T16:11:21Z">
        <w:r>
          <w:delInstrText xml:space="preserve"> PAGEREF _Toc256000483 \h </w:delInstrText>
        </w:r>
      </w:del>
      <w:del w:id="617" w:author="SFC2021" w:date="2025-12-22T16:11:21Z">
        <w:r>
          <w:fldChar w:fldCharType="separate"/>
        </w:r>
      </w:del>
      <w:del w:id="618" w:author="SFC2021" w:date="2025-12-22T16:11:21Z">
        <w:r>
          <w:delText>61</w:delText>
        </w:r>
      </w:del>
      <w:del w:id="619" w:author="SFC2021" w:date="2025-12-22T16:11:21Z">
        <w:r>
          <w:fldChar w:fldCharType="end"/>
        </w:r>
      </w:del>
      <w:del w:id="620" w:author="SFC2021" w:date="2025-12-22T16:11:21Z">
        <w:r>
          <w:fldChar w:fldCharType="end"/>
        </w:r>
      </w:del>
    </w:p>
    <w:p>
      <w:pPr>
        <w:pStyle w:val="TOC5"/>
        <w:tabs>
          <w:tab w:val="end" w:leader="dot" w:pos="10240"/>
        </w:tabs>
        <w:rPr>
          <w:del w:id="621" w:author="SFC2021" w:date="2025-12-22T16:11:21Z"/>
          <w:rFonts w:ascii="Calibri" w:hAnsi="Calibri"/>
          <w:noProof/>
          <w:sz w:val="22"/>
        </w:rPr>
      </w:pPr>
      <w:del w:id="622" w:author="SFC2021" w:date="2025-12-22T16:11:21Z">
        <w:r>
          <w:fldChar w:fldCharType="begin"/>
        </w:r>
      </w:del>
      <w:del w:id="623" w:author="SFC2021" w:date="2025-12-22T16:11:21Z">
        <w:r>
          <w:delInstrText xml:space="preserve"> HYPERLINK \l "_Toc256000484" </w:delInstrText>
        </w:r>
      </w:del>
      <w:del w:id="624" w:author="SFC2021" w:date="2025-12-22T16:11:21Z">
        <w:r>
          <w:fldChar w:fldCharType="separate"/>
        </w:r>
      </w:del>
      <w:del w:id="625" w:author="SFC2021" w:date="2025-12-22T16:11:21Z">
        <w:r w:rsidR="00A77B3E">
          <w:rPr>
            <w:rStyle w:val="Hyperlink"/>
          </w:rPr>
          <w:delText>Πίνακας 4: Διάσταση 1 — πεδίο παρέμβασης</w:delText>
        </w:r>
      </w:del>
      <w:del w:id="626" w:author="SFC2021" w:date="2025-12-22T16:11:21Z">
        <w:r>
          <w:tab/>
        </w:r>
      </w:del>
      <w:del w:id="627" w:author="SFC2021" w:date="2025-12-22T16:11:21Z">
        <w:r>
          <w:fldChar w:fldCharType="begin"/>
        </w:r>
      </w:del>
      <w:del w:id="628" w:author="SFC2021" w:date="2025-12-22T16:11:21Z">
        <w:r>
          <w:delInstrText xml:space="preserve"> PAGEREF _Toc256000484 \h </w:delInstrText>
        </w:r>
      </w:del>
      <w:del w:id="629" w:author="SFC2021" w:date="2025-12-22T16:11:21Z">
        <w:r>
          <w:fldChar w:fldCharType="separate"/>
        </w:r>
      </w:del>
      <w:del w:id="630" w:author="SFC2021" w:date="2025-12-22T16:11:21Z">
        <w:r>
          <w:delText>61</w:delText>
        </w:r>
      </w:del>
      <w:del w:id="631" w:author="SFC2021" w:date="2025-12-22T16:11:21Z">
        <w:r>
          <w:fldChar w:fldCharType="end"/>
        </w:r>
      </w:del>
      <w:del w:id="632" w:author="SFC2021" w:date="2025-12-22T16:11:21Z">
        <w:r>
          <w:fldChar w:fldCharType="end"/>
        </w:r>
      </w:del>
    </w:p>
    <w:p>
      <w:pPr>
        <w:pStyle w:val="TOC5"/>
        <w:tabs>
          <w:tab w:val="end" w:leader="dot" w:pos="10240"/>
        </w:tabs>
        <w:rPr>
          <w:del w:id="633" w:author="SFC2021" w:date="2025-12-22T16:11:21Z"/>
          <w:rFonts w:ascii="Calibri" w:hAnsi="Calibri"/>
          <w:noProof/>
          <w:sz w:val="22"/>
        </w:rPr>
      </w:pPr>
      <w:del w:id="634" w:author="SFC2021" w:date="2025-12-22T16:11:21Z">
        <w:r>
          <w:fldChar w:fldCharType="begin"/>
        </w:r>
      </w:del>
      <w:del w:id="635" w:author="SFC2021" w:date="2025-12-22T16:11:21Z">
        <w:r>
          <w:delInstrText xml:space="preserve"> HYPERLINK \l "_Toc256000485" </w:delInstrText>
        </w:r>
      </w:del>
      <w:del w:id="636" w:author="SFC2021" w:date="2025-12-22T16:11:21Z">
        <w:r>
          <w:fldChar w:fldCharType="separate"/>
        </w:r>
      </w:del>
      <w:del w:id="637" w:author="SFC2021" w:date="2025-12-22T16:11:21Z">
        <w:r w:rsidR="00A77B3E">
          <w:rPr>
            <w:rStyle w:val="Hyperlink"/>
          </w:rPr>
          <w:delText>Πίνακας 5: Διάσταση 2 — μορφή χρηματοδότησης</w:delText>
        </w:r>
      </w:del>
      <w:del w:id="638" w:author="SFC2021" w:date="2025-12-22T16:11:21Z">
        <w:r>
          <w:tab/>
        </w:r>
      </w:del>
      <w:del w:id="639" w:author="SFC2021" w:date="2025-12-22T16:11:21Z">
        <w:r>
          <w:fldChar w:fldCharType="begin"/>
        </w:r>
      </w:del>
      <w:del w:id="640" w:author="SFC2021" w:date="2025-12-22T16:11:21Z">
        <w:r>
          <w:delInstrText xml:space="preserve"> PAGEREF _Toc256000485 \h </w:delInstrText>
        </w:r>
      </w:del>
      <w:del w:id="641" w:author="SFC2021" w:date="2025-12-22T16:11:21Z">
        <w:r>
          <w:fldChar w:fldCharType="separate"/>
        </w:r>
      </w:del>
      <w:del w:id="642" w:author="SFC2021" w:date="2025-12-22T16:11:21Z">
        <w:r>
          <w:delText>62</w:delText>
        </w:r>
      </w:del>
      <w:del w:id="643" w:author="SFC2021" w:date="2025-12-22T16:11:21Z">
        <w:r>
          <w:fldChar w:fldCharType="end"/>
        </w:r>
      </w:del>
      <w:del w:id="644" w:author="SFC2021" w:date="2025-12-22T16:11:21Z">
        <w:r>
          <w:fldChar w:fldCharType="end"/>
        </w:r>
      </w:del>
    </w:p>
    <w:p>
      <w:pPr>
        <w:pStyle w:val="TOC5"/>
        <w:tabs>
          <w:tab w:val="end" w:leader="dot" w:pos="10240"/>
        </w:tabs>
        <w:rPr>
          <w:del w:id="645" w:author="SFC2021" w:date="2025-12-22T16:11:21Z"/>
          <w:rFonts w:ascii="Calibri" w:hAnsi="Calibri"/>
          <w:noProof/>
          <w:sz w:val="22"/>
        </w:rPr>
      </w:pPr>
      <w:del w:id="646" w:author="SFC2021" w:date="2025-12-22T16:11:21Z">
        <w:r>
          <w:fldChar w:fldCharType="begin"/>
        </w:r>
      </w:del>
      <w:del w:id="647" w:author="SFC2021" w:date="2025-12-22T16:11:21Z">
        <w:r>
          <w:delInstrText xml:space="preserve"> HYPERLINK \l "_Toc256000486" </w:delInstrText>
        </w:r>
      </w:del>
      <w:del w:id="648" w:author="SFC2021" w:date="2025-12-22T16:11:21Z">
        <w:r>
          <w:fldChar w:fldCharType="separate"/>
        </w:r>
      </w:del>
      <w:del w:id="649" w:author="SFC2021" w:date="2025-12-22T16:11:21Z">
        <w:r w:rsidR="00A77B3E">
          <w:rPr>
            <w:rStyle w:val="Hyperlink"/>
          </w:rPr>
          <w:delText>Πίνακας 6: Διάσταση 3 — μηχανισμός εδαφικής υλοποίησης και εδαφική εστίαση</w:delText>
        </w:r>
      </w:del>
      <w:del w:id="650" w:author="SFC2021" w:date="2025-12-22T16:11:21Z">
        <w:r>
          <w:tab/>
        </w:r>
      </w:del>
      <w:del w:id="651" w:author="SFC2021" w:date="2025-12-22T16:11:21Z">
        <w:r>
          <w:fldChar w:fldCharType="begin"/>
        </w:r>
      </w:del>
      <w:del w:id="652" w:author="SFC2021" w:date="2025-12-22T16:11:21Z">
        <w:r>
          <w:delInstrText xml:space="preserve"> PAGEREF _Toc256000486 \h </w:delInstrText>
        </w:r>
      </w:del>
      <w:del w:id="653" w:author="SFC2021" w:date="2025-12-22T16:11:21Z">
        <w:r>
          <w:fldChar w:fldCharType="separate"/>
        </w:r>
      </w:del>
      <w:del w:id="654" w:author="SFC2021" w:date="2025-12-22T16:11:21Z">
        <w:r>
          <w:delText>62</w:delText>
        </w:r>
      </w:del>
      <w:del w:id="655" w:author="SFC2021" w:date="2025-12-22T16:11:21Z">
        <w:r>
          <w:fldChar w:fldCharType="end"/>
        </w:r>
      </w:del>
      <w:del w:id="656" w:author="SFC2021" w:date="2025-12-22T16:11:21Z">
        <w:r>
          <w:fldChar w:fldCharType="end"/>
        </w:r>
      </w:del>
    </w:p>
    <w:p>
      <w:pPr>
        <w:pStyle w:val="TOC5"/>
        <w:tabs>
          <w:tab w:val="end" w:leader="dot" w:pos="10240"/>
        </w:tabs>
        <w:rPr>
          <w:del w:id="657" w:author="SFC2021" w:date="2025-12-22T16:11:21Z"/>
          <w:rFonts w:ascii="Calibri" w:hAnsi="Calibri"/>
          <w:noProof/>
          <w:sz w:val="22"/>
        </w:rPr>
      </w:pPr>
      <w:del w:id="658" w:author="SFC2021" w:date="2025-12-22T16:11:21Z">
        <w:r>
          <w:fldChar w:fldCharType="begin"/>
        </w:r>
      </w:del>
      <w:del w:id="659" w:author="SFC2021" w:date="2025-12-22T16:11:21Z">
        <w:r>
          <w:delInstrText xml:space="preserve"> HYPERLINK \l "_Toc256000487" </w:delInstrText>
        </w:r>
      </w:del>
      <w:del w:id="660" w:author="SFC2021" w:date="2025-12-22T16:11:21Z">
        <w:r>
          <w:fldChar w:fldCharType="separate"/>
        </w:r>
      </w:del>
      <w:del w:id="661" w:author="SFC2021" w:date="2025-12-22T16:11:21Z">
        <w:r w:rsidR="00A77B3E">
          <w:rPr>
            <w:rStyle w:val="Hyperlink"/>
          </w:rPr>
          <w:delText>Πίνακας 7: Διάσταση 6 — δευτερεύοντες θεματικοί στόχοι ΕΚΤ+</w:delText>
        </w:r>
      </w:del>
      <w:del w:id="662" w:author="SFC2021" w:date="2025-12-22T16:11:21Z">
        <w:r>
          <w:tab/>
        </w:r>
      </w:del>
      <w:del w:id="663" w:author="SFC2021" w:date="2025-12-22T16:11:21Z">
        <w:r>
          <w:fldChar w:fldCharType="begin"/>
        </w:r>
      </w:del>
      <w:del w:id="664" w:author="SFC2021" w:date="2025-12-22T16:11:21Z">
        <w:r>
          <w:delInstrText xml:space="preserve"> PAGEREF _Toc256000487 \h </w:delInstrText>
        </w:r>
      </w:del>
      <w:del w:id="665" w:author="SFC2021" w:date="2025-12-22T16:11:21Z">
        <w:r>
          <w:fldChar w:fldCharType="separate"/>
        </w:r>
      </w:del>
      <w:del w:id="666" w:author="SFC2021" w:date="2025-12-22T16:11:21Z">
        <w:r>
          <w:delText>62</w:delText>
        </w:r>
      </w:del>
      <w:del w:id="667" w:author="SFC2021" w:date="2025-12-22T16:11:21Z">
        <w:r>
          <w:fldChar w:fldCharType="end"/>
        </w:r>
      </w:del>
      <w:del w:id="668" w:author="SFC2021" w:date="2025-12-22T16:11:21Z">
        <w:r>
          <w:fldChar w:fldCharType="end"/>
        </w:r>
      </w:del>
    </w:p>
    <w:p>
      <w:pPr>
        <w:pStyle w:val="TOC5"/>
        <w:tabs>
          <w:tab w:val="end" w:leader="dot" w:pos="10240"/>
        </w:tabs>
        <w:rPr>
          <w:del w:id="669" w:author="SFC2021" w:date="2025-12-22T16:11:21Z"/>
          <w:rFonts w:ascii="Calibri" w:hAnsi="Calibri"/>
          <w:noProof/>
          <w:sz w:val="22"/>
        </w:rPr>
      </w:pPr>
      <w:del w:id="670" w:author="SFC2021" w:date="2025-12-22T16:11:21Z">
        <w:r>
          <w:fldChar w:fldCharType="begin"/>
        </w:r>
      </w:del>
      <w:del w:id="671" w:author="SFC2021" w:date="2025-12-22T16:11:21Z">
        <w:r>
          <w:delInstrText xml:space="preserve"> HYPERLINK \l "_Toc256000488" </w:delInstrText>
        </w:r>
      </w:del>
      <w:del w:id="672" w:author="SFC2021" w:date="2025-12-22T16:11:21Z">
        <w:r>
          <w:fldChar w:fldCharType="separate"/>
        </w:r>
      </w:del>
      <w:del w:id="673"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674" w:author="SFC2021" w:date="2025-12-22T16:11:21Z">
        <w:r>
          <w:tab/>
        </w:r>
      </w:del>
      <w:del w:id="675" w:author="SFC2021" w:date="2025-12-22T16:11:21Z">
        <w:r>
          <w:fldChar w:fldCharType="begin"/>
        </w:r>
      </w:del>
      <w:del w:id="676" w:author="SFC2021" w:date="2025-12-22T16:11:21Z">
        <w:r>
          <w:delInstrText xml:space="preserve"> PAGEREF _Toc256000488 \h </w:delInstrText>
        </w:r>
      </w:del>
      <w:del w:id="677" w:author="SFC2021" w:date="2025-12-22T16:11:21Z">
        <w:r>
          <w:fldChar w:fldCharType="separate"/>
        </w:r>
      </w:del>
      <w:del w:id="678" w:author="SFC2021" w:date="2025-12-22T16:11:21Z">
        <w:r>
          <w:delText>63</w:delText>
        </w:r>
      </w:del>
      <w:del w:id="679" w:author="SFC2021" w:date="2025-12-22T16:11:21Z">
        <w:r>
          <w:fldChar w:fldCharType="end"/>
        </w:r>
      </w:del>
      <w:del w:id="680" w:author="SFC2021" w:date="2025-12-22T16:11:21Z">
        <w:r>
          <w:fldChar w:fldCharType="end"/>
        </w:r>
      </w:del>
    </w:p>
    <w:p>
      <w:pPr>
        <w:pStyle w:val="TOC4"/>
        <w:tabs>
          <w:tab w:val="end" w:leader="dot" w:pos="10240"/>
        </w:tabs>
        <w:rPr>
          <w:del w:id="681" w:author="SFC2021" w:date="2025-12-22T16:11:21Z"/>
          <w:rFonts w:ascii="Calibri" w:hAnsi="Calibri"/>
          <w:noProof/>
          <w:sz w:val="22"/>
        </w:rPr>
      </w:pPr>
      <w:del w:id="682" w:author="SFC2021" w:date="2025-12-22T16:11:21Z">
        <w:r>
          <w:fldChar w:fldCharType="begin"/>
        </w:r>
      </w:del>
      <w:del w:id="683" w:author="SFC2021" w:date="2025-12-22T16:11:21Z">
        <w:r>
          <w:delInstrText xml:space="preserve"> HYPERLINK \l "_Toc256000489" </w:delInstrText>
        </w:r>
      </w:del>
      <w:del w:id="684" w:author="SFC2021" w:date="2025-12-22T16:11:21Z">
        <w:r>
          <w:fldChar w:fldCharType="separate"/>
        </w:r>
      </w:del>
      <w:del w:id="685" w:author="SFC2021" w:date="2025-12-22T16:11:21Z">
        <w:r w:rsidR="00A77B3E">
          <w:rPr>
            <w:rStyle w:val="Hyperlink"/>
          </w:rPr>
          <w:delTex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delText>
        </w:r>
      </w:del>
      <w:del w:id="686" w:author="SFC2021" w:date="2025-12-22T16:11:21Z">
        <w:r>
          <w:tab/>
        </w:r>
      </w:del>
      <w:del w:id="687" w:author="SFC2021" w:date="2025-12-22T16:11:21Z">
        <w:r>
          <w:fldChar w:fldCharType="begin"/>
        </w:r>
      </w:del>
      <w:del w:id="688" w:author="SFC2021" w:date="2025-12-22T16:11:21Z">
        <w:r>
          <w:delInstrText xml:space="preserve"> PAGEREF _Toc256000489 \h </w:delInstrText>
        </w:r>
      </w:del>
      <w:del w:id="689" w:author="SFC2021" w:date="2025-12-22T16:11:21Z">
        <w:r>
          <w:fldChar w:fldCharType="separate"/>
        </w:r>
      </w:del>
      <w:del w:id="690" w:author="SFC2021" w:date="2025-12-22T16:11:21Z">
        <w:r>
          <w:delText>64</w:delText>
        </w:r>
      </w:del>
      <w:del w:id="691" w:author="SFC2021" w:date="2025-12-22T16:11:21Z">
        <w:r>
          <w:fldChar w:fldCharType="end"/>
        </w:r>
      </w:del>
      <w:del w:id="692" w:author="SFC2021" w:date="2025-12-22T16:11:21Z">
        <w:r>
          <w:fldChar w:fldCharType="end"/>
        </w:r>
      </w:del>
    </w:p>
    <w:p>
      <w:pPr>
        <w:pStyle w:val="TOC4"/>
        <w:tabs>
          <w:tab w:val="end" w:leader="dot" w:pos="10240"/>
        </w:tabs>
        <w:rPr>
          <w:del w:id="693" w:author="SFC2021" w:date="2025-12-22T16:11:21Z"/>
          <w:rFonts w:ascii="Calibri" w:hAnsi="Calibri"/>
          <w:noProof/>
          <w:sz w:val="22"/>
        </w:rPr>
      </w:pPr>
      <w:del w:id="694" w:author="SFC2021" w:date="2025-12-22T16:11:21Z">
        <w:r>
          <w:fldChar w:fldCharType="begin"/>
        </w:r>
      </w:del>
      <w:del w:id="695" w:author="SFC2021" w:date="2025-12-22T16:11:21Z">
        <w:r>
          <w:delInstrText xml:space="preserve"> HYPERLINK \l "_Toc256000490" </w:delInstrText>
        </w:r>
      </w:del>
      <w:del w:id="696" w:author="SFC2021" w:date="2025-12-22T16:11:21Z">
        <w:r>
          <w:fldChar w:fldCharType="separate"/>
        </w:r>
      </w:del>
      <w:del w:id="697" w:author="SFC2021" w:date="2025-12-22T16:11:21Z">
        <w:r w:rsidR="00A77B3E">
          <w:rPr>
            <w:rStyle w:val="Hyperlink"/>
          </w:rPr>
          <w:delText>2.1.1.1.1. Παρεμβάσεις των ταμείων</w:delText>
        </w:r>
      </w:del>
      <w:del w:id="698" w:author="SFC2021" w:date="2025-12-22T16:11:21Z">
        <w:r>
          <w:tab/>
        </w:r>
      </w:del>
      <w:del w:id="699" w:author="SFC2021" w:date="2025-12-22T16:11:21Z">
        <w:r>
          <w:fldChar w:fldCharType="begin"/>
        </w:r>
      </w:del>
      <w:del w:id="700" w:author="SFC2021" w:date="2025-12-22T16:11:21Z">
        <w:r>
          <w:delInstrText xml:space="preserve"> PAGEREF _Toc256000490 \h </w:delInstrText>
        </w:r>
      </w:del>
      <w:del w:id="701" w:author="SFC2021" w:date="2025-12-22T16:11:21Z">
        <w:r>
          <w:fldChar w:fldCharType="separate"/>
        </w:r>
      </w:del>
      <w:del w:id="702" w:author="SFC2021" w:date="2025-12-22T16:11:21Z">
        <w:r>
          <w:delText>64</w:delText>
        </w:r>
      </w:del>
      <w:del w:id="703" w:author="SFC2021" w:date="2025-12-22T16:11:21Z">
        <w:r>
          <w:fldChar w:fldCharType="end"/>
        </w:r>
      </w:del>
      <w:del w:id="704" w:author="SFC2021" w:date="2025-12-22T16:11:21Z">
        <w:r>
          <w:fldChar w:fldCharType="end"/>
        </w:r>
      </w:del>
    </w:p>
    <w:p>
      <w:pPr>
        <w:pStyle w:val="TOC5"/>
        <w:tabs>
          <w:tab w:val="end" w:leader="dot" w:pos="10240"/>
        </w:tabs>
        <w:rPr>
          <w:del w:id="705" w:author="SFC2021" w:date="2025-12-22T16:11:21Z"/>
          <w:rFonts w:ascii="Calibri" w:hAnsi="Calibri"/>
          <w:noProof/>
          <w:sz w:val="22"/>
        </w:rPr>
      </w:pPr>
      <w:del w:id="706" w:author="SFC2021" w:date="2025-12-22T16:11:21Z">
        <w:r>
          <w:fldChar w:fldCharType="begin"/>
        </w:r>
      </w:del>
      <w:del w:id="707" w:author="SFC2021" w:date="2025-12-22T16:11:21Z">
        <w:r>
          <w:delInstrText xml:space="preserve"> HYPERLINK \l "_Toc256000491" </w:delInstrText>
        </w:r>
      </w:del>
      <w:del w:id="708" w:author="SFC2021" w:date="2025-12-22T16:11:21Z">
        <w:r>
          <w:fldChar w:fldCharType="separate"/>
        </w:r>
      </w:del>
      <w:del w:id="709"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710" w:author="SFC2021" w:date="2025-12-22T16:11:21Z">
        <w:r>
          <w:tab/>
        </w:r>
      </w:del>
      <w:del w:id="711" w:author="SFC2021" w:date="2025-12-22T16:11:21Z">
        <w:r>
          <w:fldChar w:fldCharType="begin"/>
        </w:r>
      </w:del>
      <w:del w:id="712" w:author="SFC2021" w:date="2025-12-22T16:11:21Z">
        <w:r>
          <w:delInstrText xml:space="preserve"> PAGEREF _Toc256000491 \h </w:delInstrText>
        </w:r>
      </w:del>
      <w:del w:id="713" w:author="SFC2021" w:date="2025-12-22T16:11:21Z">
        <w:r>
          <w:fldChar w:fldCharType="separate"/>
        </w:r>
      </w:del>
      <w:del w:id="714" w:author="SFC2021" w:date="2025-12-22T16:11:21Z">
        <w:r>
          <w:delText>64</w:delText>
        </w:r>
      </w:del>
      <w:del w:id="715" w:author="SFC2021" w:date="2025-12-22T16:11:21Z">
        <w:r>
          <w:fldChar w:fldCharType="end"/>
        </w:r>
      </w:del>
      <w:del w:id="716" w:author="SFC2021" w:date="2025-12-22T16:11:21Z">
        <w:r>
          <w:fldChar w:fldCharType="end"/>
        </w:r>
      </w:del>
    </w:p>
    <w:p>
      <w:pPr>
        <w:pStyle w:val="TOC5"/>
        <w:tabs>
          <w:tab w:val="end" w:leader="dot" w:pos="10240"/>
        </w:tabs>
        <w:rPr>
          <w:del w:id="717" w:author="SFC2021" w:date="2025-12-22T16:11:21Z"/>
          <w:rFonts w:ascii="Calibri" w:hAnsi="Calibri"/>
          <w:noProof/>
          <w:sz w:val="22"/>
        </w:rPr>
      </w:pPr>
      <w:del w:id="718" w:author="SFC2021" w:date="2025-12-22T16:11:21Z">
        <w:r>
          <w:fldChar w:fldCharType="begin"/>
        </w:r>
      </w:del>
      <w:del w:id="719" w:author="SFC2021" w:date="2025-12-22T16:11:21Z">
        <w:r>
          <w:delInstrText xml:space="preserve"> HYPERLINK \l "_Toc256000492" </w:delInstrText>
        </w:r>
      </w:del>
      <w:del w:id="720" w:author="SFC2021" w:date="2025-12-22T16:11:21Z">
        <w:r>
          <w:fldChar w:fldCharType="separate"/>
        </w:r>
      </w:del>
      <w:del w:id="721" w:author="SFC2021" w:date="2025-12-22T16:11:21Z">
        <w:r w:rsidR="00A77B3E">
          <w:rPr>
            <w:rStyle w:val="Hyperlink"/>
          </w:rPr>
          <w:delText>Βασικές ομάδες-στόχοι — άρθρο 22 παράγραφος 3 στοιχείο δ) σημείο iii) του ΚΚΔ:</w:delText>
        </w:r>
      </w:del>
      <w:del w:id="722" w:author="SFC2021" w:date="2025-12-22T16:11:21Z">
        <w:r>
          <w:tab/>
        </w:r>
      </w:del>
      <w:del w:id="723" w:author="SFC2021" w:date="2025-12-22T16:11:21Z">
        <w:r>
          <w:fldChar w:fldCharType="begin"/>
        </w:r>
      </w:del>
      <w:del w:id="724" w:author="SFC2021" w:date="2025-12-22T16:11:21Z">
        <w:r>
          <w:delInstrText xml:space="preserve"> PAGEREF _Toc256000492 \h </w:delInstrText>
        </w:r>
      </w:del>
      <w:del w:id="725" w:author="SFC2021" w:date="2025-12-22T16:11:21Z">
        <w:r>
          <w:fldChar w:fldCharType="separate"/>
        </w:r>
      </w:del>
      <w:del w:id="726" w:author="SFC2021" w:date="2025-12-22T16:11:21Z">
        <w:r>
          <w:delText>66</w:delText>
        </w:r>
      </w:del>
      <w:del w:id="727" w:author="SFC2021" w:date="2025-12-22T16:11:21Z">
        <w:r>
          <w:fldChar w:fldCharType="end"/>
        </w:r>
      </w:del>
      <w:del w:id="728" w:author="SFC2021" w:date="2025-12-22T16:11:21Z">
        <w:r>
          <w:fldChar w:fldCharType="end"/>
        </w:r>
      </w:del>
    </w:p>
    <w:p>
      <w:pPr>
        <w:pStyle w:val="TOC5"/>
        <w:tabs>
          <w:tab w:val="end" w:leader="dot" w:pos="10240"/>
        </w:tabs>
        <w:rPr>
          <w:del w:id="729" w:author="SFC2021" w:date="2025-12-22T16:11:21Z"/>
          <w:rFonts w:ascii="Calibri" w:hAnsi="Calibri"/>
          <w:noProof/>
          <w:sz w:val="22"/>
        </w:rPr>
      </w:pPr>
      <w:del w:id="730" w:author="SFC2021" w:date="2025-12-22T16:11:21Z">
        <w:r>
          <w:fldChar w:fldCharType="begin"/>
        </w:r>
      </w:del>
      <w:del w:id="731" w:author="SFC2021" w:date="2025-12-22T16:11:21Z">
        <w:r>
          <w:delInstrText xml:space="preserve"> HYPERLINK \l "_Toc256000493" </w:delInstrText>
        </w:r>
      </w:del>
      <w:del w:id="732" w:author="SFC2021" w:date="2025-12-22T16:11:21Z">
        <w:r>
          <w:fldChar w:fldCharType="separate"/>
        </w:r>
      </w:del>
      <w:del w:id="733"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734" w:author="SFC2021" w:date="2025-12-22T16:11:21Z">
        <w:r>
          <w:tab/>
        </w:r>
      </w:del>
      <w:del w:id="735" w:author="SFC2021" w:date="2025-12-22T16:11:21Z">
        <w:r>
          <w:fldChar w:fldCharType="begin"/>
        </w:r>
      </w:del>
      <w:del w:id="736" w:author="SFC2021" w:date="2025-12-22T16:11:21Z">
        <w:r>
          <w:delInstrText xml:space="preserve"> PAGEREF _Toc256000493 \h </w:delInstrText>
        </w:r>
      </w:del>
      <w:del w:id="737" w:author="SFC2021" w:date="2025-12-22T16:11:21Z">
        <w:r>
          <w:fldChar w:fldCharType="separate"/>
        </w:r>
      </w:del>
      <w:del w:id="738" w:author="SFC2021" w:date="2025-12-22T16:11:21Z">
        <w:r>
          <w:delText>67</w:delText>
        </w:r>
      </w:del>
      <w:del w:id="739" w:author="SFC2021" w:date="2025-12-22T16:11:21Z">
        <w:r>
          <w:fldChar w:fldCharType="end"/>
        </w:r>
      </w:del>
      <w:del w:id="740" w:author="SFC2021" w:date="2025-12-22T16:11:21Z">
        <w:r>
          <w:fldChar w:fldCharType="end"/>
        </w:r>
      </w:del>
    </w:p>
    <w:p>
      <w:pPr>
        <w:pStyle w:val="TOC5"/>
        <w:tabs>
          <w:tab w:val="end" w:leader="dot" w:pos="10240"/>
        </w:tabs>
        <w:rPr>
          <w:del w:id="741" w:author="SFC2021" w:date="2025-12-22T16:11:21Z"/>
          <w:rFonts w:ascii="Calibri" w:hAnsi="Calibri"/>
          <w:noProof/>
          <w:sz w:val="22"/>
        </w:rPr>
      </w:pPr>
      <w:del w:id="742" w:author="SFC2021" w:date="2025-12-22T16:11:21Z">
        <w:r>
          <w:fldChar w:fldCharType="begin"/>
        </w:r>
      </w:del>
      <w:del w:id="743" w:author="SFC2021" w:date="2025-12-22T16:11:21Z">
        <w:r>
          <w:delInstrText xml:space="preserve"> HYPERLINK \l "_Toc256000494" </w:delInstrText>
        </w:r>
      </w:del>
      <w:del w:id="744" w:author="SFC2021" w:date="2025-12-22T16:11:21Z">
        <w:r>
          <w:fldChar w:fldCharType="separate"/>
        </w:r>
      </w:del>
      <w:del w:id="745"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746" w:author="SFC2021" w:date="2025-12-22T16:11:21Z">
        <w:r>
          <w:tab/>
        </w:r>
      </w:del>
      <w:del w:id="747" w:author="SFC2021" w:date="2025-12-22T16:11:21Z">
        <w:r>
          <w:fldChar w:fldCharType="begin"/>
        </w:r>
      </w:del>
      <w:del w:id="748" w:author="SFC2021" w:date="2025-12-22T16:11:21Z">
        <w:r>
          <w:delInstrText xml:space="preserve"> PAGEREF _Toc256000494 \h </w:delInstrText>
        </w:r>
      </w:del>
      <w:del w:id="749" w:author="SFC2021" w:date="2025-12-22T16:11:21Z">
        <w:r>
          <w:fldChar w:fldCharType="separate"/>
        </w:r>
      </w:del>
      <w:del w:id="750" w:author="SFC2021" w:date="2025-12-22T16:11:21Z">
        <w:r>
          <w:delText>67</w:delText>
        </w:r>
      </w:del>
      <w:del w:id="751" w:author="SFC2021" w:date="2025-12-22T16:11:21Z">
        <w:r>
          <w:fldChar w:fldCharType="end"/>
        </w:r>
      </w:del>
      <w:del w:id="752" w:author="SFC2021" w:date="2025-12-22T16:11:21Z">
        <w:r>
          <w:fldChar w:fldCharType="end"/>
        </w:r>
      </w:del>
    </w:p>
    <w:p>
      <w:pPr>
        <w:pStyle w:val="TOC5"/>
        <w:tabs>
          <w:tab w:val="end" w:leader="dot" w:pos="10240"/>
        </w:tabs>
        <w:rPr>
          <w:del w:id="753" w:author="SFC2021" w:date="2025-12-22T16:11:21Z"/>
          <w:rFonts w:ascii="Calibri" w:hAnsi="Calibri"/>
          <w:noProof/>
          <w:sz w:val="22"/>
        </w:rPr>
      </w:pPr>
      <w:del w:id="754" w:author="SFC2021" w:date="2025-12-22T16:11:21Z">
        <w:r>
          <w:fldChar w:fldCharType="begin"/>
        </w:r>
      </w:del>
      <w:del w:id="755" w:author="SFC2021" w:date="2025-12-22T16:11:21Z">
        <w:r>
          <w:delInstrText xml:space="preserve"> HYPERLINK \l "_Toc256000495" </w:delInstrText>
        </w:r>
      </w:del>
      <w:del w:id="756" w:author="SFC2021" w:date="2025-12-22T16:11:21Z">
        <w:r>
          <w:fldChar w:fldCharType="separate"/>
        </w:r>
      </w:del>
      <w:del w:id="757"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758" w:author="SFC2021" w:date="2025-12-22T16:11:21Z">
        <w:r>
          <w:tab/>
        </w:r>
      </w:del>
      <w:del w:id="759" w:author="SFC2021" w:date="2025-12-22T16:11:21Z">
        <w:r>
          <w:fldChar w:fldCharType="begin"/>
        </w:r>
      </w:del>
      <w:del w:id="760" w:author="SFC2021" w:date="2025-12-22T16:11:21Z">
        <w:r>
          <w:delInstrText xml:space="preserve"> PAGEREF _Toc256000495 \h </w:delInstrText>
        </w:r>
      </w:del>
      <w:del w:id="761" w:author="SFC2021" w:date="2025-12-22T16:11:21Z">
        <w:r>
          <w:fldChar w:fldCharType="separate"/>
        </w:r>
      </w:del>
      <w:del w:id="762" w:author="SFC2021" w:date="2025-12-22T16:11:21Z">
        <w:r>
          <w:delText>67</w:delText>
        </w:r>
      </w:del>
      <w:del w:id="763" w:author="SFC2021" w:date="2025-12-22T16:11:21Z">
        <w:r>
          <w:fldChar w:fldCharType="end"/>
        </w:r>
      </w:del>
      <w:del w:id="764" w:author="SFC2021" w:date="2025-12-22T16:11:21Z">
        <w:r>
          <w:fldChar w:fldCharType="end"/>
        </w:r>
      </w:del>
    </w:p>
    <w:p>
      <w:pPr>
        <w:pStyle w:val="TOC5"/>
        <w:tabs>
          <w:tab w:val="end" w:leader="dot" w:pos="10240"/>
        </w:tabs>
        <w:rPr>
          <w:del w:id="765" w:author="SFC2021" w:date="2025-12-22T16:11:21Z"/>
          <w:rFonts w:ascii="Calibri" w:hAnsi="Calibri"/>
          <w:noProof/>
          <w:sz w:val="22"/>
        </w:rPr>
      </w:pPr>
      <w:del w:id="766" w:author="SFC2021" w:date="2025-12-22T16:11:21Z">
        <w:r>
          <w:fldChar w:fldCharType="begin"/>
        </w:r>
      </w:del>
      <w:del w:id="767" w:author="SFC2021" w:date="2025-12-22T16:11:21Z">
        <w:r>
          <w:delInstrText xml:space="preserve"> HYPERLINK \l "_Toc256000496" </w:delInstrText>
        </w:r>
      </w:del>
      <w:del w:id="768" w:author="SFC2021" w:date="2025-12-22T16:11:21Z">
        <w:r>
          <w:fldChar w:fldCharType="separate"/>
        </w:r>
      </w:del>
      <w:del w:id="769"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770" w:author="SFC2021" w:date="2025-12-22T16:11:21Z">
        <w:r>
          <w:tab/>
        </w:r>
      </w:del>
      <w:del w:id="771" w:author="SFC2021" w:date="2025-12-22T16:11:21Z">
        <w:r>
          <w:fldChar w:fldCharType="begin"/>
        </w:r>
      </w:del>
      <w:del w:id="772" w:author="SFC2021" w:date="2025-12-22T16:11:21Z">
        <w:r>
          <w:delInstrText xml:space="preserve"> PAGEREF _Toc256000496 \h </w:delInstrText>
        </w:r>
      </w:del>
      <w:del w:id="773" w:author="SFC2021" w:date="2025-12-22T16:11:21Z">
        <w:r>
          <w:fldChar w:fldCharType="separate"/>
        </w:r>
      </w:del>
      <w:del w:id="774" w:author="SFC2021" w:date="2025-12-22T16:11:21Z">
        <w:r>
          <w:delText>67</w:delText>
        </w:r>
      </w:del>
      <w:del w:id="775" w:author="SFC2021" w:date="2025-12-22T16:11:21Z">
        <w:r>
          <w:fldChar w:fldCharType="end"/>
        </w:r>
      </w:del>
      <w:del w:id="776" w:author="SFC2021" w:date="2025-12-22T16:11:21Z">
        <w:r>
          <w:fldChar w:fldCharType="end"/>
        </w:r>
      </w:del>
    </w:p>
    <w:p>
      <w:pPr>
        <w:pStyle w:val="TOC4"/>
        <w:tabs>
          <w:tab w:val="end" w:leader="dot" w:pos="10240"/>
        </w:tabs>
        <w:rPr>
          <w:del w:id="777" w:author="SFC2021" w:date="2025-12-22T16:11:21Z"/>
          <w:rFonts w:ascii="Calibri" w:hAnsi="Calibri"/>
          <w:noProof/>
          <w:sz w:val="22"/>
        </w:rPr>
      </w:pPr>
      <w:del w:id="778" w:author="SFC2021" w:date="2025-12-22T16:11:21Z">
        <w:r>
          <w:fldChar w:fldCharType="begin"/>
        </w:r>
      </w:del>
      <w:del w:id="779" w:author="SFC2021" w:date="2025-12-22T16:11:21Z">
        <w:r>
          <w:delInstrText xml:space="preserve"> HYPERLINK \l "_Toc256000497" </w:delInstrText>
        </w:r>
      </w:del>
      <w:del w:id="780" w:author="SFC2021" w:date="2025-12-22T16:11:21Z">
        <w:r>
          <w:fldChar w:fldCharType="separate"/>
        </w:r>
      </w:del>
      <w:del w:id="781" w:author="SFC2021" w:date="2025-12-22T16:11:21Z">
        <w:r w:rsidR="00A77B3E">
          <w:rPr>
            <w:rStyle w:val="Hyperlink"/>
          </w:rPr>
          <w:delText>2.1.1.1.2. Δείκτες</w:delText>
        </w:r>
      </w:del>
      <w:del w:id="782" w:author="SFC2021" w:date="2025-12-22T16:11:21Z">
        <w:r>
          <w:tab/>
        </w:r>
      </w:del>
      <w:del w:id="783" w:author="SFC2021" w:date="2025-12-22T16:11:21Z">
        <w:r>
          <w:fldChar w:fldCharType="begin"/>
        </w:r>
      </w:del>
      <w:del w:id="784" w:author="SFC2021" w:date="2025-12-22T16:11:21Z">
        <w:r>
          <w:delInstrText xml:space="preserve"> PAGEREF _Toc256000497 \h </w:delInstrText>
        </w:r>
      </w:del>
      <w:del w:id="785" w:author="SFC2021" w:date="2025-12-22T16:11:21Z">
        <w:r>
          <w:fldChar w:fldCharType="separate"/>
        </w:r>
      </w:del>
      <w:del w:id="786" w:author="SFC2021" w:date="2025-12-22T16:11:21Z">
        <w:r>
          <w:delText>68</w:delText>
        </w:r>
      </w:del>
      <w:del w:id="787" w:author="SFC2021" w:date="2025-12-22T16:11:21Z">
        <w:r>
          <w:fldChar w:fldCharType="end"/>
        </w:r>
      </w:del>
      <w:del w:id="788" w:author="SFC2021" w:date="2025-12-22T16:11:21Z">
        <w:r>
          <w:fldChar w:fldCharType="end"/>
        </w:r>
      </w:del>
    </w:p>
    <w:p>
      <w:pPr>
        <w:pStyle w:val="TOC5"/>
        <w:tabs>
          <w:tab w:val="end" w:leader="dot" w:pos="10240"/>
        </w:tabs>
        <w:rPr>
          <w:del w:id="789" w:author="SFC2021" w:date="2025-12-22T16:11:21Z"/>
          <w:rFonts w:ascii="Calibri" w:hAnsi="Calibri"/>
          <w:noProof/>
          <w:sz w:val="22"/>
        </w:rPr>
      </w:pPr>
      <w:del w:id="790" w:author="SFC2021" w:date="2025-12-22T16:11:21Z">
        <w:r>
          <w:fldChar w:fldCharType="begin"/>
        </w:r>
      </w:del>
      <w:del w:id="791" w:author="SFC2021" w:date="2025-12-22T16:11:21Z">
        <w:r>
          <w:delInstrText xml:space="preserve"> HYPERLINK \l "_Toc256000498" </w:delInstrText>
        </w:r>
      </w:del>
      <w:del w:id="792" w:author="SFC2021" w:date="2025-12-22T16:11:21Z">
        <w:r>
          <w:fldChar w:fldCharType="separate"/>
        </w:r>
      </w:del>
      <w:del w:id="793" w:author="SFC2021" w:date="2025-12-22T16:11:21Z">
        <w:r w:rsidR="00A77B3E">
          <w:rPr>
            <w:rStyle w:val="Hyperlink"/>
          </w:rPr>
          <w:delText>Πίνακας 2: Δείκτες εκροών</w:delText>
        </w:r>
      </w:del>
      <w:del w:id="794" w:author="SFC2021" w:date="2025-12-22T16:11:21Z">
        <w:r>
          <w:tab/>
        </w:r>
      </w:del>
      <w:del w:id="795" w:author="SFC2021" w:date="2025-12-22T16:11:21Z">
        <w:r>
          <w:fldChar w:fldCharType="begin"/>
        </w:r>
      </w:del>
      <w:del w:id="796" w:author="SFC2021" w:date="2025-12-22T16:11:21Z">
        <w:r>
          <w:delInstrText xml:space="preserve"> PAGEREF _Toc256000498 \h </w:delInstrText>
        </w:r>
      </w:del>
      <w:del w:id="797" w:author="SFC2021" w:date="2025-12-22T16:11:21Z">
        <w:r>
          <w:fldChar w:fldCharType="separate"/>
        </w:r>
      </w:del>
      <w:del w:id="798" w:author="SFC2021" w:date="2025-12-22T16:11:21Z">
        <w:r>
          <w:delText>68</w:delText>
        </w:r>
      </w:del>
      <w:del w:id="799" w:author="SFC2021" w:date="2025-12-22T16:11:21Z">
        <w:r>
          <w:fldChar w:fldCharType="end"/>
        </w:r>
      </w:del>
      <w:del w:id="800" w:author="SFC2021" w:date="2025-12-22T16:11:21Z">
        <w:r>
          <w:fldChar w:fldCharType="end"/>
        </w:r>
      </w:del>
    </w:p>
    <w:p>
      <w:pPr>
        <w:pStyle w:val="TOC5"/>
        <w:tabs>
          <w:tab w:val="end" w:leader="dot" w:pos="10240"/>
        </w:tabs>
        <w:rPr>
          <w:del w:id="801" w:author="SFC2021" w:date="2025-12-22T16:11:21Z"/>
          <w:rFonts w:ascii="Calibri" w:hAnsi="Calibri"/>
          <w:noProof/>
          <w:sz w:val="22"/>
        </w:rPr>
      </w:pPr>
      <w:del w:id="802" w:author="SFC2021" w:date="2025-12-22T16:11:21Z">
        <w:r>
          <w:fldChar w:fldCharType="begin"/>
        </w:r>
      </w:del>
      <w:del w:id="803" w:author="SFC2021" w:date="2025-12-22T16:11:21Z">
        <w:r>
          <w:delInstrText xml:space="preserve"> HYPERLINK \l "_Toc256000499" </w:delInstrText>
        </w:r>
      </w:del>
      <w:del w:id="804" w:author="SFC2021" w:date="2025-12-22T16:11:21Z">
        <w:r>
          <w:fldChar w:fldCharType="separate"/>
        </w:r>
      </w:del>
      <w:del w:id="805" w:author="SFC2021" w:date="2025-12-22T16:11:21Z">
        <w:r w:rsidR="00A77B3E">
          <w:rPr>
            <w:rStyle w:val="Hyperlink"/>
          </w:rPr>
          <w:delText>Πίνακας 3: Δείκτες αποτελεσμάτων</w:delText>
        </w:r>
      </w:del>
      <w:del w:id="806" w:author="SFC2021" w:date="2025-12-22T16:11:21Z">
        <w:r>
          <w:tab/>
        </w:r>
      </w:del>
      <w:del w:id="807" w:author="SFC2021" w:date="2025-12-22T16:11:21Z">
        <w:r>
          <w:fldChar w:fldCharType="begin"/>
        </w:r>
      </w:del>
      <w:del w:id="808" w:author="SFC2021" w:date="2025-12-22T16:11:21Z">
        <w:r>
          <w:delInstrText xml:space="preserve"> PAGEREF _Toc256000499 \h </w:delInstrText>
        </w:r>
      </w:del>
      <w:del w:id="809" w:author="SFC2021" w:date="2025-12-22T16:11:21Z">
        <w:r>
          <w:fldChar w:fldCharType="separate"/>
        </w:r>
      </w:del>
      <w:del w:id="810" w:author="SFC2021" w:date="2025-12-22T16:11:21Z">
        <w:r>
          <w:delText>68</w:delText>
        </w:r>
      </w:del>
      <w:del w:id="811" w:author="SFC2021" w:date="2025-12-22T16:11:21Z">
        <w:r>
          <w:fldChar w:fldCharType="end"/>
        </w:r>
      </w:del>
      <w:del w:id="812" w:author="SFC2021" w:date="2025-12-22T16:11:21Z">
        <w:r>
          <w:fldChar w:fldCharType="end"/>
        </w:r>
      </w:del>
    </w:p>
    <w:p>
      <w:pPr>
        <w:pStyle w:val="TOC4"/>
        <w:tabs>
          <w:tab w:val="end" w:leader="dot" w:pos="10240"/>
        </w:tabs>
        <w:rPr>
          <w:del w:id="813" w:author="SFC2021" w:date="2025-12-22T16:11:21Z"/>
          <w:rFonts w:ascii="Calibri" w:hAnsi="Calibri"/>
          <w:noProof/>
          <w:sz w:val="22"/>
        </w:rPr>
      </w:pPr>
      <w:del w:id="814" w:author="SFC2021" w:date="2025-12-22T16:11:21Z">
        <w:r>
          <w:fldChar w:fldCharType="begin"/>
        </w:r>
      </w:del>
      <w:del w:id="815" w:author="SFC2021" w:date="2025-12-22T16:11:21Z">
        <w:r>
          <w:delInstrText xml:space="preserve"> HYPERLINK \l "_Toc256000500" </w:delInstrText>
        </w:r>
      </w:del>
      <w:del w:id="816" w:author="SFC2021" w:date="2025-12-22T16:11:21Z">
        <w:r>
          <w:fldChar w:fldCharType="separate"/>
        </w:r>
      </w:del>
      <w:del w:id="817" w:author="SFC2021" w:date="2025-12-22T16:11:21Z">
        <w:r w:rsidR="00A77B3E">
          <w:rPr>
            <w:rStyle w:val="Hyperlink"/>
          </w:rPr>
          <w:delText>2.1.1.1.3. Ενδεικτική κατανομή των προγραμματισμένων πόρων (ΕΕ) ανά είδος παρέμβασης</w:delText>
        </w:r>
      </w:del>
      <w:del w:id="818" w:author="SFC2021" w:date="2025-12-22T16:11:21Z">
        <w:r>
          <w:tab/>
        </w:r>
      </w:del>
      <w:del w:id="819" w:author="SFC2021" w:date="2025-12-22T16:11:21Z">
        <w:r>
          <w:fldChar w:fldCharType="begin"/>
        </w:r>
      </w:del>
      <w:del w:id="820" w:author="SFC2021" w:date="2025-12-22T16:11:21Z">
        <w:r>
          <w:delInstrText xml:space="preserve"> PAGEREF _Toc256000500 \h </w:delInstrText>
        </w:r>
      </w:del>
      <w:del w:id="821" w:author="SFC2021" w:date="2025-12-22T16:11:21Z">
        <w:r>
          <w:fldChar w:fldCharType="separate"/>
        </w:r>
      </w:del>
      <w:del w:id="822" w:author="SFC2021" w:date="2025-12-22T16:11:21Z">
        <w:r>
          <w:delText>68</w:delText>
        </w:r>
      </w:del>
      <w:del w:id="823" w:author="SFC2021" w:date="2025-12-22T16:11:21Z">
        <w:r>
          <w:fldChar w:fldCharType="end"/>
        </w:r>
      </w:del>
      <w:del w:id="824" w:author="SFC2021" w:date="2025-12-22T16:11:21Z">
        <w:r>
          <w:fldChar w:fldCharType="end"/>
        </w:r>
      </w:del>
    </w:p>
    <w:p>
      <w:pPr>
        <w:pStyle w:val="TOC5"/>
        <w:tabs>
          <w:tab w:val="end" w:leader="dot" w:pos="10240"/>
        </w:tabs>
        <w:rPr>
          <w:del w:id="825" w:author="SFC2021" w:date="2025-12-22T16:11:21Z"/>
          <w:rFonts w:ascii="Calibri" w:hAnsi="Calibri"/>
          <w:noProof/>
          <w:sz w:val="22"/>
        </w:rPr>
      </w:pPr>
      <w:del w:id="826" w:author="SFC2021" w:date="2025-12-22T16:11:21Z">
        <w:r>
          <w:fldChar w:fldCharType="begin"/>
        </w:r>
      </w:del>
      <w:del w:id="827" w:author="SFC2021" w:date="2025-12-22T16:11:21Z">
        <w:r>
          <w:delInstrText xml:space="preserve"> HYPERLINK \l "_Toc256000501" </w:delInstrText>
        </w:r>
      </w:del>
      <w:del w:id="828" w:author="SFC2021" w:date="2025-12-22T16:11:21Z">
        <w:r>
          <w:fldChar w:fldCharType="separate"/>
        </w:r>
      </w:del>
      <w:del w:id="829" w:author="SFC2021" w:date="2025-12-22T16:11:21Z">
        <w:r w:rsidR="00A77B3E">
          <w:rPr>
            <w:rStyle w:val="Hyperlink"/>
          </w:rPr>
          <w:delText>Πίνακας 4: Διάσταση 1 — πεδίο παρέμβασης</w:delText>
        </w:r>
      </w:del>
      <w:del w:id="830" w:author="SFC2021" w:date="2025-12-22T16:11:21Z">
        <w:r>
          <w:tab/>
        </w:r>
      </w:del>
      <w:del w:id="831" w:author="SFC2021" w:date="2025-12-22T16:11:21Z">
        <w:r>
          <w:fldChar w:fldCharType="begin"/>
        </w:r>
      </w:del>
      <w:del w:id="832" w:author="SFC2021" w:date="2025-12-22T16:11:21Z">
        <w:r>
          <w:delInstrText xml:space="preserve"> PAGEREF _Toc256000501 \h </w:delInstrText>
        </w:r>
      </w:del>
      <w:del w:id="833" w:author="SFC2021" w:date="2025-12-22T16:11:21Z">
        <w:r>
          <w:fldChar w:fldCharType="separate"/>
        </w:r>
      </w:del>
      <w:del w:id="834" w:author="SFC2021" w:date="2025-12-22T16:11:21Z">
        <w:r>
          <w:delText>68</w:delText>
        </w:r>
      </w:del>
      <w:del w:id="835" w:author="SFC2021" w:date="2025-12-22T16:11:21Z">
        <w:r>
          <w:fldChar w:fldCharType="end"/>
        </w:r>
      </w:del>
      <w:del w:id="836" w:author="SFC2021" w:date="2025-12-22T16:11:21Z">
        <w:r>
          <w:fldChar w:fldCharType="end"/>
        </w:r>
      </w:del>
    </w:p>
    <w:p>
      <w:pPr>
        <w:pStyle w:val="TOC5"/>
        <w:tabs>
          <w:tab w:val="end" w:leader="dot" w:pos="10240"/>
        </w:tabs>
        <w:rPr>
          <w:del w:id="837" w:author="SFC2021" w:date="2025-12-22T16:11:21Z"/>
          <w:rFonts w:ascii="Calibri" w:hAnsi="Calibri"/>
          <w:noProof/>
          <w:sz w:val="22"/>
        </w:rPr>
      </w:pPr>
      <w:del w:id="838" w:author="SFC2021" w:date="2025-12-22T16:11:21Z">
        <w:r>
          <w:fldChar w:fldCharType="begin"/>
        </w:r>
      </w:del>
      <w:del w:id="839" w:author="SFC2021" w:date="2025-12-22T16:11:21Z">
        <w:r>
          <w:delInstrText xml:space="preserve"> HYPERLINK \l "_Toc256000502" </w:delInstrText>
        </w:r>
      </w:del>
      <w:del w:id="840" w:author="SFC2021" w:date="2025-12-22T16:11:21Z">
        <w:r>
          <w:fldChar w:fldCharType="separate"/>
        </w:r>
      </w:del>
      <w:del w:id="841" w:author="SFC2021" w:date="2025-12-22T16:11:21Z">
        <w:r w:rsidR="00A77B3E">
          <w:rPr>
            <w:rStyle w:val="Hyperlink"/>
          </w:rPr>
          <w:delText>Πίνακας 5: Διάσταση 2 — μορφή χρηματοδότησης</w:delText>
        </w:r>
      </w:del>
      <w:del w:id="842" w:author="SFC2021" w:date="2025-12-22T16:11:21Z">
        <w:r>
          <w:tab/>
        </w:r>
      </w:del>
      <w:del w:id="843" w:author="SFC2021" w:date="2025-12-22T16:11:21Z">
        <w:r>
          <w:fldChar w:fldCharType="begin"/>
        </w:r>
      </w:del>
      <w:del w:id="844" w:author="SFC2021" w:date="2025-12-22T16:11:21Z">
        <w:r>
          <w:delInstrText xml:space="preserve"> PAGEREF _Toc256000502 \h </w:delInstrText>
        </w:r>
      </w:del>
      <w:del w:id="845" w:author="SFC2021" w:date="2025-12-22T16:11:21Z">
        <w:r>
          <w:fldChar w:fldCharType="separate"/>
        </w:r>
      </w:del>
      <w:del w:id="846" w:author="SFC2021" w:date="2025-12-22T16:11:21Z">
        <w:r>
          <w:delText>69</w:delText>
        </w:r>
      </w:del>
      <w:del w:id="847" w:author="SFC2021" w:date="2025-12-22T16:11:21Z">
        <w:r>
          <w:fldChar w:fldCharType="end"/>
        </w:r>
      </w:del>
      <w:del w:id="848" w:author="SFC2021" w:date="2025-12-22T16:11:21Z">
        <w:r>
          <w:fldChar w:fldCharType="end"/>
        </w:r>
      </w:del>
    </w:p>
    <w:p>
      <w:pPr>
        <w:pStyle w:val="TOC5"/>
        <w:tabs>
          <w:tab w:val="end" w:leader="dot" w:pos="10240"/>
        </w:tabs>
        <w:rPr>
          <w:del w:id="849" w:author="SFC2021" w:date="2025-12-22T16:11:21Z"/>
          <w:rFonts w:ascii="Calibri" w:hAnsi="Calibri"/>
          <w:noProof/>
          <w:sz w:val="22"/>
        </w:rPr>
      </w:pPr>
      <w:del w:id="850" w:author="SFC2021" w:date="2025-12-22T16:11:21Z">
        <w:r>
          <w:fldChar w:fldCharType="begin"/>
        </w:r>
      </w:del>
      <w:del w:id="851" w:author="SFC2021" w:date="2025-12-22T16:11:21Z">
        <w:r>
          <w:delInstrText xml:space="preserve"> HYPERLINK \l "_Toc256000503" </w:delInstrText>
        </w:r>
      </w:del>
      <w:del w:id="852" w:author="SFC2021" w:date="2025-12-22T16:11:21Z">
        <w:r>
          <w:fldChar w:fldCharType="separate"/>
        </w:r>
      </w:del>
      <w:del w:id="853" w:author="SFC2021" w:date="2025-12-22T16:11:21Z">
        <w:r w:rsidR="00A77B3E">
          <w:rPr>
            <w:rStyle w:val="Hyperlink"/>
          </w:rPr>
          <w:delText>Πίνακας 6: Διάσταση 3 — μηχανισμός εδαφικής υλοποίησης και εδαφική εστίαση</w:delText>
        </w:r>
      </w:del>
      <w:del w:id="854" w:author="SFC2021" w:date="2025-12-22T16:11:21Z">
        <w:r>
          <w:tab/>
        </w:r>
      </w:del>
      <w:del w:id="855" w:author="SFC2021" w:date="2025-12-22T16:11:21Z">
        <w:r>
          <w:fldChar w:fldCharType="begin"/>
        </w:r>
      </w:del>
      <w:del w:id="856" w:author="SFC2021" w:date="2025-12-22T16:11:21Z">
        <w:r>
          <w:delInstrText xml:space="preserve"> PAGEREF _Toc256000503 \h </w:delInstrText>
        </w:r>
      </w:del>
      <w:del w:id="857" w:author="SFC2021" w:date="2025-12-22T16:11:21Z">
        <w:r>
          <w:fldChar w:fldCharType="separate"/>
        </w:r>
      </w:del>
      <w:del w:id="858" w:author="SFC2021" w:date="2025-12-22T16:11:21Z">
        <w:r>
          <w:delText>69</w:delText>
        </w:r>
      </w:del>
      <w:del w:id="859" w:author="SFC2021" w:date="2025-12-22T16:11:21Z">
        <w:r>
          <w:fldChar w:fldCharType="end"/>
        </w:r>
      </w:del>
      <w:del w:id="860" w:author="SFC2021" w:date="2025-12-22T16:11:21Z">
        <w:r>
          <w:fldChar w:fldCharType="end"/>
        </w:r>
      </w:del>
    </w:p>
    <w:p>
      <w:pPr>
        <w:pStyle w:val="TOC5"/>
        <w:tabs>
          <w:tab w:val="end" w:leader="dot" w:pos="10240"/>
        </w:tabs>
        <w:rPr>
          <w:del w:id="861" w:author="SFC2021" w:date="2025-12-22T16:11:21Z"/>
          <w:rFonts w:ascii="Calibri" w:hAnsi="Calibri"/>
          <w:noProof/>
          <w:sz w:val="22"/>
        </w:rPr>
      </w:pPr>
      <w:del w:id="862" w:author="SFC2021" w:date="2025-12-22T16:11:21Z">
        <w:r>
          <w:fldChar w:fldCharType="begin"/>
        </w:r>
      </w:del>
      <w:del w:id="863" w:author="SFC2021" w:date="2025-12-22T16:11:21Z">
        <w:r>
          <w:delInstrText xml:space="preserve"> HYPERLINK \l "_Toc256000504" </w:delInstrText>
        </w:r>
      </w:del>
      <w:del w:id="864" w:author="SFC2021" w:date="2025-12-22T16:11:21Z">
        <w:r>
          <w:fldChar w:fldCharType="separate"/>
        </w:r>
      </w:del>
      <w:del w:id="865" w:author="SFC2021" w:date="2025-12-22T16:11:21Z">
        <w:r w:rsidR="00A77B3E">
          <w:rPr>
            <w:rStyle w:val="Hyperlink"/>
          </w:rPr>
          <w:delText>Πίνακας 7: Διάσταση 6 — δευτερεύοντες θεματικοί στόχοι ΕΚΤ+</w:delText>
        </w:r>
      </w:del>
      <w:del w:id="866" w:author="SFC2021" w:date="2025-12-22T16:11:21Z">
        <w:r>
          <w:tab/>
        </w:r>
      </w:del>
      <w:del w:id="867" w:author="SFC2021" w:date="2025-12-22T16:11:21Z">
        <w:r>
          <w:fldChar w:fldCharType="begin"/>
        </w:r>
      </w:del>
      <w:del w:id="868" w:author="SFC2021" w:date="2025-12-22T16:11:21Z">
        <w:r>
          <w:delInstrText xml:space="preserve"> PAGEREF _Toc256000504 \h </w:delInstrText>
        </w:r>
      </w:del>
      <w:del w:id="869" w:author="SFC2021" w:date="2025-12-22T16:11:21Z">
        <w:r>
          <w:fldChar w:fldCharType="separate"/>
        </w:r>
      </w:del>
      <w:del w:id="870" w:author="SFC2021" w:date="2025-12-22T16:11:21Z">
        <w:r>
          <w:delText>69</w:delText>
        </w:r>
      </w:del>
      <w:del w:id="871" w:author="SFC2021" w:date="2025-12-22T16:11:21Z">
        <w:r>
          <w:fldChar w:fldCharType="end"/>
        </w:r>
      </w:del>
      <w:del w:id="872" w:author="SFC2021" w:date="2025-12-22T16:11:21Z">
        <w:r>
          <w:fldChar w:fldCharType="end"/>
        </w:r>
      </w:del>
    </w:p>
    <w:p>
      <w:pPr>
        <w:pStyle w:val="TOC5"/>
        <w:tabs>
          <w:tab w:val="end" w:leader="dot" w:pos="10240"/>
        </w:tabs>
        <w:rPr>
          <w:del w:id="873" w:author="SFC2021" w:date="2025-12-22T16:11:21Z"/>
          <w:rFonts w:ascii="Calibri" w:hAnsi="Calibri"/>
          <w:noProof/>
          <w:sz w:val="22"/>
        </w:rPr>
      </w:pPr>
      <w:del w:id="874" w:author="SFC2021" w:date="2025-12-22T16:11:21Z">
        <w:r>
          <w:fldChar w:fldCharType="begin"/>
        </w:r>
      </w:del>
      <w:del w:id="875" w:author="SFC2021" w:date="2025-12-22T16:11:21Z">
        <w:r>
          <w:delInstrText xml:space="preserve"> HYPERLINK \l "_Toc256000505" </w:delInstrText>
        </w:r>
      </w:del>
      <w:del w:id="876" w:author="SFC2021" w:date="2025-12-22T16:11:21Z">
        <w:r>
          <w:fldChar w:fldCharType="separate"/>
        </w:r>
      </w:del>
      <w:del w:id="877"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878" w:author="SFC2021" w:date="2025-12-22T16:11:21Z">
        <w:r>
          <w:tab/>
        </w:r>
      </w:del>
      <w:del w:id="879" w:author="SFC2021" w:date="2025-12-22T16:11:21Z">
        <w:r>
          <w:fldChar w:fldCharType="begin"/>
        </w:r>
      </w:del>
      <w:del w:id="880" w:author="SFC2021" w:date="2025-12-22T16:11:21Z">
        <w:r>
          <w:delInstrText xml:space="preserve"> PAGEREF _Toc256000505 \h </w:delInstrText>
        </w:r>
      </w:del>
      <w:del w:id="881" w:author="SFC2021" w:date="2025-12-22T16:11:21Z">
        <w:r>
          <w:fldChar w:fldCharType="separate"/>
        </w:r>
      </w:del>
      <w:del w:id="882" w:author="SFC2021" w:date="2025-12-22T16:11:21Z">
        <w:r>
          <w:delText>70</w:delText>
        </w:r>
      </w:del>
      <w:del w:id="883" w:author="SFC2021" w:date="2025-12-22T16:11:21Z">
        <w:r>
          <w:fldChar w:fldCharType="end"/>
        </w:r>
      </w:del>
      <w:del w:id="884" w:author="SFC2021" w:date="2025-12-22T16:11:21Z">
        <w:r>
          <w:fldChar w:fldCharType="end"/>
        </w:r>
      </w:del>
    </w:p>
    <w:p>
      <w:pPr>
        <w:pStyle w:val="TOC4"/>
        <w:tabs>
          <w:tab w:val="end" w:leader="dot" w:pos="10240"/>
        </w:tabs>
        <w:rPr>
          <w:del w:id="885" w:author="SFC2021" w:date="2025-12-22T16:11:21Z"/>
          <w:rFonts w:ascii="Calibri" w:hAnsi="Calibri"/>
          <w:noProof/>
          <w:sz w:val="22"/>
        </w:rPr>
      </w:pPr>
      <w:del w:id="886" w:author="SFC2021" w:date="2025-12-22T16:11:21Z">
        <w:r>
          <w:fldChar w:fldCharType="begin"/>
        </w:r>
      </w:del>
      <w:del w:id="887" w:author="SFC2021" w:date="2025-12-22T16:11:21Z">
        <w:r>
          <w:delInstrText xml:space="preserve"> HYPERLINK \l "_Toc256000506" </w:delInstrText>
        </w:r>
      </w:del>
      <w:del w:id="888" w:author="SFC2021" w:date="2025-12-22T16:11:21Z">
        <w:r>
          <w:fldChar w:fldCharType="separate"/>
        </w:r>
      </w:del>
      <w:del w:id="889" w:author="SFC2021" w:date="2025-12-22T16:11:21Z">
        <w:r w:rsidR="00A77B3E">
          <w:rPr>
            <w:rStyle w:val="Hyperlink"/>
          </w:rPr>
          <w:delText>2.1.1.1. Ειδικός στόχος: ESO4.9. Προώθηση της κοινωνικοοικονομικής ένταξης υπηκόων τρίτων χωρών, συμπεριλαμβανομένων των μεταναστών (ΕΚΤ+)</w:delText>
        </w:r>
      </w:del>
      <w:del w:id="890" w:author="SFC2021" w:date="2025-12-22T16:11:21Z">
        <w:r>
          <w:tab/>
        </w:r>
      </w:del>
      <w:del w:id="891" w:author="SFC2021" w:date="2025-12-22T16:11:21Z">
        <w:r>
          <w:fldChar w:fldCharType="begin"/>
        </w:r>
      </w:del>
      <w:del w:id="892" w:author="SFC2021" w:date="2025-12-22T16:11:21Z">
        <w:r>
          <w:delInstrText xml:space="preserve"> PAGEREF _Toc256000506 \h </w:delInstrText>
        </w:r>
      </w:del>
      <w:del w:id="893" w:author="SFC2021" w:date="2025-12-22T16:11:21Z">
        <w:r>
          <w:fldChar w:fldCharType="separate"/>
        </w:r>
      </w:del>
      <w:del w:id="894" w:author="SFC2021" w:date="2025-12-22T16:11:21Z">
        <w:r>
          <w:delText>71</w:delText>
        </w:r>
      </w:del>
      <w:del w:id="895" w:author="SFC2021" w:date="2025-12-22T16:11:21Z">
        <w:r>
          <w:fldChar w:fldCharType="end"/>
        </w:r>
      </w:del>
      <w:del w:id="896" w:author="SFC2021" w:date="2025-12-22T16:11:21Z">
        <w:r>
          <w:fldChar w:fldCharType="end"/>
        </w:r>
      </w:del>
    </w:p>
    <w:p>
      <w:pPr>
        <w:pStyle w:val="TOC4"/>
        <w:tabs>
          <w:tab w:val="end" w:leader="dot" w:pos="10240"/>
        </w:tabs>
        <w:rPr>
          <w:del w:id="897" w:author="SFC2021" w:date="2025-12-22T16:11:21Z"/>
          <w:rFonts w:ascii="Calibri" w:hAnsi="Calibri"/>
          <w:noProof/>
          <w:sz w:val="22"/>
        </w:rPr>
      </w:pPr>
      <w:del w:id="898" w:author="SFC2021" w:date="2025-12-22T16:11:21Z">
        <w:r>
          <w:fldChar w:fldCharType="begin"/>
        </w:r>
      </w:del>
      <w:del w:id="899" w:author="SFC2021" w:date="2025-12-22T16:11:21Z">
        <w:r>
          <w:delInstrText xml:space="preserve"> HYPERLINK \l "_Toc256000507" </w:delInstrText>
        </w:r>
      </w:del>
      <w:del w:id="900" w:author="SFC2021" w:date="2025-12-22T16:11:21Z">
        <w:r>
          <w:fldChar w:fldCharType="separate"/>
        </w:r>
      </w:del>
      <w:del w:id="901" w:author="SFC2021" w:date="2025-12-22T16:11:21Z">
        <w:r w:rsidR="00A77B3E">
          <w:rPr>
            <w:rStyle w:val="Hyperlink"/>
          </w:rPr>
          <w:delText>2.1.1.1.1. Παρεμβάσεις των ταμείων</w:delText>
        </w:r>
      </w:del>
      <w:del w:id="902" w:author="SFC2021" w:date="2025-12-22T16:11:21Z">
        <w:r>
          <w:tab/>
        </w:r>
      </w:del>
      <w:del w:id="903" w:author="SFC2021" w:date="2025-12-22T16:11:21Z">
        <w:r>
          <w:fldChar w:fldCharType="begin"/>
        </w:r>
      </w:del>
      <w:del w:id="904" w:author="SFC2021" w:date="2025-12-22T16:11:21Z">
        <w:r>
          <w:delInstrText xml:space="preserve"> PAGEREF _Toc256000507 \h </w:delInstrText>
        </w:r>
      </w:del>
      <w:del w:id="905" w:author="SFC2021" w:date="2025-12-22T16:11:21Z">
        <w:r>
          <w:fldChar w:fldCharType="separate"/>
        </w:r>
      </w:del>
      <w:del w:id="906" w:author="SFC2021" w:date="2025-12-22T16:11:21Z">
        <w:r>
          <w:delText>71</w:delText>
        </w:r>
      </w:del>
      <w:del w:id="907" w:author="SFC2021" w:date="2025-12-22T16:11:21Z">
        <w:r>
          <w:fldChar w:fldCharType="end"/>
        </w:r>
      </w:del>
      <w:del w:id="908" w:author="SFC2021" w:date="2025-12-22T16:11:21Z">
        <w:r>
          <w:fldChar w:fldCharType="end"/>
        </w:r>
      </w:del>
    </w:p>
    <w:p>
      <w:pPr>
        <w:pStyle w:val="TOC5"/>
        <w:tabs>
          <w:tab w:val="end" w:leader="dot" w:pos="10240"/>
        </w:tabs>
        <w:rPr>
          <w:del w:id="909" w:author="SFC2021" w:date="2025-12-22T16:11:21Z"/>
          <w:rFonts w:ascii="Calibri" w:hAnsi="Calibri"/>
          <w:noProof/>
          <w:sz w:val="22"/>
        </w:rPr>
      </w:pPr>
      <w:del w:id="910" w:author="SFC2021" w:date="2025-12-22T16:11:21Z">
        <w:r>
          <w:fldChar w:fldCharType="begin"/>
        </w:r>
      </w:del>
      <w:del w:id="911" w:author="SFC2021" w:date="2025-12-22T16:11:21Z">
        <w:r>
          <w:delInstrText xml:space="preserve"> HYPERLINK \l "_Toc256000508" </w:delInstrText>
        </w:r>
      </w:del>
      <w:del w:id="912" w:author="SFC2021" w:date="2025-12-22T16:11:21Z">
        <w:r>
          <w:fldChar w:fldCharType="separate"/>
        </w:r>
      </w:del>
      <w:del w:id="913"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914" w:author="SFC2021" w:date="2025-12-22T16:11:21Z">
        <w:r>
          <w:tab/>
        </w:r>
      </w:del>
      <w:del w:id="915" w:author="SFC2021" w:date="2025-12-22T16:11:21Z">
        <w:r>
          <w:fldChar w:fldCharType="begin"/>
        </w:r>
      </w:del>
      <w:del w:id="916" w:author="SFC2021" w:date="2025-12-22T16:11:21Z">
        <w:r>
          <w:delInstrText xml:space="preserve"> PAGEREF _Toc256000508 \h </w:delInstrText>
        </w:r>
      </w:del>
      <w:del w:id="917" w:author="SFC2021" w:date="2025-12-22T16:11:21Z">
        <w:r>
          <w:fldChar w:fldCharType="separate"/>
        </w:r>
      </w:del>
      <w:del w:id="918" w:author="SFC2021" w:date="2025-12-22T16:11:21Z">
        <w:r>
          <w:delText>71</w:delText>
        </w:r>
      </w:del>
      <w:del w:id="919" w:author="SFC2021" w:date="2025-12-22T16:11:21Z">
        <w:r>
          <w:fldChar w:fldCharType="end"/>
        </w:r>
      </w:del>
      <w:del w:id="920" w:author="SFC2021" w:date="2025-12-22T16:11:21Z">
        <w:r>
          <w:fldChar w:fldCharType="end"/>
        </w:r>
      </w:del>
    </w:p>
    <w:p>
      <w:pPr>
        <w:pStyle w:val="TOC5"/>
        <w:tabs>
          <w:tab w:val="end" w:leader="dot" w:pos="10240"/>
        </w:tabs>
        <w:rPr>
          <w:del w:id="921" w:author="SFC2021" w:date="2025-12-22T16:11:21Z"/>
          <w:rFonts w:ascii="Calibri" w:hAnsi="Calibri"/>
          <w:noProof/>
          <w:sz w:val="22"/>
        </w:rPr>
      </w:pPr>
      <w:del w:id="922" w:author="SFC2021" w:date="2025-12-22T16:11:21Z">
        <w:r>
          <w:fldChar w:fldCharType="begin"/>
        </w:r>
      </w:del>
      <w:del w:id="923" w:author="SFC2021" w:date="2025-12-22T16:11:21Z">
        <w:r>
          <w:delInstrText xml:space="preserve"> HYPERLINK \l "_Toc256000509" </w:delInstrText>
        </w:r>
      </w:del>
      <w:del w:id="924" w:author="SFC2021" w:date="2025-12-22T16:11:21Z">
        <w:r>
          <w:fldChar w:fldCharType="separate"/>
        </w:r>
      </w:del>
      <w:del w:id="925" w:author="SFC2021" w:date="2025-12-22T16:11:21Z">
        <w:r w:rsidR="00A77B3E">
          <w:rPr>
            <w:rStyle w:val="Hyperlink"/>
          </w:rPr>
          <w:delText>Βασικές ομάδες-στόχοι — άρθρο 22 παράγραφος 3 στοιχείο δ) σημείο iii) του ΚΚΔ:</w:delText>
        </w:r>
      </w:del>
      <w:del w:id="926" w:author="SFC2021" w:date="2025-12-22T16:11:21Z">
        <w:r>
          <w:tab/>
        </w:r>
      </w:del>
      <w:del w:id="927" w:author="SFC2021" w:date="2025-12-22T16:11:21Z">
        <w:r>
          <w:fldChar w:fldCharType="begin"/>
        </w:r>
      </w:del>
      <w:del w:id="928" w:author="SFC2021" w:date="2025-12-22T16:11:21Z">
        <w:r>
          <w:delInstrText xml:space="preserve"> PAGEREF _Toc256000509 \h </w:delInstrText>
        </w:r>
      </w:del>
      <w:del w:id="929" w:author="SFC2021" w:date="2025-12-22T16:11:21Z">
        <w:r>
          <w:fldChar w:fldCharType="separate"/>
        </w:r>
      </w:del>
      <w:del w:id="930" w:author="SFC2021" w:date="2025-12-22T16:11:21Z">
        <w:r>
          <w:delText>72</w:delText>
        </w:r>
      </w:del>
      <w:del w:id="931" w:author="SFC2021" w:date="2025-12-22T16:11:21Z">
        <w:r>
          <w:fldChar w:fldCharType="end"/>
        </w:r>
      </w:del>
      <w:del w:id="932" w:author="SFC2021" w:date="2025-12-22T16:11:21Z">
        <w:r>
          <w:fldChar w:fldCharType="end"/>
        </w:r>
      </w:del>
    </w:p>
    <w:p>
      <w:pPr>
        <w:pStyle w:val="TOC5"/>
        <w:tabs>
          <w:tab w:val="end" w:leader="dot" w:pos="10240"/>
        </w:tabs>
        <w:rPr>
          <w:del w:id="933" w:author="SFC2021" w:date="2025-12-22T16:11:21Z"/>
          <w:rFonts w:ascii="Calibri" w:hAnsi="Calibri"/>
          <w:noProof/>
          <w:sz w:val="22"/>
        </w:rPr>
      </w:pPr>
      <w:del w:id="934" w:author="SFC2021" w:date="2025-12-22T16:11:21Z">
        <w:r>
          <w:fldChar w:fldCharType="begin"/>
        </w:r>
      </w:del>
      <w:del w:id="935" w:author="SFC2021" w:date="2025-12-22T16:11:21Z">
        <w:r>
          <w:delInstrText xml:space="preserve"> HYPERLINK \l "_Toc256000510" </w:delInstrText>
        </w:r>
      </w:del>
      <w:del w:id="936" w:author="SFC2021" w:date="2025-12-22T16:11:21Z">
        <w:r>
          <w:fldChar w:fldCharType="separate"/>
        </w:r>
      </w:del>
      <w:del w:id="937"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938" w:author="SFC2021" w:date="2025-12-22T16:11:21Z">
        <w:r>
          <w:tab/>
        </w:r>
      </w:del>
      <w:del w:id="939" w:author="SFC2021" w:date="2025-12-22T16:11:21Z">
        <w:r>
          <w:fldChar w:fldCharType="begin"/>
        </w:r>
      </w:del>
      <w:del w:id="940" w:author="SFC2021" w:date="2025-12-22T16:11:21Z">
        <w:r>
          <w:delInstrText xml:space="preserve"> PAGEREF _Toc256000510 \h </w:delInstrText>
        </w:r>
      </w:del>
      <w:del w:id="941" w:author="SFC2021" w:date="2025-12-22T16:11:21Z">
        <w:r>
          <w:fldChar w:fldCharType="separate"/>
        </w:r>
      </w:del>
      <w:del w:id="942" w:author="SFC2021" w:date="2025-12-22T16:11:21Z">
        <w:r>
          <w:delText>72</w:delText>
        </w:r>
      </w:del>
      <w:del w:id="943" w:author="SFC2021" w:date="2025-12-22T16:11:21Z">
        <w:r>
          <w:fldChar w:fldCharType="end"/>
        </w:r>
      </w:del>
      <w:del w:id="944" w:author="SFC2021" w:date="2025-12-22T16:11:21Z">
        <w:r>
          <w:fldChar w:fldCharType="end"/>
        </w:r>
      </w:del>
    </w:p>
    <w:p>
      <w:pPr>
        <w:pStyle w:val="TOC5"/>
        <w:tabs>
          <w:tab w:val="end" w:leader="dot" w:pos="10240"/>
        </w:tabs>
        <w:rPr>
          <w:del w:id="945" w:author="SFC2021" w:date="2025-12-22T16:11:21Z"/>
          <w:rFonts w:ascii="Calibri" w:hAnsi="Calibri"/>
          <w:noProof/>
          <w:sz w:val="22"/>
        </w:rPr>
      </w:pPr>
      <w:del w:id="946" w:author="SFC2021" w:date="2025-12-22T16:11:21Z">
        <w:r>
          <w:fldChar w:fldCharType="begin"/>
        </w:r>
      </w:del>
      <w:del w:id="947" w:author="SFC2021" w:date="2025-12-22T16:11:21Z">
        <w:r>
          <w:delInstrText xml:space="preserve"> HYPERLINK \l "_Toc256000511" </w:delInstrText>
        </w:r>
      </w:del>
      <w:del w:id="948" w:author="SFC2021" w:date="2025-12-22T16:11:21Z">
        <w:r>
          <w:fldChar w:fldCharType="separate"/>
        </w:r>
      </w:del>
      <w:del w:id="949"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950" w:author="SFC2021" w:date="2025-12-22T16:11:21Z">
        <w:r>
          <w:tab/>
        </w:r>
      </w:del>
      <w:del w:id="951" w:author="SFC2021" w:date="2025-12-22T16:11:21Z">
        <w:r>
          <w:fldChar w:fldCharType="begin"/>
        </w:r>
      </w:del>
      <w:del w:id="952" w:author="SFC2021" w:date="2025-12-22T16:11:21Z">
        <w:r>
          <w:delInstrText xml:space="preserve"> PAGEREF _Toc256000511 \h </w:delInstrText>
        </w:r>
      </w:del>
      <w:del w:id="953" w:author="SFC2021" w:date="2025-12-22T16:11:21Z">
        <w:r>
          <w:fldChar w:fldCharType="separate"/>
        </w:r>
      </w:del>
      <w:del w:id="954" w:author="SFC2021" w:date="2025-12-22T16:11:21Z">
        <w:r>
          <w:delText>72</w:delText>
        </w:r>
      </w:del>
      <w:del w:id="955" w:author="SFC2021" w:date="2025-12-22T16:11:21Z">
        <w:r>
          <w:fldChar w:fldCharType="end"/>
        </w:r>
      </w:del>
      <w:del w:id="956" w:author="SFC2021" w:date="2025-12-22T16:11:21Z">
        <w:r>
          <w:fldChar w:fldCharType="end"/>
        </w:r>
      </w:del>
    </w:p>
    <w:p>
      <w:pPr>
        <w:pStyle w:val="TOC5"/>
        <w:tabs>
          <w:tab w:val="end" w:leader="dot" w:pos="10240"/>
        </w:tabs>
        <w:rPr>
          <w:del w:id="957" w:author="SFC2021" w:date="2025-12-22T16:11:21Z"/>
          <w:rFonts w:ascii="Calibri" w:hAnsi="Calibri"/>
          <w:noProof/>
          <w:sz w:val="22"/>
        </w:rPr>
      </w:pPr>
      <w:del w:id="958" w:author="SFC2021" w:date="2025-12-22T16:11:21Z">
        <w:r>
          <w:fldChar w:fldCharType="begin"/>
        </w:r>
      </w:del>
      <w:del w:id="959" w:author="SFC2021" w:date="2025-12-22T16:11:21Z">
        <w:r>
          <w:delInstrText xml:space="preserve"> HYPERLINK \l "_Toc256000512" </w:delInstrText>
        </w:r>
      </w:del>
      <w:del w:id="960" w:author="SFC2021" w:date="2025-12-22T16:11:21Z">
        <w:r>
          <w:fldChar w:fldCharType="separate"/>
        </w:r>
      </w:del>
      <w:del w:id="961"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962" w:author="SFC2021" w:date="2025-12-22T16:11:21Z">
        <w:r>
          <w:tab/>
        </w:r>
      </w:del>
      <w:del w:id="963" w:author="SFC2021" w:date="2025-12-22T16:11:21Z">
        <w:r>
          <w:fldChar w:fldCharType="begin"/>
        </w:r>
      </w:del>
      <w:del w:id="964" w:author="SFC2021" w:date="2025-12-22T16:11:21Z">
        <w:r>
          <w:delInstrText xml:space="preserve"> PAGEREF _Toc256000512 \h </w:delInstrText>
        </w:r>
      </w:del>
      <w:del w:id="965" w:author="SFC2021" w:date="2025-12-22T16:11:21Z">
        <w:r>
          <w:fldChar w:fldCharType="separate"/>
        </w:r>
      </w:del>
      <w:del w:id="966" w:author="SFC2021" w:date="2025-12-22T16:11:21Z">
        <w:r>
          <w:delText>72</w:delText>
        </w:r>
      </w:del>
      <w:del w:id="967" w:author="SFC2021" w:date="2025-12-22T16:11:21Z">
        <w:r>
          <w:fldChar w:fldCharType="end"/>
        </w:r>
      </w:del>
      <w:del w:id="968" w:author="SFC2021" w:date="2025-12-22T16:11:21Z">
        <w:r>
          <w:fldChar w:fldCharType="end"/>
        </w:r>
      </w:del>
    </w:p>
    <w:p>
      <w:pPr>
        <w:pStyle w:val="TOC5"/>
        <w:tabs>
          <w:tab w:val="end" w:leader="dot" w:pos="10240"/>
        </w:tabs>
        <w:rPr>
          <w:del w:id="969" w:author="SFC2021" w:date="2025-12-22T16:11:21Z"/>
          <w:rFonts w:ascii="Calibri" w:hAnsi="Calibri"/>
          <w:noProof/>
          <w:sz w:val="22"/>
        </w:rPr>
      </w:pPr>
      <w:del w:id="970" w:author="SFC2021" w:date="2025-12-22T16:11:21Z">
        <w:r>
          <w:fldChar w:fldCharType="begin"/>
        </w:r>
      </w:del>
      <w:del w:id="971" w:author="SFC2021" w:date="2025-12-22T16:11:21Z">
        <w:r>
          <w:delInstrText xml:space="preserve"> HYPERLINK \l "_Toc256000513" </w:delInstrText>
        </w:r>
      </w:del>
      <w:del w:id="972" w:author="SFC2021" w:date="2025-12-22T16:11:21Z">
        <w:r>
          <w:fldChar w:fldCharType="separate"/>
        </w:r>
      </w:del>
      <w:del w:id="973"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974" w:author="SFC2021" w:date="2025-12-22T16:11:21Z">
        <w:r>
          <w:tab/>
        </w:r>
      </w:del>
      <w:del w:id="975" w:author="SFC2021" w:date="2025-12-22T16:11:21Z">
        <w:r>
          <w:fldChar w:fldCharType="begin"/>
        </w:r>
      </w:del>
      <w:del w:id="976" w:author="SFC2021" w:date="2025-12-22T16:11:21Z">
        <w:r>
          <w:delInstrText xml:space="preserve"> PAGEREF _Toc256000513 \h </w:delInstrText>
        </w:r>
      </w:del>
      <w:del w:id="977" w:author="SFC2021" w:date="2025-12-22T16:11:21Z">
        <w:r>
          <w:fldChar w:fldCharType="separate"/>
        </w:r>
      </w:del>
      <w:del w:id="978" w:author="SFC2021" w:date="2025-12-22T16:11:21Z">
        <w:r>
          <w:delText>73</w:delText>
        </w:r>
      </w:del>
      <w:del w:id="979" w:author="SFC2021" w:date="2025-12-22T16:11:21Z">
        <w:r>
          <w:fldChar w:fldCharType="end"/>
        </w:r>
      </w:del>
      <w:del w:id="980" w:author="SFC2021" w:date="2025-12-22T16:11:21Z">
        <w:r>
          <w:fldChar w:fldCharType="end"/>
        </w:r>
      </w:del>
    </w:p>
    <w:p>
      <w:pPr>
        <w:pStyle w:val="TOC4"/>
        <w:tabs>
          <w:tab w:val="end" w:leader="dot" w:pos="10240"/>
        </w:tabs>
        <w:rPr>
          <w:del w:id="981" w:author="SFC2021" w:date="2025-12-22T16:11:21Z"/>
          <w:rFonts w:ascii="Calibri" w:hAnsi="Calibri"/>
          <w:noProof/>
          <w:sz w:val="22"/>
        </w:rPr>
      </w:pPr>
      <w:del w:id="982" w:author="SFC2021" w:date="2025-12-22T16:11:21Z">
        <w:r>
          <w:fldChar w:fldCharType="begin"/>
        </w:r>
      </w:del>
      <w:del w:id="983" w:author="SFC2021" w:date="2025-12-22T16:11:21Z">
        <w:r>
          <w:delInstrText xml:space="preserve"> HYPERLINK \l "_Toc256000514" </w:delInstrText>
        </w:r>
      </w:del>
      <w:del w:id="984" w:author="SFC2021" w:date="2025-12-22T16:11:21Z">
        <w:r>
          <w:fldChar w:fldCharType="separate"/>
        </w:r>
      </w:del>
      <w:del w:id="985" w:author="SFC2021" w:date="2025-12-22T16:11:21Z">
        <w:r w:rsidR="00A77B3E">
          <w:rPr>
            <w:rStyle w:val="Hyperlink"/>
          </w:rPr>
          <w:delText>2.1.1.1.2. Δείκτες</w:delText>
        </w:r>
      </w:del>
      <w:del w:id="986" w:author="SFC2021" w:date="2025-12-22T16:11:21Z">
        <w:r>
          <w:tab/>
        </w:r>
      </w:del>
      <w:del w:id="987" w:author="SFC2021" w:date="2025-12-22T16:11:21Z">
        <w:r>
          <w:fldChar w:fldCharType="begin"/>
        </w:r>
      </w:del>
      <w:del w:id="988" w:author="SFC2021" w:date="2025-12-22T16:11:21Z">
        <w:r>
          <w:delInstrText xml:space="preserve"> PAGEREF _Toc256000514 \h </w:delInstrText>
        </w:r>
      </w:del>
      <w:del w:id="989" w:author="SFC2021" w:date="2025-12-22T16:11:21Z">
        <w:r>
          <w:fldChar w:fldCharType="separate"/>
        </w:r>
      </w:del>
      <w:del w:id="990" w:author="SFC2021" w:date="2025-12-22T16:11:21Z">
        <w:r>
          <w:delText>73</w:delText>
        </w:r>
      </w:del>
      <w:del w:id="991" w:author="SFC2021" w:date="2025-12-22T16:11:21Z">
        <w:r>
          <w:fldChar w:fldCharType="end"/>
        </w:r>
      </w:del>
      <w:del w:id="992" w:author="SFC2021" w:date="2025-12-22T16:11:21Z">
        <w:r>
          <w:fldChar w:fldCharType="end"/>
        </w:r>
      </w:del>
    </w:p>
    <w:p>
      <w:pPr>
        <w:pStyle w:val="TOC5"/>
        <w:tabs>
          <w:tab w:val="end" w:leader="dot" w:pos="10240"/>
        </w:tabs>
        <w:rPr>
          <w:del w:id="993" w:author="SFC2021" w:date="2025-12-22T16:11:21Z"/>
          <w:rFonts w:ascii="Calibri" w:hAnsi="Calibri"/>
          <w:noProof/>
          <w:sz w:val="22"/>
        </w:rPr>
      </w:pPr>
      <w:del w:id="994" w:author="SFC2021" w:date="2025-12-22T16:11:21Z">
        <w:r>
          <w:fldChar w:fldCharType="begin"/>
        </w:r>
      </w:del>
      <w:del w:id="995" w:author="SFC2021" w:date="2025-12-22T16:11:21Z">
        <w:r>
          <w:delInstrText xml:space="preserve"> HYPERLINK \l "_Toc256000515" </w:delInstrText>
        </w:r>
      </w:del>
      <w:del w:id="996" w:author="SFC2021" w:date="2025-12-22T16:11:21Z">
        <w:r>
          <w:fldChar w:fldCharType="separate"/>
        </w:r>
      </w:del>
      <w:del w:id="997" w:author="SFC2021" w:date="2025-12-22T16:11:21Z">
        <w:r w:rsidR="00A77B3E">
          <w:rPr>
            <w:rStyle w:val="Hyperlink"/>
          </w:rPr>
          <w:delText>Πίνακας 2: Δείκτες εκροών</w:delText>
        </w:r>
      </w:del>
      <w:del w:id="998" w:author="SFC2021" w:date="2025-12-22T16:11:21Z">
        <w:r>
          <w:tab/>
        </w:r>
      </w:del>
      <w:del w:id="999" w:author="SFC2021" w:date="2025-12-22T16:11:21Z">
        <w:r>
          <w:fldChar w:fldCharType="begin"/>
        </w:r>
      </w:del>
      <w:del w:id="1000" w:author="SFC2021" w:date="2025-12-22T16:11:21Z">
        <w:r>
          <w:delInstrText xml:space="preserve"> PAGEREF _Toc256000515 \h </w:delInstrText>
        </w:r>
      </w:del>
      <w:del w:id="1001" w:author="SFC2021" w:date="2025-12-22T16:11:21Z">
        <w:r>
          <w:fldChar w:fldCharType="separate"/>
        </w:r>
      </w:del>
      <w:del w:id="1002" w:author="SFC2021" w:date="2025-12-22T16:11:21Z">
        <w:r>
          <w:delText>73</w:delText>
        </w:r>
      </w:del>
      <w:del w:id="1003" w:author="SFC2021" w:date="2025-12-22T16:11:21Z">
        <w:r>
          <w:fldChar w:fldCharType="end"/>
        </w:r>
      </w:del>
      <w:del w:id="1004" w:author="SFC2021" w:date="2025-12-22T16:11:21Z">
        <w:r>
          <w:fldChar w:fldCharType="end"/>
        </w:r>
      </w:del>
    </w:p>
    <w:p>
      <w:pPr>
        <w:pStyle w:val="TOC5"/>
        <w:tabs>
          <w:tab w:val="end" w:leader="dot" w:pos="10240"/>
        </w:tabs>
        <w:rPr>
          <w:del w:id="1005" w:author="SFC2021" w:date="2025-12-22T16:11:21Z"/>
          <w:rFonts w:ascii="Calibri" w:hAnsi="Calibri"/>
          <w:noProof/>
          <w:sz w:val="22"/>
        </w:rPr>
      </w:pPr>
      <w:del w:id="1006" w:author="SFC2021" w:date="2025-12-22T16:11:21Z">
        <w:r>
          <w:fldChar w:fldCharType="begin"/>
        </w:r>
      </w:del>
      <w:del w:id="1007" w:author="SFC2021" w:date="2025-12-22T16:11:21Z">
        <w:r>
          <w:delInstrText xml:space="preserve"> HYPERLINK \l "_Toc256000516" </w:delInstrText>
        </w:r>
      </w:del>
      <w:del w:id="1008" w:author="SFC2021" w:date="2025-12-22T16:11:21Z">
        <w:r>
          <w:fldChar w:fldCharType="separate"/>
        </w:r>
      </w:del>
      <w:del w:id="1009" w:author="SFC2021" w:date="2025-12-22T16:11:21Z">
        <w:r w:rsidR="00A77B3E">
          <w:rPr>
            <w:rStyle w:val="Hyperlink"/>
          </w:rPr>
          <w:delText>Πίνακας 3: Δείκτες αποτελεσμάτων</w:delText>
        </w:r>
      </w:del>
      <w:del w:id="1010" w:author="SFC2021" w:date="2025-12-22T16:11:21Z">
        <w:r>
          <w:tab/>
        </w:r>
      </w:del>
      <w:del w:id="1011" w:author="SFC2021" w:date="2025-12-22T16:11:21Z">
        <w:r>
          <w:fldChar w:fldCharType="begin"/>
        </w:r>
      </w:del>
      <w:del w:id="1012" w:author="SFC2021" w:date="2025-12-22T16:11:21Z">
        <w:r>
          <w:delInstrText xml:space="preserve"> PAGEREF _Toc256000516 \h </w:delInstrText>
        </w:r>
      </w:del>
      <w:del w:id="1013" w:author="SFC2021" w:date="2025-12-22T16:11:21Z">
        <w:r>
          <w:fldChar w:fldCharType="separate"/>
        </w:r>
      </w:del>
      <w:del w:id="1014" w:author="SFC2021" w:date="2025-12-22T16:11:21Z">
        <w:r>
          <w:delText>73</w:delText>
        </w:r>
      </w:del>
      <w:del w:id="1015" w:author="SFC2021" w:date="2025-12-22T16:11:21Z">
        <w:r>
          <w:fldChar w:fldCharType="end"/>
        </w:r>
      </w:del>
      <w:del w:id="1016" w:author="SFC2021" w:date="2025-12-22T16:11:21Z">
        <w:r>
          <w:fldChar w:fldCharType="end"/>
        </w:r>
      </w:del>
    </w:p>
    <w:p>
      <w:pPr>
        <w:pStyle w:val="TOC4"/>
        <w:tabs>
          <w:tab w:val="end" w:leader="dot" w:pos="10240"/>
        </w:tabs>
        <w:rPr>
          <w:del w:id="1017" w:author="SFC2021" w:date="2025-12-22T16:11:21Z"/>
          <w:rFonts w:ascii="Calibri" w:hAnsi="Calibri"/>
          <w:noProof/>
          <w:sz w:val="22"/>
        </w:rPr>
      </w:pPr>
      <w:del w:id="1018" w:author="SFC2021" w:date="2025-12-22T16:11:21Z">
        <w:r>
          <w:fldChar w:fldCharType="begin"/>
        </w:r>
      </w:del>
      <w:del w:id="1019" w:author="SFC2021" w:date="2025-12-22T16:11:21Z">
        <w:r>
          <w:delInstrText xml:space="preserve"> HYPERLINK \l "_Toc256000517" </w:delInstrText>
        </w:r>
      </w:del>
      <w:del w:id="1020" w:author="SFC2021" w:date="2025-12-22T16:11:21Z">
        <w:r>
          <w:fldChar w:fldCharType="separate"/>
        </w:r>
      </w:del>
      <w:del w:id="1021" w:author="SFC2021" w:date="2025-12-22T16:11:21Z">
        <w:r w:rsidR="00A77B3E">
          <w:rPr>
            <w:rStyle w:val="Hyperlink"/>
          </w:rPr>
          <w:delText>2.1.1.1.3. Ενδεικτική κατανομή των προγραμματισμένων πόρων (ΕΕ) ανά είδος παρέμβασης</w:delText>
        </w:r>
      </w:del>
      <w:del w:id="1022" w:author="SFC2021" w:date="2025-12-22T16:11:21Z">
        <w:r>
          <w:tab/>
        </w:r>
      </w:del>
      <w:del w:id="1023" w:author="SFC2021" w:date="2025-12-22T16:11:21Z">
        <w:r>
          <w:fldChar w:fldCharType="begin"/>
        </w:r>
      </w:del>
      <w:del w:id="1024" w:author="SFC2021" w:date="2025-12-22T16:11:21Z">
        <w:r>
          <w:delInstrText xml:space="preserve"> PAGEREF _Toc256000517 \h </w:delInstrText>
        </w:r>
      </w:del>
      <w:del w:id="1025" w:author="SFC2021" w:date="2025-12-22T16:11:21Z">
        <w:r>
          <w:fldChar w:fldCharType="separate"/>
        </w:r>
      </w:del>
      <w:del w:id="1026" w:author="SFC2021" w:date="2025-12-22T16:11:21Z">
        <w:r>
          <w:delText>74</w:delText>
        </w:r>
      </w:del>
      <w:del w:id="1027" w:author="SFC2021" w:date="2025-12-22T16:11:21Z">
        <w:r>
          <w:fldChar w:fldCharType="end"/>
        </w:r>
      </w:del>
      <w:del w:id="1028" w:author="SFC2021" w:date="2025-12-22T16:11:21Z">
        <w:r>
          <w:fldChar w:fldCharType="end"/>
        </w:r>
      </w:del>
    </w:p>
    <w:p>
      <w:pPr>
        <w:pStyle w:val="TOC5"/>
        <w:tabs>
          <w:tab w:val="end" w:leader="dot" w:pos="10240"/>
        </w:tabs>
        <w:rPr>
          <w:del w:id="1029" w:author="SFC2021" w:date="2025-12-22T16:11:21Z"/>
          <w:rFonts w:ascii="Calibri" w:hAnsi="Calibri"/>
          <w:noProof/>
          <w:sz w:val="22"/>
        </w:rPr>
      </w:pPr>
      <w:del w:id="1030" w:author="SFC2021" w:date="2025-12-22T16:11:21Z">
        <w:r>
          <w:fldChar w:fldCharType="begin"/>
        </w:r>
      </w:del>
      <w:del w:id="1031" w:author="SFC2021" w:date="2025-12-22T16:11:21Z">
        <w:r>
          <w:delInstrText xml:space="preserve"> HYPERLINK \l "_Toc256000518" </w:delInstrText>
        </w:r>
      </w:del>
      <w:del w:id="1032" w:author="SFC2021" w:date="2025-12-22T16:11:21Z">
        <w:r>
          <w:fldChar w:fldCharType="separate"/>
        </w:r>
      </w:del>
      <w:del w:id="1033" w:author="SFC2021" w:date="2025-12-22T16:11:21Z">
        <w:r w:rsidR="00A77B3E">
          <w:rPr>
            <w:rStyle w:val="Hyperlink"/>
          </w:rPr>
          <w:delText>Πίνακας 4: Διάσταση 1 — πεδίο παρέμβασης</w:delText>
        </w:r>
      </w:del>
      <w:del w:id="1034" w:author="SFC2021" w:date="2025-12-22T16:11:21Z">
        <w:r>
          <w:tab/>
        </w:r>
      </w:del>
      <w:del w:id="1035" w:author="SFC2021" w:date="2025-12-22T16:11:21Z">
        <w:r>
          <w:fldChar w:fldCharType="begin"/>
        </w:r>
      </w:del>
      <w:del w:id="1036" w:author="SFC2021" w:date="2025-12-22T16:11:21Z">
        <w:r>
          <w:delInstrText xml:space="preserve"> PAGEREF _Toc256000518 \h </w:delInstrText>
        </w:r>
      </w:del>
      <w:del w:id="1037" w:author="SFC2021" w:date="2025-12-22T16:11:21Z">
        <w:r>
          <w:fldChar w:fldCharType="separate"/>
        </w:r>
      </w:del>
      <w:del w:id="1038" w:author="SFC2021" w:date="2025-12-22T16:11:21Z">
        <w:r>
          <w:delText>74</w:delText>
        </w:r>
      </w:del>
      <w:del w:id="1039" w:author="SFC2021" w:date="2025-12-22T16:11:21Z">
        <w:r>
          <w:fldChar w:fldCharType="end"/>
        </w:r>
      </w:del>
      <w:del w:id="1040" w:author="SFC2021" w:date="2025-12-22T16:11:21Z">
        <w:r>
          <w:fldChar w:fldCharType="end"/>
        </w:r>
      </w:del>
    </w:p>
    <w:p>
      <w:pPr>
        <w:pStyle w:val="TOC5"/>
        <w:tabs>
          <w:tab w:val="end" w:leader="dot" w:pos="10240"/>
        </w:tabs>
        <w:rPr>
          <w:del w:id="1041" w:author="SFC2021" w:date="2025-12-22T16:11:21Z"/>
          <w:rFonts w:ascii="Calibri" w:hAnsi="Calibri"/>
          <w:noProof/>
          <w:sz w:val="22"/>
        </w:rPr>
      </w:pPr>
      <w:del w:id="1042" w:author="SFC2021" w:date="2025-12-22T16:11:21Z">
        <w:r>
          <w:fldChar w:fldCharType="begin"/>
        </w:r>
      </w:del>
      <w:del w:id="1043" w:author="SFC2021" w:date="2025-12-22T16:11:21Z">
        <w:r>
          <w:delInstrText xml:space="preserve"> HYPERLINK \l "_Toc256000519" </w:delInstrText>
        </w:r>
      </w:del>
      <w:del w:id="1044" w:author="SFC2021" w:date="2025-12-22T16:11:21Z">
        <w:r>
          <w:fldChar w:fldCharType="separate"/>
        </w:r>
      </w:del>
      <w:del w:id="1045" w:author="SFC2021" w:date="2025-12-22T16:11:21Z">
        <w:r w:rsidR="00A77B3E">
          <w:rPr>
            <w:rStyle w:val="Hyperlink"/>
          </w:rPr>
          <w:delText>Πίνακας 5: Διάσταση 2 — μορφή χρηματοδότησης</w:delText>
        </w:r>
      </w:del>
      <w:del w:id="1046" w:author="SFC2021" w:date="2025-12-22T16:11:21Z">
        <w:r>
          <w:tab/>
        </w:r>
      </w:del>
      <w:del w:id="1047" w:author="SFC2021" w:date="2025-12-22T16:11:21Z">
        <w:r>
          <w:fldChar w:fldCharType="begin"/>
        </w:r>
      </w:del>
      <w:del w:id="1048" w:author="SFC2021" w:date="2025-12-22T16:11:21Z">
        <w:r>
          <w:delInstrText xml:space="preserve"> PAGEREF _Toc256000519 \h </w:delInstrText>
        </w:r>
      </w:del>
      <w:del w:id="1049" w:author="SFC2021" w:date="2025-12-22T16:11:21Z">
        <w:r>
          <w:fldChar w:fldCharType="separate"/>
        </w:r>
      </w:del>
      <w:del w:id="1050" w:author="SFC2021" w:date="2025-12-22T16:11:21Z">
        <w:r>
          <w:delText>74</w:delText>
        </w:r>
      </w:del>
      <w:del w:id="1051" w:author="SFC2021" w:date="2025-12-22T16:11:21Z">
        <w:r>
          <w:fldChar w:fldCharType="end"/>
        </w:r>
      </w:del>
      <w:del w:id="1052" w:author="SFC2021" w:date="2025-12-22T16:11:21Z">
        <w:r>
          <w:fldChar w:fldCharType="end"/>
        </w:r>
      </w:del>
    </w:p>
    <w:p>
      <w:pPr>
        <w:pStyle w:val="TOC5"/>
        <w:tabs>
          <w:tab w:val="end" w:leader="dot" w:pos="10240"/>
        </w:tabs>
        <w:rPr>
          <w:del w:id="1053" w:author="SFC2021" w:date="2025-12-22T16:11:21Z"/>
          <w:rFonts w:ascii="Calibri" w:hAnsi="Calibri"/>
          <w:noProof/>
          <w:sz w:val="22"/>
        </w:rPr>
      </w:pPr>
      <w:del w:id="1054" w:author="SFC2021" w:date="2025-12-22T16:11:21Z">
        <w:r>
          <w:fldChar w:fldCharType="begin"/>
        </w:r>
      </w:del>
      <w:del w:id="1055" w:author="SFC2021" w:date="2025-12-22T16:11:21Z">
        <w:r>
          <w:delInstrText xml:space="preserve"> HYPERLINK \l "_Toc256000520" </w:delInstrText>
        </w:r>
      </w:del>
      <w:del w:id="1056" w:author="SFC2021" w:date="2025-12-22T16:11:21Z">
        <w:r>
          <w:fldChar w:fldCharType="separate"/>
        </w:r>
      </w:del>
      <w:del w:id="1057" w:author="SFC2021" w:date="2025-12-22T16:11:21Z">
        <w:r w:rsidR="00A77B3E">
          <w:rPr>
            <w:rStyle w:val="Hyperlink"/>
          </w:rPr>
          <w:delText>Πίνακας 6: Διάσταση 3 — μηχανισμός εδαφικής υλοποίησης και εδαφική εστίαση</w:delText>
        </w:r>
      </w:del>
      <w:del w:id="1058" w:author="SFC2021" w:date="2025-12-22T16:11:21Z">
        <w:r>
          <w:tab/>
        </w:r>
      </w:del>
      <w:del w:id="1059" w:author="SFC2021" w:date="2025-12-22T16:11:21Z">
        <w:r>
          <w:fldChar w:fldCharType="begin"/>
        </w:r>
      </w:del>
      <w:del w:id="1060" w:author="SFC2021" w:date="2025-12-22T16:11:21Z">
        <w:r>
          <w:delInstrText xml:space="preserve"> PAGEREF _Toc256000520 \h </w:delInstrText>
        </w:r>
      </w:del>
      <w:del w:id="1061" w:author="SFC2021" w:date="2025-12-22T16:11:21Z">
        <w:r>
          <w:fldChar w:fldCharType="separate"/>
        </w:r>
      </w:del>
      <w:del w:id="1062" w:author="SFC2021" w:date="2025-12-22T16:11:21Z">
        <w:r>
          <w:delText>74</w:delText>
        </w:r>
      </w:del>
      <w:del w:id="1063" w:author="SFC2021" w:date="2025-12-22T16:11:21Z">
        <w:r>
          <w:fldChar w:fldCharType="end"/>
        </w:r>
      </w:del>
      <w:del w:id="1064" w:author="SFC2021" w:date="2025-12-22T16:11:21Z">
        <w:r>
          <w:fldChar w:fldCharType="end"/>
        </w:r>
      </w:del>
    </w:p>
    <w:p>
      <w:pPr>
        <w:pStyle w:val="TOC5"/>
        <w:tabs>
          <w:tab w:val="end" w:leader="dot" w:pos="10240"/>
        </w:tabs>
        <w:rPr>
          <w:del w:id="1065" w:author="SFC2021" w:date="2025-12-22T16:11:21Z"/>
          <w:rFonts w:ascii="Calibri" w:hAnsi="Calibri"/>
          <w:noProof/>
          <w:sz w:val="22"/>
        </w:rPr>
      </w:pPr>
      <w:del w:id="1066" w:author="SFC2021" w:date="2025-12-22T16:11:21Z">
        <w:r>
          <w:fldChar w:fldCharType="begin"/>
        </w:r>
      </w:del>
      <w:del w:id="1067" w:author="SFC2021" w:date="2025-12-22T16:11:21Z">
        <w:r>
          <w:delInstrText xml:space="preserve"> HYPERLINK \l "_Toc256000521" </w:delInstrText>
        </w:r>
      </w:del>
      <w:del w:id="1068" w:author="SFC2021" w:date="2025-12-22T16:11:21Z">
        <w:r>
          <w:fldChar w:fldCharType="separate"/>
        </w:r>
      </w:del>
      <w:del w:id="1069" w:author="SFC2021" w:date="2025-12-22T16:11:21Z">
        <w:r w:rsidR="00A77B3E">
          <w:rPr>
            <w:rStyle w:val="Hyperlink"/>
          </w:rPr>
          <w:delText>Πίνακας 7: Διάσταση 6 — δευτερεύοντες θεματικοί στόχοι ΕΚΤ+</w:delText>
        </w:r>
      </w:del>
      <w:del w:id="1070" w:author="SFC2021" w:date="2025-12-22T16:11:21Z">
        <w:r>
          <w:tab/>
        </w:r>
      </w:del>
      <w:del w:id="1071" w:author="SFC2021" w:date="2025-12-22T16:11:21Z">
        <w:r>
          <w:fldChar w:fldCharType="begin"/>
        </w:r>
      </w:del>
      <w:del w:id="1072" w:author="SFC2021" w:date="2025-12-22T16:11:21Z">
        <w:r>
          <w:delInstrText xml:space="preserve"> PAGEREF _Toc256000521 \h </w:delInstrText>
        </w:r>
      </w:del>
      <w:del w:id="1073" w:author="SFC2021" w:date="2025-12-22T16:11:21Z">
        <w:r>
          <w:fldChar w:fldCharType="separate"/>
        </w:r>
      </w:del>
      <w:del w:id="1074" w:author="SFC2021" w:date="2025-12-22T16:11:21Z">
        <w:r>
          <w:delText>74</w:delText>
        </w:r>
      </w:del>
      <w:del w:id="1075" w:author="SFC2021" w:date="2025-12-22T16:11:21Z">
        <w:r>
          <w:fldChar w:fldCharType="end"/>
        </w:r>
      </w:del>
      <w:del w:id="1076" w:author="SFC2021" w:date="2025-12-22T16:11:21Z">
        <w:r>
          <w:fldChar w:fldCharType="end"/>
        </w:r>
      </w:del>
    </w:p>
    <w:p>
      <w:pPr>
        <w:pStyle w:val="TOC5"/>
        <w:tabs>
          <w:tab w:val="end" w:leader="dot" w:pos="10240"/>
        </w:tabs>
        <w:rPr>
          <w:del w:id="1077" w:author="SFC2021" w:date="2025-12-22T16:11:21Z"/>
          <w:rFonts w:ascii="Calibri" w:hAnsi="Calibri"/>
          <w:noProof/>
          <w:sz w:val="22"/>
        </w:rPr>
      </w:pPr>
      <w:del w:id="1078" w:author="SFC2021" w:date="2025-12-22T16:11:21Z">
        <w:r>
          <w:fldChar w:fldCharType="begin"/>
        </w:r>
      </w:del>
      <w:del w:id="1079" w:author="SFC2021" w:date="2025-12-22T16:11:21Z">
        <w:r>
          <w:delInstrText xml:space="preserve"> HYPERLINK \l "_Toc256000522" </w:delInstrText>
        </w:r>
      </w:del>
      <w:del w:id="1080" w:author="SFC2021" w:date="2025-12-22T16:11:21Z">
        <w:r>
          <w:fldChar w:fldCharType="separate"/>
        </w:r>
      </w:del>
      <w:del w:id="1081"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1082" w:author="SFC2021" w:date="2025-12-22T16:11:21Z">
        <w:r>
          <w:tab/>
        </w:r>
      </w:del>
      <w:del w:id="1083" w:author="SFC2021" w:date="2025-12-22T16:11:21Z">
        <w:r>
          <w:fldChar w:fldCharType="begin"/>
        </w:r>
      </w:del>
      <w:del w:id="1084" w:author="SFC2021" w:date="2025-12-22T16:11:21Z">
        <w:r>
          <w:delInstrText xml:space="preserve"> PAGEREF _Toc256000522 \h </w:delInstrText>
        </w:r>
      </w:del>
      <w:del w:id="1085" w:author="SFC2021" w:date="2025-12-22T16:11:21Z">
        <w:r>
          <w:fldChar w:fldCharType="separate"/>
        </w:r>
      </w:del>
      <w:del w:id="1086" w:author="SFC2021" w:date="2025-12-22T16:11:21Z">
        <w:r>
          <w:delText>75</w:delText>
        </w:r>
      </w:del>
      <w:del w:id="1087" w:author="SFC2021" w:date="2025-12-22T16:11:21Z">
        <w:r>
          <w:fldChar w:fldCharType="end"/>
        </w:r>
      </w:del>
      <w:del w:id="1088" w:author="SFC2021" w:date="2025-12-22T16:11:21Z">
        <w:r>
          <w:fldChar w:fldCharType="end"/>
        </w:r>
      </w:del>
    </w:p>
    <w:p>
      <w:pPr>
        <w:pStyle w:val="TOC4"/>
        <w:tabs>
          <w:tab w:val="end" w:leader="dot" w:pos="10240"/>
        </w:tabs>
        <w:rPr>
          <w:del w:id="1089" w:author="SFC2021" w:date="2025-12-22T16:11:21Z"/>
          <w:rFonts w:ascii="Calibri" w:hAnsi="Calibri"/>
          <w:noProof/>
          <w:sz w:val="22"/>
        </w:rPr>
      </w:pPr>
      <w:del w:id="1090" w:author="SFC2021" w:date="2025-12-22T16:11:21Z">
        <w:r>
          <w:fldChar w:fldCharType="begin"/>
        </w:r>
      </w:del>
      <w:del w:id="1091" w:author="SFC2021" w:date="2025-12-22T16:11:21Z">
        <w:r>
          <w:delInstrText xml:space="preserve"> HYPERLINK \l "_Toc256000523" </w:delInstrText>
        </w:r>
      </w:del>
      <w:del w:id="1092" w:author="SFC2021" w:date="2025-12-22T16:11:21Z">
        <w:r>
          <w:fldChar w:fldCharType="separate"/>
        </w:r>
      </w:del>
      <w:del w:id="1093" w:author="SFC2021" w:date="2025-12-22T16:11:21Z">
        <w:r w:rsidR="00A77B3E">
          <w:rPr>
            <w:rStyle w:val="Hyperlink"/>
          </w:rPr>
          <w:delTex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delText>
        </w:r>
      </w:del>
      <w:del w:id="1094" w:author="SFC2021" w:date="2025-12-22T16:11:21Z">
        <w:r>
          <w:tab/>
        </w:r>
      </w:del>
      <w:del w:id="1095" w:author="SFC2021" w:date="2025-12-22T16:11:21Z">
        <w:r>
          <w:fldChar w:fldCharType="begin"/>
        </w:r>
      </w:del>
      <w:del w:id="1096" w:author="SFC2021" w:date="2025-12-22T16:11:21Z">
        <w:r>
          <w:delInstrText xml:space="preserve"> PAGEREF _Toc256000523 \h </w:delInstrText>
        </w:r>
      </w:del>
      <w:del w:id="1097" w:author="SFC2021" w:date="2025-12-22T16:11:21Z">
        <w:r>
          <w:fldChar w:fldCharType="separate"/>
        </w:r>
      </w:del>
      <w:del w:id="1098" w:author="SFC2021" w:date="2025-12-22T16:11:21Z">
        <w:r>
          <w:delText>76</w:delText>
        </w:r>
      </w:del>
      <w:del w:id="1099" w:author="SFC2021" w:date="2025-12-22T16:11:21Z">
        <w:r>
          <w:fldChar w:fldCharType="end"/>
        </w:r>
      </w:del>
      <w:del w:id="1100" w:author="SFC2021" w:date="2025-12-22T16:11:21Z">
        <w:r>
          <w:fldChar w:fldCharType="end"/>
        </w:r>
      </w:del>
    </w:p>
    <w:p>
      <w:pPr>
        <w:pStyle w:val="TOC4"/>
        <w:tabs>
          <w:tab w:val="end" w:leader="dot" w:pos="10240"/>
        </w:tabs>
        <w:rPr>
          <w:del w:id="1101" w:author="SFC2021" w:date="2025-12-22T16:11:21Z"/>
          <w:rFonts w:ascii="Calibri" w:hAnsi="Calibri"/>
          <w:noProof/>
          <w:sz w:val="22"/>
        </w:rPr>
      </w:pPr>
      <w:del w:id="1102" w:author="SFC2021" w:date="2025-12-22T16:11:21Z">
        <w:r>
          <w:fldChar w:fldCharType="begin"/>
        </w:r>
      </w:del>
      <w:del w:id="1103" w:author="SFC2021" w:date="2025-12-22T16:11:21Z">
        <w:r>
          <w:delInstrText xml:space="preserve"> HYPERLINK \l "_Toc256000524" </w:delInstrText>
        </w:r>
      </w:del>
      <w:del w:id="1104" w:author="SFC2021" w:date="2025-12-22T16:11:21Z">
        <w:r>
          <w:fldChar w:fldCharType="separate"/>
        </w:r>
      </w:del>
      <w:del w:id="1105" w:author="SFC2021" w:date="2025-12-22T16:11:21Z">
        <w:r w:rsidR="00A77B3E">
          <w:rPr>
            <w:rStyle w:val="Hyperlink"/>
          </w:rPr>
          <w:delText>2.1.1.1.1. Παρεμβάσεις των ταμείων</w:delText>
        </w:r>
      </w:del>
      <w:del w:id="1106" w:author="SFC2021" w:date="2025-12-22T16:11:21Z">
        <w:r>
          <w:tab/>
        </w:r>
      </w:del>
      <w:del w:id="1107" w:author="SFC2021" w:date="2025-12-22T16:11:21Z">
        <w:r>
          <w:fldChar w:fldCharType="begin"/>
        </w:r>
      </w:del>
      <w:del w:id="1108" w:author="SFC2021" w:date="2025-12-22T16:11:21Z">
        <w:r>
          <w:delInstrText xml:space="preserve"> PAGEREF _Toc256000524 \h </w:delInstrText>
        </w:r>
      </w:del>
      <w:del w:id="1109" w:author="SFC2021" w:date="2025-12-22T16:11:21Z">
        <w:r>
          <w:fldChar w:fldCharType="separate"/>
        </w:r>
      </w:del>
      <w:del w:id="1110" w:author="SFC2021" w:date="2025-12-22T16:11:21Z">
        <w:r>
          <w:delText>76</w:delText>
        </w:r>
      </w:del>
      <w:del w:id="1111" w:author="SFC2021" w:date="2025-12-22T16:11:21Z">
        <w:r>
          <w:fldChar w:fldCharType="end"/>
        </w:r>
      </w:del>
      <w:del w:id="1112" w:author="SFC2021" w:date="2025-12-22T16:11:21Z">
        <w:r>
          <w:fldChar w:fldCharType="end"/>
        </w:r>
      </w:del>
    </w:p>
    <w:p>
      <w:pPr>
        <w:pStyle w:val="TOC5"/>
        <w:tabs>
          <w:tab w:val="end" w:leader="dot" w:pos="10240"/>
        </w:tabs>
        <w:rPr>
          <w:del w:id="1113" w:author="SFC2021" w:date="2025-12-22T16:11:21Z"/>
          <w:rFonts w:ascii="Calibri" w:hAnsi="Calibri"/>
          <w:noProof/>
          <w:sz w:val="22"/>
        </w:rPr>
      </w:pPr>
      <w:del w:id="1114" w:author="SFC2021" w:date="2025-12-22T16:11:21Z">
        <w:r>
          <w:fldChar w:fldCharType="begin"/>
        </w:r>
      </w:del>
      <w:del w:id="1115" w:author="SFC2021" w:date="2025-12-22T16:11:21Z">
        <w:r>
          <w:delInstrText xml:space="preserve"> HYPERLINK \l "_Toc256000525" </w:delInstrText>
        </w:r>
      </w:del>
      <w:del w:id="1116" w:author="SFC2021" w:date="2025-12-22T16:11:21Z">
        <w:r>
          <w:fldChar w:fldCharType="separate"/>
        </w:r>
      </w:del>
      <w:del w:id="111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1118" w:author="SFC2021" w:date="2025-12-22T16:11:21Z">
        <w:r>
          <w:tab/>
        </w:r>
      </w:del>
      <w:del w:id="1119" w:author="SFC2021" w:date="2025-12-22T16:11:21Z">
        <w:r>
          <w:fldChar w:fldCharType="begin"/>
        </w:r>
      </w:del>
      <w:del w:id="1120" w:author="SFC2021" w:date="2025-12-22T16:11:21Z">
        <w:r>
          <w:delInstrText xml:space="preserve"> PAGEREF _Toc256000525 \h </w:delInstrText>
        </w:r>
      </w:del>
      <w:del w:id="1121" w:author="SFC2021" w:date="2025-12-22T16:11:21Z">
        <w:r>
          <w:fldChar w:fldCharType="separate"/>
        </w:r>
      </w:del>
      <w:del w:id="1122" w:author="SFC2021" w:date="2025-12-22T16:11:21Z">
        <w:r>
          <w:delText>76</w:delText>
        </w:r>
      </w:del>
      <w:del w:id="1123" w:author="SFC2021" w:date="2025-12-22T16:11:21Z">
        <w:r>
          <w:fldChar w:fldCharType="end"/>
        </w:r>
      </w:del>
      <w:del w:id="1124" w:author="SFC2021" w:date="2025-12-22T16:11:21Z">
        <w:r>
          <w:fldChar w:fldCharType="end"/>
        </w:r>
      </w:del>
    </w:p>
    <w:p>
      <w:pPr>
        <w:pStyle w:val="TOC5"/>
        <w:tabs>
          <w:tab w:val="end" w:leader="dot" w:pos="10240"/>
        </w:tabs>
        <w:rPr>
          <w:del w:id="1125" w:author="SFC2021" w:date="2025-12-22T16:11:21Z"/>
          <w:rFonts w:ascii="Calibri" w:hAnsi="Calibri"/>
          <w:noProof/>
          <w:sz w:val="22"/>
        </w:rPr>
      </w:pPr>
      <w:del w:id="1126" w:author="SFC2021" w:date="2025-12-22T16:11:21Z">
        <w:r>
          <w:fldChar w:fldCharType="begin"/>
        </w:r>
      </w:del>
      <w:del w:id="1127" w:author="SFC2021" w:date="2025-12-22T16:11:21Z">
        <w:r>
          <w:delInstrText xml:space="preserve"> HYPERLINK \l "_Toc256000526" </w:delInstrText>
        </w:r>
      </w:del>
      <w:del w:id="1128" w:author="SFC2021" w:date="2025-12-22T16:11:21Z">
        <w:r>
          <w:fldChar w:fldCharType="separate"/>
        </w:r>
      </w:del>
      <w:del w:id="1129" w:author="SFC2021" w:date="2025-12-22T16:11:21Z">
        <w:r w:rsidR="00A77B3E">
          <w:rPr>
            <w:rStyle w:val="Hyperlink"/>
          </w:rPr>
          <w:delText>Βασικές ομάδες-στόχοι — άρθρο 22 παράγραφος 3 στοιχείο δ) σημείο iii) του ΚΚΔ:</w:delText>
        </w:r>
      </w:del>
      <w:del w:id="1130" w:author="SFC2021" w:date="2025-12-22T16:11:21Z">
        <w:r>
          <w:tab/>
        </w:r>
      </w:del>
      <w:del w:id="1131" w:author="SFC2021" w:date="2025-12-22T16:11:21Z">
        <w:r>
          <w:fldChar w:fldCharType="begin"/>
        </w:r>
      </w:del>
      <w:del w:id="1132" w:author="SFC2021" w:date="2025-12-22T16:11:21Z">
        <w:r>
          <w:delInstrText xml:space="preserve"> PAGEREF _Toc256000526 \h </w:delInstrText>
        </w:r>
      </w:del>
      <w:del w:id="1133" w:author="SFC2021" w:date="2025-12-22T16:11:21Z">
        <w:r>
          <w:fldChar w:fldCharType="separate"/>
        </w:r>
      </w:del>
      <w:del w:id="1134" w:author="SFC2021" w:date="2025-12-22T16:11:21Z">
        <w:r>
          <w:delText>79</w:delText>
        </w:r>
      </w:del>
      <w:del w:id="1135" w:author="SFC2021" w:date="2025-12-22T16:11:21Z">
        <w:r>
          <w:fldChar w:fldCharType="end"/>
        </w:r>
      </w:del>
      <w:del w:id="1136" w:author="SFC2021" w:date="2025-12-22T16:11:21Z">
        <w:r>
          <w:fldChar w:fldCharType="end"/>
        </w:r>
      </w:del>
    </w:p>
    <w:p>
      <w:pPr>
        <w:pStyle w:val="TOC5"/>
        <w:tabs>
          <w:tab w:val="end" w:leader="dot" w:pos="10240"/>
        </w:tabs>
        <w:rPr>
          <w:del w:id="1137" w:author="SFC2021" w:date="2025-12-22T16:11:21Z"/>
          <w:rFonts w:ascii="Calibri" w:hAnsi="Calibri"/>
          <w:noProof/>
          <w:sz w:val="22"/>
        </w:rPr>
      </w:pPr>
      <w:del w:id="1138" w:author="SFC2021" w:date="2025-12-22T16:11:21Z">
        <w:r>
          <w:fldChar w:fldCharType="begin"/>
        </w:r>
      </w:del>
      <w:del w:id="1139" w:author="SFC2021" w:date="2025-12-22T16:11:21Z">
        <w:r>
          <w:delInstrText xml:space="preserve"> HYPERLINK \l "_Toc256000527" </w:delInstrText>
        </w:r>
      </w:del>
      <w:del w:id="1140" w:author="SFC2021" w:date="2025-12-22T16:11:21Z">
        <w:r>
          <w:fldChar w:fldCharType="separate"/>
        </w:r>
      </w:del>
      <w:del w:id="114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142" w:author="SFC2021" w:date="2025-12-22T16:11:21Z">
        <w:r>
          <w:tab/>
        </w:r>
      </w:del>
      <w:del w:id="1143" w:author="SFC2021" w:date="2025-12-22T16:11:21Z">
        <w:r>
          <w:fldChar w:fldCharType="begin"/>
        </w:r>
      </w:del>
      <w:del w:id="1144" w:author="SFC2021" w:date="2025-12-22T16:11:21Z">
        <w:r>
          <w:delInstrText xml:space="preserve"> PAGEREF _Toc256000527 \h </w:delInstrText>
        </w:r>
      </w:del>
      <w:del w:id="1145" w:author="SFC2021" w:date="2025-12-22T16:11:21Z">
        <w:r>
          <w:fldChar w:fldCharType="separate"/>
        </w:r>
      </w:del>
      <w:del w:id="1146" w:author="SFC2021" w:date="2025-12-22T16:11:21Z">
        <w:r>
          <w:delText>79</w:delText>
        </w:r>
      </w:del>
      <w:del w:id="1147" w:author="SFC2021" w:date="2025-12-22T16:11:21Z">
        <w:r>
          <w:fldChar w:fldCharType="end"/>
        </w:r>
      </w:del>
      <w:del w:id="1148" w:author="SFC2021" w:date="2025-12-22T16:11:21Z">
        <w:r>
          <w:fldChar w:fldCharType="end"/>
        </w:r>
      </w:del>
    </w:p>
    <w:p>
      <w:pPr>
        <w:pStyle w:val="TOC5"/>
        <w:tabs>
          <w:tab w:val="end" w:leader="dot" w:pos="10240"/>
        </w:tabs>
        <w:rPr>
          <w:del w:id="1149" w:author="SFC2021" w:date="2025-12-22T16:11:21Z"/>
          <w:rFonts w:ascii="Calibri" w:hAnsi="Calibri"/>
          <w:noProof/>
          <w:sz w:val="22"/>
        </w:rPr>
      </w:pPr>
      <w:del w:id="1150" w:author="SFC2021" w:date="2025-12-22T16:11:21Z">
        <w:r>
          <w:fldChar w:fldCharType="begin"/>
        </w:r>
      </w:del>
      <w:del w:id="1151" w:author="SFC2021" w:date="2025-12-22T16:11:21Z">
        <w:r>
          <w:delInstrText xml:space="preserve"> HYPERLINK \l "_Toc256000528" </w:delInstrText>
        </w:r>
      </w:del>
      <w:del w:id="1152" w:author="SFC2021" w:date="2025-12-22T16:11:21Z">
        <w:r>
          <w:fldChar w:fldCharType="separate"/>
        </w:r>
      </w:del>
      <w:del w:id="115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154" w:author="SFC2021" w:date="2025-12-22T16:11:21Z">
        <w:r>
          <w:tab/>
        </w:r>
      </w:del>
      <w:del w:id="1155" w:author="SFC2021" w:date="2025-12-22T16:11:21Z">
        <w:r>
          <w:fldChar w:fldCharType="begin"/>
        </w:r>
      </w:del>
      <w:del w:id="1156" w:author="SFC2021" w:date="2025-12-22T16:11:21Z">
        <w:r>
          <w:delInstrText xml:space="preserve"> PAGEREF _Toc256000528 \h </w:delInstrText>
        </w:r>
      </w:del>
      <w:del w:id="1157" w:author="SFC2021" w:date="2025-12-22T16:11:21Z">
        <w:r>
          <w:fldChar w:fldCharType="separate"/>
        </w:r>
      </w:del>
      <w:del w:id="1158" w:author="SFC2021" w:date="2025-12-22T16:11:21Z">
        <w:r>
          <w:delText>80</w:delText>
        </w:r>
      </w:del>
      <w:del w:id="1159" w:author="SFC2021" w:date="2025-12-22T16:11:21Z">
        <w:r>
          <w:fldChar w:fldCharType="end"/>
        </w:r>
      </w:del>
      <w:del w:id="1160" w:author="SFC2021" w:date="2025-12-22T16:11:21Z">
        <w:r>
          <w:fldChar w:fldCharType="end"/>
        </w:r>
      </w:del>
    </w:p>
    <w:p>
      <w:pPr>
        <w:pStyle w:val="TOC5"/>
        <w:tabs>
          <w:tab w:val="end" w:leader="dot" w:pos="10240"/>
        </w:tabs>
        <w:rPr>
          <w:del w:id="1161" w:author="SFC2021" w:date="2025-12-22T16:11:21Z"/>
          <w:rFonts w:ascii="Calibri" w:hAnsi="Calibri"/>
          <w:noProof/>
          <w:sz w:val="22"/>
        </w:rPr>
      </w:pPr>
      <w:del w:id="1162" w:author="SFC2021" w:date="2025-12-22T16:11:21Z">
        <w:r>
          <w:fldChar w:fldCharType="begin"/>
        </w:r>
      </w:del>
      <w:del w:id="1163" w:author="SFC2021" w:date="2025-12-22T16:11:21Z">
        <w:r>
          <w:delInstrText xml:space="preserve"> HYPERLINK \l "_Toc256000529" </w:delInstrText>
        </w:r>
      </w:del>
      <w:del w:id="1164" w:author="SFC2021" w:date="2025-12-22T16:11:21Z">
        <w:r>
          <w:fldChar w:fldCharType="separate"/>
        </w:r>
      </w:del>
      <w:del w:id="116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166" w:author="SFC2021" w:date="2025-12-22T16:11:21Z">
        <w:r>
          <w:tab/>
        </w:r>
      </w:del>
      <w:del w:id="1167" w:author="SFC2021" w:date="2025-12-22T16:11:21Z">
        <w:r>
          <w:fldChar w:fldCharType="begin"/>
        </w:r>
      </w:del>
      <w:del w:id="1168" w:author="SFC2021" w:date="2025-12-22T16:11:21Z">
        <w:r>
          <w:delInstrText xml:space="preserve"> PAGEREF _Toc256000529 \h </w:delInstrText>
        </w:r>
      </w:del>
      <w:del w:id="1169" w:author="SFC2021" w:date="2025-12-22T16:11:21Z">
        <w:r>
          <w:fldChar w:fldCharType="separate"/>
        </w:r>
      </w:del>
      <w:del w:id="1170" w:author="SFC2021" w:date="2025-12-22T16:11:21Z">
        <w:r>
          <w:delText>80</w:delText>
        </w:r>
      </w:del>
      <w:del w:id="1171" w:author="SFC2021" w:date="2025-12-22T16:11:21Z">
        <w:r>
          <w:fldChar w:fldCharType="end"/>
        </w:r>
      </w:del>
      <w:del w:id="1172" w:author="SFC2021" w:date="2025-12-22T16:11:21Z">
        <w:r>
          <w:fldChar w:fldCharType="end"/>
        </w:r>
      </w:del>
    </w:p>
    <w:p>
      <w:pPr>
        <w:pStyle w:val="TOC5"/>
        <w:tabs>
          <w:tab w:val="end" w:leader="dot" w:pos="10240"/>
        </w:tabs>
        <w:rPr>
          <w:del w:id="1173" w:author="SFC2021" w:date="2025-12-22T16:11:21Z"/>
          <w:rFonts w:ascii="Calibri" w:hAnsi="Calibri"/>
          <w:noProof/>
          <w:sz w:val="22"/>
        </w:rPr>
      </w:pPr>
      <w:del w:id="1174" w:author="SFC2021" w:date="2025-12-22T16:11:21Z">
        <w:r>
          <w:fldChar w:fldCharType="begin"/>
        </w:r>
      </w:del>
      <w:del w:id="1175" w:author="SFC2021" w:date="2025-12-22T16:11:21Z">
        <w:r>
          <w:delInstrText xml:space="preserve"> HYPERLINK \l "_Toc256000530" </w:delInstrText>
        </w:r>
      </w:del>
      <w:del w:id="1176" w:author="SFC2021" w:date="2025-12-22T16:11:21Z">
        <w:r>
          <w:fldChar w:fldCharType="separate"/>
        </w:r>
      </w:del>
      <w:del w:id="117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1178" w:author="SFC2021" w:date="2025-12-22T16:11:21Z">
        <w:r>
          <w:tab/>
        </w:r>
      </w:del>
      <w:del w:id="1179" w:author="SFC2021" w:date="2025-12-22T16:11:21Z">
        <w:r>
          <w:fldChar w:fldCharType="begin"/>
        </w:r>
      </w:del>
      <w:del w:id="1180" w:author="SFC2021" w:date="2025-12-22T16:11:21Z">
        <w:r>
          <w:delInstrText xml:space="preserve"> PAGEREF _Toc256000530 \h </w:delInstrText>
        </w:r>
      </w:del>
      <w:del w:id="1181" w:author="SFC2021" w:date="2025-12-22T16:11:21Z">
        <w:r>
          <w:fldChar w:fldCharType="separate"/>
        </w:r>
      </w:del>
      <w:del w:id="1182" w:author="SFC2021" w:date="2025-12-22T16:11:21Z">
        <w:r>
          <w:delText>80</w:delText>
        </w:r>
      </w:del>
      <w:del w:id="1183" w:author="SFC2021" w:date="2025-12-22T16:11:21Z">
        <w:r>
          <w:fldChar w:fldCharType="end"/>
        </w:r>
      </w:del>
      <w:del w:id="1184" w:author="SFC2021" w:date="2025-12-22T16:11:21Z">
        <w:r>
          <w:fldChar w:fldCharType="end"/>
        </w:r>
      </w:del>
    </w:p>
    <w:p>
      <w:pPr>
        <w:pStyle w:val="TOC4"/>
        <w:tabs>
          <w:tab w:val="end" w:leader="dot" w:pos="10240"/>
        </w:tabs>
        <w:rPr>
          <w:del w:id="1185" w:author="SFC2021" w:date="2025-12-22T16:11:21Z"/>
          <w:rFonts w:ascii="Calibri" w:hAnsi="Calibri"/>
          <w:noProof/>
          <w:sz w:val="22"/>
        </w:rPr>
      </w:pPr>
      <w:del w:id="1186" w:author="SFC2021" w:date="2025-12-22T16:11:21Z">
        <w:r>
          <w:fldChar w:fldCharType="begin"/>
        </w:r>
      </w:del>
      <w:del w:id="1187" w:author="SFC2021" w:date="2025-12-22T16:11:21Z">
        <w:r>
          <w:delInstrText xml:space="preserve"> HYPERLINK \l "_Toc256000531" </w:delInstrText>
        </w:r>
      </w:del>
      <w:del w:id="1188" w:author="SFC2021" w:date="2025-12-22T16:11:21Z">
        <w:r>
          <w:fldChar w:fldCharType="separate"/>
        </w:r>
      </w:del>
      <w:del w:id="1189" w:author="SFC2021" w:date="2025-12-22T16:11:21Z">
        <w:r w:rsidR="00A77B3E">
          <w:rPr>
            <w:rStyle w:val="Hyperlink"/>
          </w:rPr>
          <w:delText>2.1.1.1.2. Δείκτες</w:delText>
        </w:r>
      </w:del>
      <w:del w:id="1190" w:author="SFC2021" w:date="2025-12-22T16:11:21Z">
        <w:r>
          <w:tab/>
        </w:r>
      </w:del>
      <w:del w:id="1191" w:author="SFC2021" w:date="2025-12-22T16:11:21Z">
        <w:r>
          <w:fldChar w:fldCharType="begin"/>
        </w:r>
      </w:del>
      <w:del w:id="1192" w:author="SFC2021" w:date="2025-12-22T16:11:21Z">
        <w:r>
          <w:delInstrText xml:space="preserve"> PAGEREF _Toc256000531 \h </w:delInstrText>
        </w:r>
      </w:del>
      <w:del w:id="1193" w:author="SFC2021" w:date="2025-12-22T16:11:21Z">
        <w:r>
          <w:fldChar w:fldCharType="separate"/>
        </w:r>
      </w:del>
      <w:del w:id="1194" w:author="SFC2021" w:date="2025-12-22T16:11:21Z">
        <w:r>
          <w:delText>80</w:delText>
        </w:r>
      </w:del>
      <w:del w:id="1195" w:author="SFC2021" w:date="2025-12-22T16:11:21Z">
        <w:r>
          <w:fldChar w:fldCharType="end"/>
        </w:r>
      </w:del>
      <w:del w:id="1196" w:author="SFC2021" w:date="2025-12-22T16:11:21Z">
        <w:r>
          <w:fldChar w:fldCharType="end"/>
        </w:r>
      </w:del>
    </w:p>
    <w:p>
      <w:pPr>
        <w:pStyle w:val="TOC5"/>
        <w:tabs>
          <w:tab w:val="end" w:leader="dot" w:pos="10240"/>
        </w:tabs>
        <w:rPr>
          <w:del w:id="1197" w:author="SFC2021" w:date="2025-12-22T16:11:21Z"/>
          <w:rFonts w:ascii="Calibri" w:hAnsi="Calibri"/>
          <w:noProof/>
          <w:sz w:val="22"/>
        </w:rPr>
      </w:pPr>
      <w:del w:id="1198" w:author="SFC2021" w:date="2025-12-22T16:11:21Z">
        <w:r>
          <w:fldChar w:fldCharType="begin"/>
        </w:r>
      </w:del>
      <w:del w:id="1199" w:author="SFC2021" w:date="2025-12-22T16:11:21Z">
        <w:r>
          <w:delInstrText xml:space="preserve"> HYPERLINK \l "_Toc256000532" </w:delInstrText>
        </w:r>
      </w:del>
      <w:del w:id="1200" w:author="SFC2021" w:date="2025-12-22T16:11:21Z">
        <w:r>
          <w:fldChar w:fldCharType="separate"/>
        </w:r>
      </w:del>
      <w:del w:id="1201" w:author="SFC2021" w:date="2025-12-22T16:11:21Z">
        <w:r w:rsidR="00A77B3E">
          <w:rPr>
            <w:rStyle w:val="Hyperlink"/>
          </w:rPr>
          <w:delText>Πίνακας 2: Δείκτες εκροών</w:delText>
        </w:r>
      </w:del>
      <w:del w:id="1202" w:author="SFC2021" w:date="2025-12-22T16:11:21Z">
        <w:r>
          <w:tab/>
        </w:r>
      </w:del>
      <w:del w:id="1203" w:author="SFC2021" w:date="2025-12-22T16:11:21Z">
        <w:r>
          <w:fldChar w:fldCharType="begin"/>
        </w:r>
      </w:del>
      <w:del w:id="1204" w:author="SFC2021" w:date="2025-12-22T16:11:21Z">
        <w:r>
          <w:delInstrText xml:space="preserve"> PAGEREF _Toc256000532 \h </w:delInstrText>
        </w:r>
      </w:del>
      <w:del w:id="1205" w:author="SFC2021" w:date="2025-12-22T16:11:21Z">
        <w:r>
          <w:fldChar w:fldCharType="separate"/>
        </w:r>
      </w:del>
      <w:del w:id="1206" w:author="SFC2021" w:date="2025-12-22T16:11:21Z">
        <w:r>
          <w:delText>80</w:delText>
        </w:r>
      </w:del>
      <w:del w:id="1207" w:author="SFC2021" w:date="2025-12-22T16:11:21Z">
        <w:r>
          <w:fldChar w:fldCharType="end"/>
        </w:r>
      </w:del>
      <w:del w:id="1208" w:author="SFC2021" w:date="2025-12-22T16:11:21Z">
        <w:r>
          <w:fldChar w:fldCharType="end"/>
        </w:r>
      </w:del>
    </w:p>
    <w:p>
      <w:pPr>
        <w:pStyle w:val="TOC5"/>
        <w:tabs>
          <w:tab w:val="end" w:leader="dot" w:pos="10240"/>
        </w:tabs>
        <w:rPr>
          <w:del w:id="1209" w:author="SFC2021" w:date="2025-12-22T16:11:21Z"/>
          <w:rFonts w:ascii="Calibri" w:hAnsi="Calibri"/>
          <w:noProof/>
          <w:sz w:val="22"/>
        </w:rPr>
      </w:pPr>
      <w:del w:id="1210" w:author="SFC2021" w:date="2025-12-22T16:11:21Z">
        <w:r>
          <w:fldChar w:fldCharType="begin"/>
        </w:r>
      </w:del>
      <w:del w:id="1211" w:author="SFC2021" w:date="2025-12-22T16:11:21Z">
        <w:r>
          <w:delInstrText xml:space="preserve"> HYPERLINK \l "_Toc256000533" </w:delInstrText>
        </w:r>
      </w:del>
      <w:del w:id="1212" w:author="SFC2021" w:date="2025-12-22T16:11:21Z">
        <w:r>
          <w:fldChar w:fldCharType="separate"/>
        </w:r>
      </w:del>
      <w:del w:id="1213" w:author="SFC2021" w:date="2025-12-22T16:11:21Z">
        <w:r w:rsidR="00A77B3E">
          <w:rPr>
            <w:rStyle w:val="Hyperlink"/>
          </w:rPr>
          <w:delText>Πίνακας 3: Δείκτες αποτελεσμάτων</w:delText>
        </w:r>
      </w:del>
      <w:del w:id="1214" w:author="SFC2021" w:date="2025-12-22T16:11:21Z">
        <w:r>
          <w:tab/>
        </w:r>
      </w:del>
      <w:del w:id="1215" w:author="SFC2021" w:date="2025-12-22T16:11:21Z">
        <w:r>
          <w:fldChar w:fldCharType="begin"/>
        </w:r>
      </w:del>
      <w:del w:id="1216" w:author="SFC2021" w:date="2025-12-22T16:11:21Z">
        <w:r>
          <w:delInstrText xml:space="preserve"> PAGEREF _Toc256000533 \h </w:delInstrText>
        </w:r>
      </w:del>
      <w:del w:id="1217" w:author="SFC2021" w:date="2025-12-22T16:11:21Z">
        <w:r>
          <w:fldChar w:fldCharType="separate"/>
        </w:r>
      </w:del>
      <w:del w:id="1218" w:author="SFC2021" w:date="2025-12-22T16:11:21Z">
        <w:r>
          <w:delText>81</w:delText>
        </w:r>
      </w:del>
      <w:del w:id="1219" w:author="SFC2021" w:date="2025-12-22T16:11:21Z">
        <w:r>
          <w:fldChar w:fldCharType="end"/>
        </w:r>
      </w:del>
      <w:del w:id="1220" w:author="SFC2021" w:date="2025-12-22T16:11:21Z">
        <w:r>
          <w:fldChar w:fldCharType="end"/>
        </w:r>
      </w:del>
    </w:p>
    <w:p>
      <w:pPr>
        <w:pStyle w:val="TOC4"/>
        <w:tabs>
          <w:tab w:val="end" w:leader="dot" w:pos="10240"/>
        </w:tabs>
        <w:rPr>
          <w:del w:id="1221" w:author="SFC2021" w:date="2025-12-22T16:11:21Z"/>
          <w:rFonts w:ascii="Calibri" w:hAnsi="Calibri"/>
          <w:noProof/>
          <w:sz w:val="22"/>
        </w:rPr>
      </w:pPr>
      <w:del w:id="1222" w:author="SFC2021" w:date="2025-12-22T16:11:21Z">
        <w:r>
          <w:fldChar w:fldCharType="begin"/>
        </w:r>
      </w:del>
      <w:del w:id="1223" w:author="SFC2021" w:date="2025-12-22T16:11:21Z">
        <w:r>
          <w:delInstrText xml:space="preserve"> HYPERLINK \l "_Toc256000534" </w:delInstrText>
        </w:r>
      </w:del>
      <w:del w:id="1224" w:author="SFC2021" w:date="2025-12-22T16:11:21Z">
        <w:r>
          <w:fldChar w:fldCharType="separate"/>
        </w:r>
      </w:del>
      <w:del w:id="1225" w:author="SFC2021" w:date="2025-12-22T16:11:21Z">
        <w:r w:rsidR="00A77B3E">
          <w:rPr>
            <w:rStyle w:val="Hyperlink"/>
          </w:rPr>
          <w:delText>2.1.1.1.3. Ενδεικτική κατανομή των προγραμματισμένων πόρων (ΕΕ) ανά είδος παρέμβασης</w:delText>
        </w:r>
      </w:del>
      <w:del w:id="1226" w:author="SFC2021" w:date="2025-12-22T16:11:21Z">
        <w:r>
          <w:tab/>
        </w:r>
      </w:del>
      <w:del w:id="1227" w:author="SFC2021" w:date="2025-12-22T16:11:21Z">
        <w:r>
          <w:fldChar w:fldCharType="begin"/>
        </w:r>
      </w:del>
      <w:del w:id="1228" w:author="SFC2021" w:date="2025-12-22T16:11:21Z">
        <w:r>
          <w:delInstrText xml:space="preserve"> PAGEREF _Toc256000534 \h </w:delInstrText>
        </w:r>
      </w:del>
      <w:del w:id="1229" w:author="SFC2021" w:date="2025-12-22T16:11:21Z">
        <w:r>
          <w:fldChar w:fldCharType="separate"/>
        </w:r>
      </w:del>
      <w:del w:id="1230" w:author="SFC2021" w:date="2025-12-22T16:11:21Z">
        <w:r>
          <w:delText>81</w:delText>
        </w:r>
      </w:del>
      <w:del w:id="1231" w:author="SFC2021" w:date="2025-12-22T16:11:21Z">
        <w:r>
          <w:fldChar w:fldCharType="end"/>
        </w:r>
      </w:del>
      <w:del w:id="1232" w:author="SFC2021" w:date="2025-12-22T16:11:21Z">
        <w:r>
          <w:fldChar w:fldCharType="end"/>
        </w:r>
      </w:del>
    </w:p>
    <w:p>
      <w:pPr>
        <w:pStyle w:val="TOC5"/>
        <w:tabs>
          <w:tab w:val="end" w:leader="dot" w:pos="10240"/>
        </w:tabs>
        <w:rPr>
          <w:del w:id="1233" w:author="SFC2021" w:date="2025-12-22T16:11:21Z"/>
          <w:rFonts w:ascii="Calibri" w:hAnsi="Calibri"/>
          <w:noProof/>
          <w:sz w:val="22"/>
        </w:rPr>
      </w:pPr>
      <w:del w:id="1234" w:author="SFC2021" w:date="2025-12-22T16:11:21Z">
        <w:r>
          <w:fldChar w:fldCharType="begin"/>
        </w:r>
      </w:del>
      <w:del w:id="1235" w:author="SFC2021" w:date="2025-12-22T16:11:21Z">
        <w:r>
          <w:delInstrText xml:space="preserve"> HYPERLINK \l "_Toc256000535" </w:delInstrText>
        </w:r>
      </w:del>
      <w:del w:id="1236" w:author="SFC2021" w:date="2025-12-22T16:11:21Z">
        <w:r>
          <w:fldChar w:fldCharType="separate"/>
        </w:r>
      </w:del>
      <w:del w:id="1237" w:author="SFC2021" w:date="2025-12-22T16:11:21Z">
        <w:r w:rsidR="00A77B3E">
          <w:rPr>
            <w:rStyle w:val="Hyperlink"/>
          </w:rPr>
          <w:delText>Πίνακας 4: Διάσταση 1 — πεδίο παρέμβασης</w:delText>
        </w:r>
      </w:del>
      <w:del w:id="1238" w:author="SFC2021" w:date="2025-12-22T16:11:21Z">
        <w:r>
          <w:tab/>
        </w:r>
      </w:del>
      <w:del w:id="1239" w:author="SFC2021" w:date="2025-12-22T16:11:21Z">
        <w:r>
          <w:fldChar w:fldCharType="begin"/>
        </w:r>
      </w:del>
      <w:del w:id="1240" w:author="SFC2021" w:date="2025-12-22T16:11:21Z">
        <w:r>
          <w:delInstrText xml:space="preserve"> PAGEREF _Toc256000535 \h </w:delInstrText>
        </w:r>
      </w:del>
      <w:del w:id="1241" w:author="SFC2021" w:date="2025-12-22T16:11:21Z">
        <w:r>
          <w:fldChar w:fldCharType="separate"/>
        </w:r>
      </w:del>
      <w:del w:id="1242" w:author="SFC2021" w:date="2025-12-22T16:11:21Z">
        <w:r>
          <w:delText>81</w:delText>
        </w:r>
      </w:del>
      <w:del w:id="1243" w:author="SFC2021" w:date="2025-12-22T16:11:21Z">
        <w:r>
          <w:fldChar w:fldCharType="end"/>
        </w:r>
      </w:del>
      <w:del w:id="1244" w:author="SFC2021" w:date="2025-12-22T16:11:21Z">
        <w:r>
          <w:fldChar w:fldCharType="end"/>
        </w:r>
      </w:del>
    </w:p>
    <w:p>
      <w:pPr>
        <w:pStyle w:val="TOC5"/>
        <w:tabs>
          <w:tab w:val="end" w:leader="dot" w:pos="10240"/>
        </w:tabs>
        <w:rPr>
          <w:del w:id="1245" w:author="SFC2021" w:date="2025-12-22T16:11:21Z"/>
          <w:rFonts w:ascii="Calibri" w:hAnsi="Calibri"/>
          <w:noProof/>
          <w:sz w:val="22"/>
        </w:rPr>
      </w:pPr>
      <w:del w:id="1246" w:author="SFC2021" w:date="2025-12-22T16:11:21Z">
        <w:r>
          <w:fldChar w:fldCharType="begin"/>
        </w:r>
      </w:del>
      <w:del w:id="1247" w:author="SFC2021" w:date="2025-12-22T16:11:21Z">
        <w:r>
          <w:delInstrText xml:space="preserve"> HYPERLINK \l "_Toc256000536" </w:delInstrText>
        </w:r>
      </w:del>
      <w:del w:id="1248" w:author="SFC2021" w:date="2025-12-22T16:11:21Z">
        <w:r>
          <w:fldChar w:fldCharType="separate"/>
        </w:r>
      </w:del>
      <w:del w:id="1249" w:author="SFC2021" w:date="2025-12-22T16:11:21Z">
        <w:r w:rsidR="00A77B3E">
          <w:rPr>
            <w:rStyle w:val="Hyperlink"/>
          </w:rPr>
          <w:delText>Πίνακας 5: Διάσταση 2 — μορφή χρηματοδότησης</w:delText>
        </w:r>
      </w:del>
      <w:del w:id="1250" w:author="SFC2021" w:date="2025-12-22T16:11:21Z">
        <w:r>
          <w:tab/>
        </w:r>
      </w:del>
      <w:del w:id="1251" w:author="SFC2021" w:date="2025-12-22T16:11:21Z">
        <w:r>
          <w:fldChar w:fldCharType="begin"/>
        </w:r>
      </w:del>
      <w:del w:id="1252" w:author="SFC2021" w:date="2025-12-22T16:11:21Z">
        <w:r>
          <w:delInstrText xml:space="preserve"> PAGEREF _Toc256000536 \h </w:delInstrText>
        </w:r>
      </w:del>
      <w:del w:id="1253" w:author="SFC2021" w:date="2025-12-22T16:11:21Z">
        <w:r>
          <w:fldChar w:fldCharType="separate"/>
        </w:r>
      </w:del>
      <w:del w:id="1254" w:author="SFC2021" w:date="2025-12-22T16:11:21Z">
        <w:r>
          <w:delText>82</w:delText>
        </w:r>
      </w:del>
      <w:del w:id="1255" w:author="SFC2021" w:date="2025-12-22T16:11:21Z">
        <w:r>
          <w:fldChar w:fldCharType="end"/>
        </w:r>
      </w:del>
      <w:del w:id="1256" w:author="SFC2021" w:date="2025-12-22T16:11:21Z">
        <w:r>
          <w:fldChar w:fldCharType="end"/>
        </w:r>
      </w:del>
    </w:p>
    <w:p>
      <w:pPr>
        <w:pStyle w:val="TOC5"/>
        <w:tabs>
          <w:tab w:val="end" w:leader="dot" w:pos="10240"/>
        </w:tabs>
        <w:rPr>
          <w:del w:id="1257" w:author="SFC2021" w:date="2025-12-22T16:11:21Z"/>
          <w:rFonts w:ascii="Calibri" w:hAnsi="Calibri"/>
          <w:noProof/>
          <w:sz w:val="22"/>
        </w:rPr>
      </w:pPr>
      <w:del w:id="1258" w:author="SFC2021" w:date="2025-12-22T16:11:21Z">
        <w:r>
          <w:fldChar w:fldCharType="begin"/>
        </w:r>
      </w:del>
      <w:del w:id="1259" w:author="SFC2021" w:date="2025-12-22T16:11:21Z">
        <w:r>
          <w:delInstrText xml:space="preserve"> HYPERLINK \l "_Toc256000537" </w:delInstrText>
        </w:r>
      </w:del>
      <w:del w:id="1260" w:author="SFC2021" w:date="2025-12-22T16:11:21Z">
        <w:r>
          <w:fldChar w:fldCharType="separate"/>
        </w:r>
      </w:del>
      <w:del w:id="1261" w:author="SFC2021" w:date="2025-12-22T16:11:21Z">
        <w:r w:rsidR="00A77B3E">
          <w:rPr>
            <w:rStyle w:val="Hyperlink"/>
          </w:rPr>
          <w:delText>Πίνακας 6: Διάσταση 3 — μηχανισμός εδαφικής υλοποίησης και εδαφική εστίαση</w:delText>
        </w:r>
      </w:del>
      <w:del w:id="1262" w:author="SFC2021" w:date="2025-12-22T16:11:21Z">
        <w:r>
          <w:tab/>
        </w:r>
      </w:del>
      <w:del w:id="1263" w:author="SFC2021" w:date="2025-12-22T16:11:21Z">
        <w:r>
          <w:fldChar w:fldCharType="begin"/>
        </w:r>
      </w:del>
      <w:del w:id="1264" w:author="SFC2021" w:date="2025-12-22T16:11:21Z">
        <w:r>
          <w:delInstrText xml:space="preserve"> PAGEREF _Toc256000537 \h </w:delInstrText>
        </w:r>
      </w:del>
      <w:del w:id="1265" w:author="SFC2021" w:date="2025-12-22T16:11:21Z">
        <w:r>
          <w:fldChar w:fldCharType="separate"/>
        </w:r>
      </w:del>
      <w:del w:id="1266" w:author="SFC2021" w:date="2025-12-22T16:11:21Z">
        <w:r>
          <w:delText>82</w:delText>
        </w:r>
      </w:del>
      <w:del w:id="1267" w:author="SFC2021" w:date="2025-12-22T16:11:21Z">
        <w:r>
          <w:fldChar w:fldCharType="end"/>
        </w:r>
      </w:del>
      <w:del w:id="1268" w:author="SFC2021" w:date="2025-12-22T16:11:21Z">
        <w:r>
          <w:fldChar w:fldCharType="end"/>
        </w:r>
      </w:del>
    </w:p>
    <w:p>
      <w:pPr>
        <w:pStyle w:val="TOC5"/>
        <w:tabs>
          <w:tab w:val="end" w:leader="dot" w:pos="10240"/>
        </w:tabs>
        <w:rPr>
          <w:del w:id="1269" w:author="SFC2021" w:date="2025-12-22T16:11:21Z"/>
          <w:rFonts w:ascii="Calibri" w:hAnsi="Calibri"/>
          <w:noProof/>
          <w:sz w:val="22"/>
        </w:rPr>
      </w:pPr>
      <w:del w:id="1270" w:author="SFC2021" w:date="2025-12-22T16:11:21Z">
        <w:r>
          <w:fldChar w:fldCharType="begin"/>
        </w:r>
      </w:del>
      <w:del w:id="1271" w:author="SFC2021" w:date="2025-12-22T16:11:21Z">
        <w:r>
          <w:delInstrText xml:space="preserve"> HYPERLINK \l "_Toc256000538" </w:delInstrText>
        </w:r>
      </w:del>
      <w:del w:id="1272" w:author="SFC2021" w:date="2025-12-22T16:11:21Z">
        <w:r>
          <w:fldChar w:fldCharType="separate"/>
        </w:r>
      </w:del>
      <w:del w:id="1273" w:author="SFC2021" w:date="2025-12-22T16:11:21Z">
        <w:r w:rsidR="00A77B3E">
          <w:rPr>
            <w:rStyle w:val="Hyperlink"/>
          </w:rPr>
          <w:delText>Πίνακας 7: Διάσταση 6 — δευτερεύοντες θεματικοί στόχοι ΕΚΤ+</w:delText>
        </w:r>
      </w:del>
      <w:del w:id="1274" w:author="SFC2021" w:date="2025-12-22T16:11:21Z">
        <w:r>
          <w:tab/>
        </w:r>
      </w:del>
      <w:del w:id="1275" w:author="SFC2021" w:date="2025-12-22T16:11:21Z">
        <w:r>
          <w:fldChar w:fldCharType="begin"/>
        </w:r>
      </w:del>
      <w:del w:id="1276" w:author="SFC2021" w:date="2025-12-22T16:11:21Z">
        <w:r>
          <w:delInstrText xml:space="preserve"> PAGEREF _Toc256000538 \h </w:delInstrText>
        </w:r>
      </w:del>
      <w:del w:id="1277" w:author="SFC2021" w:date="2025-12-22T16:11:21Z">
        <w:r>
          <w:fldChar w:fldCharType="separate"/>
        </w:r>
      </w:del>
      <w:del w:id="1278" w:author="SFC2021" w:date="2025-12-22T16:11:21Z">
        <w:r>
          <w:delText>82</w:delText>
        </w:r>
      </w:del>
      <w:del w:id="1279" w:author="SFC2021" w:date="2025-12-22T16:11:21Z">
        <w:r>
          <w:fldChar w:fldCharType="end"/>
        </w:r>
      </w:del>
      <w:del w:id="1280" w:author="SFC2021" w:date="2025-12-22T16:11:21Z">
        <w:r>
          <w:fldChar w:fldCharType="end"/>
        </w:r>
      </w:del>
    </w:p>
    <w:p>
      <w:pPr>
        <w:pStyle w:val="TOC5"/>
        <w:tabs>
          <w:tab w:val="end" w:leader="dot" w:pos="10240"/>
        </w:tabs>
        <w:rPr>
          <w:del w:id="1281" w:author="SFC2021" w:date="2025-12-22T16:11:21Z"/>
          <w:rFonts w:ascii="Calibri" w:hAnsi="Calibri"/>
          <w:noProof/>
          <w:sz w:val="22"/>
        </w:rPr>
      </w:pPr>
      <w:del w:id="1282" w:author="SFC2021" w:date="2025-12-22T16:11:21Z">
        <w:r>
          <w:fldChar w:fldCharType="begin"/>
        </w:r>
      </w:del>
      <w:del w:id="1283" w:author="SFC2021" w:date="2025-12-22T16:11:21Z">
        <w:r>
          <w:delInstrText xml:space="preserve"> HYPERLINK \l "_Toc256000539" </w:delInstrText>
        </w:r>
      </w:del>
      <w:del w:id="1284" w:author="SFC2021" w:date="2025-12-22T16:11:21Z">
        <w:r>
          <w:fldChar w:fldCharType="separate"/>
        </w:r>
      </w:del>
      <w:del w:id="128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1286" w:author="SFC2021" w:date="2025-12-22T16:11:21Z">
        <w:r>
          <w:tab/>
        </w:r>
      </w:del>
      <w:del w:id="1287" w:author="SFC2021" w:date="2025-12-22T16:11:21Z">
        <w:r>
          <w:fldChar w:fldCharType="begin"/>
        </w:r>
      </w:del>
      <w:del w:id="1288" w:author="SFC2021" w:date="2025-12-22T16:11:21Z">
        <w:r>
          <w:delInstrText xml:space="preserve"> PAGEREF _Toc256000539 \h </w:delInstrText>
        </w:r>
      </w:del>
      <w:del w:id="1289" w:author="SFC2021" w:date="2025-12-22T16:11:21Z">
        <w:r>
          <w:fldChar w:fldCharType="separate"/>
        </w:r>
      </w:del>
      <w:del w:id="1290" w:author="SFC2021" w:date="2025-12-22T16:11:21Z">
        <w:r>
          <w:delText>83</w:delText>
        </w:r>
      </w:del>
      <w:del w:id="1291" w:author="SFC2021" w:date="2025-12-22T16:11:21Z">
        <w:r>
          <w:fldChar w:fldCharType="end"/>
        </w:r>
      </w:del>
      <w:del w:id="1292" w:author="SFC2021" w:date="2025-12-22T16:11:21Z">
        <w:r>
          <w:fldChar w:fldCharType="end"/>
        </w:r>
      </w:del>
    </w:p>
    <w:p>
      <w:pPr>
        <w:pStyle w:val="TOC3"/>
        <w:tabs>
          <w:tab w:val="end" w:leader="dot" w:pos="10240"/>
        </w:tabs>
        <w:rPr>
          <w:del w:id="1293" w:author="SFC2021" w:date="2025-12-22T16:11:21Z"/>
          <w:rFonts w:ascii="Calibri" w:hAnsi="Calibri"/>
          <w:noProof/>
          <w:sz w:val="22"/>
        </w:rPr>
      </w:pPr>
      <w:del w:id="1294" w:author="SFC2021" w:date="2025-12-22T16:11:21Z">
        <w:r>
          <w:fldChar w:fldCharType="begin"/>
        </w:r>
      </w:del>
      <w:del w:id="1295" w:author="SFC2021" w:date="2025-12-22T16:11:21Z">
        <w:r>
          <w:delInstrText xml:space="preserve"> HYPERLINK \l "_Toc256000540" </w:delInstrText>
        </w:r>
      </w:del>
      <w:del w:id="1296" w:author="SFC2021" w:date="2025-12-22T16:11:21Z">
        <w:r>
          <w:fldChar w:fldCharType="separate"/>
        </w:r>
      </w:del>
      <w:del w:id="1297" w:author="SFC2021" w:date="2025-12-22T16:11:21Z">
        <w:r w:rsidR="00A77B3E">
          <w:rPr>
            <w:rStyle w:val="Hyperlink"/>
            <w:rFonts w:ascii="Times New Roman" w:hAnsi="Times New Roman" w:cs="Times New Roman"/>
          </w:rPr>
          <w:delText>2.1.1. Προτεραιότητα: 2. ΠΡΟΤΕΡΑΙΟΤΗΤΑ 2 - ΑΠΑΣΧΟΛΗΣΗ &amp; ΑΓΟΡΑ ΕΡΓΑΣΙΑΣ</w:delText>
        </w:r>
      </w:del>
      <w:del w:id="1298" w:author="SFC2021" w:date="2025-12-22T16:11:21Z">
        <w:r>
          <w:tab/>
        </w:r>
      </w:del>
      <w:del w:id="1299" w:author="SFC2021" w:date="2025-12-22T16:11:21Z">
        <w:r>
          <w:fldChar w:fldCharType="begin"/>
        </w:r>
      </w:del>
      <w:del w:id="1300" w:author="SFC2021" w:date="2025-12-22T16:11:21Z">
        <w:r>
          <w:delInstrText xml:space="preserve"> PAGEREF _Toc256000540 \h </w:delInstrText>
        </w:r>
      </w:del>
      <w:del w:id="1301" w:author="SFC2021" w:date="2025-12-22T16:11:21Z">
        <w:r>
          <w:fldChar w:fldCharType="separate"/>
        </w:r>
      </w:del>
      <w:del w:id="1302" w:author="SFC2021" w:date="2025-12-22T16:11:21Z">
        <w:r>
          <w:delText>84</w:delText>
        </w:r>
      </w:del>
      <w:del w:id="1303" w:author="SFC2021" w:date="2025-12-22T16:11:21Z">
        <w:r>
          <w:fldChar w:fldCharType="end"/>
        </w:r>
      </w:del>
      <w:del w:id="1304" w:author="SFC2021" w:date="2025-12-22T16:11:21Z">
        <w:r>
          <w:fldChar w:fldCharType="end"/>
        </w:r>
      </w:del>
    </w:p>
    <w:p>
      <w:pPr>
        <w:pStyle w:val="TOC4"/>
        <w:tabs>
          <w:tab w:val="end" w:leader="dot" w:pos="10240"/>
        </w:tabs>
        <w:rPr>
          <w:del w:id="1305" w:author="SFC2021" w:date="2025-12-22T16:11:21Z"/>
          <w:rFonts w:ascii="Calibri" w:hAnsi="Calibri"/>
          <w:noProof/>
          <w:sz w:val="22"/>
        </w:rPr>
      </w:pPr>
      <w:del w:id="1306" w:author="SFC2021" w:date="2025-12-22T16:11:21Z">
        <w:r>
          <w:fldChar w:fldCharType="begin"/>
        </w:r>
      </w:del>
      <w:del w:id="1307" w:author="SFC2021" w:date="2025-12-22T16:11:21Z">
        <w:r>
          <w:delInstrText xml:space="preserve"> HYPERLINK \l "_Toc256000541" </w:delInstrText>
        </w:r>
      </w:del>
      <w:del w:id="1308" w:author="SFC2021" w:date="2025-12-22T16:11:21Z">
        <w:r>
          <w:fldChar w:fldCharType="separate"/>
        </w:r>
      </w:del>
      <w:del w:id="1309" w:author="SFC2021" w:date="2025-12-22T16:11:21Z">
        <w:r w:rsidR="00A77B3E">
          <w:rPr>
            <w:rStyle w:val="Hyperlink"/>
          </w:rPr>
          <w:delTex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delText>
        </w:r>
      </w:del>
      <w:del w:id="1310" w:author="SFC2021" w:date="2025-12-22T16:11:21Z">
        <w:r>
          <w:tab/>
        </w:r>
      </w:del>
      <w:del w:id="1311" w:author="SFC2021" w:date="2025-12-22T16:11:21Z">
        <w:r>
          <w:fldChar w:fldCharType="begin"/>
        </w:r>
      </w:del>
      <w:del w:id="1312" w:author="SFC2021" w:date="2025-12-22T16:11:21Z">
        <w:r>
          <w:delInstrText xml:space="preserve"> PAGEREF _Toc256000541 \h </w:delInstrText>
        </w:r>
      </w:del>
      <w:del w:id="1313" w:author="SFC2021" w:date="2025-12-22T16:11:21Z">
        <w:r>
          <w:fldChar w:fldCharType="separate"/>
        </w:r>
      </w:del>
      <w:del w:id="1314" w:author="SFC2021" w:date="2025-12-22T16:11:21Z">
        <w:r>
          <w:delText>84</w:delText>
        </w:r>
      </w:del>
      <w:del w:id="1315" w:author="SFC2021" w:date="2025-12-22T16:11:21Z">
        <w:r>
          <w:fldChar w:fldCharType="end"/>
        </w:r>
      </w:del>
      <w:del w:id="1316" w:author="SFC2021" w:date="2025-12-22T16:11:21Z">
        <w:r>
          <w:fldChar w:fldCharType="end"/>
        </w:r>
      </w:del>
    </w:p>
    <w:p>
      <w:pPr>
        <w:pStyle w:val="TOC4"/>
        <w:tabs>
          <w:tab w:val="end" w:leader="dot" w:pos="10240"/>
        </w:tabs>
        <w:rPr>
          <w:del w:id="1317" w:author="SFC2021" w:date="2025-12-22T16:11:21Z"/>
          <w:rFonts w:ascii="Calibri" w:hAnsi="Calibri"/>
          <w:noProof/>
          <w:sz w:val="22"/>
        </w:rPr>
      </w:pPr>
      <w:del w:id="1318" w:author="SFC2021" w:date="2025-12-22T16:11:21Z">
        <w:r>
          <w:fldChar w:fldCharType="begin"/>
        </w:r>
      </w:del>
      <w:del w:id="1319" w:author="SFC2021" w:date="2025-12-22T16:11:21Z">
        <w:r>
          <w:delInstrText xml:space="preserve"> HYPERLINK \l "_Toc256000542" </w:delInstrText>
        </w:r>
      </w:del>
      <w:del w:id="1320" w:author="SFC2021" w:date="2025-12-22T16:11:21Z">
        <w:r>
          <w:fldChar w:fldCharType="separate"/>
        </w:r>
      </w:del>
      <w:del w:id="1321" w:author="SFC2021" w:date="2025-12-22T16:11:21Z">
        <w:r w:rsidR="00A77B3E">
          <w:rPr>
            <w:rStyle w:val="Hyperlink"/>
          </w:rPr>
          <w:delText>2.1.1.1.1. Παρεμβάσεις των ταμείων</w:delText>
        </w:r>
      </w:del>
      <w:del w:id="1322" w:author="SFC2021" w:date="2025-12-22T16:11:21Z">
        <w:r>
          <w:tab/>
        </w:r>
      </w:del>
      <w:del w:id="1323" w:author="SFC2021" w:date="2025-12-22T16:11:21Z">
        <w:r>
          <w:fldChar w:fldCharType="begin"/>
        </w:r>
      </w:del>
      <w:del w:id="1324" w:author="SFC2021" w:date="2025-12-22T16:11:21Z">
        <w:r>
          <w:delInstrText xml:space="preserve"> PAGEREF _Toc256000542 \h </w:delInstrText>
        </w:r>
      </w:del>
      <w:del w:id="1325" w:author="SFC2021" w:date="2025-12-22T16:11:21Z">
        <w:r>
          <w:fldChar w:fldCharType="separate"/>
        </w:r>
      </w:del>
      <w:del w:id="1326" w:author="SFC2021" w:date="2025-12-22T16:11:21Z">
        <w:r>
          <w:delText>84</w:delText>
        </w:r>
      </w:del>
      <w:del w:id="1327" w:author="SFC2021" w:date="2025-12-22T16:11:21Z">
        <w:r>
          <w:fldChar w:fldCharType="end"/>
        </w:r>
      </w:del>
      <w:del w:id="1328" w:author="SFC2021" w:date="2025-12-22T16:11:21Z">
        <w:r>
          <w:fldChar w:fldCharType="end"/>
        </w:r>
      </w:del>
    </w:p>
    <w:p>
      <w:pPr>
        <w:pStyle w:val="TOC5"/>
        <w:tabs>
          <w:tab w:val="end" w:leader="dot" w:pos="10240"/>
        </w:tabs>
        <w:rPr>
          <w:del w:id="1329" w:author="SFC2021" w:date="2025-12-22T16:11:21Z"/>
          <w:rFonts w:ascii="Calibri" w:hAnsi="Calibri"/>
          <w:noProof/>
          <w:sz w:val="22"/>
        </w:rPr>
      </w:pPr>
      <w:del w:id="1330" w:author="SFC2021" w:date="2025-12-22T16:11:21Z">
        <w:r>
          <w:fldChar w:fldCharType="begin"/>
        </w:r>
      </w:del>
      <w:del w:id="1331" w:author="SFC2021" w:date="2025-12-22T16:11:21Z">
        <w:r>
          <w:delInstrText xml:space="preserve"> HYPERLINK \l "_Toc256000543" </w:delInstrText>
        </w:r>
      </w:del>
      <w:del w:id="1332" w:author="SFC2021" w:date="2025-12-22T16:11:21Z">
        <w:r>
          <w:fldChar w:fldCharType="separate"/>
        </w:r>
      </w:del>
      <w:del w:id="1333"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1334" w:author="SFC2021" w:date="2025-12-22T16:11:21Z">
        <w:r>
          <w:tab/>
        </w:r>
      </w:del>
      <w:del w:id="1335" w:author="SFC2021" w:date="2025-12-22T16:11:21Z">
        <w:r>
          <w:fldChar w:fldCharType="begin"/>
        </w:r>
      </w:del>
      <w:del w:id="1336" w:author="SFC2021" w:date="2025-12-22T16:11:21Z">
        <w:r>
          <w:delInstrText xml:space="preserve"> PAGEREF _Toc256000543 \h </w:delInstrText>
        </w:r>
      </w:del>
      <w:del w:id="1337" w:author="SFC2021" w:date="2025-12-22T16:11:21Z">
        <w:r>
          <w:fldChar w:fldCharType="separate"/>
        </w:r>
      </w:del>
      <w:del w:id="1338" w:author="SFC2021" w:date="2025-12-22T16:11:21Z">
        <w:r>
          <w:delText>84</w:delText>
        </w:r>
      </w:del>
      <w:del w:id="1339" w:author="SFC2021" w:date="2025-12-22T16:11:21Z">
        <w:r>
          <w:fldChar w:fldCharType="end"/>
        </w:r>
      </w:del>
      <w:del w:id="1340" w:author="SFC2021" w:date="2025-12-22T16:11:21Z">
        <w:r>
          <w:fldChar w:fldCharType="end"/>
        </w:r>
      </w:del>
    </w:p>
    <w:p>
      <w:pPr>
        <w:pStyle w:val="TOC5"/>
        <w:tabs>
          <w:tab w:val="end" w:leader="dot" w:pos="10240"/>
        </w:tabs>
        <w:rPr>
          <w:del w:id="1341" w:author="SFC2021" w:date="2025-12-22T16:11:21Z"/>
          <w:rFonts w:ascii="Calibri" w:hAnsi="Calibri"/>
          <w:noProof/>
          <w:sz w:val="22"/>
        </w:rPr>
      </w:pPr>
      <w:del w:id="1342" w:author="SFC2021" w:date="2025-12-22T16:11:21Z">
        <w:r>
          <w:fldChar w:fldCharType="begin"/>
        </w:r>
      </w:del>
      <w:del w:id="1343" w:author="SFC2021" w:date="2025-12-22T16:11:21Z">
        <w:r>
          <w:delInstrText xml:space="preserve"> HYPERLINK \l "_Toc256000544" </w:delInstrText>
        </w:r>
      </w:del>
      <w:del w:id="1344" w:author="SFC2021" w:date="2025-12-22T16:11:21Z">
        <w:r>
          <w:fldChar w:fldCharType="separate"/>
        </w:r>
      </w:del>
      <w:del w:id="1345" w:author="SFC2021" w:date="2025-12-22T16:11:21Z">
        <w:r w:rsidR="00A77B3E">
          <w:rPr>
            <w:rStyle w:val="Hyperlink"/>
          </w:rPr>
          <w:delText>Βασικές ομάδες-στόχοι — άρθρο 22 παράγραφος 3 στοιχείο δ) σημείο iii) του ΚΚΔ:</w:delText>
        </w:r>
      </w:del>
      <w:del w:id="1346" w:author="SFC2021" w:date="2025-12-22T16:11:21Z">
        <w:r>
          <w:tab/>
        </w:r>
      </w:del>
      <w:del w:id="1347" w:author="SFC2021" w:date="2025-12-22T16:11:21Z">
        <w:r>
          <w:fldChar w:fldCharType="begin"/>
        </w:r>
      </w:del>
      <w:del w:id="1348" w:author="SFC2021" w:date="2025-12-22T16:11:21Z">
        <w:r>
          <w:delInstrText xml:space="preserve"> PAGEREF _Toc256000544 \h </w:delInstrText>
        </w:r>
      </w:del>
      <w:del w:id="1349" w:author="SFC2021" w:date="2025-12-22T16:11:21Z">
        <w:r>
          <w:fldChar w:fldCharType="separate"/>
        </w:r>
      </w:del>
      <w:del w:id="1350" w:author="SFC2021" w:date="2025-12-22T16:11:21Z">
        <w:r>
          <w:delText>87</w:delText>
        </w:r>
      </w:del>
      <w:del w:id="1351" w:author="SFC2021" w:date="2025-12-22T16:11:21Z">
        <w:r>
          <w:fldChar w:fldCharType="end"/>
        </w:r>
      </w:del>
      <w:del w:id="1352" w:author="SFC2021" w:date="2025-12-22T16:11:21Z">
        <w:r>
          <w:fldChar w:fldCharType="end"/>
        </w:r>
      </w:del>
    </w:p>
    <w:p>
      <w:pPr>
        <w:pStyle w:val="TOC5"/>
        <w:tabs>
          <w:tab w:val="end" w:leader="dot" w:pos="10240"/>
        </w:tabs>
        <w:rPr>
          <w:del w:id="1353" w:author="SFC2021" w:date="2025-12-22T16:11:21Z"/>
          <w:rFonts w:ascii="Calibri" w:hAnsi="Calibri"/>
          <w:noProof/>
          <w:sz w:val="22"/>
        </w:rPr>
      </w:pPr>
      <w:del w:id="1354" w:author="SFC2021" w:date="2025-12-22T16:11:21Z">
        <w:r>
          <w:fldChar w:fldCharType="begin"/>
        </w:r>
      </w:del>
      <w:del w:id="1355" w:author="SFC2021" w:date="2025-12-22T16:11:21Z">
        <w:r>
          <w:delInstrText xml:space="preserve"> HYPERLINK \l "_Toc256000545" </w:delInstrText>
        </w:r>
      </w:del>
      <w:del w:id="1356" w:author="SFC2021" w:date="2025-12-22T16:11:21Z">
        <w:r>
          <w:fldChar w:fldCharType="separate"/>
        </w:r>
      </w:del>
      <w:del w:id="1357"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358" w:author="SFC2021" w:date="2025-12-22T16:11:21Z">
        <w:r>
          <w:tab/>
        </w:r>
      </w:del>
      <w:del w:id="1359" w:author="SFC2021" w:date="2025-12-22T16:11:21Z">
        <w:r>
          <w:fldChar w:fldCharType="begin"/>
        </w:r>
      </w:del>
      <w:del w:id="1360" w:author="SFC2021" w:date="2025-12-22T16:11:21Z">
        <w:r>
          <w:delInstrText xml:space="preserve"> PAGEREF _Toc256000545 \h </w:delInstrText>
        </w:r>
      </w:del>
      <w:del w:id="1361" w:author="SFC2021" w:date="2025-12-22T16:11:21Z">
        <w:r>
          <w:fldChar w:fldCharType="separate"/>
        </w:r>
      </w:del>
      <w:del w:id="1362" w:author="SFC2021" w:date="2025-12-22T16:11:21Z">
        <w:r>
          <w:delText>87</w:delText>
        </w:r>
      </w:del>
      <w:del w:id="1363" w:author="SFC2021" w:date="2025-12-22T16:11:21Z">
        <w:r>
          <w:fldChar w:fldCharType="end"/>
        </w:r>
      </w:del>
      <w:del w:id="1364" w:author="SFC2021" w:date="2025-12-22T16:11:21Z">
        <w:r>
          <w:fldChar w:fldCharType="end"/>
        </w:r>
      </w:del>
    </w:p>
    <w:p>
      <w:pPr>
        <w:pStyle w:val="TOC5"/>
        <w:tabs>
          <w:tab w:val="end" w:leader="dot" w:pos="10240"/>
        </w:tabs>
        <w:rPr>
          <w:del w:id="1365" w:author="SFC2021" w:date="2025-12-22T16:11:21Z"/>
          <w:rFonts w:ascii="Calibri" w:hAnsi="Calibri"/>
          <w:noProof/>
          <w:sz w:val="22"/>
        </w:rPr>
      </w:pPr>
      <w:del w:id="1366" w:author="SFC2021" w:date="2025-12-22T16:11:21Z">
        <w:r>
          <w:fldChar w:fldCharType="begin"/>
        </w:r>
      </w:del>
      <w:del w:id="1367" w:author="SFC2021" w:date="2025-12-22T16:11:21Z">
        <w:r>
          <w:delInstrText xml:space="preserve"> HYPERLINK \l "_Toc256000546" </w:delInstrText>
        </w:r>
      </w:del>
      <w:del w:id="1368" w:author="SFC2021" w:date="2025-12-22T16:11:21Z">
        <w:r>
          <w:fldChar w:fldCharType="separate"/>
        </w:r>
      </w:del>
      <w:del w:id="1369"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370" w:author="SFC2021" w:date="2025-12-22T16:11:21Z">
        <w:r>
          <w:tab/>
        </w:r>
      </w:del>
      <w:del w:id="1371" w:author="SFC2021" w:date="2025-12-22T16:11:21Z">
        <w:r>
          <w:fldChar w:fldCharType="begin"/>
        </w:r>
      </w:del>
      <w:del w:id="1372" w:author="SFC2021" w:date="2025-12-22T16:11:21Z">
        <w:r>
          <w:delInstrText xml:space="preserve"> PAGEREF _Toc256000546 \h </w:delInstrText>
        </w:r>
      </w:del>
      <w:del w:id="1373" w:author="SFC2021" w:date="2025-12-22T16:11:21Z">
        <w:r>
          <w:fldChar w:fldCharType="separate"/>
        </w:r>
      </w:del>
      <w:del w:id="1374" w:author="SFC2021" w:date="2025-12-22T16:11:21Z">
        <w:r>
          <w:delText>88</w:delText>
        </w:r>
      </w:del>
      <w:del w:id="1375" w:author="SFC2021" w:date="2025-12-22T16:11:21Z">
        <w:r>
          <w:fldChar w:fldCharType="end"/>
        </w:r>
      </w:del>
      <w:del w:id="1376" w:author="SFC2021" w:date="2025-12-22T16:11:21Z">
        <w:r>
          <w:fldChar w:fldCharType="end"/>
        </w:r>
      </w:del>
    </w:p>
    <w:p>
      <w:pPr>
        <w:pStyle w:val="TOC5"/>
        <w:tabs>
          <w:tab w:val="end" w:leader="dot" w:pos="10240"/>
        </w:tabs>
        <w:rPr>
          <w:del w:id="1377" w:author="SFC2021" w:date="2025-12-22T16:11:21Z"/>
          <w:rFonts w:ascii="Calibri" w:hAnsi="Calibri"/>
          <w:noProof/>
          <w:sz w:val="22"/>
        </w:rPr>
      </w:pPr>
      <w:del w:id="1378" w:author="SFC2021" w:date="2025-12-22T16:11:21Z">
        <w:r>
          <w:fldChar w:fldCharType="begin"/>
        </w:r>
      </w:del>
      <w:del w:id="1379" w:author="SFC2021" w:date="2025-12-22T16:11:21Z">
        <w:r>
          <w:delInstrText xml:space="preserve"> HYPERLINK \l "_Toc256000547" </w:delInstrText>
        </w:r>
      </w:del>
      <w:del w:id="1380" w:author="SFC2021" w:date="2025-12-22T16:11:21Z">
        <w:r>
          <w:fldChar w:fldCharType="separate"/>
        </w:r>
      </w:del>
      <w:del w:id="1381"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382" w:author="SFC2021" w:date="2025-12-22T16:11:21Z">
        <w:r>
          <w:tab/>
        </w:r>
      </w:del>
      <w:del w:id="1383" w:author="SFC2021" w:date="2025-12-22T16:11:21Z">
        <w:r>
          <w:fldChar w:fldCharType="begin"/>
        </w:r>
      </w:del>
      <w:del w:id="1384" w:author="SFC2021" w:date="2025-12-22T16:11:21Z">
        <w:r>
          <w:delInstrText xml:space="preserve"> PAGEREF _Toc256000547 \h </w:delInstrText>
        </w:r>
      </w:del>
      <w:del w:id="1385" w:author="SFC2021" w:date="2025-12-22T16:11:21Z">
        <w:r>
          <w:fldChar w:fldCharType="separate"/>
        </w:r>
      </w:del>
      <w:del w:id="1386" w:author="SFC2021" w:date="2025-12-22T16:11:21Z">
        <w:r>
          <w:delText>88</w:delText>
        </w:r>
      </w:del>
      <w:del w:id="1387" w:author="SFC2021" w:date="2025-12-22T16:11:21Z">
        <w:r>
          <w:fldChar w:fldCharType="end"/>
        </w:r>
      </w:del>
      <w:del w:id="1388" w:author="SFC2021" w:date="2025-12-22T16:11:21Z">
        <w:r>
          <w:fldChar w:fldCharType="end"/>
        </w:r>
      </w:del>
    </w:p>
    <w:p>
      <w:pPr>
        <w:pStyle w:val="TOC5"/>
        <w:tabs>
          <w:tab w:val="end" w:leader="dot" w:pos="10240"/>
        </w:tabs>
        <w:rPr>
          <w:del w:id="1389" w:author="SFC2021" w:date="2025-12-22T16:11:21Z"/>
          <w:rFonts w:ascii="Calibri" w:hAnsi="Calibri"/>
          <w:noProof/>
          <w:sz w:val="22"/>
        </w:rPr>
      </w:pPr>
      <w:del w:id="1390" w:author="SFC2021" w:date="2025-12-22T16:11:21Z">
        <w:r>
          <w:fldChar w:fldCharType="begin"/>
        </w:r>
      </w:del>
      <w:del w:id="1391" w:author="SFC2021" w:date="2025-12-22T16:11:21Z">
        <w:r>
          <w:delInstrText xml:space="preserve"> HYPERLINK \l "_Toc256000548" </w:delInstrText>
        </w:r>
      </w:del>
      <w:del w:id="1392" w:author="SFC2021" w:date="2025-12-22T16:11:21Z">
        <w:r>
          <w:fldChar w:fldCharType="separate"/>
        </w:r>
      </w:del>
      <w:del w:id="1393"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1394" w:author="SFC2021" w:date="2025-12-22T16:11:21Z">
        <w:r>
          <w:tab/>
        </w:r>
      </w:del>
      <w:del w:id="1395" w:author="SFC2021" w:date="2025-12-22T16:11:21Z">
        <w:r>
          <w:fldChar w:fldCharType="begin"/>
        </w:r>
      </w:del>
      <w:del w:id="1396" w:author="SFC2021" w:date="2025-12-22T16:11:21Z">
        <w:r>
          <w:delInstrText xml:space="preserve"> PAGEREF _Toc256000548 \h </w:delInstrText>
        </w:r>
      </w:del>
      <w:del w:id="1397" w:author="SFC2021" w:date="2025-12-22T16:11:21Z">
        <w:r>
          <w:fldChar w:fldCharType="separate"/>
        </w:r>
      </w:del>
      <w:del w:id="1398" w:author="SFC2021" w:date="2025-12-22T16:11:21Z">
        <w:r>
          <w:delText>89</w:delText>
        </w:r>
      </w:del>
      <w:del w:id="1399" w:author="SFC2021" w:date="2025-12-22T16:11:21Z">
        <w:r>
          <w:fldChar w:fldCharType="end"/>
        </w:r>
      </w:del>
      <w:del w:id="1400" w:author="SFC2021" w:date="2025-12-22T16:11:21Z">
        <w:r>
          <w:fldChar w:fldCharType="end"/>
        </w:r>
      </w:del>
    </w:p>
    <w:p>
      <w:pPr>
        <w:pStyle w:val="TOC4"/>
        <w:tabs>
          <w:tab w:val="end" w:leader="dot" w:pos="10240"/>
        </w:tabs>
        <w:rPr>
          <w:del w:id="1401" w:author="SFC2021" w:date="2025-12-22T16:11:21Z"/>
          <w:rFonts w:ascii="Calibri" w:hAnsi="Calibri"/>
          <w:noProof/>
          <w:sz w:val="22"/>
        </w:rPr>
      </w:pPr>
      <w:del w:id="1402" w:author="SFC2021" w:date="2025-12-22T16:11:21Z">
        <w:r>
          <w:fldChar w:fldCharType="begin"/>
        </w:r>
      </w:del>
      <w:del w:id="1403" w:author="SFC2021" w:date="2025-12-22T16:11:21Z">
        <w:r>
          <w:delInstrText xml:space="preserve"> HYPERLINK \l "_Toc256000549" </w:delInstrText>
        </w:r>
      </w:del>
      <w:del w:id="1404" w:author="SFC2021" w:date="2025-12-22T16:11:21Z">
        <w:r>
          <w:fldChar w:fldCharType="separate"/>
        </w:r>
      </w:del>
      <w:del w:id="1405" w:author="SFC2021" w:date="2025-12-22T16:11:21Z">
        <w:r w:rsidR="00A77B3E">
          <w:rPr>
            <w:rStyle w:val="Hyperlink"/>
          </w:rPr>
          <w:delText>2.1.1.1.2. Δείκτες</w:delText>
        </w:r>
      </w:del>
      <w:del w:id="1406" w:author="SFC2021" w:date="2025-12-22T16:11:21Z">
        <w:r>
          <w:tab/>
        </w:r>
      </w:del>
      <w:del w:id="1407" w:author="SFC2021" w:date="2025-12-22T16:11:21Z">
        <w:r>
          <w:fldChar w:fldCharType="begin"/>
        </w:r>
      </w:del>
      <w:del w:id="1408" w:author="SFC2021" w:date="2025-12-22T16:11:21Z">
        <w:r>
          <w:delInstrText xml:space="preserve"> PAGEREF _Toc256000549 \h </w:delInstrText>
        </w:r>
      </w:del>
      <w:del w:id="1409" w:author="SFC2021" w:date="2025-12-22T16:11:21Z">
        <w:r>
          <w:fldChar w:fldCharType="separate"/>
        </w:r>
      </w:del>
      <w:del w:id="1410" w:author="SFC2021" w:date="2025-12-22T16:11:21Z">
        <w:r>
          <w:delText>89</w:delText>
        </w:r>
      </w:del>
      <w:del w:id="1411" w:author="SFC2021" w:date="2025-12-22T16:11:21Z">
        <w:r>
          <w:fldChar w:fldCharType="end"/>
        </w:r>
      </w:del>
      <w:del w:id="1412" w:author="SFC2021" w:date="2025-12-22T16:11:21Z">
        <w:r>
          <w:fldChar w:fldCharType="end"/>
        </w:r>
      </w:del>
    </w:p>
    <w:p>
      <w:pPr>
        <w:pStyle w:val="TOC5"/>
        <w:tabs>
          <w:tab w:val="end" w:leader="dot" w:pos="10240"/>
        </w:tabs>
        <w:rPr>
          <w:del w:id="1413" w:author="SFC2021" w:date="2025-12-22T16:11:21Z"/>
          <w:rFonts w:ascii="Calibri" w:hAnsi="Calibri"/>
          <w:noProof/>
          <w:sz w:val="22"/>
        </w:rPr>
      </w:pPr>
      <w:del w:id="1414" w:author="SFC2021" w:date="2025-12-22T16:11:21Z">
        <w:r>
          <w:fldChar w:fldCharType="begin"/>
        </w:r>
      </w:del>
      <w:del w:id="1415" w:author="SFC2021" w:date="2025-12-22T16:11:21Z">
        <w:r>
          <w:delInstrText xml:space="preserve"> HYPERLINK \l "_Toc256000550" </w:delInstrText>
        </w:r>
      </w:del>
      <w:del w:id="1416" w:author="SFC2021" w:date="2025-12-22T16:11:21Z">
        <w:r>
          <w:fldChar w:fldCharType="separate"/>
        </w:r>
      </w:del>
      <w:del w:id="1417" w:author="SFC2021" w:date="2025-12-22T16:11:21Z">
        <w:r w:rsidR="00A77B3E">
          <w:rPr>
            <w:rStyle w:val="Hyperlink"/>
          </w:rPr>
          <w:delText>Πίνακας 2: Δείκτες εκροών</w:delText>
        </w:r>
      </w:del>
      <w:del w:id="1418" w:author="SFC2021" w:date="2025-12-22T16:11:21Z">
        <w:r>
          <w:tab/>
        </w:r>
      </w:del>
      <w:del w:id="1419" w:author="SFC2021" w:date="2025-12-22T16:11:21Z">
        <w:r>
          <w:fldChar w:fldCharType="begin"/>
        </w:r>
      </w:del>
      <w:del w:id="1420" w:author="SFC2021" w:date="2025-12-22T16:11:21Z">
        <w:r>
          <w:delInstrText xml:space="preserve"> PAGEREF _Toc256000550 \h </w:delInstrText>
        </w:r>
      </w:del>
      <w:del w:id="1421" w:author="SFC2021" w:date="2025-12-22T16:11:21Z">
        <w:r>
          <w:fldChar w:fldCharType="separate"/>
        </w:r>
      </w:del>
      <w:del w:id="1422" w:author="SFC2021" w:date="2025-12-22T16:11:21Z">
        <w:r>
          <w:delText>89</w:delText>
        </w:r>
      </w:del>
      <w:del w:id="1423" w:author="SFC2021" w:date="2025-12-22T16:11:21Z">
        <w:r>
          <w:fldChar w:fldCharType="end"/>
        </w:r>
      </w:del>
      <w:del w:id="1424" w:author="SFC2021" w:date="2025-12-22T16:11:21Z">
        <w:r>
          <w:fldChar w:fldCharType="end"/>
        </w:r>
      </w:del>
    </w:p>
    <w:p>
      <w:pPr>
        <w:pStyle w:val="TOC5"/>
        <w:tabs>
          <w:tab w:val="end" w:leader="dot" w:pos="10240"/>
        </w:tabs>
        <w:rPr>
          <w:del w:id="1425" w:author="SFC2021" w:date="2025-12-22T16:11:21Z"/>
          <w:rFonts w:ascii="Calibri" w:hAnsi="Calibri"/>
          <w:noProof/>
          <w:sz w:val="22"/>
        </w:rPr>
      </w:pPr>
      <w:del w:id="1426" w:author="SFC2021" w:date="2025-12-22T16:11:21Z">
        <w:r>
          <w:fldChar w:fldCharType="begin"/>
        </w:r>
      </w:del>
      <w:del w:id="1427" w:author="SFC2021" w:date="2025-12-22T16:11:21Z">
        <w:r>
          <w:delInstrText xml:space="preserve"> HYPERLINK \l "_Toc256000551" </w:delInstrText>
        </w:r>
      </w:del>
      <w:del w:id="1428" w:author="SFC2021" w:date="2025-12-22T16:11:21Z">
        <w:r>
          <w:fldChar w:fldCharType="separate"/>
        </w:r>
      </w:del>
      <w:del w:id="1429" w:author="SFC2021" w:date="2025-12-22T16:11:21Z">
        <w:r w:rsidR="00A77B3E">
          <w:rPr>
            <w:rStyle w:val="Hyperlink"/>
          </w:rPr>
          <w:delText>Πίνακας 3: Δείκτες αποτελεσμάτων</w:delText>
        </w:r>
      </w:del>
      <w:del w:id="1430" w:author="SFC2021" w:date="2025-12-22T16:11:21Z">
        <w:r>
          <w:tab/>
        </w:r>
      </w:del>
      <w:del w:id="1431" w:author="SFC2021" w:date="2025-12-22T16:11:21Z">
        <w:r>
          <w:fldChar w:fldCharType="begin"/>
        </w:r>
      </w:del>
      <w:del w:id="1432" w:author="SFC2021" w:date="2025-12-22T16:11:21Z">
        <w:r>
          <w:delInstrText xml:space="preserve"> PAGEREF _Toc256000551 \h </w:delInstrText>
        </w:r>
      </w:del>
      <w:del w:id="1433" w:author="SFC2021" w:date="2025-12-22T16:11:21Z">
        <w:r>
          <w:fldChar w:fldCharType="separate"/>
        </w:r>
      </w:del>
      <w:del w:id="1434" w:author="SFC2021" w:date="2025-12-22T16:11:21Z">
        <w:r>
          <w:delText>89</w:delText>
        </w:r>
      </w:del>
      <w:del w:id="1435" w:author="SFC2021" w:date="2025-12-22T16:11:21Z">
        <w:r>
          <w:fldChar w:fldCharType="end"/>
        </w:r>
      </w:del>
      <w:del w:id="1436" w:author="SFC2021" w:date="2025-12-22T16:11:21Z">
        <w:r>
          <w:fldChar w:fldCharType="end"/>
        </w:r>
      </w:del>
    </w:p>
    <w:p>
      <w:pPr>
        <w:pStyle w:val="TOC4"/>
        <w:tabs>
          <w:tab w:val="end" w:leader="dot" w:pos="10240"/>
        </w:tabs>
        <w:rPr>
          <w:del w:id="1437" w:author="SFC2021" w:date="2025-12-22T16:11:21Z"/>
          <w:rFonts w:ascii="Calibri" w:hAnsi="Calibri"/>
          <w:noProof/>
          <w:sz w:val="22"/>
        </w:rPr>
      </w:pPr>
      <w:del w:id="1438" w:author="SFC2021" w:date="2025-12-22T16:11:21Z">
        <w:r>
          <w:fldChar w:fldCharType="begin"/>
        </w:r>
      </w:del>
      <w:del w:id="1439" w:author="SFC2021" w:date="2025-12-22T16:11:21Z">
        <w:r>
          <w:delInstrText xml:space="preserve"> HYPERLINK \l "_Toc256000552" </w:delInstrText>
        </w:r>
      </w:del>
      <w:del w:id="1440" w:author="SFC2021" w:date="2025-12-22T16:11:21Z">
        <w:r>
          <w:fldChar w:fldCharType="separate"/>
        </w:r>
      </w:del>
      <w:del w:id="1441" w:author="SFC2021" w:date="2025-12-22T16:11:21Z">
        <w:r w:rsidR="00A77B3E">
          <w:rPr>
            <w:rStyle w:val="Hyperlink"/>
          </w:rPr>
          <w:delText>2.1.1.1.3. Ενδεικτική κατανομή των προγραμματισμένων πόρων (ΕΕ) ανά είδος παρέμβασης</w:delText>
        </w:r>
      </w:del>
      <w:del w:id="1442" w:author="SFC2021" w:date="2025-12-22T16:11:21Z">
        <w:r>
          <w:tab/>
        </w:r>
      </w:del>
      <w:del w:id="1443" w:author="SFC2021" w:date="2025-12-22T16:11:21Z">
        <w:r>
          <w:fldChar w:fldCharType="begin"/>
        </w:r>
      </w:del>
      <w:del w:id="1444" w:author="SFC2021" w:date="2025-12-22T16:11:21Z">
        <w:r>
          <w:delInstrText xml:space="preserve"> PAGEREF _Toc256000552 \h </w:delInstrText>
        </w:r>
      </w:del>
      <w:del w:id="1445" w:author="SFC2021" w:date="2025-12-22T16:11:21Z">
        <w:r>
          <w:fldChar w:fldCharType="separate"/>
        </w:r>
      </w:del>
      <w:del w:id="1446" w:author="SFC2021" w:date="2025-12-22T16:11:21Z">
        <w:r>
          <w:delText>90</w:delText>
        </w:r>
      </w:del>
      <w:del w:id="1447" w:author="SFC2021" w:date="2025-12-22T16:11:21Z">
        <w:r>
          <w:fldChar w:fldCharType="end"/>
        </w:r>
      </w:del>
      <w:del w:id="1448" w:author="SFC2021" w:date="2025-12-22T16:11:21Z">
        <w:r>
          <w:fldChar w:fldCharType="end"/>
        </w:r>
      </w:del>
    </w:p>
    <w:p>
      <w:pPr>
        <w:pStyle w:val="TOC5"/>
        <w:tabs>
          <w:tab w:val="end" w:leader="dot" w:pos="10240"/>
        </w:tabs>
        <w:rPr>
          <w:del w:id="1449" w:author="SFC2021" w:date="2025-12-22T16:11:21Z"/>
          <w:rFonts w:ascii="Calibri" w:hAnsi="Calibri"/>
          <w:noProof/>
          <w:sz w:val="22"/>
        </w:rPr>
      </w:pPr>
      <w:del w:id="1450" w:author="SFC2021" w:date="2025-12-22T16:11:21Z">
        <w:r>
          <w:fldChar w:fldCharType="begin"/>
        </w:r>
      </w:del>
      <w:del w:id="1451" w:author="SFC2021" w:date="2025-12-22T16:11:21Z">
        <w:r>
          <w:delInstrText xml:space="preserve"> HYPERLINK \l "_Toc256000553" </w:delInstrText>
        </w:r>
      </w:del>
      <w:del w:id="1452" w:author="SFC2021" w:date="2025-12-22T16:11:21Z">
        <w:r>
          <w:fldChar w:fldCharType="separate"/>
        </w:r>
      </w:del>
      <w:del w:id="1453" w:author="SFC2021" w:date="2025-12-22T16:11:21Z">
        <w:r w:rsidR="00A77B3E">
          <w:rPr>
            <w:rStyle w:val="Hyperlink"/>
          </w:rPr>
          <w:delText>Πίνακας 4: Διάσταση 1 — πεδίο παρέμβασης</w:delText>
        </w:r>
      </w:del>
      <w:del w:id="1454" w:author="SFC2021" w:date="2025-12-22T16:11:21Z">
        <w:r>
          <w:tab/>
        </w:r>
      </w:del>
      <w:del w:id="1455" w:author="SFC2021" w:date="2025-12-22T16:11:21Z">
        <w:r>
          <w:fldChar w:fldCharType="begin"/>
        </w:r>
      </w:del>
      <w:del w:id="1456" w:author="SFC2021" w:date="2025-12-22T16:11:21Z">
        <w:r>
          <w:delInstrText xml:space="preserve"> PAGEREF _Toc256000553 \h </w:delInstrText>
        </w:r>
      </w:del>
      <w:del w:id="1457" w:author="SFC2021" w:date="2025-12-22T16:11:21Z">
        <w:r>
          <w:fldChar w:fldCharType="separate"/>
        </w:r>
      </w:del>
      <w:del w:id="1458" w:author="SFC2021" w:date="2025-12-22T16:11:21Z">
        <w:r>
          <w:delText>90</w:delText>
        </w:r>
      </w:del>
      <w:del w:id="1459" w:author="SFC2021" w:date="2025-12-22T16:11:21Z">
        <w:r>
          <w:fldChar w:fldCharType="end"/>
        </w:r>
      </w:del>
      <w:del w:id="1460" w:author="SFC2021" w:date="2025-12-22T16:11:21Z">
        <w:r>
          <w:fldChar w:fldCharType="end"/>
        </w:r>
      </w:del>
    </w:p>
    <w:p>
      <w:pPr>
        <w:pStyle w:val="TOC5"/>
        <w:tabs>
          <w:tab w:val="end" w:leader="dot" w:pos="10240"/>
        </w:tabs>
        <w:rPr>
          <w:del w:id="1461" w:author="SFC2021" w:date="2025-12-22T16:11:21Z"/>
          <w:rFonts w:ascii="Calibri" w:hAnsi="Calibri"/>
          <w:noProof/>
          <w:sz w:val="22"/>
        </w:rPr>
      </w:pPr>
      <w:del w:id="1462" w:author="SFC2021" w:date="2025-12-22T16:11:21Z">
        <w:r>
          <w:fldChar w:fldCharType="begin"/>
        </w:r>
      </w:del>
      <w:del w:id="1463" w:author="SFC2021" w:date="2025-12-22T16:11:21Z">
        <w:r>
          <w:delInstrText xml:space="preserve"> HYPERLINK \l "_Toc256000554" </w:delInstrText>
        </w:r>
      </w:del>
      <w:del w:id="1464" w:author="SFC2021" w:date="2025-12-22T16:11:21Z">
        <w:r>
          <w:fldChar w:fldCharType="separate"/>
        </w:r>
      </w:del>
      <w:del w:id="1465" w:author="SFC2021" w:date="2025-12-22T16:11:21Z">
        <w:r w:rsidR="00A77B3E">
          <w:rPr>
            <w:rStyle w:val="Hyperlink"/>
          </w:rPr>
          <w:delText>Πίνακας 5: Διάσταση 2 — μορφή χρηματοδότησης</w:delText>
        </w:r>
      </w:del>
      <w:del w:id="1466" w:author="SFC2021" w:date="2025-12-22T16:11:21Z">
        <w:r>
          <w:tab/>
        </w:r>
      </w:del>
      <w:del w:id="1467" w:author="SFC2021" w:date="2025-12-22T16:11:21Z">
        <w:r>
          <w:fldChar w:fldCharType="begin"/>
        </w:r>
      </w:del>
      <w:del w:id="1468" w:author="SFC2021" w:date="2025-12-22T16:11:21Z">
        <w:r>
          <w:delInstrText xml:space="preserve"> PAGEREF _Toc256000554 \h </w:delInstrText>
        </w:r>
      </w:del>
      <w:del w:id="1469" w:author="SFC2021" w:date="2025-12-22T16:11:21Z">
        <w:r>
          <w:fldChar w:fldCharType="separate"/>
        </w:r>
      </w:del>
      <w:del w:id="1470" w:author="SFC2021" w:date="2025-12-22T16:11:21Z">
        <w:r>
          <w:delText>90</w:delText>
        </w:r>
      </w:del>
      <w:del w:id="1471" w:author="SFC2021" w:date="2025-12-22T16:11:21Z">
        <w:r>
          <w:fldChar w:fldCharType="end"/>
        </w:r>
      </w:del>
      <w:del w:id="1472" w:author="SFC2021" w:date="2025-12-22T16:11:21Z">
        <w:r>
          <w:fldChar w:fldCharType="end"/>
        </w:r>
      </w:del>
    </w:p>
    <w:p>
      <w:pPr>
        <w:pStyle w:val="TOC5"/>
        <w:tabs>
          <w:tab w:val="end" w:leader="dot" w:pos="10240"/>
        </w:tabs>
        <w:rPr>
          <w:del w:id="1473" w:author="SFC2021" w:date="2025-12-22T16:11:21Z"/>
          <w:rFonts w:ascii="Calibri" w:hAnsi="Calibri"/>
          <w:noProof/>
          <w:sz w:val="22"/>
        </w:rPr>
      </w:pPr>
      <w:del w:id="1474" w:author="SFC2021" w:date="2025-12-22T16:11:21Z">
        <w:r>
          <w:fldChar w:fldCharType="begin"/>
        </w:r>
      </w:del>
      <w:del w:id="1475" w:author="SFC2021" w:date="2025-12-22T16:11:21Z">
        <w:r>
          <w:delInstrText xml:space="preserve"> HYPERLINK \l "_Toc256000555" </w:delInstrText>
        </w:r>
      </w:del>
      <w:del w:id="1476" w:author="SFC2021" w:date="2025-12-22T16:11:21Z">
        <w:r>
          <w:fldChar w:fldCharType="separate"/>
        </w:r>
      </w:del>
      <w:del w:id="1477" w:author="SFC2021" w:date="2025-12-22T16:11:21Z">
        <w:r w:rsidR="00A77B3E">
          <w:rPr>
            <w:rStyle w:val="Hyperlink"/>
          </w:rPr>
          <w:delText>Πίνακας 6: Διάσταση 3 — μηχανισμός εδαφικής υλοποίησης και εδαφική εστίαση</w:delText>
        </w:r>
      </w:del>
      <w:del w:id="1478" w:author="SFC2021" w:date="2025-12-22T16:11:21Z">
        <w:r>
          <w:tab/>
        </w:r>
      </w:del>
      <w:del w:id="1479" w:author="SFC2021" w:date="2025-12-22T16:11:21Z">
        <w:r>
          <w:fldChar w:fldCharType="begin"/>
        </w:r>
      </w:del>
      <w:del w:id="1480" w:author="SFC2021" w:date="2025-12-22T16:11:21Z">
        <w:r>
          <w:delInstrText xml:space="preserve"> PAGEREF _Toc256000555 \h </w:delInstrText>
        </w:r>
      </w:del>
      <w:del w:id="1481" w:author="SFC2021" w:date="2025-12-22T16:11:21Z">
        <w:r>
          <w:fldChar w:fldCharType="separate"/>
        </w:r>
      </w:del>
      <w:del w:id="1482" w:author="SFC2021" w:date="2025-12-22T16:11:21Z">
        <w:r>
          <w:delText>91</w:delText>
        </w:r>
      </w:del>
      <w:del w:id="1483" w:author="SFC2021" w:date="2025-12-22T16:11:21Z">
        <w:r>
          <w:fldChar w:fldCharType="end"/>
        </w:r>
      </w:del>
      <w:del w:id="1484" w:author="SFC2021" w:date="2025-12-22T16:11:21Z">
        <w:r>
          <w:fldChar w:fldCharType="end"/>
        </w:r>
      </w:del>
    </w:p>
    <w:p>
      <w:pPr>
        <w:pStyle w:val="TOC5"/>
        <w:tabs>
          <w:tab w:val="end" w:leader="dot" w:pos="10240"/>
        </w:tabs>
        <w:rPr>
          <w:del w:id="1485" w:author="SFC2021" w:date="2025-12-22T16:11:21Z"/>
          <w:rFonts w:ascii="Calibri" w:hAnsi="Calibri"/>
          <w:noProof/>
          <w:sz w:val="22"/>
        </w:rPr>
      </w:pPr>
      <w:del w:id="1486" w:author="SFC2021" w:date="2025-12-22T16:11:21Z">
        <w:r>
          <w:fldChar w:fldCharType="begin"/>
        </w:r>
      </w:del>
      <w:del w:id="1487" w:author="SFC2021" w:date="2025-12-22T16:11:21Z">
        <w:r>
          <w:delInstrText xml:space="preserve"> HYPERLINK \l "_Toc256000556" </w:delInstrText>
        </w:r>
      </w:del>
      <w:del w:id="1488" w:author="SFC2021" w:date="2025-12-22T16:11:21Z">
        <w:r>
          <w:fldChar w:fldCharType="separate"/>
        </w:r>
      </w:del>
      <w:del w:id="1489" w:author="SFC2021" w:date="2025-12-22T16:11:21Z">
        <w:r w:rsidR="00A77B3E">
          <w:rPr>
            <w:rStyle w:val="Hyperlink"/>
          </w:rPr>
          <w:delText>Πίνακας 7: Διάσταση 6 — δευτερεύοντες θεματικοί στόχοι ΕΚΤ+</w:delText>
        </w:r>
      </w:del>
      <w:del w:id="1490" w:author="SFC2021" w:date="2025-12-22T16:11:21Z">
        <w:r>
          <w:tab/>
        </w:r>
      </w:del>
      <w:del w:id="1491" w:author="SFC2021" w:date="2025-12-22T16:11:21Z">
        <w:r>
          <w:fldChar w:fldCharType="begin"/>
        </w:r>
      </w:del>
      <w:del w:id="1492" w:author="SFC2021" w:date="2025-12-22T16:11:21Z">
        <w:r>
          <w:delInstrText xml:space="preserve"> PAGEREF _Toc256000556 \h </w:delInstrText>
        </w:r>
      </w:del>
      <w:del w:id="1493" w:author="SFC2021" w:date="2025-12-22T16:11:21Z">
        <w:r>
          <w:fldChar w:fldCharType="separate"/>
        </w:r>
      </w:del>
      <w:del w:id="1494" w:author="SFC2021" w:date="2025-12-22T16:11:21Z">
        <w:r>
          <w:delText>91</w:delText>
        </w:r>
      </w:del>
      <w:del w:id="1495" w:author="SFC2021" w:date="2025-12-22T16:11:21Z">
        <w:r>
          <w:fldChar w:fldCharType="end"/>
        </w:r>
      </w:del>
      <w:del w:id="1496" w:author="SFC2021" w:date="2025-12-22T16:11:21Z">
        <w:r>
          <w:fldChar w:fldCharType="end"/>
        </w:r>
      </w:del>
    </w:p>
    <w:p>
      <w:pPr>
        <w:pStyle w:val="TOC5"/>
        <w:tabs>
          <w:tab w:val="end" w:leader="dot" w:pos="10240"/>
        </w:tabs>
        <w:rPr>
          <w:del w:id="1497" w:author="SFC2021" w:date="2025-12-22T16:11:21Z"/>
          <w:rFonts w:ascii="Calibri" w:hAnsi="Calibri"/>
          <w:noProof/>
          <w:sz w:val="22"/>
        </w:rPr>
      </w:pPr>
      <w:del w:id="1498" w:author="SFC2021" w:date="2025-12-22T16:11:21Z">
        <w:r>
          <w:fldChar w:fldCharType="begin"/>
        </w:r>
      </w:del>
      <w:del w:id="1499" w:author="SFC2021" w:date="2025-12-22T16:11:21Z">
        <w:r>
          <w:delInstrText xml:space="preserve"> HYPERLINK \l "_Toc256000557" </w:delInstrText>
        </w:r>
      </w:del>
      <w:del w:id="1500" w:author="SFC2021" w:date="2025-12-22T16:11:21Z">
        <w:r>
          <w:fldChar w:fldCharType="separate"/>
        </w:r>
      </w:del>
      <w:del w:id="1501"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1502" w:author="SFC2021" w:date="2025-12-22T16:11:21Z">
        <w:r>
          <w:tab/>
        </w:r>
      </w:del>
      <w:del w:id="1503" w:author="SFC2021" w:date="2025-12-22T16:11:21Z">
        <w:r>
          <w:fldChar w:fldCharType="begin"/>
        </w:r>
      </w:del>
      <w:del w:id="1504" w:author="SFC2021" w:date="2025-12-22T16:11:21Z">
        <w:r>
          <w:delInstrText xml:space="preserve"> PAGEREF _Toc256000557 \h </w:delInstrText>
        </w:r>
      </w:del>
      <w:del w:id="1505" w:author="SFC2021" w:date="2025-12-22T16:11:21Z">
        <w:r>
          <w:fldChar w:fldCharType="separate"/>
        </w:r>
      </w:del>
      <w:del w:id="1506" w:author="SFC2021" w:date="2025-12-22T16:11:21Z">
        <w:r>
          <w:delText>91</w:delText>
        </w:r>
      </w:del>
      <w:del w:id="1507" w:author="SFC2021" w:date="2025-12-22T16:11:21Z">
        <w:r>
          <w:fldChar w:fldCharType="end"/>
        </w:r>
      </w:del>
      <w:del w:id="1508" w:author="SFC2021" w:date="2025-12-22T16:11:21Z">
        <w:r>
          <w:fldChar w:fldCharType="end"/>
        </w:r>
      </w:del>
    </w:p>
    <w:p>
      <w:pPr>
        <w:pStyle w:val="TOC4"/>
        <w:tabs>
          <w:tab w:val="end" w:leader="dot" w:pos="10240"/>
        </w:tabs>
        <w:rPr>
          <w:del w:id="1509" w:author="SFC2021" w:date="2025-12-22T16:11:21Z"/>
          <w:rFonts w:ascii="Calibri" w:hAnsi="Calibri"/>
          <w:noProof/>
          <w:sz w:val="22"/>
        </w:rPr>
      </w:pPr>
      <w:del w:id="1510" w:author="SFC2021" w:date="2025-12-22T16:11:21Z">
        <w:r>
          <w:fldChar w:fldCharType="begin"/>
        </w:r>
      </w:del>
      <w:del w:id="1511" w:author="SFC2021" w:date="2025-12-22T16:11:21Z">
        <w:r>
          <w:delInstrText xml:space="preserve"> HYPERLINK \l "_Toc256000558" </w:delInstrText>
        </w:r>
      </w:del>
      <w:del w:id="1512" w:author="SFC2021" w:date="2025-12-22T16:11:21Z">
        <w:r>
          <w:fldChar w:fldCharType="separate"/>
        </w:r>
      </w:del>
      <w:del w:id="1513" w:author="SFC2021" w:date="2025-12-22T16:11:21Z">
        <w:r w:rsidR="00A77B3E">
          <w:rPr>
            <w:rStyle w:val="Hyperlink"/>
          </w:rPr>
          <w:delTex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delText>
        </w:r>
      </w:del>
      <w:del w:id="1514" w:author="SFC2021" w:date="2025-12-22T16:11:21Z">
        <w:r>
          <w:tab/>
        </w:r>
      </w:del>
      <w:del w:id="1515" w:author="SFC2021" w:date="2025-12-22T16:11:21Z">
        <w:r>
          <w:fldChar w:fldCharType="begin"/>
        </w:r>
      </w:del>
      <w:del w:id="1516" w:author="SFC2021" w:date="2025-12-22T16:11:21Z">
        <w:r>
          <w:delInstrText xml:space="preserve"> PAGEREF _Toc256000558 \h </w:delInstrText>
        </w:r>
      </w:del>
      <w:del w:id="1517" w:author="SFC2021" w:date="2025-12-22T16:11:21Z">
        <w:r>
          <w:fldChar w:fldCharType="separate"/>
        </w:r>
      </w:del>
      <w:del w:id="1518" w:author="SFC2021" w:date="2025-12-22T16:11:21Z">
        <w:r>
          <w:delText>92</w:delText>
        </w:r>
      </w:del>
      <w:del w:id="1519" w:author="SFC2021" w:date="2025-12-22T16:11:21Z">
        <w:r>
          <w:fldChar w:fldCharType="end"/>
        </w:r>
      </w:del>
      <w:del w:id="1520" w:author="SFC2021" w:date="2025-12-22T16:11:21Z">
        <w:r>
          <w:fldChar w:fldCharType="end"/>
        </w:r>
      </w:del>
    </w:p>
    <w:p>
      <w:pPr>
        <w:pStyle w:val="TOC4"/>
        <w:tabs>
          <w:tab w:val="end" w:leader="dot" w:pos="10240"/>
        </w:tabs>
        <w:rPr>
          <w:del w:id="1521" w:author="SFC2021" w:date="2025-12-22T16:11:21Z"/>
          <w:rFonts w:ascii="Calibri" w:hAnsi="Calibri"/>
          <w:noProof/>
          <w:sz w:val="22"/>
        </w:rPr>
      </w:pPr>
      <w:del w:id="1522" w:author="SFC2021" w:date="2025-12-22T16:11:21Z">
        <w:r>
          <w:fldChar w:fldCharType="begin"/>
        </w:r>
      </w:del>
      <w:del w:id="1523" w:author="SFC2021" w:date="2025-12-22T16:11:21Z">
        <w:r>
          <w:delInstrText xml:space="preserve"> HYPERLINK \l "_Toc256000559" </w:delInstrText>
        </w:r>
      </w:del>
      <w:del w:id="1524" w:author="SFC2021" w:date="2025-12-22T16:11:21Z">
        <w:r>
          <w:fldChar w:fldCharType="separate"/>
        </w:r>
      </w:del>
      <w:del w:id="1525" w:author="SFC2021" w:date="2025-12-22T16:11:21Z">
        <w:r w:rsidR="00A77B3E">
          <w:rPr>
            <w:rStyle w:val="Hyperlink"/>
          </w:rPr>
          <w:delText>2.1.1.1.1. Παρεμβάσεις των ταμείων</w:delText>
        </w:r>
      </w:del>
      <w:del w:id="1526" w:author="SFC2021" w:date="2025-12-22T16:11:21Z">
        <w:r>
          <w:tab/>
        </w:r>
      </w:del>
      <w:del w:id="1527" w:author="SFC2021" w:date="2025-12-22T16:11:21Z">
        <w:r>
          <w:fldChar w:fldCharType="begin"/>
        </w:r>
      </w:del>
      <w:del w:id="1528" w:author="SFC2021" w:date="2025-12-22T16:11:21Z">
        <w:r>
          <w:delInstrText xml:space="preserve"> PAGEREF _Toc256000559 \h </w:delInstrText>
        </w:r>
      </w:del>
      <w:del w:id="1529" w:author="SFC2021" w:date="2025-12-22T16:11:21Z">
        <w:r>
          <w:fldChar w:fldCharType="separate"/>
        </w:r>
      </w:del>
      <w:del w:id="1530" w:author="SFC2021" w:date="2025-12-22T16:11:21Z">
        <w:r>
          <w:delText>92</w:delText>
        </w:r>
      </w:del>
      <w:del w:id="1531" w:author="SFC2021" w:date="2025-12-22T16:11:21Z">
        <w:r>
          <w:fldChar w:fldCharType="end"/>
        </w:r>
      </w:del>
      <w:del w:id="1532" w:author="SFC2021" w:date="2025-12-22T16:11:21Z">
        <w:r>
          <w:fldChar w:fldCharType="end"/>
        </w:r>
      </w:del>
    </w:p>
    <w:p>
      <w:pPr>
        <w:pStyle w:val="TOC5"/>
        <w:tabs>
          <w:tab w:val="end" w:leader="dot" w:pos="10240"/>
        </w:tabs>
        <w:rPr>
          <w:del w:id="1533" w:author="SFC2021" w:date="2025-12-22T16:11:21Z"/>
          <w:rFonts w:ascii="Calibri" w:hAnsi="Calibri"/>
          <w:noProof/>
          <w:sz w:val="22"/>
        </w:rPr>
      </w:pPr>
      <w:del w:id="1534" w:author="SFC2021" w:date="2025-12-22T16:11:21Z">
        <w:r>
          <w:fldChar w:fldCharType="begin"/>
        </w:r>
      </w:del>
      <w:del w:id="1535" w:author="SFC2021" w:date="2025-12-22T16:11:21Z">
        <w:r>
          <w:delInstrText xml:space="preserve"> HYPERLINK \l "_Toc256000560" </w:delInstrText>
        </w:r>
      </w:del>
      <w:del w:id="1536" w:author="SFC2021" w:date="2025-12-22T16:11:21Z">
        <w:r>
          <w:fldChar w:fldCharType="separate"/>
        </w:r>
      </w:del>
      <w:del w:id="153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1538" w:author="SFC2021" w:date="2025-12-22T16:11:21Z">
        <w:r>
          <w:tab/>
        </w:r>
      </w:del>
      <w:del w:id="1539" w:author="SFC2021" w:date="2025-12-22T16:11:21Z">
        <w:r>
          <w:fldChar w:fldCharType="begin"/>
        </w:r>
      </w:del>
      <w:del w:id="1540" w:author="SFC2021" w:date="2025-12-22T16:11:21Z">
        <w:r>
          <w:delInstrText xml:space="preserve"> PAGEREF _Toc256000560 \h </w:delInstrText>
        </w:r>
      </w:del>
      <w:del w:id="1541" w:author="SFC2021" w:date="2025-12-22T16:11:21Z">
        <w:r>
          <w:fldChar w:fldCharType="separate"/>
        </w:r>
      </w:del>
      <w:del w:id="1542" w:author="SFC2021" w:date="2025-12-22T16:11:21Z">
        <w:r>
          <w:delText>92</w:delText>
        </w:r>
      </w:del>
      <w:del w:id="1543" w:author="SFC2021" w:date="2025-12-22T16:11:21Z">
        <w:r>
          <w:fldChar w:fldCharType="end"/>
        </w:r>
      </w:del>
      <w:del w:id="1544" w:author="SFC2021" w:date="2025-12-22T16:11:21Z">
        <w:r>
          <w:fldChar w:fldCharType="end"/>
        </w:r>
      </w:del>
    </w:p>
    <w:p>
      <w:pPr>
        <w:pStyle w:val="TOC5"/>
        <w:tabs>
          <w:tab w:val="end" w:leader="dot" w:pos="10240"/>
        </w:tabs>
        <w:rPr>
          <w:del w:id="1545" w:author="SFC2021" w:date="2025-12-22T16:11:21Z"/>
          <w:rFonts w:ascii="Calibri" w:hAnsi="Calibri"/>
          <w:noProof/>
          <w:sz w:val="22"/>
        </w:rPr>
      </w:pPr>
      <w:del w:id="1546" w:author="SFC2021" w:date="2025-12-22T16:11:21Z">
        <w:r>
          <w:fldChar w:fldCharType="begin"/>
        </w:r>
      </w:del>
      <w:del w:id="1547" w:author="SFC2021" w:date="2025-12-22T16:11:21Z">
        <w:r>
          <w:delInstrText xml:space="preserve"> HYPERLINK \l "_Toc256000561" </w:delInstrText>
        </w:r>
      </w:del>
      <w:del w:id="1548" w:author="SFC2021" w:date="2025-12-22T16:11:21Z">
        <w:r>
          <w:fldChar w:fldCharType="separate"/>
        </w:r>
      </w:del>
      <w:del w:id="1549" w:author="SFC2021" w:date="2025-12-22T16:11:21Z">
        <w:r w:rsidR="00A77B3E">
          <w:rPr>
            <w:rStyle w:val="Hyperlink"/>
          </w:rPr>
          <w:delText>Βασικές ομάδες-στόχοι — άρθρο 22 παράγραφος 3 στοιχείο δ) σημείο iii) του ΚΚΔ:</w:delText>
        </w:r>
      </w:del>
      <w:del w:id="1550" w:author="SFC2021" w:date="2025-12-22T16:11:21Z">
        <w:r>
          <w:tab/>
        </w:r>
      </w:del>
      <w:del w:id="1551" w:author="SFC2021" w:date="2025-12-22T16:11:21Z">
        <w:r>
          <w:fldChar w:fldCharType="begin"/>
        </w:r>
      </w:del>
      <w:del w:id="1552" w:author="SFC2021" w:date="2025-12-22T16:11:21Z">
        <w:r>
          <w:delInstrText xml:space="preserve"> PAGEREF _Toc256000561 \h </w:delInstrText>
        </w:r>
      </w:del>
      <w:del w:id="1553" w:author="SFC2021" w:date="2025-12-22T16:11:21Z">
        <w:r>
          <w:fldChar w:fldCharType="separate"/>
        </w:r>
      </w:del>
      <w:del w:id="1554" w:author="SFC2021" w:date="2025-12-22T16:11:21Z">
        <w:r>
          <w:delText>94</w:delText>
        </w:r>
      </w:del>
      <w:del w:id="1555" w:author="SFC2021" w:date="2025-12-22T16:11:21Z">
        <w:r>
          <w:fldChar w:fldCharType="end"/>
        </w:r>
      </w:del>
      <w:del w:id="1556" w:author="SFC2021" w:date="2025-12-22T16:11:21Z">
        <w:r>
          <w:fldChar w:fldCharType="end"/>
        </w:r>
      </w:del>
    </w:p>
    <w:p>
      <w:pPr>
        <w:pStyle w:val="TOC5"/>
        <w:tabs>
          <w:tab w:val="end" w:leader="dot" w:pos="10240"/>
        </w:tabs>
        <w:rPr>
          <w:del w:id="1557" w:author="SFC2021" w:date="2025-12-22T16:11:21Z"/>
          <w:rFonts w:ascii="Calibri" w:hAnsi="Calibri"/>
          <w:noProof/>
          <w:sz w:val="22"/>
        </w:rPr>
      </w:pPr>
      <w:del w:id="1558" w:author="SFC2021" w:date="2025-12-22T16:11:21Z">
        <w:r>
          <w:fldChar w:fldCharType="begin"/>
        </w:r>
      </w:del>
      <w:del w:id="1559" w:author="SFC2021" w:date="2025-12-22T16:11:21Z">
        <w:r>
          <w:delInstrText xml:space="preserve"> HYPERLINK \l "_Toc256000562" </w:delInstrText>
        </w:r>
      </w:del>
      <w:del w:id="1560" w:author="SFC2021" w:date="2025-12-22T16:11:21Z">
        <w:r>
          <w:fldChar w:fldCharType="separate"/>
        </w:r>
      </w:del>
      <w:del w:id="156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562" w:author="SFC2021" w:date="2025-12-22T16:11:21Z">
        <w:r>
          <w:tab/>
        </w:r>
      </w:del>
      <w:del w:id="1563" w:author="SFC2021" w:date="2025-12-22T16:11:21Z">
        <w:r>
          <w:fldChar w:fldCharType="begin"/>
        </w:r>
      </w:del>
      <w:del w:id="1564" w:author="SFC2021" w:date="2025-12-22T16:11:21Z">
        <w:r>
          <w:delInstrText xml:space="preserve"> PAGEREF _Toc256000562 \h </w:delInstrText>
        </w:r>
      </w:del>
      <w:del w:id="1565" w:author="SFC2021" w:date="2025-12-22T16:11:21Z">
        <w:r>
          <w:fldChar w:fldCharType="separate"/>
        </w:r>
      </w:del>
      <w:del w:id="1566" w:author="SFC2021" w:date="2025-12-22T16:11:21Z">
        <w:r>
          <w:delText>95</w:delText>
        </w:r>
      </w:del>
      <w:del w:id="1567" w:author="SFC2021" w:date="2025-12-22T16:11:21Z">
        <w:r>
          <w:fldChar w:fldCharType="end"/>
        </w:r>
      </w:del>
      <w:del w:id="1568" w:author="SFC2021" w:date="2025-12-22T16:11:21Z">
        <w:r>
          <w:fldChar w:fldCharType="end"/>
        </w:r>
      </w:del>
    </w:p>
    <w:p>
      <w:pPr>
        <w:pStyle w:val="TOC5"/>
        <w:tabs>
          <w:tab w:val="end" w:leader="dot" w:pos="10240"/>
        </w:tabs>
        <w:rPr>
          <w:del w:id="1569" w:author="SFC2021" w:date="2025-12-22T16:11:21Z"/>
          <w:rFonts w:ascii="Calibri" w:hAnsi="Calibri"/>
          <w:noProof/>
          <w:sz w:val="22"/>
        </w:rPr>
      </w:pPr>
      <w:del w:id="1570" w:author="SFC2021" w:date="2025-12-22T16:11:21Z">
        <w:r>
          <w:fldChar w:fldCharType="begin"/>
        </w:r>
      </w:del>
      <w:del w:id="1571" w:author="SFC2021" w:date="2025-12-22T16:11:21Z">
        <w:r>
          <w:delInstrText xml:space="preserve"> HYPERLINK \l "_Toc256000563" </w:delInstrText>
        </w:r>
      </w:del>
      <w:del w:id="1572" w:author="SFC2021" w:date="2025-12-22T16:11:21Z">
        <w:r>
          <w:fldChar w:fldCharType="separate"/>
        </w:r>
      </w:del>
      <w:del w:id="157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574" w:author="SFC2021" w:date="2025-12-22T16:11:21Z">
        <w:r>
          <w:tab/>
        </w:r>
      </w:del>
      <w:del w:id="1575" w:author="SFC2021" w:date="2025-12-22T16:11:21Z">
        <w:r>
          <w:fldChar w:fldCharType="begin"/>
        </w:r>
      </w:del>
      <w:del w:id="1576" w:author="SFC2021" w:date="2025-12-22T16:11:21Z">
        <w:r>
          <w:delInstrText xml:space="preserve"> PAGEREF _Toc256000563 \h </w:delInstrText>
        </w:r>
      </w:del>
      <w:del w:id="1577" w:author="SFC2021" w:date="2025-12-22T16:11:21Z">
        <w:r>
          <w:fldChar w:fldCharType="separate"/>
        </w:r>
      </w:del>
      <w:del w:id="1578" w:author="SFC2021" w:date="2025-12-22T16:11:21Z">
        <w:r>
          <w:delText>95</w:delText>
        </w:r>
      </w:del>
      <w:del w:id="1579" w:author="SFC2021" w:date="2025-12-22T16:11:21Z">
        <w:r>
          <w:fldChar w:fldCharType="end"/>
        </w:r>
      </w:del>
      <w:del w:id="1580" w:author="SFC2021" w:date="2025-12-22T16:11:21Z">
        <w:r>
          <w:fldChar w:fldCharType="end"/>
        </w:r>
      </w:del>
    </w:p>
    <w:p>
      <w:pPr>
        <w:pStyle w:val="TOC5"/>
        <w:tabs>
          <w:tab w:val="end" w:leader="dot" w:pos="10240"/>
        </w:tabs>
        <w:rPr>
          <w:del w:id="1581" w:author="SFC2021" w:date="2025-12-22T16:11:21Z"/>
          <w:rFonts w:ascii="Calibri" w:hAnsi="Calibri"/>
          <w:noProof/>
          <w:sz w:val="22"/>
        </w:rPr>
      </w:pPr>
      <w:del w:id="1582" w:author="SFC2021" w:date="2025-12-22T16:11:21Z">
        <w:r>
          <w:fldChar w:fldCharType="begin"/>
        </w:r>
      </w:del>
      <w:del w:id="1583" w:author="SFC2021" w:date="2025-12-22T16:11:21Z">
        <w:r>
          <w:delInstrText xml:space="preserve"> HYPERLINK \l "_Toc256000564" </w:delInstrText>
        </w:r>
      </w:del>
      <w:del w:id="1584" w:author="SFC2021" w:date="2025-12-22T16:11:21Z">
        <w:r>
          <w:fldChar w:fldCharType="separate"/>
        </w:r>
      </w:del>
      <w:del w:id="158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586" w:author="SFC2021" w:date="2025-12-22T16:11:21Z">
        <w:r>
          <w:tab/>
        </w:r>
      </w:del>
      <w:del w:id="1587" w:author="SFC2021" w:date="2025-12-22T16:11:21Z">
        <w:r>
          <w:fldChar w:fldCharType="begin"/>
        </w:r>
      </w:del>
      <w:del w:id="1588" w:author="SFC2021" w:date="2025-12-22T16:11:21Z">
        <w:r>
          <w:delInstrText xml:space="preserve"> PAGEREF _Toc256000564 \h </w:delInstrText>
        </w:r>
      </w:del>
      <w:del w:id="1589" w:author="SFC2021" w:date="2025-12-22T16:11:21Z">
        <w:r>
          <w:fldChar w:fldCharType="separate"/>
        </w:r>
      </w:del>
      <w:del w:id="1590" w:author="SFC2021" w:date="2025-12-22T16:11:21Z">
        <w:r>
          <w:delText>95</w:delText>
        </w:r>
      </w:del>
      <w:del w:id="1591" w:author="SFC2021" w:date="2025-12-22T16:11:21Z">
        <w:r>
          <w:fldChar w:fldCharType="end"/>
        </w:r>
      </w:del>
      <w:del w:id="1592" w:author="SFC2021" w:date="2025-12-22T16:11:21Z">
        <w:r>
          <w:fldChar w:fldCharType="end"/>
        </w:r>
      </w:del>
    </w:p>
    <w:p>
      <w:pPr>
        <w:pStyle w:val="TOC5"/>
        <w:tabs>
          <w:tab w:val="end" w:leader="dot" w:pos="10240"/>
        </w:tabs>
        <w:rPr>
          <w:del w:id="1593" w:author="SFC2021" w:date="2025-12-22T16:11:21Z"/>
          <w:rFonts w:ascii="Calibri" w:hAnsi="Calibri"/>
          <w:noProof/>
          <w:sz w:val="22"/>
        </w:rPr>
      </w:pPr>
      <w:del w:id="1594" w:author="SFC2021" w:date="2025-12-22T16:11:21Z">
        <w:r>
          <w:fldChar w:fldCharType="begin"/>
        </w:r>
      </w:del>
      <w:del w:id="1595" w:author="SFC2021" w:date="2025-12-22T16:11:21Z">
        <w:r>
          <w:delInstrText xml:space="preserve"> HYPERLINK \l "_Toc256000565" </w:delInstrText>
        </w:r>
      </w:del>
      <w:del w:id="1596" w:author="SFC2021" w:date="2025-12-22T16:11:21Z">
        <w:r>
          <w:fldChar w:fldCharType="separate"/>
        </w:r>
      </w:del>
      <w:del w:id="159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1598" w:author="SFC2021" w:date="2025-12-22T16:11:21Z">
        <w:r>
          <w:tab/>
        </w:r>
      </w:del>
      <w:del w:id="1599" w:author="SFC2021" w:date="2025-12-22T16:11:21Z">
        <w:r>
          <w:fldChar w:fldCharType="begin"/>
        </w:r>
      </w:del>
      <w:del w:id="1600" w:author="SFC2021" w:date="2025-12-22T16:11:21Z">
        <w:r>
          <w:delInstrText xml:space="preserve"> PAGEREF _Toc256000565 \h </w:delInstrText>
        </w:r>
      </w:del>
      <w:del w:id="1601" w:author="SFC2021" w:date="2025-12-22T16:11:21Z">
        <w:r>
          <w:fldChar w:fldCharType="separate"/>
        </w:r>
      </w:del>
      <w:del w:id="1602" w:author="SFC2021" w:date="2025-12-22T16:11:21Z">
        <w:r>
          <w:delText>96</w:delText>
        </w:r>
      </w:del>
      <w:del w:id="1603" w:author="SFC2021" w:date="2025-12-22T16:11:21Z">
        <w:r>
          <w:fldChar w:fldCharType="end"/>
        </w:r>
      </w:del>
      <w:del w:id="1604" w:author="SFC2021" w:date="2025-12-22T16:11:21Z">
        <w:r>
          <w:fldChar w:fldCharType="end"/>
        </w:r>
      </w:del>
    </w:p>
    <w:p>
      <w:pPr>
        <w:pStyle w:val="TOC4"/>
        <w:tabs>
          <w:tab w:val="end" w:leader="dot" w:pos="10240"/>
        </w:tabs>
        <w:rPr>
          <w:del w:id="1605" w:author="SFC2021" w:date="2025-12-22T16:11:21Z"/>
          <w:rFonts w:ascii="Calibri" w:hAnsi="Calibri"/>
          <w:noProof/>
          <w:sz w:val="22"/>
        </w:rPr>
      </w:pPr>
      <w:del w:id="1606" w:author="SFC2021" w:date="2025-12-22T16:11:21Z">
        <w:r>
          <w:fldChar w:fldCharType="begin"/>
        </w:r>
      </w:del>
      <w:del w:id="1607" w:author="SFC2021" w:date="2025-12-22T16:11:21Z">
        <w:r>
          <w:delInstrText xml:space="preserve"> HYPERLINK \l "_Toc256000566" </w:delInstrText>
        </w:r>
      </w:del>
      <w:del w:id="1608" w:author="SFC2021" w:date="2025-12-22T16:11:21Z">
        <w:r>
          <w:fldChar w:fldCharType="separate"/>
        </w:r>
      </w:del>
      <w:del w:id="1609" w:author="SFC2021" w:date="2025-12-22T16:11:21Z">
        <w:r w:rsidR="00A77B3E">
          <w:rPr>
            <w:rStyle w:val="Hyperlink"/>
          </w:rPr>
          <w:delText>2.1.1.1.2. Δείκτες</w:delText>
        </w:r>
      </w:del>
      <w:del w:id="1610" w:author="SFC2021" w:date="2025-12-22T16:11:21Z">
        <w:r>
          <w:tab/>
        </w:r>
      </w:del>
      <w:del w:id="1611" w:author="SFC2021" w:date="2025-12-22T16:11:21Z">
        <w:r>
          <w:fldChar w:fldCharType="begin"/>
        </w:r>
      </w:del>
      <w:del w:id="1612" w:author="SFC2021" w:date="2025-12-22T16:11:21Z">
        <w:r>
          <w:delInstrText xml:space="preserve"> PAGEREF _Toc256000566 \h </w:delInstrText>
        </w:r>
      </w:del>
      <w:del w:id="1613" w:author="SFC2021" w:date="2025-12-22T16:11:21Z">
        <w:r>
          <w:fldChar w:fldCharType="separate"/>
        </w:r>
      </w:del>
      <w:del w:id="1614" w:author="SFC2021" w:date="2025-12-22T16:11:21Z">
        <w:r>
          <w:delText>96</w:delText>
        </w:r>
      </w:del>
      <w:del w:id="1615" w:author="SFC2021" w:date="2025-12-22T16:11:21Z">
        <w:r>
          <w:fldChar w:fldCharType="end"/>
        </w:r>
      </w:del>
      <w:del w:id="1616" w:author="SFC2021" w:date="2025-12-22T16:11:21Z">
        <w:r>
          <w:fldChar w:fldCharType="end"/>
        </w:r>
      </w:del>
    </w:p>
    <w:p>
      <w:pPr>
        <w:pStyle w:val="TOC5"/>
        <w:tabs>
          <w:tab w:val="end" w:leader="dot" w:pos="10240"/>
        </w:tabs>
        <w:rPr>
          <w:del w:id="1617" w:author="SFC2021" w:date="2025-12-22T16:11:21Z"/>
          <w:rFonts w:ascii="Calibri" w:hAnsi="Calibri"/>
          <w:noProof/>
          <w:sz w:val="22"/>
        </w:rPr>
      </w:pPr>
      <w:del w:id="1618" w:author="SFC2021" w:date="2025-12-22T16:11:21Z">
        <w:r>
          <w:fldChar w:fldCharType="begin"/>
        </w:r>
      </w:del>
      <w:del w:id="1619" w:author="SFC2021" w:date="2025-12-22T16:11:21Z">
        <w:r>
          <w:delInstrText xml:space="preserve"> HYPERLINK \l "_Toc256000567" </w:delInstrText>
        </w:r>
      </w:del>
      <w:del w:id="1620" w:author="SFC2021" w:date="2025-12-22T16:11:21Z">
        <w:r>
          <w:fldChar w:fldCharType="separate"/>
        </w:r>
      </w:del>
      <w:del w:id="1621" w:author="SFC2021" w:date="2025-12-22T16:11:21Z">
        <w:r w:rsidR="00A77B3E">
          <w:rPr>
            <w:rStyle w:val="Hyperlink"/>
          </w:rPr>
          <w:delText>Πίνακας 2: Δείκτες εκροών</w:delText>
        </w:r>
      </w:del>
      <w:del w:id="1622" w:author="SFC2021" w:date="2025-12-22T16:11:21Z">
        <w:r>
          <w:tab/>
        </w:r>
      </w:del>
      <w:del w:id="1623" w:author="SFC2021" w:date="2025-12-22T16:11:21Z">
        <w:r>
          <w:fldChar w:fldCharType="begin"/>
        </w:r>
      </w:del>
      <w:del w:id="1624" w:author="SFC2021" w:date="2025-12-22T16:11:21Z">
        <w:r>
          <w:delInstrText xml:space="preserve"> PAGEREF _Toc256000567 \h </w:delInstrText>
        </w:r>
      </w:del>
      <w:del w:id="1625" w:author="SFC2021" w:date="2025-12-22T16:11:21Z">
        <w:r>
          <w:fldChar w:fldCharType="separate"/>
        </w:r>
      </w:del>
      <w:del w:id="1626" w:author="SFC2021" w:date="2025-12-22T16:11:21Z">
        <w:r>
          <w:delText>96</w:delText>
        </w:r>
      </w:del>
      <w:del w:id="1627" w:author="SFC2021" w:date="2025-12-22T16:11:21Z">
        <w:r>
          <w:fldChar w:fldCharType="end"/>
        </w:r>
      </w:del>
      <w:del w:id="1628" w:author="SFC2021" w:date="2025-12-22T16:11:21Z">
        <w:r>
          <w:fldChar w:fldCharType="end"/>
        </w:r>
      </w:del>
    </w:p>
    <w:p>
      <w:pPr>
        <w:pStyle w:val="TOC5"/>
        <w:tabs>
          <w:tab w:val="end" w:leader="dot" w:pos="10240"/>
        </w:tabs>
        <w:rPr>
          <w:del w:id="1629" w:author="SFC2021" w:date="2025-12-22T16:11:21Z"/>
          <w:rFonts w:ascii="Calibri" w:hAnsi="Calibri"/>
          <w:noProof/>
          <w:sz w:val="22"/>
        </w:rPr>
      </w:pPr>
      <w:del w:id="1630" w:author="SFC2021" w:date="2025-12-22T16:11:21Z">
        <w:r>
          <w:fldChar w:fldCharType="begin"/>
        </w:r>
      </w:del>
      <w:del w:id="1631" w:author="SFC2021" w:date="2025-12-22T16:11:21Z">
        <w:r>
          <w:delInstrText xml:space="preserve"> HYPERLINK \l "_Toc256000568" </w:delInstrText>
        </w:r>
      </w:del>
      <w:del w:id="1632" w:author="SFC2021" w:date="2025-12-22T16:11:21Z">
        <w:r>
          <w:fldChar w:fldCharType="separate"/>
        </w:r>
      </w:del>
      <w:del w:id="1633" w:author="SFC2021" w:date="2025-12-22T16:11:21Z">
        <w:r w:rsidR="00A77B3E">
          <w:rPr>
            <w:rStyle w:val="Hyperlink"/>
          </w:rPr>
          <w:delText>Πίνακας 3: Δείκτες αποτελεσμάτων</w:delText>
        </w:r>
      </w:del>
      <w:del w:id="1634" w:author="SFC2021" w:date="2025-12-22T16:11:21Z">
        <w:r>
          <w:tab/>
        </w:r>
      </w:del>
      <w:del w:id="1635" w:author="SFC2021" w:date="2025-12-22T16:11:21Z">
        <w:r>
          <w:fldChar w:fldCharType="begin"/>
        </w:r>
      </w:del>
      <w:del w:id="1636" w:author="SFC2021" w:date="2025-12-22T16:11:21Z">
        <w:r>
          <w:delInstrText xml:space="preserve"> PAGEREF _Toc256000568 \h </w:delInstrText>
        </w:r>
      </w:del>
      <w:del w:id="1637" w:author="SFC2021" w:date="2025-12-22T16:11:21Z">
        <w:r>
          <w:fldChar w:fldCharType="separate"/>
        </w:r>
      </w:del>
      <w:del w:id="1638" w:author="SFC2021" w:date="2025-12-22T16:11:21Z">
        <w:r>
          <w:delText>96</w:delText>
        </w:r>
      </w:del>
      <w:del w:id="1639" w:author="SFC2021" w:date="2025-12-22T16:11:21Z">
        <w:r>
          <w:fldChar w:fldCharType="end"/>
        </w:r>
      </w:del>
      <w:del w:id="1640" w:author="SFC2021" w:date="2025-12-22T16:11:21Z">
        <w:r>
          <w:fldChar w:fldCharType="end"/>
        </w:r>
      </w:del>
    </w:p>
    <w:p>
      <w:pPr>
        <w:pStyle w:val="TOC4"/>
        <w:tabs>
          <w:tab w:val="end" w:leader="dot" w:pos="10240"/>
        </w:tabs>
        <w:rPr>
          <w:del w:id="1641" w:author="SFC2021" w:date="2025-12-22T16:11:21Z"/>
          <w:rFonts w:ascii="Calibri" w:hAnsi="Calibri"/>
          <w:noProof/>
          <w:sz w:val="22"/>
        </w:rPr>
      </w:pPr>
      <w:del w:id="1642" w:author="SFC2021" w:date="2025-12-22T16:11:21Z">
        <w:r>
          <w:fldChar w:fldCharType="begin"/>
        </w:r>
      </w:del>
      <w:del w:id="1643" w:author="SFC2021" w:date="2025-12-22T16:11:21Z">
        <w:r>
          <w:delInstrText xml:space="preserve"> HYPERLINK \l "_Toc256000569" </w:delInstrText>
        </w:r>
      </w:del>
      <w:del w:id="1644" w:author="SFC2021" w:date="2025-12-22T16:11:21Z">
        <w:r>
          <w:fldChar w:fldCharType="separate"/>
        </w:r>
      </w:del>
      <w:del w:id="1645" w:author="SFC2021" w:date="2025-12-22T16:11:21Z">
        <w:r w:rsidR="00A77B3E">
          <w:rPr>
            <w:rStyle w:val="Hyperlink"/>
          </w:rPr>
          <w:delText>2.1.1.1.3. Ενδεικτική κατανομή των προγραμματισμένων πόρων (ΕΕ) ανά είδος παρέμβασης</w:delText>
        </w:r>
      </w:del>
      <w:del w:id="1646" w:author="SFC2021" w:date="2025-12-22T16:11:21Z">
        <w:r>
          <w:tab/>
        </w:r>
      </w:del>
      <w:del w:id="1647" w:author="SFC2021" w:date="2025-12-22T16:11:21Z">
        <w:r>
          <w:fldChar w:fldCharType="begin"/>
        </w:r>
      </w:del>
      <w:del w:id="1648" w:author="SFC2021" w:date="2025-12-22T16:11:21Z">
        <w:r>
          <w:delInstrText xml:space="preserve"> PAGEREF _Toc256000569 \h </w:delInstrText>
        </w:r>
      </w:del>
      <w:del w:id="1649" w:author="SFC2021" w:date="2025-12-22T16:11:21Z">
        <w:r>
          <w:fldChar w:fldCharType="separate"/>
        </w:r>
      </w:del>
      <w:del w:id="1650" w:author="SFC2021" w:date="2025-12-22T16:11:21Z">
        <w:r>
          <w:delText>97</w:delText>
        </w:r>
      </w:del>
      <w:del w:id="1651" w:author="SFC2021" w:date="2025-12-22T16:11:21Z">
        <w:r>
          <w:fldChar w:fldCharType="end"/>
        </w:r>
      </w:del>
      <w:del w:id="1652" w:author="SFC2021" w:date="2025-12-22T16:11:21Z">
        <w:r>
          <w:fldChar w:fldCharType="end"/>
        </w:r>
      </w:del>
    </w:p>
    <w:p>
      <w:pPr>
        <w:pStyle w:val="TOC5"/>
        <w:tabs>
          <w:tab w:val="end" w:leader="dot" w:pos="10240"/>
        </w:tabs>
        <w:rPr>
          <w:del w:id="1653" w:author="SFC2021" w:date="2025-12-22T16:11:21Z"/>
          <w:rFonts w:ascii="Calibri" w:hAnsi="Calibri"/>
          <w:noProof/>
          <w:sz w:val="22"/>
        </w:rPr>
      </w:pPr>
      <w:del w:id="1654" w:author="SFC2021" w:date="2025-12-22T16:11:21Z">
        <w:r>
          <w:fldChar w:fldCharType="begin"/>
        </w:r>
      </w:del>
      <w:del w:id="1655" w:author="SFC2021" w:date="2025-12-22T16:11:21Z">
        <w:r>
          <w:delInstrText xml:space="preserve"> HYPERLINK \l "_Toc256000570" </w:delInstrText>
        </w:r>
      </w:del>
      <w:del w:id="1656" w:author="SFC2021" w:date="2025-12-22T16:11:21Z">
        <w:r>
          <w:fldChar w:fldCharType="separate"/>
        </w:r>
      </w:del>
      <w:del w:id="1657" w:author="SFC2021" w:date="2025-12-22T16:11:21Z">
        <w:r w:rsidR="00A77B3E">
          <w:rPr>
            <w:rStyle w:val="Hyperlink"/>
          </w:rPr>
          <w:delText>Πίνακας 4: Διάσταση 1 — πεδίο παρέμβασης</w:delText>
        </w:r>
      </w:del>
      <w:del w:id="1658" w:author="SFC2021" w:date="2025-12-22T16:11:21Z">
        <w:r>
          <w:tab/>
        </w:r>
      </w:del>
      <w:del w:id="1659" w:author="SFC2021" w:date="2025-12-22T16:11:21Z">
        <w:r>
          <w:fldChar w:fldCharType="begin"/>
        </w:r>
      </w:del>
      <w:del w:id="1660" w:author="SFC2021" w:date="2025-12-22T16:11:21Z">
        <w:r>
          <w:delInstrText xml:space="preserve"> PAGEREF _Toc256000570 \h </w:delInstrText>
        </w:r>
      </w:del>
      <w:del w:id="1661" w:author="SFC2021" w:date="2025-12-22T16:11:21Z">
        <w:r>
          <w:fldChar w:fldCharType="separate"/>
        </w:r>
      </w:del>
      <w:del w:id="1662" w:author="SFC2021" w:date="2025-12-22T16:11:21Z">
        <w:r>
          <w:delText>97</w:delText>
        </w:r>
      </w:del>
      <w:del w:id="1663" w:author="SFC2021" w:date="2025-12-22T16:11:21Z">
        <w:r>
          <w:fldChar w:fldCharType="end"/>
        </w:r>
      </w:del>
      <w:del w:id="1664" w:author="SFC2021" w:date="2025-12-22T16:11:21Z">
        <w:r>
          <w:fldChar w:fldCharType="end"/>
        </w:r>
      </w:del>
    </w:p>
    <w:p>
      <w:pPr>
        <w:pStyle w:val="TOC5"/>
        <w:tabs>
          <w:tab w:val="end" w:leader="dot" w:pos="10240"/>
        </w:tabs>
        <w:rPr>
          <w:del w:id="1665" w:author="SFC2021" w:date="2025-12-22T16:11:21Z"/>
          <w:rFonts w:ascii="Calibri" w:hAnsi="Calibri"/>
          <w:noProof/>
          <w:sz w:val="22"/>
        </w:rPr>
      </w:pPr>
      <w:del w:id="1666" w:author="SFC2021" w:date="2025-12-22T16:11:21Z">
        <w:r>
          <w:fldChar w:fldCharType="begin"/>
        </w:r>
      </w:del>
      <w:del w:id="1667" w:author="SFC2021" w:date="2025-12-22T16:11:21Z">
        <w:r>
          <w:delInstrText xml:space="preserve"> HYPERLINK \l "_Toc256000571" </w:delInstrText>
        </w:r>
      </w:del>
      <w:del w:id="1668" w:author="SFC2021" w:date="2025-12-22T16:11:21Z">
        <w:r>
          <w:fldChar w:fldCharType="separate"/>
        </w:r>
      </w:del>
      <w:del w:id="1669" w:author="SFC2021" w:date="2025-12-22T16:11:21Z">
        <w:r w:rsidR="00A77B3E">
          <w:rPr>
            <w:rStyle w:val="Hyperlink"/>
          </w:rPr>
          <w:delText>Πίνακας 5: Διάσταση 2 — μορφή χρηματοδότησης</w:delText>
        </w:r>
      </w:del>
      <w:del w:id="1670" w:author="SFC2021" w:date="2025-12-22T16:11:21Z">
        <w:r>
          <w:tab/>
        </w:r>
      </w:del>
      <w:del w:id="1671" w:author="SFC2021" w:date="2025-12-22T16:11:21Z">
        <w:r>
          <w:fldChar w:fldCharType="begin"/>
        </w:r>
      </w:del>
      <w:del w:id="1672" w:author="SFC2021" w:date="2025-12-22T16:11:21Z">
        <w:r>
          <w:delInstrText xml:space="preserve"> PAGEREF _Toc256000571 \h </w:delInstrText>
        </w:r>
      </w:del>
      <w:del w:id="1673" w:author="SFC2021" w:date="2025-12-22T16:11:21Z">
        <w:r>
          <w:fldChar w:fldCharType="separate"/>
        </w:r>
      </w:del>
      <w:del w:id="1674" w:author="SFC2021" w:date="2025-12-22T16:11:21Z">
        <w:r>
          <w:delText>97</w:delText>
        </w:r>
      </w:del>
      <w:del w:id="1675" w:author="SFC2021" w:date="2025-12-22T16:11:21Z">
        <w:r>
          <w:fldChar w:fldCharType="end"/>
        </w:r>
      </w:del>
      <w:del w:id="1676" w:author="SFC2021" w:date="2025-12-22T16:11:21Z">
        <w:r>
          <w:fldChar w:fldCharType="end"/>
        </w:r>
      </w:del>
    </w:p>
    <w:p>
      <w:pPr>
        <w:pStyle w:val="TOC5"/>
        <w:tabs>
          <w:tab w:val="end" w:leader="dot" w:pos="10240"/>
        </w:tabs>
        <w:rPr>
          <w:del w:id="1677" w:author="SFC2021" w:date="2025-12-22T16:11:21Z"/>
          <w:rFonts w:ascii="Calibri" w:hAnsi="Calibri"/>
          <w:noProof/>
          <w:sz w:val="22"/>
        </w:rPr>
      </w:pPr>
      <w:del w:id="1678" w:author="SFC2021" w:date="2025-12-22T16:11:21Z">
        <w:r>
          <w:fldChar w:fldCharType="begin"/>
        </w:r>
      </w:del>
      <w:del w:id="1679" w:author="SFC2021" w:date="2025-12-22T16:11:21Z">
        <w:r>
          <w:delInstrText xml:space="preserve"> HYPERLINK \l "_Toc256000572" </w:delInstrText>
        </w:r>
      </w:del>
      <w:del w:id="1680" w:author="SFC2021" w:date="2025-12-22T16:11:21Z">
        <w:r>
          <w:fldChar w:fldCharType="separate"/>
        </w:r>
      </w:del>
      <w:del w:id="1681" w:author="SFC2021" w:date="2025-12-22T16:11:21Z">
        <w:r w:rsidR="00A77B3E">
          <w:rPr>
            <w:rStyle w:val="Hyperlink"/>
          </w:rPr>
          <w:delText>Πίνακας 6: Διάσταση 3 — μηχανισμός εδαφικής υλοποίησης και εδαφική εστίαση</w:delText>
        </w:r>
      </w:del>
      <w:del w:id="1682" w:author="SFC2021" w:date="2025-12-22T16:11:21Z">
        <w:r>
          <w:tab/>
        </w:r>
      </w:del>
      <w:del w:id="1683" w:author="SFC2021" w:date="2025-12-22T16:11:21Z">
        <w:r>
          <w:fldChar w:fldCharType="begin"/>
        </w:r>
      </w:del>
      <w:del w:id="1684" w:author="SFC2021" w:date="2025-12-22T16:11:21Z">
        <w:r>
          <w:delInstrText xml:space="preserve"> PAGEREF _Toc256000572 \h </w:delInstrText>
        </w:r>
      </w:del>
      <w:del w:id="1685" w:author="SFC2021" w:date="2025-12-22T16:11:21Z">
        <w:r>
          <w:fldChar w:fldCharType="separate"/>
        </w:r>
      </w:del>
      <w:del w:id="1686" w:author="SFC2021" w:date="2025-12-22T16:11:21Z">
        <w:r>
          <w:delText>97</w:delText>
        </w:r>
      </w:del>
      <w:del w:id="1687" w:author="SFC2021" w:date="2025-12-22T16:11:21Z">
        <w:r>
          <w:fldChar w:fldCharType="end"/>
        </w:r>
      </w:del>
      <w:del w:id="1688" w:author="SFC2021" w:date="2025-12-22T16:11:21Z">
        <w:r>
          <w:fldChar w:fldCharType="end"/>
        </w:r>
      </w:del>
    </w:p>
    <w:p>
      <w:pPr>
        <w:pStyle w:val="TOC5"/>
        <w:tabs>
          <w:tab w:val="end" w:leader="dot" w:pos="10240"/>
        </w:tabs>
        <w:rPr>
          <w:del w:id="1689" w:author="SFC2021" w:date="2025-12-22T16:11:21Z"/>
          <w:rFonts w:ascii="Calibri" w:hAnsi="Calibri"/>
          <w:noProof/>
          <w:sz w:val="22"/>
        </w:rPr>
      </w:pPr>
      <w:del w:id="1690" w:author="SFC2021" w:date="2025-12-22T16:11:21Z">
        <w:r>
          <w:fldChar w:fldCharType="begin"/>
        </w:r>
      </w:del>
      <w:del w:id="1691" w:author="SFC2021" w:date="2025-12-22T16:11:21Z">
        <w:r>
          <w:delInstrText xml:space="preserve"> HYPERLINK \l "_Toc256000573" </w:delInstrText>
        </w:r>
      </w:del>
      <w:del w:id="1692" w:author="SFC2021" w:date="2025-12-22T16:11:21Z">
        <w:r>
          <w:fldChar w:fldCharType="separate"/>
        </w:r>
      </w:del>
      <w:del w:id="1693" w:author="SFC2021" w:date="2025-12-22T16:11:21Z">
        <w:r w:rsidR="00A77B3E">
          <w:rPr>
            <w:rStyle w:val="Hyperlink"/>
          </w:rPr>
          <w:delText>Πίνακας 7: Διάσταση 6 — δευτερεύοντες θεματικοί στόχοι ΕΚΤ+</w:delText>
        </w:r>
      </w:del>
      <w:del w:id="1694" w:author="SFC2021" w:date="2025-12-22T16:11:21Z">
        <w:r>
          <w:tab/>
        </w:r>
      </w:del>
      <w:del w:id="1695" w:author="SFC2021" w:date="2025-12-22T16:11:21Z">
        <w:r>
          <w:fldChar w:fldCharType="begin"/>
        </w:r>
      </w:del>
      <w:del w:id="1696" w:author="SFC2021" w:date="2025-12-22T16:11:21Z">
        <w:r>
          <w:delInstrText xml:space="preserve"> PAGEREF _Toc256000573 \h </w:delInstrText>
        </w:r>
      </w:del>
      <w:del w:id="1697" w:author="SFC2021" w:date="2025-12-22T16:11:21Z">
        <w:r>
          <w:fldChar w:fldCharType="separate"/>
        </w:r>
      </w:del>
      <w:del w:id="1698" w:author="SFC2021" w:date="2025-12-22T16:11:21Z">
        <w:r>
          <w:delText>98</w:delText>
        </w:r>
      </w:del>
      <w:del w:id="1699" w:author="SFC2021" w:date="2025-12-22T16:11:21Z">
        <w:r>
          <w:fldChar w:fldCharType="end"/>
        </w:r>
      </w:del>
      <w:del w:id="1700" w:author="SFC2021" w:date="2025-12-22T16:11:21Z">
        <w:r>
          <w:fldChar w:fldCharType="end"/>
        </w:r>
      </w:del>
    </w:p>
    <w:p>
      <w:pPr>
        <w:pStyle w:val="TOC5"/>
        <w:tabs>
          <w:tab w:val="end" w:leader="dot" w:pos="10240"/>
        </w:tabs>
        <w:rPr>
          <w:del w:id="1701" w:author="SFC2021" w:date="2025-12-22T16:11:21Z"/>
          <w:rFonts w:ascii="Calibri" w:hAnsi="Calibri"/>
          <w:noProof/>
          <w:sz w:val="22"/>
        </w:rPr>
      </w:pPr>
      <w:del w:id="1702" w:author="SFC2021" w:date="2025-12-22T16:11:21Z">
        <w:r>
          <w:fldChar w:fldCharType="begin"/>
        </w:r>
      </w:del>
      <w:del w:id="1703" w:author="SFC2021" w:date="2025-12-22T16:11:21Z">
        <w:r>
          <w:delInstrText xml:space="preserve"> HYPERLINK \l "_Toc256000574" </w:delInstrText>
        </w:r>
      </w:del>
      <w:del w:id="1704" w:author="SFC2021" w:date="2025-12-22T16:11:21Z">
        <w:r>
          <w:fldChar w:fldCharType="separate"/>
        </w:r>
      </w:del>
      <w:del w:id="170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1706" w:author="SFC2021" w:date="2025-12-22T16:11:21Z">
        <w:r>
          <w:tab/>
        </w:r>
      </w:del>
      <w:del w:id="1707" w:author="SFC2021" w:date="2025-12-22T16:11:21Z">
        <w:r>
          <w:fldChar w:fldCharType="begin"/>
        </w:r>
      </w:del>
      <w:del w:id="1708" w:author="SFC2021" w:date="2025-12-22T16:11:21Z">
        <w:r>
          <w:delInstrText xml:space="preserve"> PAGEREF _Toc256000574 \h </w:delInstrText>
        </w:r>
      </w:del>
      <w:del w:id="1709" w:author="SFC2021" w:date="2025-12-22T16:11:21Z">
        <w:r>
          <w:fldChar w:fldCharType="separate"/>
        </w:r>
      </w:del>
      <w:del w:id="1710" w:author="SFC2021" w:date="2025-12-22T16:11:21Z">
        <w:r>
          <w:delText>98</w:delText>
        </w:r>
      </w:del>
      <w:del w:id="1711" w:author="SFC2021" w:date="2025-12-22T16:11:21Z">
        <w:r>
          <w:fldChar w:fldCharType="end"/>
        </w:r>
      </w:del>
      <w:del w:id="1712" w:author="SFC2021" w:date="2025-12-22T16:11:21Z">
        <w:r>
          <w:fldChar w:fldCharType="end"/>
        </w:r>
      </w:del>
    </w:p>
    <w:p>
      <w:pPr>
        <w:pStyle w:val="TOC4"/>
        <w:tabs>
          <w:tab w:val="end" w:leader="dot" w:pos="10240"/>
        </w:tabs>
        <w:rPr>
          <w:del w:id="1713" w:author="SFC2021" w:date="2025-12-22T16:11:21Z"/>
          <w:rFonts w:ascii="Calibri" w:hAnsi="Calibri"/>
          <w:noProof/>
          <w:sz w:val="22"/>
        </w:rPr>
      </w:pPr>
      <w:del w:id="1714" w:author="SFC2021" w:date="2025-12-22T16:11:21Z">
        <w:r>
          <w:fldChar w:fldCharType="begin"/>
        </w:r>
      </w:del>
      <w:del w:id="1715" w:author="SFC2021" w:date="2025-12-22T16:11:21Z">
        <w:r>
          <w:delInstrText xml:space="preserve"> HYPERLINK \l "_Toc256000575" </w:delInstrText>
        </w:r>
      </w:del>
      <w:del w:id="1716" w:author="SFC2021" w:date="2025-12-22T16:11:21Z">
        <w:r>
          <w:fldChar w:fldCharType="separate"/>
        </w:r>
      </w:del>
      <w:del w:id="1717" w:author="SFC2021" w:date="2025-12-22T16:11:21Z">
        <w:r w:rsidR="00A77B3E">
          <w:rPr>
            <w:rStyle w:val="Hyperlink"/>
          </w:rPr>
          <w:delTex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delText>
        </w:r>
      </w:del>
      <w:del w:id="1718" w:author="SFC2021" w:date="2025-12-22T16:11:21Z">
        <w:r>
          <w:tab/>
        </w:r>
      </w:del>
      <w:del w:id="1719" w:author="SFC2021" w:date="2025-12-22T16:11:21Z">
        <w:r>
          <w:fldChar w:fldCharType="begin"/>
        </w:r>
      </w:del>
      <w:del w:id="1720" w:author="SFC2021" w:date="2025-12-22T16:11:21Z">
        <w:r>
          <w:delInstrText xml:space="preserve"> PAGEREF _Toc256000575 \h </w:delInstrText>
        </w:r>
      </w:del>
      <w:del w:id="1721" w:author="SFC2021" w:date="2025-12-22T16:11:21Z">
        <w:r>
          <w:fldChar w:fldCharType="separate"/>
        </w:r>
      </w:del>
      <w:del w:id="1722" w:author="SFC2021" w:date="2025-12-22T16:11:21Z">
        <w:r>
          <w:delText>99</w:delText>
        </w:r>
      </w:del>
      <w:del w:id="1723" w:author="SFC2021" w:date="2025-12-22T16:11:21Z">
        <w:r>
          <w:fldChar w:fldCharType="end"/>
        </w:r>
      </w:del>
      <w:del w:id="1724" w:author="SFC2021" w:date="2025-12-22T16:11:21Z">
        <w:r>
          <w:fldChar w:fldCharType="end"/>
        </w:r>
      </w:del>
    </w:p>
    <w:p>
      <w:pPr>
        <w:pStyle w:val="TOC4"/>
        <w:tabs>
          <w:tab w:val="end" w:leader="dot" w:pos="10240"/>
        </w:tabs>
        <w:rPr>
          <w:del w:id="1725" w:author="SFC2021" w:date="2025-12-22T16:11:21Z"/>
          <w:rFonts w:ascii="Calibri" w:hAnsi="Calibri"/>
          <w:noProof/>
          <w:sz w:val="22"/>
        </w:rPr>
      </w:pPr>
      <w:del w:id="1726" w:author="SFC2021" w:date="2025-12-22T16:11:21Z">
        <w:r>
          <w:fldChar w:fldCharType="begin"/>
        </w:r>
      </w:del>
      <w:del w:id="1727" w:author="SFC2021" w:date="2025-12-22T16:11:21Z">
        <w:r>
          <w:delInstrText xml:space="preserve"> HYPERLINK \l "_Toc256000576" </w:delInstrText>
        </w:r>
      </w:del>
      <w:del w:id="1728" w:author="SFC2021" w:date="2025-12-22T16:11:21Z">
        <w:r>
          <w:fldChar w:fldCharType="separate"/>
        </w:r>
      </w:del>
      <w:del w:id="1729" w:author="SFC2021" w:date="2025-12-22T16:11:21Z">
        <w:r w:rsidR="00A77B3E">
          <w:rPr>
            <w:rStyle w:val="Hyperlink"/>
          </w:rPr>
          <w:delText>2.1.1.1.1. Παρεμβάσεις των ταμείων</w:delText>
        </w:r>
      </w:del>
      <w:del w:id="1730" w:author="SFC2021" w:date="2025-12-22T16:11:21Z">
        <w:r>
          <w:tab/>
        </w:r>
      </w:del>
      <w:del w:id="1731" w:author="SFC2021" w:date="2025-12-22T16:11:21Z">
        <w:r>
          <w:fldChar w:fldCharType="begin"/>
        </w:r>
      </w:del>
      <w:del w:id="1732" w:author="SFC2021" w:date="2025-12-22T16:11:21Z">
        <w:r>
          <w:delInstrText xml:space="preserve"> PAGEREF _Toc256000576 \h </w:delInstrText>
        </w:r>
      </w:del>
      <w:del w:id="1733" w:author="SFC2021" w:date="2025-12-22T16:11:21Z">
        <w:r>
          <w:fldChar w:fldCharType="separate"/>
        </w:r>
      </w:del>
      <w:del w:id="1734" w:author="SFC2021" w:date="2025-12-22T16:11:21Z">
        <w:r>
          <w:delText>99</w:delText>
        </w:r>
      </w:del>
      <w:del w:id="1735" w:author="SFC2021" w:date="2025-12-22T16:11:21Z">
        <w:r>
          <w:fldChar w:fldCharType="end"/>
        </w:r>
      </w:del>
      <w:del w:id="1736" w:author="SFC2021" w:date="2025-12-22T16:11:21Z">
        <w:r>
          <w:fldChar w:fldCharType="end"/>
        </w:r>
      </w:del>
    </w:p>
    <w:p>
      <w:pPr>
        <w:pStyle w:val="TOC5"/>
        <w:tabs>
          <w:tab w:val="end" w:leader="dot" w:pos="10240"/>
        </w:tabs>
        <w:rPr>
          <w:del w:id="1737" w:author="SFC2021" w:date="2025-12-22T16:11:21Z"/>
          <w:rFonts w:ascii="Calibri" w:hAnsi="Calibri"/>
          <w:noProof/>
          <w:sz w:val="22"/>
        </w:rPr>
      </w:pPr>
      <w:del w:id="1738" w:author="SFC2021" w:date="2025-12-22T16:11:21Z">
        <w:r>
          <w:fldChar w:fldCharType="begin"/>
        </w:r>
      </w:del>
      <w:del w:id="1739" w:author="SFC2021" w:date="2025-12-22T16:11:21Z">
        <w:r>
          <w:delInstrText xml:space="preserve"> HYPERLINK \l "_Toc256000577" </w:delInstrText>
        </w:r>
      </w:del>
      <w:del w:id="1740" w:author="SFC2021" w:date="2025-12-22T16:11:21Z">
        <w:r>
          <w:fldChar w:fldCharType="separate"/>
        </w:r>
      </w:del>
      <w:del w:id="1741"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1742" w:author="SFC2021" w:date="2025-12-22T16:11:21Z">
        <w:r>
          <w:tab/>
        </w:r>
      </w:del>
      <w:del w:id="1743" w:author="SFC2021" w:date="2025-12-22T16:11:21Z">
        <w:r>
          <w:fldChar w:fldCharType="begin"/>
        </w:r>
      </w:del>
      <w:del w:id="1744" w:author="SFC2021" w:date="2025-12-22T16:11:21Z">
        <w:r>
          <w:delInstrText xml:space="preserve"> PAGEREF _Toc256000577 \h </w:delInstrText>
        </w:r>
      </w:del>
      <w:del w:id="1745" w:author="SFC2021" w:date="2025-12-22T16:11:21Z">
        <w:r>
          <w:fldChar w:fldCharType="separate"/>
        </w:r>
      </w:del>
      <w:del w:id="1746" w:author="SFC2021" w:date="2025-12-22T16:11:21Z">
        <w:r>
          <w:delText>99</w:delText>
        </w:r>
      </w:del>
      <w:del w:id="1747" w:author="SFC2021" w:date="2025-12-22T16:11:21Z">
        <w:r>
          <w:fldChar w:fldCharType="end"/>
        </w:r>
      </w:del>
      <w:del w:id="1748" w:author="SFC2021" w:date="2025-12-22T16:11:21Z">
        <w:r>
          <w:fldChar w:fldCharType="end"/>
        </w:r>
      </w:del>
    </w:p>
    <w:p>
      <w:pPr>
        <w:pStyle w:val="TOC5"/>
        <w:tabs>
          <w:tab w:val="end" w:leader="dot" w:pos="10240"/>
        </w:tabs>
        <w:rPr>
          <w:del w:id="1749" w:author="SFC2021" w:date="2025-12-22T16:11:21Z"/>
          <w:rFonts w:ascii="Calibri" w:hAnsi="Calibri"/>
          <w:noProof/>
          <w:sz w:val="22"/>
        </w:rPr>
      </w:pPr>
      <w:del w:id="1750" w:author="SFC2021" w:date="2025-12-22T16:11:21Z">
        <w:r>
          <w:fldChar w:fldCharType="begin"/>
        </w:r>
      </w:del>
      <w:del w:id="1751" w:author="SFC2021" w:date="2025-12-22T16:11:21Z">
        <w:r>
          <w:delInstrText xml:space="preserve"> HYPERLINK \l "_Toc256000578" </w:delInstrText>
        </w:r>
      </w:del>
      <w:del w:id="1752" w:author="SFC2021" w:date="2025-12-22T16:11:21Z">
        <w:r>
          <w:fldChar w:fldCharType="separate"/>
        </w:r>
      </w:del>
      <w:del w:id="1753" w:author="SFC2021" w:date="2025-12-22T16:11:21Z">
        <w:r w:rsidR="00A77B3E">
          <w:rPr>
            <w:rStyle w:val="Hyperlink"/>
          </w:rPr>
          <w:delText>Βασικές ομάδες-στόχοι — άρθρο 22 παράγραφος 3 στοιχείο δ) σημείο iii) του ΚΚΔ:</w:delText>
        </w:r>
      </w:del>
      <w:del w:id="1754" w:author="SFC2021" w:date="2025-12-22T16:11:21Z">
        <w:r>
          <w:tab/>
        </w:r>
      </w:del>
      <w:del w:id="1755" w:author="SFC2021" w:date="2025-12-22T16:11:21Z">
        <w:r>
          <w:fldChar w:fldCharType="begin"/>
        </w:r>
      </w:del>
      <w:del w:id="1756" w:author="SFC2021" w:date="2025-12-22T16:11:21Z">
        <w:r>
          <w:delInstrText xml:space="preserve"> PAGEREF _Toc256000578 \h </w:delInstrText>
        </w:r>
      </w:del>
      <w:del w:id="1757" w:author="SFC2021" w:date="2025-12-22T16:11:21Z">
        <w:r>
          <w:fldChar w:fldCharType="separate"/>
        </w:r>
      </w:del>
      <w:del w:id="1758" w:author="SFC2021" w:date="2025-12-22T16:11:21Z">
        <w:r>
          <w:delText>101</w:delText>
        </w:r>
      </w:del>
      <w:del w:id="1759" w:author="SFC2021" w:date="2025-12-22T16:11:21Z">
        <w:r>
          <w:fldChar w:fldCharType="end"/>
        </w:r>
      </w:del>
      <w:del w:id="1760" w:author="SFC2021" w:date="2025-12-22T16:11:21Z">
        <w:r>
          <w:fldChar w:fldCharType="end"/>
        </w:r>
      </w:del>
    </w:p>
    <w:p>
      <w:pPr>
        <w:pStyle w:val="TOC5"/>
        <w:tabs>
          <w:tab w:val="end" w:leader="dot" w:pos="10240"/>
        </w:tabs>
        <w:rPr>
          <w:del w:id="1761" w:author="SFC2021" w:date="2025-12-22T16:11:21Z"/>
          <w:rFonts w:ascii="Calibri" w:hAnsi="Calibri"/>
          <w:noProof/>
          <w:sz w:val="22"/>
        </w:rPr>
      </w:pPr>
      <w:del w:id="1762" w:author="SFC2021" w:date="2025-12-22T16:11:21Z">
        <w:r>
          <w:fldChar w:fldCharType="begin"/>
        </w:r>
      </w:del>
      <w:del w:id="1763" w:author="SFC2021" w:date="2025-12-22T16:11:21Z">
        <w:r>
          <w:delInstrText xml:space="preserve"> HYPERLINK \l "_Toc256000579" </w:delInstrText>
        </w:r>
      </w:del>
      <w:del w:id="1764" w:author="SFC2021" w:date="2025-12-22T16:11:21Z">
        <w:r>
          <w:fldChar w:fldCharType="separate"/>
        </w:r>
      </w:del>
      <w:del w:id="1765"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766" w:author="SFC2021" w:date="2025-12-22T16:11:21Z">
        <w:r>
          <w:tab/>
        </w:r>
      </w:del>
      <w:del w:id="1767" w:author="SFC2021" w:date="2025-12-22T16:11:21Z">
        <w:r>
          <w:fldChar w:fldCharType="begin"/>
        </w:r>
      </w:del>
      <w:del w:id="1768" w:author="SFC2021" w:date="2025-12-22T16:11:21Z">
        <w:r>
          <w:delInstrText xml:space="preserve"> PAGEREF _Toc256000579 \h </w:delInstrText>
        </w:r>
      </w:del>
      <w:del w:id="1769" w:author="SFC2021" w:date="2025-12-22T16:11:21Z">
        <w:r>
          <w:fldChar w:fldCharType="separate"/>
        </w:r>
      </w:del>
      <w:del w:id="1770" w:author="SFC2021" w:date="2025-12-22T16:11:21Z">
        <w:r>
          <w:delText>102</w:delText>
        </w:r>
      </w:del>
      <w:del w:id="1771" w:author="SFC2021" w:date="2025-12-22T16:11:21Z">
        <w:r>
          <w:fldChar w:fldCharType="end"/>
        </w:r>
      </w:del>
      <w:del w:id="1772" w:author="SFC2021" w:date="2025-12-22T16:11:21Z">
        <w:r>
          <w:fldChar w:fldCharType="end"/>
        </w:r>
      </w:del>
    </w:p>
    <w:p>
      <w:pPr>
        <w:pStyle w:val="TOC5"/>
        <w:tabs>
          <w:tab w:val="end" w:leader="dot" w:pos="10240"/>
        </w:tabs>
        <w:rPr>
          <w:del w:id="1773" w:author="SFC2021" w:date="2025-12-22T16:11:21Z"/>
          <w:rFonts w:ascii="Calibri" w:hAnsi="Calibri"/>
          <w:noProof/>
          <w:sz w:val="22"/>
        </w:rPr>
      </w:pPr>
      <w:del w:id="1774" w:author="SFC2021" w:date="2025-12-22T16:11:21Z">
        <w:r>
          <w:fldChar w:fldCharType="begin"/>
        </w:r>
      </w:del>
      <w:del w:id="1775" w:author="SFC2021" w:date="2025-12-22T16:11:21Z">
        <w:r>
          <w:delInstrText xml:space="preserve"> HYPERLINK \l "_Toc256000580" </w:delInstrText>
        </w:r>
      </w:del>
      <w:del w:id="1776" w:author="SFC2021" w:date="2025-12-22T16:11:21Z">
        <w:r>
          <w:fldChar w:fldCharType="separate"/>
        </w:r>
      </w:del>
      <w:del w:id="1777"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778" w:author="SFC2021" w:date="2025-12-22T16:11:21Z">
        <w:r>
          <w:tab/>
        </w:r>
      </w:del>
      <w:del w:id="1779" w:author="SFC2021" w:date="2025-12-22T16:11:21Z">
        <w:r>
          <w:fldChar w:fldCharType="begin"/>
        </w:r>
      </w:del>
      <w:del w:id="1780" w:author="SFC2021" w:date="2025-12-22T16:11:21Z">
        <w:r>
          <w:delInstrText xml:space="preserve"> PAGEREF _Toc256000580 \h </w:delInstrText>
        </w:r>
      </w:del>
      <w:del w:id="1781" w:author="SFC2021" w:date="2025-12-22T16:11:21Z">
        <w:r>
          <w:fldChar w:fldCharType="separate"/>
        </w:r>
      </w:del>
      <w:del w:id="1782" w:author="SFC2021" w:date="2025-12-22T16:11:21Z">
        <w:r>
          <w:delText>102</w:delText>
        </w:r>
      </w:del>
      <w:del w:id="1783" w:author="SFC2021" w:date="2025-12-22T16:11:21Z">
        <w:r>
          <w:fldChar w:fldCharType="end"/>
        </w:r>
      </w:del>
      <w:del w:id="1784" w:author="SFC2021" w:date="2025-12-22T16:11:21Z">
        <w:r>
          <w:fldChar w:fldCharType="end"/>
        </w:r>
      </w:del>
    </w:p>
    <w:p>
      <w:pPr>
        <w:pStyle w:val="TOC5"/>
        <w:tabs>
          <w:tab w:val="end" w:leader="dot" w:pos="10240"/>
        </w:tabs>
        <w:rPr>
          <w:del w:id="1785" w:author="SFC2021" w:date="2025-12-22T16:11:21Z"/>
          <w:rFonts w:ascii="Calibri" w:hAnsi="Calibri"/>
          <w:noProof/>
          <w:sz w:val="22"/>
        </w:rPr>
      </w:pPr>
      <w:del w:id="1786" w:author="SFC2021" w:date="2025-12-22T16:11:21Z">
        <w:r>
          <w:fldChar w:fldCharType="begin"/>
        </w:r>
      </w:del>
      <w:del w:id="1787" w:author="SFC2021" w:date="2025-12-22T16:11:21Z">
        <w:r>
          <w:delInstrText xml:space="preserve"> HYPERLINK \l "_Toc256000581" </w:delInstrText>
        </w:r>
      </w:del>
      <w:del w:id="1788" w:author="SFC2021" w:date="2025-12-22T16:11:21Z">
        <w:r>
          <w:fldChar w:fldCharType="separate"/>
        </w:r>
      </w:del>
      <w:del w:id="1789"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790" w:author="SFC2021" w:date="2025-12-22T16:11:21Z">
        <w:r>
          <w:tab/>
        </w:r>
      </w:del>
      <w:del w:id="1791" w:author="SFC2021" w:date="2025-12-22T16:11:21Z">
        <w:r>
          <w:fldChar w:fldCharType="begin"/>
        </w:r>
      </w:del>
      <w:del w:id="1792" w:author="SFC2021" w:date="2025-12-22T16:11:21Z">
        <w:r>
          <w:delInstrText xml:space="preserve"> PAGEREF _Toc256000581 \h </w:delInstrText>
        </w:r>
      </w:del>
      <w:del w:id="1793" w:author="SFC2021" w:date="2025-12-22T16:11:21Z">
        <w:r>
          <w:fldChar w:fldCharType="separate"/>
        </w:r>
      </w:del>
      <w:del w:id="1794" w:author="SFC2021" w:date="2025-12-22T16:11:21Z">
        <w:r>
          <w:delText>102</w:delText>
        </w:r>
      </w:del>
      <w:del w:id="1795" w:author="SFC2021" w:date="2025-12-22T16:11:21Z">
        <w:r>
          <w:fldChar w:fldCharType="end"/>
        </w:r>
      </w:del>
      <w:del w:id="1796" w:author="SFC2021" w:date="2025-12-22T16:11:21Z">
        <w:r>
          <w:fldChar w:fldCharType="end"/>
        </w:r>
      </w:del>
    </w:p>
    <w:p>
      <w:pPr>
        <w:pStyle w:val="TOC5"/>
        <w:tabs>
          <w:tab w:val="end" w:leader="dot" w:pos="10240"/>
        </w:tabs>
        <w:rPr>
          <w:del w:id="1797" w:author="SFC2021" w:date="2025-12-22T16:11:21Z"/>
          <w:rFonts w:ascii="Calibri" w:hAnsi="Calibri"/>
          <w:noProof/>
          <w:sz w:val="22"/>
        </w:rPr>
      </w:pPr>
      <w:del w:id="1798" w:author="SFC2021" w:date="2025-12-22T16:11:21Z">
        <w:r>
          <w:fldChar w:fldCharType="begin"/>
        </w:r>
      </w:del>
      <w:del w:id="1799" w:author="SFC2021" w:date="2025-12-22T16:11:21Z">
        <w:r>
          <w:delInstrText xml:space="preserve"> HYPERLINK \l "_Toc256000582" </w:delInstrText>
        </w:r>
      </w:del>
      <w:del w:id="1800" w:author="SFC2021" w:date="2025-12-22T16:11:21Z">
        <w:r>
          <w:fldChar w:fldCharType="separate"/>
        </w:r>
      </w:del>
      <w:del w:id="1801"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1802" w:author="SFC2021" w:date="2025-12-22T16:11:21Z">
        <w:r>
          <w:tab/>
        </w:r>
      </w:del>
      <w:del w:id="1803" w:author="SFC2021" w:date="2025-12-22T16:11:21Z">
        <w:r>
          <w:fldChar w:fldCharType="begin"/>
        </w:r>
      </w:del>
      <w:del w:id="1804" w:author="SFC2021" w:date="2025-12-22T16:11:21Z">
        <w:r>
          <w:delInstrText xml:space="preserve"> PAGEREF _Toc256000582 \h </w:delInstrText>
        </w:r>
      </w:del>
      <w:del w:id="1805" w:author="SFC2021" w:date="2025-12-22T16:11:21Z">
        <w:r>
          <w:fldChar w:fldCharType="separate"/>
        </w:r>
      </w:del>
      <w:del w:id="1806" w:author="SFC2021" w:date="2025-12-22T16:11:21Z">
        <w:r>
          <w:delText>103</w:delText>
        </w:r>
      </w:del>
      <w:del w:id="1807" w:author="SFC2021" w:date="2025-12-22T16:11:21Z">
        <w:r>
          <w:fldChar w:fldCharType="end"/>
        </w:r>
      </w:del>
      <w:del w:id="1808" w:author="SFC2021" w:date="2025-12-22T16:11:21Z">
        <w:r>
          <w:fldChar w:fldCharType="end"/>
        </w:r>
      </w:del>
    </w:p>
    <w:p>
      <w:pPr>
        <w:pStyle w:val="TOC4"/>
        <w:tabs>
          <w:tab w:val="end" w:leader="dot" w:pos="10240"/>
        </w:tabs>
        <w:rPr>
          <w:del w:id="1809" w:author="SFC2021" w:date="2025-12-22T16:11:21Z"/>
          <w:rFonts w:ascii="Calibri" w:hAnsi="Calibri"/>
          <w:noProof/>
          <w:sz w:val="22"/>
        </w:rPr>
      </w:pPr>
      <w:del w:id="1810" w:author="SFC2021" w:date="2025-12-22T16:11:21Z">
        <w:r>
          <w:fldChar w:fldCharType="begin"/>
        </w:r>
      </w:del>
      <w:del w:id="1811" w:author="SFC2021" w:date="2025-12-22T16:11:21Z">
        <w:r>
          <w:delInstrText xml:space="preserve"> HYPERLINK \l "_Toc256000583" </w:delInstrText>
        </w:r>
      </w:del>
      <w:del w:id="1812" w:author="SFC2021" w:date="2025-12-22T16:11:21Z">
        <w:r>
          <w:fldChar w:fldCharType="separate"/>
        </w:r>
      </w:del>
      <w:del w:id="1813" w:author="SFC2021" w:date="2025-12-22T16:11:21Z">
        <w:r w:rsidR="00A77B3E">
          <w:rPr>
            <w:rStyle w:val="Hyperlink"/>
          </w:rPr>
          <w:delText>2.1.1.1.2. Δείκτες</w:delText>
        </w:r>
      </w:del>
      <w:del w:id="1814" w:author="SFC2021" w:date="2025-12-22T16:11:21Z">
        <w:r>
          <w:tab/>
        </w:r>
      </w:del>
      <w:del w:id="1815" w:author="SFC2021" w:date="2025-12-22T16:11:21Z">
        <w:r>
          <w:fldChar w:fldCharType="begin"/>
        </w:r>
      </w:del>
      <w:del w:id="1816" w:author="SFC2021" w:date="2025-12-22T16:11:21Z">
        <w:r>
          <w:delInstrText xml:space="preserve"> PAGEREF _Toc256000583 \h </w:delInstrText>
        </w:r>
      </w:del>
      <w:del w:id="1817" w:author="SFC2021" w:date="2025-12-22T16:11:21Z">
        <w:r>
          <w:fldChar w:fldCharType="separate"/>
        </w:r>
      </w:del>
      <w:del w:id="1818" w:author="SFC2021" w:date="2025-12-22T16:11:21Z">
        <w:r>
          <w:delText>103</w:delText>
        </w:r>
      </w:del>
      <w:del w:id="1819" w:author="SFC2021" w:date="2025-12-22T16:11:21Z">
        <w:r>
          <w:fldChar w:fldCharType="end"/>
        </w:r>
      </w:del>
      <w:del w:id="1820" w:author="SFC2021" w:date="2025-12-22T16:11:21Z">
        <w:r>
          <w:fldChar w:fldCharType="end"/>
        </w:r>
      </w:del>
    </w:p>
    <w:p>
      <w:pPr>
        <w:pStyle w:val="TOC5"/>
        <w:tabs>
          <w:tab w:val="end" w:leader="dot" w:pos="10240"/>
        </w:tabs>
        <w:rPr>
          <w:del w:id="1821" w:author="SFC2021" w:date="2025-12-22T16:11:21Z"/>
          <w:rFonts w:ascii="Calibri" w:hAnsi="Calibri"/>
          <w:noProof/>
          <w:sz w:val="22"/>
        </w:rPr>
      </w:pPr>
      <w:del w:id="1822" w:author="SFC2021" w:date="2025-12-22T16:11:21Z">
        <w:r>
          <w:fldChar w:fldCharType="begin"/>
        </w:r>
      </w:del>
      <w:del w:id="1823" w:author="SFC2021" w:date="2025-12-22T16:11:21Z">
        <w:r>
          <w:delInstrText xml:space="preserve"> HYPERLINK \l "_Toc256000584" </w:delInstrText>
        </w:r>
      </w:del>
      <w:del w:id="1824" w:author="SFC2021" w:date="2025-12-22T16:11:21Z">
        <w:r>
          <w:fldChar w:fldCharType="separate"/>
        </w:r>
      </w:del>
      <w:del w:id="1825" w:author="SFC2021" w:date="2025-12-22T16:11:21Z">
        <w:r w:rsidR="00A77B3E">
          <w:rPr>
            <w:rStyle w:val="Hyperlink"/>
          </w:rPr>
          <w:delText>Πίνακας 2: Δείκτες εκροών</w:delText>
        </w:r>
      </w:del>
      <w:del w:id="1826" w:author="SFC2021" w:date="2025-12-22T16:11:21Z">
        <w:r>
          <w:tab/>
        </w:r>
      </w:del>
      <w:del w:id="1827" w:author="SFC2021" w:date="2025-12-22T16:11:21Z">
        <w:r>
          <w:fldChar w:fldCharType="begin"/>
        </w:r>
      </w:del>
      <w:del w:id="1828" w:author="SFC2021" w:date="2025-12-22T16:11:21Z">
        <w:r>
          <w:delInstrText xml:space="preserve"> PAGEREF _Toc256000584 \h </w:delInstrText>
        </w:r>
      </w:del>
      <w:del w:id="1829" w:author="SFC2021" w:date="2025-12-22T16:11:21Z">
        <w:r>
          <w:fldChar w:fldCharType="separate"/>
        </w:r>
      </w:del>
      <w:del w:id="1830" w:author="SFC2021" w:date="2025-12-22T16:11:21Z">
        <w:r>
          <w:delText>103</w:delText>
        </w:r>
      </w:del>
      <w:del w:id="1831" w:author="SFC2021" w:date="2025-12-22T16:11:21Z">
        <w:r>
          <w:fldChar w:fldCharType="end"/>
        </w:r>
      </w:del>
      <w:del w:id="1832" w:author="SFC2021" w:date="2025-12-22T16:11:21Z">
        <w:r>
          <w:fldChar w:fldCharType="end"/>
        </w:r>
      </w:del>
    </w:p>
    <w:p>
      <w:pPr>
        <w:pStyle w:val="TOC5"/>
        <w:tabs>
          <w:tab w:val="end" w:leader="dot" w:pos="10240"/>
        </w:tabs>
        <w:rPr>
          <w:del w:id="1833" w:author="SFC2021" w:date="2025-12-22T16:11:21Z"/>
          <w:rFonts w:ascii="Calibri" w:hAnsi="Calibri"/>
          <w:noProof/>
          <w:sz w:val="22"/>
        </w:rPr>
      </w:pPr>
      <w:del w:id="1834" w:author="SFC2021" w:date="2025-12-22T16:11:21Z">
        <w:r>
          <w:fldChar w:fldCharType="begin"/>
        </w:r>
      </w:del>
      <w:del w:id="1835" w:author="SFC2021" w:date="2025-12-22T16:11:21Z">
        <w:r>
          <w:delInstrText xml:space="preserve"> HYPERLINK \l "_Toc256000585" </w:delInstrText>
        </w:r>
      </w:del>
      <w:del w:id="1836" w:author="SFC2021" w:date="2025-12-22T16:11:21Z">
        <w:r>
          <w:fldChar w:fldCharType="separate"/>
        </w:r>
      </w:del>
      <w:del w:id="1837" w:author="SFC2021" w:date="2025-12-22T16:11:21Z">
        <w:r w:rsidR="00A77B3E">
          <w:rPr>
            <w:rStyle w:val="Hyperlink"/>
          </w:rPr>
          <w:delText>Πίνακας 3: Δείκτες αποτελεσμάτων</w:delText>
        </w:r>
      </w:del>
      <w:del w:id="1838" w:author="SFC2021" w:date="2025-12-22T16:11:21Z">
        <w:r>
          <w:tab/>
        </w:r>
      </w:del>
      <w:del w:id="1839" w:author="SFC2021" w:date="2025-12-22T16:11:21Z">
        <w:r>
          <w:fldChar w:fldCharType="begin"/>
        </w:r>
      </w:del>
      <w:del w:id="1840" w:author="SFC2021" w:date="2025-12-22T16:11:21Z">
        <w:r>
          <w:delInstrText xml:space="preserve"> PAGEREF _Toc256000585 \h </w:delInstrText>
        </w:r>
      </w:del>
      <w:del w:id="1841" w:author="SFC2021" w:date="2025-12-22T16:11:21Z">
        <w:r>
          <w:fldChar w:fldCharType="separate"/>
        </w:r>
      </w:del>
      <w:del w:id="1842" w:author="SFC2021" w:date="2025-12-22T16:11:21Z">
        <w:r>
          <w:delText>103</w:delText>
        </w:r>
      </w:del>
      <w:del w:id="1843" w:author="SFC2021" w:date="2025-12-22T16:11:21Z">
        <w:r>
          <w:fldChar w:fldCharType="end"/>
        </w:r>
      </w:del>
      <w:del w:id="1844" w:author="SFC2021" w:date="2025-12-22T16:11:21Z">
        <w:r>
          <w:fldChar w:fldCharType="end"/>
        </w:r>
      </w:del>
    </w:p>
    <w:p>
      <w:pPr>
        <w:pStyle w:val="TOC4"/>
        <w:tabs>
          <w:tab w:val="end" w:leader="dot" w:pos="10240"/>
        </w:tabs>
        <w:rPr>
          <w:del w:id="1845" w:author="SFC2021" w:date="2025-12-22T16:11:21Z"/>
          <w:rFonts w:ascii="Calibri" w:hAnsi="Calibri"/>
          <w:noProof/>
          <w:sz w:val="22"/>
        </w:rPr>
      </w:pPr>
      <w:del w:id="1846" w:author="SFC2021" w:date="2025-12-22T16:11:21Z">
        <w:r>
          <w:fldChar w:fldCharType="begin"/>
        </w:r>
      </w:del>
      <w:del w:id="1847" w:author="SFC2021" w:date="2025-12-22T16:11:21Z">
        <w:r>
          <w:delInstrText xml:space="preserve"> HYPERLINK \l "_Toc256000586" </w:delInstrText>
        </w:r>
      </w:del>
      <w:del w:id="1848" w:author="SFC2021" w:date="2025-12-22T16:11:21Z">
        <w:r>
          <w:fldChar w:fldCharType="separate"/>
        </w:r>
      </w:del>
      <w:del w:id="1849" w:author="SFC2021" w:date="2025-12-22T16:11:21Z">
        <w:r w:rsidR="00A77B3E">
          <w:rPr>
            <w:rStyle w:val="Hyperlink"/>
          </w:rPr>
          <w:delText>2.1.1.1.3. Ενδεικτική κατανομή των προγραμματισμένων πόρων (ΕΕ) ανά είδος παρέμβασης</w:delText>
        </w:r>
      </w:del>
      <w:del w:id="1850" w:author="SFC2021" w:date="2025-12-22T16:11:21Z">
        <w:r>
          <w:tab/>
        </w:r>
      </w:del>
      <w:del w:id="1851" w:author="SFC2021" w:date="2025-12-22T16:11:21Z">
        <w:r>
          <w:fldChar w:fldCharType="begin"/>
        </w:r>
      </w:del>
      <w:del w:id="1852" w:author="SFC2021" w:date="2025-12-22T16:11:21Z">
        <w:r>
          <w:delInstrText xml:space="preserve"> PAGEREF _Toc256000586 \h </w:delInstrText>
        </w:r>
      </w:del>
      <w:del w:id="1853" w:author="SFC2021" w:date="2025-12-22T16:11:21Z">
        <w:r>
          <w:fldChar w:fldCharType="separate"/>
        </w:r>
      </w:del>
      <w:del w:id="1854" w:author="SFC2021" w:date="2025-12-22T16:11:21Z">
        <w:r>
          <w:delText>104</w:delText>
        </w:r>
      </w:del>
      <w:del w:id="1855" w:author="SFC2021" w:date="2025-12-22T16:11:21Z">
        <w:r>
          <w:fldChar w:fldCharType="end"/>
        </w:r>
      </w:del>
      <w:del w:id="1856" w:author="SFC2021" w:date="2025-12-22T16:11:21Z">
        <w:r>
          <w:fldChar w:fldCharType="end"/>
        </w:r>
      </w:del>
    </w:p>
    <w:p>
      <w:pPr>
        <w:pStyle w:val="TOC5"/>
        <w:tabs>
          <w:tab w:val="end" w:leader="dot" w:pos="10240"/>
        </w:tabs>
        <w:rPr>
          <w:del w:id="1857" w:author="SFC2021" w:date="2025-12-22T16:11:21Z"/>
          <w:rFonts w:ascii="Calibri" w:hAnsi="Calibri"/>
          <w:noProof/>
          <w:sz w:val="22"/>
        </w:rPr>
      </w:pPr>
      <w:del w:id="1858" w:author="SFC2021" w:date="2025-12-22T16:11:21Z">
        <w:r>
          <w:fldChar w:fldCharType="begin"/>
        </w:r>
      </w:del>
      <w:del w:id="1859" w:author="SFC2021" w:date="2025-12-22T16:11:21Z">
        <w:r>
          <w:delInstrText xml:space="preserve"> HYPERLINK \l "_Toc256000587" </w:delInstrText>
        </w:r>
      </w:del>
      <w:del w:id="1860" w:author="SFC2021" w:date="2025-12-22T16:11:21Z">
        <w:r>
          <w:fldChar w:fldCharType="separate"/>
        </w:r>
      </w:del>
      <w:del w:id="1861" w:author="SFC2021" w:date="2025-12-22T16:11:21Z">
        <w:r w:rsidR="00A77B3E">
          <w:rPr>
            <w:rStyle w:val="Hyperlink"/>
          </w:rPr>
          <w:delText>Πίνακας 4: Διάσταση 1 — πεδίο παρέμβασης</w:delText>
        </w:r>
      </w:del>
      <w:del w:id="1862" w:author="SFC2021" w:date="2025-12-22T16:11:21Z">
        <w:r>
          <w:tab/>
        </w:r>
      </w:del>
      <w:del w:id="1863" w:author="SFC2021" w:date="2025-12-22T16:11:21Z">
        <w:r>
          <w:fldChar w:fldCharType="begin"/>
        </w:r>
      </w:del>
      <w:del w:id="1864" w:author="SFC2021" w:date="2025-12-22T16:11:21Z">
        <w:r>
          <w:delInstrText xml:space="preserve"> PAGEREF _Toc256000587 \h </w:delInstrText>
        </w:r>
      </w:del>
      <w:del w:id="1865" w:author="SFC2021" w:date="2025-12-22T16:11:21Z">
        <w:r>
          <w:fldChar w:fldCharType="separate"/>
        </w:r>
      </w:del>
      <w:del w:id="1866" w:author="SFC2021" w:date="2025-12-22T16:11:21Z">
        <w:r>
          <w:delText>104</w:delText>
        </w:r>
      </w:del>
      <w:del w:id="1867" w:author="SFC2021" w:date="2025-12-22T16:11:21Z">
        <w:r>
          <w:fldChar w:fldCharType="end"/>
        </w:r>
      </w:del>
      <w:del w:id="1868" w:author="SFC2021" w:date="2025-12-22T16:11:21Z">
        <w:r>
          <w:fldChar w:fldCharType="end"/>
        </w:r>
      </w:del>
    </w:p>
    <w:p>
      <w:pPr>
        <w:pStyle w:val="TOC5"/>
        <w:tabs>
          <w:tab w:val="end" w:leader="dot" w:pos="10240"/>
        </w:tabs>
        <w:rPr>
          <w:del w:id="1869" w:author="SFC2021" w:date="2025-12-22T16:11:21Z"/>
          <w:rFonts w:ascii="Calibri" w:hAnsi="Calibri"/>
          <w:noProof/>
          <w:sz w:val="22"/>
        </w:rPr>
      </w:pPr>
      <w:del w:id="1870" w:author="SFC2021" w:date="2025-12-22T16:11:21Z">
        <w:r>
          <w:fldChar w:fldCharType="begin"/>
        </w:r>
      </w:del>
      <w:del w:id="1871" w:author="SFC2021" w:date="2025-12-22T16:11:21Z">
        <w:r>
          <w:delInstrText xml:space="preserve"> HYPERLINK \l "_Toc256000588" </w:delInstrText>
        </w:r>
      </w:del>
      <w:del w:id="1872" w:author="SFC2021" w:date="2025-12-22T16:11:21Z">
        <w:r>
          <w:fldChar w:fldCharType="separate"/>
        </w:r>
      </w:del>
      <w:del w:id="1873" w:author="SFC2021" w:date="2025-12-22T16:11:21Z">
        <w:r w:rsidR="00A77B3E">
          <w:rPr>
            <w:rStyle w:val="Hyperlink"/>
          </w:rPr>
          <w:delText>Πίνακας 5: Διάσταση 2 — μορφή χρηματοδότησης</w:delText>
        </w:r>
      </w:del>
      <w:del w:id="1874" w:author="SFC2021" w:date="2025-12-22T16:11:21Z">
        <w:r>
          <w:tab/>
        </w:r>
      </w:del>
      <w:del w:id="1875" w:author="SFC2021" w:date="2025-12-22T16:11:21Z">
        <w:r>
          <w:fldChar w:fldCharType="begin"/>
        </w:r>
      </w:del>
      <w:del w:id="1876" w:author="SFC2021" w:date="2025-12-22T16:11:21Z">
        <w:r>
          <w:delInstrText xml:space="preserve"> PAGEREF _Toc256000588 \h </w:delInstrText>
        </w:r>
      </w:del>
      <w:del w:id="1877" w:author="SFC2021" w:date="2025-12-22T16:11:21Z">
        <w:r>
          <w:fldChar w:fldCharType="separate"/>
        </w:r>
      </w:del>
      <w:del w:id="1878" w:author="SFC2021" w:date="2025-12-22T16:11:21Z">
        <w:r>
          <w:delText>104</w:delText>
        </w:r>
      </w:del>
      <w:del w:id="1879" w:author="SFC2021" w:date="2025-12-22T16:11:21Z">
        <w:r>
          <w:fldChar w:fldCharType="end"/>
        </w:r>
      </w:del>
      <w:del w:id="1880" w:author="SFC2021" w:date="2025-12-22T16:11:21Z">
        <w:r>
          <w:fldChar w:fldCharType="end"/>
        </w:r>
      </w:del>
    </w:p>
    <w:p>
      <w:pPr>
        <w:pStyle w:val="TOC5"/>
        <w:tabs>
          <w:tab w:val="end" w:leader="dot" w:pos="10240"/>
        </w:tabs>
        <w:rPr>
          <w:del w:id="1881" w:author="SFC2021" w:date="2025-12-22T16:11:21Z"/>
          <w:rFonts w:ascii="Calibri" w:hAnsi="Calibri"/>
          <w:noProof/>
          <w:sz w:val="22"/>
        </w:rPr>
      </w:pPr>
      <w:del w:id="1882" w:author="SFC2021" w:date="2025-12-22T16:11:21Z">
        <w:r>
          <w:fldChar w:fldCharType="begin"/>
        </w:r>
      </w:del>
      <w:del w:id="1883" w:author="SFC2021" w:date="2025-12-22T16:11:21Z">
        <w:r>
          <w:delInstrText xml:space="preserve"> HYPERLINK \l "_Toc256000589" </w:delInstrText>
        </w:r>
      </w:del>
      <w:del w:id="1884" w:author="SFC2021" w:date="2025-12-22T16:11:21Z">
        <w:r>
          <w:fldChar w:fldCharType="separate"/>
        </w:r>
      </w:del>
      <w:del w:id="1885" w:author="SFC2021" w:date="2025-12-22T16:11:21Z">
        <w:r w:rsidR="00A77B3E">
          <w:rPr>
            <w:rStyle w:val="Hyperlink"/>
          </w:rPr>
          <w:delText>Πίνακας 6: Διάσταση 3 — μηχανισμός εδαφικής υλοποίησης και εδαφική εστίαση</w:delText>
        </w:r>
      </w:del>
      <w:del w:id="1886" w:author="SFC2021" w:date="2025-12-22T16:11:21Z">
        <w:r>
          <w:tab/>
        </w:r>
      </w:del>
      <w:del w:id="1887" w:author="SFC2021" w:date="2025-12-22T16:11:21Z">
        <w:r>
          <w:fldChar w:fldCharType="begin"/>
        </w:r>
      </w:del>
      <w:del w:id="1888" w:author="SFC2021" w:date="2025-12-22T16:11:21Z">
        <w:r>
          <w:delInstrText xml:space="preserve"> PAGEREF _Toc256000589 \h </w:delInstrText>
        </w:r>
      </w:del>
      <w:del w:id="1889" w:author="SFC2021" w:date="2025-12-22T16:11:21Z">
        <w:r>
          <w:fldChar w:fldCharType="separate"/>
        </w:r>
      </w:del>
      <w:del w:id="1890" w:author="SFC2021" w:date="2025-12-22T16:11:21Z">
        <w:r>
          <w:delText>105</w:delText>
        </w:r>
      </w:del>
      <w:del w:id="1891" w:author="SFC2021" w:date="2025-12-22T16:11:21Z">
        <w:r>
          <w:fldChar w:fldCharType="end"/>
        </w:r>
      </w:del>
      <w:del w:id="1892" w:author="SFC2021" w:date="2025-12-22T16:11:21Z">
        <w:r>
          <w:fldChar w:fldCharType="end"/>
        </w:r>
      </w:del>
    </w:p>
    <w:p>
      <w:pPr>
        <w:pStyle w:val="TOC5"/>
        <w:tabs>
          <w:tab w:val="end" w:leader="dot" w:pos="10240"/>
        </w:tabs>
        <w:rPr>
          <w:del w:id="1893" w:author="SFC2021" w:date="2025-12-22T16:11:21Z"/>
          <w:rFonts w:ascii="Calibri" w:hAnsi="Calibri"/>
          <w:noProof/>
          <w:sz w:val="22"/>
        </w:rPr>
      </w:pPr>
      <w:del w:id="1894" w:author="SFC2021" w:date="2025-12-22T16:11:21Z">
        <w:r>
          <w:fldChar w:fldCharType="begin"/>
        </w:r>
      </w:del>
      <w:del w:id="1895" w:author="SFC2021" w:date="2025-12-22T16:11:21Z">
        <w:r>
          <w:delInstrText xml:space="preserve"> HYPERLINK \l "_Toc256000590" </w:delInstrText>
        </w:r>
      </w:del>
      <w:del w:id="1896" w:author="SFC2021" w:date="2025-12-22T16:11:21Z">
        <w:r>
          <w:fldChar w:fldCharType="separate"/>
        </w:r>
      </w:del>
      <w:del w:id="1897" w:author="SFC2021" w:date="2025-12-22T16:11:21Z">
        <w:r w:rsidR="00A77B3E">
          <w:rPr>
            <w:rStyle w:val="Hyperlink"/>
          </w:rPr>
          <w:delText>Πίνακας 7: Διάσταση 6 — δευτερεύοντες θεματικοί στόχοι ΕΚΤ+</w:delText>
        </w:r>
      </w:del>
      <w:del w:id="1898" w:author="SFC2021" w:date="2025-12-22T16:11:21Z">
        <w:r>
          <w:tab/>
        </w:r>
      </w:del>
      <w:del w:id="1899" w:author="SFC2021" w:date="2025-12-22T16:11:21Z">
        <w:r>
          <w:fldChar w:fldCharType="begin"/>
        </w:r>
      </w:del>
      <w:del w:id="1900" w:author="SFC2021" w:date="2025-12-22T16:11:21Z">
        <w:r>
          <w:delInstrText xml:space="preserve"> PAGEREF _Toc256000590 \h </w:delInstrText>
        </w:r>
      </w:del>
      <w:del w:id="1901" w:author="SFC2021" w:date="2025-12-22T16:11:21Z">
        <w:r>
          <w:fldChar w:fldCharType="separate"/>
        </w:r>
      </w:del>
      <w:del w:id="1902" w:author="SFC2021" w:date="2025-12-22T16:11:21Z">
        <w:r>
          <w:delText>105</w:delText>
        </w:r>
      </w:del>
      <w:del w:id="1903" w:author="SFC2021" w:date="2025-12-22T16:11:21Z">
        <w:r>
          <w:fldChar w:fldCharType="end"/>
        </w:r>
      </w:del>
      <w:del w:id="1904" w:author="SFC2021" w:date="2025-12-22T16:11:21Z">
        <w:r>
          <w:fldChar w:fldCharType="end"/>
        </w:r>
      </w:del>
    </w:p>
    <w:p>
      <w:pPr>
        <w:pStyle w:val="TOC5"/>
        <w:tabs>
          <w:tab w:val="end" w:leader="dot" w:pos="10240"/>
        </w:tabs>
        <w:rPr>
          <w:del w:id="1905" w:author="SFC2021" w:date="2025-12-22T16:11:21Z"/>
          <w:rFonts w:ascii="Calibri" w:hAnsi="Calibri"/>
          <w:noProof/>
          <w:sz w:val="22"/>
        </w:rPr>
      </w:pPr>
      <w:del w:id="1906" w:author="SFC2021" w:date="2025-12-22T16:11:21Z">
        <w:r>
          <w:fldChar w:fldCharType="begin"/>
        </w:r>
      </w:del>
      <w:del w:id="1907" w:author="SFC2021" w:date="2025-12-22T16:11:21Z">
        <w:r>
          <w:delInstrText xml:space="preserve"> HYPERLINK \l "_Toc256000591" </w:delInstrText>
        </w:r>
      </w:del>
      <w:del w:id="1908" w:author="SFC2021" w:date="2025-12-22T16:11:21Z">
        <w:r>
          <w:fldChar w:fldCharType="separate"/>
        </w:r>
      </w:del>
      <w:del w:id="1909"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1910" w:author="SFC2021" w:date="2025-12-22T16:11:21Z">
        <w:r>
          <w:tab/>
        </w:r>
      </w:del>
      <w:del w:id="1911" w:author="SFC2021" w:date="2025-12-22T16:11:21Z">
        <w:r>
          <w:fldChar w:fldCharType="begin"/>
        </w:r>
      </w:del>
      <w:del w:id="1912" w:author="SFC2021" w:date="2025-12-22T16:11:21Z">
        <w:r>
          <w:delInstrText xml:space="preserve"> PAGEREF _Toc256000591 \h </w:delInstrText>
        </w:r>
      </w:del>
      <w:del w:id="1913" w:author="SFC2021" w:date="2025-12-22T16:11:21Z">
        <w:r>
          <w:fldChar w:fldCharType="separate"/>
        </w:r>
      </w:del>
      <w:del w:id="1914" w:author="SFC2021" w:date="2025-12-22T16:11:21Z">
        <w:r>
          <w:delText>105</w:delText>
        </w:r>
      </w:del>
      <w:del w:id="1915" w:author="SFC2021" w:date="2025-12-22T16:11:21Z">
        <w:r>
          <w:fldChar w:fldCharType="end"/>
        </w:r>
      </w:del>
      <w:del w:id="1916" w:author="SFC2021" w:date="2025-12-22T16:11:21Z">
        <w:r>
          <w:fldChar w:fldCharType="end"/>
        </w:r>
      </w:del>
    </w:p>
    <w:p>
      <w:pPr>
        <w:pStyle w:val="TOC4"/>
        <w:tabs>
          <w:tab w:val="end" w:leader="dot" w:pos="10240"/>
        </w:tabs>
        <w:rPr>
          <w:del w:id="1917" w:author="SFC2021" w:date="2025-12-22T16:11:21Z"/>
          <w:rFonts w:ascii="Calibri" w:hAnsi="Calibri"/>
          <w:noProof/>
          <w:sz w:val="22"/>
        </w:rPr>
      </w:pPr>
      <w:del w:id="1918" w:author="SFC2021" w:date="2025-12-22T16:11:21Z">
        <w:r>
          <w:fldChar w:fldCharType="begin"/>
        </w:r>
      </w:del>
      <w:del w:id="1919" w:author="SFC2021" w:date="2025-12-22T16:11:21Z">
        <w:r>
          <w:delInstrText xml:space="preserve"> HYPERLINK \l "_Toc256000592" </w:delInstrText>
        </w:r>
      </w:del>
      <w:del w:id="1920" w:author="SFC2021" w:date="2025-12-22T16:11:21Z">
        <w:r>
          <w:fldChar w:fldCharType="separate"/>
        </w:r>
      </w:del>
      <w:del w:id="1921" w:author="SFC2021" w:date="2025-12-22T16:11:21Z">
        <w:r w:rsidR="00A77B3E">
          <w:rPr>
            <w:rStyle w:val="Hyperlink"/>
          </w:rPr>
          <w:delTex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delText>
        </w:r>
      </w:del>
      <w:del w:id="1922" w:author="SFC2021" w:date="2025-12-22T16:11:21Z">
        <w:r>
          <w:tab/>
        </w:r>
      </w:del>
      <w:del w:id="1923" w:author="SFC2021" w:date="2025-12-22T16:11:21Z">
        <w:r>
          <w:fldChar w:fldCharType="begin"/>
        </w:r>
      </w:del>
      <w:del w:id="1924" w:author="SFC2021" w:date="2025-12-22T16:11:21Z">
        <w:r>
          <w:delInstrText xml:space="preserve"> PAGEREF _Toc256000592 \h </w:delInstrText>
        </w:r>
      </w:del>
      <w:del w:id="1925" w:author="SFC2021" w:date="2025-12-22T16:11:21Z">
        <w:r>
          <w:fldChar w:fldCharType="separate"/>
        </w:r>
      </w:del>
      <w:del w:id="1926" w:author="SFC2021" w:date="2025-12-22T16:11:21Z">
        <w:r>
          <w:delText>106</w:delText>
        </w:r>
      </w:del>
      <w:del w:id="1927" w:author="SFC2021" w:date="2025-12-22T16:11:21Z">
        <w:r>
          <w:fldChar w:fldCharType="end"/>
        </w:r>
      </w:del>
      <w:del w:id="1928" w:author="SFC2021" w:date="2025-12-22T16:11:21Z">
        <w:r>
          <w:fldChar w:fldCharType="end"/>
        </w:r>
      </w:del>
    </w:p>
    <w:p>
      <w:pPr>
        <w:pStyle w:val="TOC4"/>
        <w:tabs>
          <w:tab w:val="end" w:leader="dot" w:pos="10240"/>
        </w:tabs>
        <w:rPr>
          <w:del w:id="1929" w:author="SFC2021" w:date="2025-12-22T16:11:21Z"/>
          <w:rFonts w:ascii="Calibri" w:hAnsi="Calibri"/>
          <w:noProof/>
          <w:sz w:val="22"/>
        </w:rPr>
      </w:pPr>
      <w:del w:id="1930" w:author="SFC2021" w:date="2025-12-22T16:11:21Z">
        <w:r>
          <w:fldChar w:fldCharType="begin"/>
        </w:r>
      </w:del>
      <w:del w:id="1931" w:author="SFC2021" w:date="2025-12-22T16:11:21Z">
        <w:r>
          <w:delInstrText xml:space="preserve"> HYPERLINK \l "_Toc256000593" </w:delInstrText>
        </w:r>
      </w:del>
      <w:del w:id="1932" w:author="SFC2021" w:date="2025-12-22T16:11:21Z">
        <w:r>
          <w:fldChar w:fldCharType="separate"/>
        </w:r>
      </w:del>
      <w:del w:id="1933" w:author="SFC2021" w:date="2025-12-22T16:11:21Z">
        <w:r w:rsidR="00A77B3E">
          <w:rPr>
            <w:rStyle w:val="Hyperlink"/>
          </w:rPr>
          <w:delText>2.1.1.1.1. Παρεμβάσεις των ταμείων</w:delText>
        </w:r>
      </w:del>
      <w:del w:id="1934" w:author="SFC2021" w:date="2025-12-22T16:11:21Z">
        <w:r>
          <w:tab/>
        </w:r>
      </w:del>
      <w:del w:id="1935" w:author="SFC2021" w:date="2025-12-22T16:11:21Z">
        <w:r>
          <w:fldChar w:fldCharType="begin"/>
        </w:r>
      </w:del>
      <w:del w:id="1936" w:author="SFC2021" w:date="2025-12-22T16:11:21Z">
        <w:r>
          <w:delInstrText xml:space="preserve"> PAGEREF _Toc256000593 \h </w:delInstrText>
        </w:r>
      </w:del>
      <w:del w:id="1937" w:author="SFC2021" w:date="2025-12-22T16:11:21Z">
        <w:r>
          <w:fldChar w:fldCharType="separate"/>
        </w:r>
      </w:del>
      <w:del w:id="1938" w:author="SFC2021" w:date="2025-12-22T16:11:21Z">
        <w:r>
          <w:delText>106</w:delText>
        </w:r>
      </w:del>
      <w:del w:id="1939" w:author="SFC2021" w:date="2025-12-22T16:11:21Z">
        <w:r>
          <w:fldChar w:fldCharType="end"/>
        </w:r>
      </w:del>
      <w:del w:id="1940" w:author="SFC2021" w:date="2025-12-22T16:11:21Z">
        <w:r>
          <w:fldChar w:fldCharType="end"/>
        </w:r>
      </w:del>
    </w:p>
    <w:p>
      <w:pPr>
        <w:pStyle w:val="TOC5"/>
        <w:tabs>
          <w:tab w:val="end" w:leader="dot" w:pos="10240"/>
        </w:tabs>
        <w:rPr>
          <w:del w:id="1941" w:author="SFC2021" w:date="2025-12-22T16:11:21Z"/>
          <w:rFonts w:ascii="Calibri" w:hAnsi="Calibri"/>
          <w:noProof/>
          <w:sz w:val="22"/>
        </w:rPr>
      </w:pPr>
      <w:del w:id="1942" w:author="SFC2021" w:date="2025-12-22T16:11:21Z">
        <w:r>
          <w:fldChar w:fldCharType="begin"/>
        </w:r>
      </w:del>
      <w:del w:id="1943" w:author="SFC2021" w:date="2025-12-22T16:11:21Z">
        <w:r>
          <w:delInstrText xml:space="preserve"> HYPERLINK \l "_Toc256000594" </w:delInstrText>
        </w:r>
      </w:del>
      <w:del w:id="1944" w:author="SFC2021" w:date="2025-12-22T16:11:21Z">
        <w:r>
          <w:fldChar w:fldCharType="separate"/>
        </w:r>
      </w:del>
      <w:del w:id="1945"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1946" w:author="SFC2021" w:date="2025-12-22T16:11:21Z">
        <w:r>
          <w:tab/>
        </w:r>
      </w:del>
      <w:del w:id="1947" w:author="SFC2021" w:date="2025-12-22T16:11:21Z">
        <w:r>
          <w:fldChar w:fldCharType="begin"/>
        </w:r>
      </w:del>
      <w:del w:id="1948" w:author="SFC2021" w:date="2025-12-22T16:11:21Z">
        <w:r>
          <w:delInstrText xml:space="preserve"> PAGEREF _Toc256000594 \h </w:delInstrText>
        </w:r>
      </w:del>
      <w:del w:id="1949" w:author="SFC2021" w:date="2025-12-22T16:11:21Z">
        <w:r>
          <w:fldChar w:fldCharType="separate"/>
        </w:r>
      </w:del>
      <w:del w:id="1950" w:author="SFC2021" w:date="2025-12-22T16:11:21Z">
        <w:r>
          <w:delText>106</w:delText>
        </w:r>
      </w:del>
      <w:del w:id="1951" w:author="SFC2021" w:date="2025-12-22T16:11:21Z">
        <w:r>
          <w:fldChar w:fldCharType="end"/>
        </w:r>
      </w:del>
      <w:del w:id="1952" w:author="SFC2021" w:date="2025-12-22T16:11:21Z">
        <w:r>
          <w:fldChar w:fldCharType="end"/>
        </w:r>
      </w:del>
    </w:p>
    <w:p>
      <w:pPr>
        <w:pStyle w:val="TOC5"/>
        <w:tabs>
          <w:tab w:val="end" w:leader="dot" w:pos="10240"/>
        </w:tabs>
        <w:rPr>
          <w:del w:id="1953" w:author="SFC2021" w:date="2025-12-22T16:11:21Z"/>
          <w:rFonts w:ascii="Calibri" w:hAnsi="Calibri"/>
          <w:noProof/>
          <w:sz w:val="22"/>
        </w:rPr>
      </w:pPr>
      <w:del w:id="1954" w:author="SFC2021" w:date="2025-12-22T16:11:21Z">
        <w:r>
          <w:fldChar w:fldCharType="begin"/>
        </w:r>
      </w:del>
      <w:del w:id="1955" w:author="SFC2021" w:date="2025-12-22T16:11:21Z">
        <w:r>
          <w:delInstrText xml:space="preserve"> HYPERLINK \l "_Toc256000595" </w:delInstrText>
        </w:r>
      </w:del>
      <w:del w:id="1956" w:author="SFC2021" w:date="2025-12-22T16:11:21Z">
        <w:r>
          <w:fldChar w:fldCharType="separate"/>
        </w:r>
      </w:del>
      <w:del w:id="1957" w:author="SFC2021" w:date="2025-12-22T16:11:21Z">
        <w:r w:rsidR="00A77B3E">
          <w:rPr>
            <w:rStyle w:val="Hyperlink"/>
          </w:rPr>
          <w:delText>Βασικές ομάδες-στόχοι — άρθρο 22 παράγραφος 3 στοιχείο δ) σημείο iii) του ΚΚΔ:</w:delText>
        </w:r>
      </w:del>
      <w:del w:id="1958" w:author="SFC2021" w:date="2025-12-22T16:11:21Z">
        <w:r>
          <w:tab/>
        </w:r>
      </w:del>
      <w:del w:id="1959" w:author="SFC2021" w:date="2025-12-22T16:11:21Z">
        <w:r>
          <w:fldChar w:fldCharType="begin"/>
        </w:r>
      </w:del>
      <w:del w:id="1960" w:author="SFC2021" w:date="2025-12-22T16:11:21Z">
        <w:r>
          <w:delInstrText xml:space="preserve"> PAGEREF _Toc256000595 \h </w:delInstrText>
        </w:r>
      </w:del>
      <w:del w:id="1961" w:author="SFC2021" w:date="2025-12-22T16:11:21Z">
        <w:r>
          <w:fldChar w:fldCharType="separate"/>
        </w:r>
      </w:del>
      <w:del w:id="1962" w:author="SFC2021" w:date="2025-12-22T16:11:21Z">
        <w:r>
          <w:delText>108</w:delText>
        </w:r>
      </w:del>
      <w:del w:id="1963" w:author="SFC2021" w:date="2025-12-22T16:11:21Z">
        <w:r>
          <w:fldChar w:fldCharType="end"/>
        </w:r>
      </w:del>
      <w:del w:id="1964" w:author="SFC2021" w:date="2025-12-22T16:11:21Z">
        <w:r>
          <w:fldChar w:fldCharType="end"/>
        </w:r>
      </w:del>
    </w:p>
    <w:p>
      <w:pPr>
        <w:pStyle w:val="TOC5"/>
        <w:tabs>
          <w:tab w:val="end" w:leader="dot" w:pos="10240"/>
        </w:tabs>
        <w:rPr>
          <w:del w:id="1965" w:author="SFC2021" w:date="2025-12-22T16:11:21Z"/>
          <w:rFonts w:ascii="Calibri" w:hAnsi="Calibri"/>
          <w:noProof/>
          <w:sz w:val="22"/>
        </w:rPr>
      </w:pPr>
      <w:del w:id="1966" w:author="SFC2021" w:date="2025-12-22T16:11:21Z">
        <w:r>
          <w:fldChar w:fldCharType="begin"/>
        </w:r>
      </w:del>
      <w:del w:id="1967" w:author="SFC2021" w:date="2025-12-22T16:11:21Z">
        <w:r>
          <w:delInstrText xml:space="preserve"> HYPERLINK \l "_Toc256000596" </w:delInstrText>
        </w:r>
      </w:del>
      <w:del w:id="1968" w:author="SFC2021" w:date="2025-12-22T16:11:21Z">
        <w:r>
          <w:fldChar w:fldCharType="separate"/>
        </w:r>
      </w:del>
      <w:del w:id="1969"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1970" w:author="SFC2021" w:date="2025-12-22T16:11:21Z">
        <w:r>
          <w:tab/>
        </w:r>
      </w:del>
      <w:del w:id="1971" w:author="SFC2021" w:date="2025-12-22T16:11:21Z">
        <w:r>
          <w:fldChar w:fldCharType="begin"/>
        </w:r>
      </w:del>
      <w:del w:id="1972" w:author="SFC2021" w:date="2025-12-22T16:11:21Z">
        <w:r>
          <w:delInstrText xml:space="preserve"> PAGEREF _Toc256000596 \h </w:delInstrText>
        </w:r>
      </w:del>
      <w:del w:id="1973" w:author="SFC2021" w:date="2025-12-22T16:11:21Z">
        <w:r>
          <w:fldChar w:fldCharType="separate"/>
        </w:r>
      </w:del>
      <w:del w:id="1974" w:author="SFC2021" w:date="2025-12-22T16:11:21Z">
        <w:r>
          <w:delText>108</w:delText>
        </w:r>
      </w:del>
      <w:del w:id="1975" w:author="SFC2021" w:date="2025-12-22T16:11:21Z">
        <w:r>
          <w:fldChar w:fldCharType="end"/>
        </w:r>
      </w:del>
      <w:del w:id="1976" w:author="SFC2021" w:date="2025-12-22T16:11:21Z">
        <w:r>
          <w:fldChar w:fldCharType="end"/>
        </w:r>
      </w:del>
    </w:p>
    <w:p>
      <w:pPr>
        <w:pStyle w:val="TOC5"/>
        <w:tabs>
          <w:tab w:val="end" w:leader="dot" w:pos="10240"/>
        </w:tabs>
        <w:rPr>
          <w:del w:id="1977" w:author="SFC2021" w:date="2025-12-22T16:11:21Z"/>
          <w:rFonts w:ascii="Calibri" w:hAnsi="Calibri"/>
          <w:noProof/>
          <w:sz w:val="22"/>
        </w:rPr>
      </w:pPr>
      <w:del w:id="1978" w:author="SFC2021" w:date="2025-12-22T16:11:21Z">
        <w:r>
          <w:fldChar w:fldCharType="begin"/>
        </w:r>
      </w:del>
      <w:del w:id="1979" w:author="SFC2021" w:date="2025-12-22T16:11:21Z">
        <w:r>
          <w:delInstrText xml:space="preserve"> HYPERLINK \l "_Toc256000597" </w:delInstrText>
        </w:r>
      </w:del>
      <w:del w:id="1980" w:author="SFC2021" w:date="2025-12-22T16:11:21Z">
        <w:r>
          <w:fldChar w:fldCharType="separate"/>
        </w:r>
      </w:del>
      <w:del w:id="1981"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1982" w:author="SFC2021" w:date="2025-12-22T16:11:21Z">
        <w:r>
          <w:tab/>
        </w:r>
      </w:del>
      <w:del w:id="1983" w:author="SFC2021" w:date="2025-12-22T16:11:21Z">
        <w:r>
          <w:fldChar w:fldCharType="begin"/>
        </w:r>
      </w:del>
      <w:del w:id="1984" w:author="SFC2021" w:date="2025-12-22T16:11:21Z">
        <w:r>
          <w:delInstrText xml:space="preserve"> PAGEREF _Toc256000597 \h </w:delInstrText>
        </w:r>
      </w:del>
      <w:del w:id="1985" w:author="SFC2021" w:date="2025-12-22T16:11:21Z">
        <w:r>
          <w:fldChar w:fldCharType="separate"/>
        </w:r>
      </w:del>
      <w:del w:id="1986" w:author="SFC2021" w:date="2025-12-22T16:11:21Z">
        <w:r>
          <w:delText>109</w:delText>
        </w:r>
      </w:del>
      <w:del w:id="1987" w:author="SFC2021" w:date="2025-12-22T16:11:21Z">
        <w:r>
          <w:fldChar w:fldCharType="end"/>
        </w:r>
      </w:del>
      <w:del w:id="1988" w:author="SFC2021" w:date="2025-12-22T16:11:21Z">
        <w:r>
          <w:fldChar w:fldCharType="end"/>
        </w:r>
      </w:del>
    </w:p>
    <w:p>
      <w:pPr>
        <w:pStyle w:val="TOC5"/>
        <w:tabs>
          <w:tab w:val="end" w:leader="dot" w:pos="10240"/>
        </w:tabs>
        <w:rPr>
          <w:del w:id="1989" w:author="SFC2021" w:date="2025-12-22T16:11:21Z"/>
          <w:rFonts w:ascii="Calibri" w:hAnsi="Calibri"/>
          <w:noProof/>
          <w:sz w:val="22"/>
        </w:rPr>
      </w:pPr>
      <w:del w:id="1990" w:author="SFC2021" w:date="2025-12-22T16:11:21Z">
        <w:r>
          <w:fldChar w:fldCharType="begin"/>
        </w:r>
      </w:del>
      <w:del w:id="1991" w:author="SFC2021" w:date="2025-12-22T16:11:21Z">
        <w:r>
          <w:delInstrText xml:space="preserve"> HYPERLINK \l "_Toc256000598" </w:delInstrText>
        </w:r>
      </w:del>
      <w:del w:id="1992" w:author="SFC2021" w:date="2025-12-22T16:11:21Z">
        <w:r>
          <w:fldChar w:fldCharType="separate"/>
        </w:r>
      </w:del>
      <w:del w:id="1993"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1994" w:author="SFC2021" w:date="2025-12-22T16:11:21Z">
        <w:r>
          <w:tab/>
        </w:r>
      </w:del>
      <w:del w:id="1995" w:author="SFC2021" w:date="2025-12-22T16:11:21Z">
        <w:r>
          <w:fldChar w:fldCharType="begin"/>
        </w:r>
      </w:del>
      <w:del w:id="1996" w:author="SFC2021" w:date="2025-12-22T16:11:21Z">
        <w:r>
          <w:delInstrText xml:space="preserve"> PAGEREF _Toc256000598 \h </w:delInstrText>
        </w:r>
      </w:del>
      <w:del w:id="1997" w:author="SFC2021" w:date="2025-12-22T16:11:21Z">
        <w:r>
          <w:fldChar w:fldCharType="separate"/>
        </w:r>
      </w:del>
      <w:del w:id="1998" w:author="SFC2021" w:date="2025-12-22T16:11:21Z">
        <w:r>
          <w:delText>109</w:delText>
        </w:r>
      </w:del>
      <w:del w:id="1999" w:author="SFC2021" w:date="2025-12-22T16:11:21Z">
        <w:r>
          <w:fldChar w:fldCharType="end"/>
        </w:r>
      </w:del>
      <w:del w:id="2000" w:author="SFC2021" w:date="2025-12-22T16:11:21Z">
        <w:r>
          <w:fldChar w:fldCharType="end"/>
        </w:r>
      </w:del>
    </w:p>
    <w:p>
      <w:pPr>
        <w:pStyle w:val="TOC5"/>
        <w:tabs>
          <w:tab w:val="end" w:leader="dot" w:pos="10240"/>
        </w:tabs>
        <w:rPr>
          <w:del w:id="2001" w:author="SFC2021" w:date="2025-12-22T16:11:21Z"/>
          <w:rFonts w:ascii="Calibri" w:hAnsi="Calibri"/>
          <w:noProof/>
          <w:sz w:val="22"/>
        </w:rPr>
      </w:pPr>
      <w:del w:id="2002" w:author="SFC2021" w:date="2025-12-22T16:11:21Z">
        <w:r>
          <w:fldChar w:fldCharType="begin"/>
        </w:r>
      </w:del>
      <w:del w:id="2003" w:author="SFC2021" w:date="2025-12-22T16:11:21Z">
        <w:r>
          <w:delInstrText xml:space="preserve"> HYPERLINK \l "_Toc256000599" </w:delInstrText>
        </w:r>
      </w:del>
      <w:del w:id="2004" w:author="SFC2021" w:date="2025-12-22T16:11:21Z">
        <w:r>
          <w:fldChar w:fldCharType="separate"/>
        </w:r>
      </w:del>
      <w:del w:id="2005"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2006" w:author="SFC2021" w:date="2025-12-22T16:11:21Z">
        <w:r>
          <w:tab/>
        </w:r>
      </w:del>
      <w:del w:id="2007" w:author="SFC2021" w:date="2025-12-22T16:11:21Z">
        <w:r>
          <w:fldChar w:fldCharType="begin"/>
        </w:r>
      </w:del>
      <w:del w:id="2008" w:author="SFC2021" w:date="2025-12-22T16:11:21Z">
        <w:r>
          <w:delInstrText xml:space="preserve"> PAGEREF _Toc256000599 \h </w:delInstrText>
        </w:r>
      </w:del>
      <w:del w:id="2009" w:author="SFC2021" w:date="2025-12-22T16:11:21Z">
        <w:r>
          <w:fldChar w:fldCharType="separate"/>
        </w:r>
      </w:del>
      <w:del w:id="2010" w:author="SFC2021" w:date="2025-12-22T16:11:21Z">
        <w:r>
          <w:delText>110</w:delText>
        </w:r>
      </w:del>
      <w:del w:id="2011" w:author="SFC2021" w:date="2025-12-22T16:11:21Z">
        <w:r>
          <w:fldChar w:fldCharType="end"/>
        </w:r>
      </w:del>
      <w:del w:id="2012" w:author="SFC2021" w:date="2025-12-22T16:11:21Z">
        <w:r>
          <w:fldChar w:fldCharType="end"/>
        </w:r>
      </w:del>
    </w:p>
    <w:p>
      <w:pPr>
        <w:pStyle w:val="TOC4"/>
        <w:tabs>
          <w:tab w:val="end" w:leader="dot" w:pos="10240"/>
        </w:tabs>
        <w:rPr>
          <w:del w:id="2013" w:author="SFC2021" w:date="2025-12-22T16:11:21Z"/>
          <w:rFonts w:ascii="Calibri" w:hAnsi="Calibri"/>
          <w:noProof/>
          <w:sz w:val="22"/>
        </w:rPr>
      </w:pPr>
      <w:del w:id="2014" w:author="SFC2021" w:date="2025-12-22T16:11:21Z">
        <w:r>
          <w:fldChar w:fldCharType="begin"/>
        </w:r>
      </w:del>
      <w:del w:id="2015" w:author="SFC2021" w:date="2025-12-22T16:11:21Z">
        <w:r>
          <w:delInstrText xml:space="preserve"> HYPERLINK \l "_Toc256000600" </w:delInstrText>
        </w:r>
      </w:del>
      <w:del w:id="2016" w:author="SFC2021" w:date="2025-12-22T16:11:21Z">
        <w:r>
          <w:fldChar w:fldCharType="separate"/>
        </w:r>
      </w:del>
      <w:del w:id="2017" w:author="SFC2021" w:date="2025-12-22T16:11:21Z">
        <w:r w:rsidR="00A77B3E">
          <w:rPr>
            <w:rStyle w:val="Hyperlink"/>
          </w:rPr>
          <w:delText>2.1.1.1.2. Δείκτες</w:delText>
        </w:r>
      </w:del>
      <w:del w:id="2018" w:author="SFC2021" w:date="2025-12-22T16:11:21Z">
        <w:r>
          <w:tab/>
        </w:r>
      </w:del>
      <w:del w:id="2019" w:author="SFC2021" w:date="2025-12-22T16:11:21Z">
        <w:r>
          <w:fldChar w:fldCharType="begin"/>
        </w:r>
      </w:del>
      <w:del w:id="2020" w:author="SFC2021" w:date="2025-12-22T16:11:21Z">
        <w:r>
          <w:delInstrText xml:space="preserve"> PAGEREF _Toc256000600 \h </w:delInstrText>
        </w:r>
      </w:del>
      <w:del w:id="2021" w:author="SFC2021" w:date="2025-12-22T16:11:21Z">
        <w:r>
          <w:fldChar w:fldCharType="separate"/>
        </w:r>
      </w:del>
      <w:del w:id="2022" w:author="SFC2021" w:date="2025-12-22T16:11:21Z">
        <w:r>
          <w:delText>110</w:delText>
        </w:r>
      </w:del>
      <w:del w:id="2023" w:author="SFC2021" w:date="2025-12-22T16:11:21Z">
        <w:r>
          <w:fldChar w:fldCharType="end"/>
        </w:r>
      </w:del>
      <w:del w:id="2024" w:author="SFC2021" w:date="2025-12-22T16:11:21Z">
        <w:r>
          <w:fldChar w:fldCharType="end"/>
        </w:r>
      </w:del>
    </w:p>
    <w:p>
      <w:pPr>
        <w:pStyle w:val="TOC5"/>
        <w:tabs>
          <w:tab w:val="end" w:leader="dot" w:pos="10240"/>
        </w:tabs>
        <w:rPr>
          <w:del w:id="2025" w:author="SFC2021" w:date="2025-12-22T16:11:21Z"/>
          <w:rFonts w:ascii="Calibri" w:hAnsi="Calibri"/>
          <w:noProof/>
          <w:sz w:val="22"/>
        </w:rPr>
      </w:pPr>
      <w:del w:id="2026" w:author="SFC2021" w:date="2025-12-22T16:11:21Z">
        <w:r>
          <w:fldChar w:fldCharType="begin"/>
        </w:r>
      </w:del>
      <w:del w:id="2027" w:author="SFC2021" w:date="2025-12-22T16:11:21Z">
        <w:r>
          <w:delInstrText xml:space="preserve"> HYPERLINK \l "_Toc256000601" </w:delInstrText>
        </w:r>
      </w:del>
      <w:del w:id="2028" w:author="SFC2021" w:date="2025-12-22T16:11:21Z">
        <w:r>
          <w:fldChar w:fldCharType="separate"/>
        </w:r>
      </w:del>
      <w:del w:id="2029" w:author="SFC2021" w:date="2025-12-22T16:11:21Z">
        <w:r w:rsidR="00A77B3E">
          <w:rPr>
            <w:rStyle w:val="Hyperlink"/>
          </w:rPr>
          <w:delText>Πίνακας 2: Δείκτες εκροών</w:delText>
        </w:r>
      </w:del>
      <w:del w:id="2030" w:author="SFC2021" w:date="2025-12-22T16:11:21Z">
        <w:r>
          <w:tab/>
        </w:r>
      </w:del>
      <w:del w:id="2031" w:author="SFC2021" w:date="2025-12-22T16:11:21Z">
        <w:r>
          <w:fldChar w:fldCharType="begin"/>
        </w:r>
      </w:del>
      <w:del w:id="2032" w:author="SFC2021" w:date="2025-12-22T16:11:21Z">
        <w:r>
          <w:delInstrText xml:space="preserve"> PAGEREF _Toc256000601 \h </w:delInstrText>
        </w:r>
      </w:del>
      <w:del w:id="2033" w:author="SFC2021" w:date="2025-12-22T16:11:21Z">
        <w:r>
          <w:fldChar w:fldCharType="separate"/>
        </w:r>
      </w:del>
      <w:del w:id="2034" w:author="SFC2021" w:date="2025-12-22T16:11:21Z">
        <w:r>
          <w:delText>110</w:delText>
        </w:r>
      </w:del>
      <w:del w:id="2035" w:author="SFC2021" w:date="2025-12-22T16:11:21Z">
        <w:r>
          <w:fldChar w:fldCharType="end"/>
        </w:r>
      </w:del>
      <w:del w:id="2036" w:author="SFC2021" w:date="2025-12-22T16:11:21Z">
        <w:r>
          <w:fldChar w:fldCharType="end"/>
        </w:r>
      </w:del>
    </w:p>
    <w:p>
      <w:pPr>
        <w:pStyle w:val="TOC5"/>
        <w:tabs>
          <w:tab w:val="end" w:leader="dot" w:pos="10240"/>
        </w:tabs>
        <w:rPr>
          <w:del w:id="2037" w:author="SFC2021" w:date="2025-12-22T16:11:21Z"/>
          <w:rFonts w:ascii="Calibri" w:hAnsi="Calibri"/>
          <w:noProof/>
          <w:sz w:val="22"/>
        </w:rPr>
      </w:pPr>
      <w:del w:id="2038" w:author="SFC2021" w:date="2025-12-22T16:11:21Z">
        <w:r>
          <w:fldChar w:fldCharType="begin"/>
        </w:r>
      </w:del>
      <w:del w:id="2039" w:author="SFC2021" w:date="2025-12-22T16:11:21Z">
        <w:r>
          <w:delInstrText xml:space="preserve"> HYPERLINK \l "_Toc256000602" </w:delInstrText>
        </w:r>
      </w:del>
      <w:del w:id="2040" w:author="SFC2021" w:date="2025-12-22T16:11:21Z">
        <w:r>
          <w:fldChar w:fldCharType="separate"/>
        </w:r>
      </w:del>
      <w:del w:id="2041" w:author="SFC2021" w:date="2025-12-22T16:11:21Z">
        <w:r w:rsidR="00A77B3E">
          <w:rPr>
            <w:rStyle w:val="Hyperlink"/>
          </w:rPr>
          <w:delText>Πίνακας 3: Δείκτες αποτελεσμάτων</w:delText>
        </w:r>
      </w:del>
      <w:del w:id="2042" w:author="SFC2021" w:date="2025-12-22T16:11:21Z">
        <w:r>
          <w:tab/>
        </w:r>
      </w:del>
      <w:del w:id="2043" w:author="SFC2021" w:date="2025-12-22T16:11:21Z">
        <w:r>
          <w:fldChar w:fldCharType="begin"/>
        </w:r>
      </w:del>
      <w:del w:id="2044" w:author="SFC2021" w:date="2025-12-22T16:11:21Z">
        <w:r>
          <w:delInstrText xml:space="preserve"> PAGEREF _Toc256000602 \h </w:delInstrText>
        </w:r>
      </w:del>
      <w:del w:id="2045" w:author="SFC2021" w:date="2025-12-22T16:11:21Z">
        <w:r>
          <w:fldChar w:fldCharType="separate"/>
        </w:r>
      </w:del>
      <w:del w:id="2046" w:author="SFC2021" w:date="2025-12-22T16:11:21Z">
        <w:r>
          <w:delText>110</w:delText>
        </w:r>
      </w:del>
      <w:del w:id="2047" w:author="SFC2021" w:date="2025-12-22T16:11:21Z">
        <w:r>
          <w:fldChar w:fldCharType="end"/>
        </w:r>
      </w:del>
      <w:del w:id="2048" w:author="SFC2021" w:date="2025-12-22T16:11:21Z">
        <w:r>
          <w:fldChar w:fldCharType="end"/>
        </w:r>
      </w:del>
    </w:p>
    <w:p>
      <w:pPr>
        <w:pStyle w:val="TOC4"/>
        <w:tabs>
          <w:tab w:val="end" w:leader="dot" w:pos="10240"/>
        </w:tabs>
        <w:rPr>
          <w:del w:id="2049" w:author="SFC2021" w:date="2025-12-22T16:11:21Z"/>
          <w:rFonts w:ascii="Calibri" w:hAnsi="Calibri"/>
          <w:noProof/>
          <w:sz w:val="22"/>
        </w:rPr>
      </w:pPr>
      <w:del w:id="2050" w:author="SFC2021" w:date="2025-12-22T16:11:21Z">
        <w:r>
          <w:fldChar w:fldCharType="begin"/>
        </w:r>
      </w:del>
      <w:del w:id="2051" w:author="SFC2021" w:date="2025-12-22T16:11:21Z">
        <w:r>
          <w:delInstrText xml:space="preserve"> HYPERLINK \l "_Toc256000603" </w:delInstrText>
        </w:r>
      </w:del>
      <w:del w:id="2052" w:author="SFC2021" w:date="2025-12-22T16:11:21Z">
        <w:r>
          <w:fldChar w:fldCharType="separate"/>
        </w:r>
      </w:del>
      <w:del w:id="2053" w:author="SFC2021" w:date="2025-12-22T16:11:21Z">
        <w:r w:rsidR="00A77B3E">
          <w:rPr>
            <w:rStyle w:val="Hyperlink"/>
          </w:rPr>
          <w:delText>2.1.1.1.3. Ενδεικτική κατανομή των προγραμματισμένων πόρων (ΕΕ) ανά είδος παρέμβασης</w:delText>
        </w:r>
      </w:del>
      <w:del w:id="2054" w:author="SFC2021" w:date="2025-12-22T16:11:21Z">
        <w:r>
          <w:tab/>
        </w:r>
      </w:del>
      <w:del w:id="2055" w:author="SFC2021" w:date="2025-12-22T16:11:21Z">
        <w:r>
          <w:fldChar w:fldCharType="begin"/>
        </w:r>
      </w:del>
      <w:del w:id="2056" w:author="SFC2021" w:date="2025-12-22T16:11:21Z">
        <w:r>
          <w:delInstrText xml:space="preserve"> PAGEREF _Toc256000603 \h </w:delInstrText>
        </w:r>
      </w:del>
      <w:del w:id="2057" w:author="SFC2021" w:date="2025-12-22T16:11:21Z">
        <w:r>
          <w:fldChar w:fldCharType="separate"/>
        </w:r>
      </w:del>
      <w:del w:id="2058" w:author="SFC2021" w:date="2025-12-22T16:11:21Z">
        <w:r>
          <w:delText>111</w:delText>
        </w:r>
      </w:del>
      <w:del w:id="2059" w:author="SFC2021" w:date="2025-12-22T16:11:21Z">
        <w:r>
          <w:fldChar w:fldCharType="end"/>
        </w:r>
      </w:del>
      <w:del w:id="2060" w:author="SFC2021" w:date="2025-12-22T16:11:21Z">
        <w:r>
          <w:fldChar w:fldCharType="end"/>
        </w:r>
      </w:del>
    </w:p>
    <w:p>
      <w:pPr>
        <w:pStyle w:val="TOC5"/>
        <w:tabs>
          <w:tab w:val="end" w:leader="dot" w:pos="10240"/>
        </w:tabs>
        <w:rPr>
          <w:del w:id="2061" w:author="SFC2021" w:date="2025-12-22T16:11:21Z"/>
          <w:rFonts w:ascii="Calibri" w:hAnsi="Calibri"/>
          <w:noProof/>
          <w:sz w:val="22"/>
        </w:rPr>
      </w:pPr>
      <w:del w:id="2062" w:author="SFC2021" w:date="2025-12-22T16:11:21Z">
        <w:r>
          <w:fldChar w:fldCharType="begin"/>
        </w:r>
      </w:del>
      <w:del w:id="2063" w:author="SFC2021" w:date="2025-12-22T16:11:21Z">
        <w:r>
          <w:delInstrText xml:space="preserve"> HYPERLINK \l "_Toc256000604" </w:delInstrText>
        </w:r>
      </w:del>
      <w:del w:id="2064" w:author="SFC2021" w:date="2025-12-22T16:11:21Z">
        <w:r>
          <w:fldChar w:fldCharType="separate"/>
        </w:r>
      </w:del>
      <w:del w:id="2065" w:author="SFC2021" w:date="2025-12-22T16:11:21Z">
        <w:r w:rsidR="00A77B3E">
          <w:rPr>
            <w:rStyle w:val="Hyperlink"/>
          </w:rPr>
          <w:delText>Πίνακας 4: Διάσταση 1 — πεδίο παρέμβασης</w:delText>
        </w:r>
      </w:del>
      <w:del w:id="2066" w:author="SFC2021" w:date="2025-12-22T16:11:21Z">
        <w:r>
          <w:tab/>
        </w:r>
      </w:del>
      <w:del w:id="2067" w:author="SFC2021" w:date="2025-12-22T16:11:21Z">
        <w:r>
          <w:fldChar w:fldCharType="begin"/>
        </w:r>
      </w:del>
      <w:del w:id="2068" w:author="SFC2021" w:date="2025-12-22T16:11:21Z">
        <w:r>
          <w:delInstrText xml:space="preserve"> PAGEREF _Toc256000604 \h </w:delInstrText>
        </w:r>
      </w:del>
      <w:del w:id="2069" w:author="SFC2021" w:date="2025-12-22T16:11:21Z">
        <w:r>
          <w:fldChar w:fldCharType="separate"/>
        </w:r>
      </w:del>
      <w:del w:id="2070" w:author="SFC2021" w:date="2025-12-22T16:11:21Z">
        <w:r>
          <w:delText>111</w:delText>
        </w:r>
      </w:del>
      <w:del w:id="2071" w:author="SFC2021" w:date="2025-12-22T16:11:21Z">
        <w:r>
          <w:fldChar w:fldCharType="end"/>
        </w:r>
      </w:del>
      <w:del w:id="2072" w:author="SFC2021" w:date="2025-12-22T16:11:21Z">
        <w:r>
          <w:fldChar w:fldCharType="end"/>
        </w:r>
      </w:del>
    </w:p>
    <w:p>
      <w:pPr>
        <w:pStyle w:val="TOC5"/>
        <w:tabs>
          <w:tab w:val="end" w:leader="dot" w:pos="10240"/>
        </w:tabs>
        <w:rPr>
          <w:del w:id="2073" w:author="SFC2021" w:date="2025-12-22T16:11:21Z"/>
          <w:rFonts w:ascii="Calibri" w:hAnsi="Calibri"/>
          <w:noProof/>
          <w:sz w:val="22"/>
        </w:rPr>
      </w:pPr>
      <w:del w:id="2074" w:author="SFC2021" w:date="2025-12-22T16:11:21Z">
        <w:r>
          <w:fldChar w:fldCharType="begin"/>
        </w:r>
      </w:del>
      <w:del w:id="2075" w:author="SFC2021" w:date="2025-12-22T16:11:21Z">
        <w:r>
          <w:delInstrText xml:space="preserve"> HYPERLINK \l "_Toc256000605" </w:delInstrText>
        </w:r>
      </w:del>
      <w:del w:id="2076" w:author="SFC2021" w:date="2025-12-22T16:11:21Z">
        <w:r>
          <w:fldChar w:fldCharType="separate"/>
        </w:r>
      </w:del>
      <w:del w:id="2077" w:author="SFC2021" w:date="2025-12-22T16:11:21Z">
        <w:r w:rsidR="00A77B3E">
          <w:rPr>
            <w:rStyle w:val="Hyperlink"/>
          </w:rPr>
          <w:delText>Πίνακας 5: Διάσταση 2 — μορφή χρηματοδότησης</w:delText>
        </w:r>
      </w:del>
      <w:del w:id="2078" w:author="SFC2021" w:date="2025-12-22T16:11:21Z">
        <w:r>
          <w:tab/>
        </w:r>
      </w:del>
      <w:del w:id="2079" w:author="SFC2021" w:date="2025-12-22T16:11:21Z">
        <w:r>
          <w:fldChar w:fldCharType="begin"/>
        </w:r>
      </w:del>
      <w:del w:id="2080" w:author="SFC2021" w:date="2025-12-22T16:11:21Z">
        <w:r>
          <w:delInstrText xml:space="preserve"> PAGEREF _Toc256000605 \h </w:delInstrText>
        </w:r>
      </w:del>
      <w:del w:id="2081" w:author="SFC2021" w:date="2025-12-22T16:11:21Z">
        <w:r>
          <w:fldChar w:fldCharType="separate"/>
        </w:r>
      </w:del>
      <w:del w:id="2082" w:author="SFC2021" w:date="2025-12-22T16:11:21Z">
        <w:r>
          <w:delText>111</w:delText>
        </w:r>
      </w:del>
      <w:del w:id="2083" w:author="SFC2021" w:date="2025-12-22T16:11:21Z">
        <w:r>
          <w:fldChar w:fldCharType="end"/>
        </w:r>
      </w:del>
      <w:del w:id="2084" w:author="SFC2021" w:date="2025-12-22T16:11:21Z">
        <w:r>
          <w:fldChar w:fldCharType="end"/>
        </w:r>
      </w:del>
    </w:p>
    <w:p>
      <w:pPr>
        <w:pStyle w:val="TOC5"/>
        <w:tabs>
          <w:tab w:val="end" w:leader="dot" w:pos="10240"/>
        </w:tabs>
        <w:rPr>
          <w:del w:id="2085" w:author="SFC2021" w:date="2025-12-22T16:11:21Z"/>
          <w:rFonts w:ascii="Calibri" w:hAnsi="Calibri"/>
          <w:noProof/>
          <w:sz w:val="22"/>
        </w:rPr>
      </w:pPr>
      <w:del w:id="2086" w:author="SFC2021" w:date="2025-12-22T16:11:21Z">
        <w:r>
          <w:fldChar w:fldCharType="begin"/>
        </w:r>
      </w:del>
      <w:del w:id="2087" w:author="SFC2021" w:date="2025-12-22T16:11:21Z">
        <w:r>
          <w:delInstrText xml:space="preserve"> HYPERLINK \l "_Toc256000606" </w:delInstrText>
        </w:r>
      </w:del>
      <w:del w:id="2088" w:author="SFC2021" w:date="2025-12-22T16:11:21Z">
        <w:r>
          <w:fldChar w:fldCharType="separate"/>
        </w:r>
      </w:del>
      <w:del w:id="2089" w:author="SFC2021" w:date="2025-12-22T16:11:21Z">
        <w:r w:rsidR="00A77B3E">
          <w:rPr>
            <w:rStyle w:val="Hyperlink"/>
          </w:rPr>
          <w:delText>Πίνακας 6: Διάσταση 3 — μηχανισμός εδαφικής υλοποίησης και εδαφική εστίαση</w:delText>
        </w:r>
      </w:del>
      <w:del w:id="2090" w:author="SFC2021" w:date="2025-12-22T16:11:21Z">
        <w:r>
          <w:tab/>
        </w:r>
      </w:del>
      <w:del w:id="2091" w:author="SFC2021" w:date="2025-12-22T16:11:21Z">
        <w:r>
          <w:fldChar w:fldCharType="begin"/>
        </w:r>
      </w:del>
      <w:del w:id="2092" w:author="SFC2021" w:date="2025-12-22T16:11:21Z">
        <w:r>
          <w:delInstrText xml:space="preserve"> PAGEREF _Toc256000606 \h </w:delInstrText>
        </w:r>
      </w:del>
      <w:del w:id="2093" w:author="SFC2021" w:date="2025-12-22T16:11:21Z">
        <w:r>
          <w:fldChar w:fldCharType="separate"/>
        </w:r>
      </w:del>
      <w:del w:id="2094" w:author="SFC2021" w:date="2025-12-22T16:11:21Z">
        <w:r>
          <w:delText>111</w:delText>
        </w:r>
      </w:del>
      <w:del w:id="2095" w:author="SFC2021" w:date="2025-12-22T16:11:21Z">
        <w:r>
          <w:fldChar w:fldCharType="end"/>
        </w:r>
      </w:del>
      <w:del w:id="2096" w:author="SFC2021" w:date="2025-12-22T16:11:21Z">
        <w:r>
          <w:fldChar w:fldCharType="end"/>
        </w:r>
      </w:del>
    </w:p>
    <w:p>
      <w:pPr>
        <w:pStyle w:val="TOC5"/>
        <w:tabs>
          <w:tab w:val="end" w:leader="dot" w:pos="10240"/>
        </w:tabs>
        <w:rPr>
          <w:del w:id="2097" w:author="SFC2021" w:date="2025-12-22T16:11:21Z"/>
          <w:rFonts w:ascii="Calibri" w:hAnsi="Calibri"/>
          <w:noProof/>
          <w:sz w:val="22"/>
        </w:rPr>
      </w:pPr>
      <w:del w:id="2098" w:author="SFC2021" w:date="2025-12-22T16:11:21Z">
        <w:r>
          <w:fldChar w:fldCharType="begin"/>
        </w:r>
      </w:del>
      <w:del w:id="2099" w:author="SFC2021" w:date="2025-12-22T16:11:21Z">
        <w:r>
          <w:delInstrText xml:space="preserve"> HYPERLINK \l "_Toc256000607" </w:delInstrText>
        </w:r>
      </w:del>
      <w:del w:id="2100" w:author="SFC2021" w:date="2025-12-22T16:11:21Z">
        <w:r>
          <w:fldChar w:fldCharType="separate"/>
        </w:r>
      </w:del>
      <w:del w:id="2101" w:author="SFC2021" w:date="2025-12-22T16:11:21Z">
        <w:r w:rsidR="00A77B3E">
          <w:rPr>
            <w:rStyle w:val="Hyperlink"/>
          </w:rPr>
          <w:delText>Πίνακας 7: Διάσταση 6 — δευτερεύοντες θεματικοί στόχοι ΕΚΤ+</w:delText>
        </w:r>
      </w:del>
      <w:del w:id="2102" w:author="SFC2021" w:date="2025-12-22T16:11:21Z">
        <w:r>
          <w:tab/>
        </w:r>
      </w:del>
      <w:del w:id="2103" w:author="SFC2021" w:date="2025-12-22T16:11:21Z">
        <w:r>
          <w:fldChar w:fldCharType="begin"/>
        </w:r>
      </w:del>
      <w:del w:id="2104" w:author="SFC2021" w:date="2025-12-22T16:11:21Z">
        <w:r>
          <w:delInstrText xml:space="preserve"> PAGEREF _Toc256000607 \h </w:delInstrText>
        </w:r>
      </w:del>
      <w:del w:id="2105" w:author="SFC2021" w:date="2025-12-22T16:11:21Z">
        <w:r>
          <w:fldChar w:fldCharType="separate"/>
        </w:r>
      </w:del>
      <w:del w:id="2106" w:author="SFC2021" w:date="2025-12-22T16:11:21Z">
        <w:r>
          <w:delText>111</w:delText>
        </w:r>
      </w:del>
      <w:del w:id="2107" w:author="SFC2021" w:date="2025-12-22T16:11:21Z">
        <w:r>
          <w:fldChar w:fldCharType="end"/>
        </w:r>
      </w:del>
      <w:del w:id="2108" w:author="SFC2021" w:date="2025-12-22T16:11:21Z">
        <w:r>
          <w:fldChar w:fldCharType="end"/>
        </w:r>
      </w:del>
    </w:p>
    <w:p>
      <w:pPr>
        <w:pStyle w:val="TOC5"/>
        <w:tabs>
          <w:tab w:val="end" w:leader="dot" w:pos="10240"/>
        </w:tabs>
        <w:rPr>
          <w:del w:id="2109" w:author="SFC2021" w:date="2025-12-22T16:11:21Z"/>
          <w:rFonts w:ascii="Calibri" w:hAnsi="Calibri"/>
          <w:noProof/>
          <w:sz w:val="22"/>
        </w:rPr>
      </w:pPr>
      <w:del w:id="2110" w:author="SFC2021" w:date="2025-12-22T16:11:21Z">
        <w:r>
          <w:fldChar w:fldCharType="begin"/>
        </w:r>
      </w:del>
      <w:del w:id="2111" w:author="SFC2021" w:date="2025-12-22T16:11:21Z">
        <w:r>
          <w:delInstrText xml:space="preserve"> HYPERLINK \l "_Toc256000608" </w:delInstrText>
        </w:r>
      </w:del>
      <w:del w:id="2112" w:author="SFC2021" w:date="2025-12-22T16:11:21Z">
        <w:r>
          <w:fldChar w:fldCharType="separate"/>
        </w:r>
      </w:del>
      <w:del w:id="2113"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114" w:author="SFC2021" w:date="2025-12-22T16:11:21Z">
        <w:r>
          <w:tab/>
        </w:r>
      </w:del>
      <w:del w:id="2115" w:author="SFC2021" w:date="2025-12-22T16:11:21Z">
        <w:r>
          <w:fldChar w:fldCharType="begin"/>
        </w:r>
      </w:del>
      <w:del w:id="2116" w:author="SFC2021" w:date="2025-12-22T16:11:21Z">
        <w:r>
          <w:delInstrText xml:space="preserve"> PAGEREF _Toc256000608 \h </w:delInstrText>
        </w:r>
      </w:del>
      <w:del w:id="2117" w:author="SFC2021" w:date="2025-12-22T16:11:21Z">
        <w:r>
          <w:fldChar w:fldCharType="separate"/>
        </w:r>
      </w:del>
      <w:del w:id="2118" w:author="SFC2021" w:date="2025-12-22T16:11:21Z">
        <w:r>
          <w:delText>112</w:delText>
        </w:r>
      </w:del>
      <w:del w:id="2119" w:author="SFC2021" w:date="2025-12-22T16:11:21Z">
        <w:r>
          <w:fldChar w:fldCharType="end"/>
        </w:r>
      </w:del>
      <w:del w:id="2120" w:author="SFC2021" w:date="2025-12-22T16:11:21Z">
        <w:r>
          <w:fldChar w:fldCharType="end"/>
        </w:r>
      </w:del>
    </w:p>
    <w:p>
      <w:pPr>
        <w:pStyle w:val="TOC4"/>
        <w:tabs>
          <w:tab w:val="end" w:leader="dot" w:pos="10240"/>
        </w:tabs>
        <w:rPr>
          <w:del w:id="2121" w:author="SFC2021" w:date="2025-12-22T16:11:21Z"/>
          <w:rFonts w:ascii="Calibri" w:hAnsi="Calibri"/>
          <w:noProof/>
          <w:sz w:val="22"/>
        </w:rPr>
      </w:pPr>
      <w:del w:id="2122" w:author="SFC2021" w:date="2025-12-22T16:11:21Z">
        <w:r>
          <w:fldChar w:fldCharType="begin"/>
        </w:r>
      </w:del>
      <w:del w:id="2123" w:author="SFC2021" w:date="2025-12-22T16:11:21Z">
        <w:r>
          <w:delInstrText xml:space="preserve"> HYPERLINK \l "_Toc256000609" </w:delInstrText>
        </w:r>
      </w:del>
      <w:del w:id="2124" w:author="SFC2021" w:date="2025-12-22T16:11:21Z">
        <w:r>
          <w:fldChar w:fldCharType="separate"/>
        </w:r>
      </w:del>
      <w:del w:id="2125" w:author="SFC2021" w:date="2025-12-22T16:11:21Z">
        <w:r w:rsidR="00A77B3E">
          <w:rPr>
            <w:rStyle w:val="Hyperlink"/>
          </w:rPr>
          <w:delText>2.1.1.1. Ειδικός στόχος: ESO4.9. Προώθηση της κοινωνικοοικονομικής ένταξης υπηκόων τρίτων χωρών, συμπεριλαμβανομένων των μεταναστών (ΕΚΤ+)</w:delText>
        </w:r>
      </w:del>
      <w:del w:id="2126" w:author="SFC2021" w:date="2025-12-22T16:11:21Z">
        <w:r>
          <w:tab/>
        </w:r>
      </w:del>
      <w:del w:id="2127" w:author="SFC2021" w:date="2025-12-22T16:11:21Z">
        <w:r>
          <w:fldChar w:fldCharType="begin"/>
        </w:r>
      </w:del>
      <w:del w:id="2128" w:author="SFC2021" w:date="2025-12-22T16:11:21Z">
        <w:r>
          <w:delInstrText xml:space="preserve"> PAGEREF _Toc256000609 \h </w:delInstrText>
        </w:r>
      </w:del>
      <w:del w:id="2129" w:author="SFC2021" w:date="2025-12-22T16:11:21Z">
        <w:r>
          <w:fldChar w:fldCharType="separate"/>
        </w:r>
      </w:del>
      <w:del w:id="2130" w:author="SFC2021" w:date="2025-12-22T16:11:21Z">
        <w:r>
          <w:delText>113</w:delText>
        </w:r>
      </w:del>
      <w:del w:id="2131" w:author="SFC2021" w:date="2025-12-22T16:11:21Z">
        <w:r>
          <w:fldChar w:fldCharType="end"/>
        </w:r>
      </w:del>
      <w:del w:id="2132" w:author="SFC2021" w:date="2025-12-22T16:11:21Z">
        <w:r>
          <w:fldChar w:fldCharType="end"/>
        </w:r>
      </w:del>
    </w:p>
    <w:p>
      <w:pPr>
        <w:pStyle w:val="TOC4"/>
        <w:tabs>
          <w:tab w:val="end" w:leader="dot" w:pos="10240"/>
        </w:tabs>
        <w:rPr>
          <w:del w:id="2133" w:author="SFC2021" w:date="2025-12-22T16:11:21Z"/>
          <w:rFonts w:ascii="Calibri" w:hAnsi="Calibri"/>
          <w:noProof/>
          <w:sz w:val="22"/>
        </w:rPr>
      </w:pPr>
      <w:del w:id="2134" w:author="SFC2021" w:date="2025-12-22T16:11:21Z">
        <w:r>
          <w:fldChar w:fldCharType="begin"/>
        </w:r>
      </w:del>
      <w:del w:id="2135" w:author="SFC2021" w:date="2025-12-22T16:11:21Z">
        <w:r>
          <w:delInstrText xml:space="preserve"> HYPERLINK \l "_Toc256000610" </w:delInstrText>
        </w:r>
      </w:del>
      <w:del w:id="2136" w:author="SFC2021" w:date="2025-12-22T16:11:21Z">
        <w:r>
          <w:fldChar w:fldCharType="separate"/>
        </w:r>
      </w:del>
      <w:del w:id="2137" w:author="SFC2021" w:date="2025-12-22T16:11:21Z">
        <w:r w:rsidR="00A77B3E">
          <w:rPr>
            <w:rStyle w:val="Hyperlink"/>
          </w:rPr>
          <w:delText>2.1.1.1.1. Παρεμβάσεις των ταμείων</w:delText>
        </w:r>
      </w:del>
      <w:del w:id="2138" w:author="SFC2021" w:date="2025-12-22T16:11:21Z">
        <w:r>
          <w:tab/>
        </w:r>
      </w:del>
      <w:del w:id="2139" w:author="SFC2021" w:date="2025-12-22T16:11:21Z">
        <w:r>
          <w:fldChar w:fldCharType="begin"/>
        </w:r>
      </w:del>
      <w:del w:id="2140" w:author="SFC2021" w:date="2025-12-22T16:11:21Z">
        <w:r>
          <w:delInstrText xml:space="preserve"> PAGEREF _Toc256000610 \h </w:delInstrText>
        </w:r>
      </w:del>
      <w:del w:id="2141" w:author="SFC2021" w:date="2025-12-22T16:11:21Z">
        <w:r>
          <w:fldChar w:fldCharType="separate"/>
        </w:r>
      </w:del>
      <w:del w:id="2142" w:author="SFC2021" w:date="2025-12-22T16:11:21Z">
        <w:r>
          <w:delText>113</w:delText>
        </w:r>
      </w:del>
      <w:del w:id="2143" w:author="SFC2021" w:date="2025-12-22T16:11:21Z">
        <w:r>
          <w:fldChar w:fldCharType="end"/>
        </w:r>
      </w:del>
      <w:del w:id="2144" w:author="SFC2021" w:date="2025-12-22T16:11:21Z">
        <w:r>
          <w:fldChar w:fldCharType="end"/>
        </w:r>
      </w:del>
    </w:p>
    <w:p>
      <w:pPr>
        <w:pStyle w:val="TOC5"/>
        <w:tabs>
          <w:tab w:val="end" w:leader="dot" w:pos="10240"/>
        </w:tabs>
        <w:rPr>
          <w:del w:id="2145" w:author="SFC2021" w:date="2025-12-22T16:11:21Z"/>
          <w:rFonts w:ascii="Calibri" w:hAnsi="Calibri"/>
          <w:noProof/>
          <w:sz w:val="22"/>
        </w:rPr>
      </w:pPr>
      <w:del w:id="2146" w:author="SFC2021" w:date="2025-12-22T16:11:21Z">
        <w:r>
          <w:fldChar w:fldCharType="begin"/>
        </w:r>
      </w:del>
      <w:del w:id="2147" w:author="SFC2021" w:date="2025-12-22T16:11:21Z">
        <w:r>
          <w:delInstrText xml:space="preserve"> HYPERLINK \l "_Toc256000611" </w:delInstrText>
        </w:r>
      </w:del>
      <w:del w:id="2148" w:author="SFC2021" w:date="2025-12-22T16:11:21Z">
        <w:r>
          <w:fldChar w:fldCharType="separate"/>
        </w:r>
      </w:del>
      <w:del w:id="2149"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2150" w:author="SFC2021" w:date="2025-12-22T16:11:21Z">
        <w:r>
          <w:tab/>
        </w:r>
      </w:del>
      <w:del w:id="2151" w:author="SFC2021" w:date="2025-12-22T16:11:21Z">
        <w:r>
          <w:fldChar w:fldCharType="begin"/>
        </w:r>
      </w:del>
      <w:del w:id="2152" w:author="SFC2021" w:date="2025-12-22T16:11:21Z">
        <w:r>
          <w:delInstrText xml:space="preserve"> PAGEREF _Toc256000611 \h </w:delInstrText>
        </w:r>
      </w:del>
      <w:del w:id="2153" w:author="SFC2021" w:date="2025-12-22T16:11:21Z">
        <w:r>
          <w:fldChar w:fldCharType="separate"/>
        </w:r>
      </w:del>
      <w:del w:id="2154" w:author="SFC2021" w:date="2025-12-22T16:11:21Z">
        <w:r>
          <w:delText>113</w:delText>
        </w:r>
      </w:del>
      <w:del w:id="2155" w:author="SFC2021" w:date="2025-12-22T16:11:21Z">
        <w:r>
          <w:fldChar w:fldCharType="end"/>
        </w:r>
      </w:del>
      <w:del w:id="2156" w:author="SFC2021" w:date="2025-12-22T16:11:21Z">
        <w:r>
          <w:fldChar w:fldCharType="end"/>
        </w:r>
      </w:del>
    </w:p>
    <w:p>
      <w:pPr>
        <w:pStyle w:val="TOC5"/>
        <w:tabs>
          <w:tab w:val="end" w:leader="dot" w:pos="10240"/>
        </w:tabs>
        <w:rPr>
          <w:del w:id="2157" w:author="SFC2021" w:date="2025-12-22T16:11:21Z"/>
          <w:rFonts w:ascii="Calibri" w:hAnsi="Calibri"/>
          <w:noProof/>
          <w:sz w:val="22"/>
        </w:rPr>
      </w:pPr>
      <w:del w:id="2158" w:author="SFC2021" w:date="2025-12-22T16:11:21Z">
        <w:r>
          <w:fldChar w:fldCharType="begin"/>
        </w:r>
      </w:del>
      <w:del w:id="2159" w:author="SFC2021" w:date="2025-12-22T16:11:21Z">
        <w:r>
          <w:delInstrText xml:space="preserve"> HYPERLINK \l "_Toc256000612" </w:delInstrText>
        </w:r>
      </w:del>
      <w:del w:id="2160" w:author="SFC2021" w:date="2025-12-22T16:11:21Z">
        <w:r>
          <w:fldChar w:fldCharType="separate"/>
        </w:r>
      </w:del>
      <w:del w:id="2161" w:author="SFC2021" w:date="2025-12-22T16:11:21Z">
        <w:r w:rsidR="00A77B3E">
          <w:rPr>
            <w:rStyle w:val="Hyperlink"/>
          </w:rPr>
          <w:delText>Βασικές ομάδες-στόχοι — άρθρο 22 παράγραφος 3 στοιχείο δ) σημείο iii) του ΚΚΔ:</w:delText>
        </w:r>
      </w:del>
      <w:del w:id="2162" w:author="SFC2021" w:date="2025-12-22T16:11:21Z">
        <w:r>
          <w:tab/>
        </w:r>
      </w:del>
      <w:del w:id="2163" w:author="SFC2021" w:date="2025-12-22T16:11:21Z">
        <w:r>
          <w:fldChar w:fldCharType="begin"/>
        </w:r>
      </w:del>
      <w:del w:id="2164" w:author="SFC2021" w:date="2025-12-22T16:11:21Z">
        <w:r>
          <w:delInstrText xml:space="preserve"> PAGEREF _Toc256000612 \h </w:delInstrText>
        </w:r>
      </w:del>
      <w:del w:id="2165" w:author="SFC2021" w:date="2025-12-22T16:11:21Z">
        <w:r>
          <w:fldChar w:fldCharType="separate"/>
        </w:r>
      </w:del>
      <w:del w:id="2166" w:author="SFC2021" w:date="2025-12-22T16:11:21Z">
        <w:r>
          <w:delText>115</w:delText>
        </w:r>
      </w:del>
      <w:del w:id="2167" w:author="SFC2021" w:date="2025-12-22T16:11:21Z">
        <w:r>
          <w:fldChar w:fldCharType="end"/>
        </w:r>
      </w:del>
      <w:del w:id="2168" w:author="SFC2021" w:date="2025-12-22T16:11:21Z">
        <w:r>
          <w:fldChar w:fldCharType="end"/>
        </w:r>
      </w:del>
    </w:p>
    <w:p>
      <w:pPr>
        <w:pStyle w:val="TOC5"/>
        <w:tabs>
          <w:tab w:val="end" w:leader="dot" w:pos="10240"/>
        </w:tabs>
        <w:rPr>
          <w:del w:id="2169" w:author="SFC2021" w:date="2025-12-22T16:11:21Z"/>
          <w:rFonts w:ascii="Calibri" w:hAnsi="Calibri"/>
          <w:noProof/>
          <w:sz w:val="22"/>
        </w:rPr>
      </w:pPr>
      <w:del w:id="2170" w:author="SFC2021" w:date="2025-12-22T16:11:21Z">
        <w:r>
          <w:fldChar w:fldCharType="begin"/>
        </w:r>
      </w:del>
      <w:del w:id="2171" w:author="SFC2021" w:date="2025-12-22T16:11:21Z">
        <w:r>
          <w:delInstrText xml:space="preserve"> HYPERLINK \l "_Toc256000613" </w:delInstrText>
        </w:r>
      </w:del>
      <w:del w:id="2172" w:author="SFC2021" w:date="2025-12-22T16:11:21Z">
        <w:r>
          <w:fldChar w:fldCharType="separate"/>
        </w:r>
      </w:del>
      <w:del w:id="2173"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2174" w:author="SFC2021" w:date="2025-12-22T16:11:21Z">
        <w:r>
          <w:tab/>
        </w:r>
      </w:del>
      <w:del w:id="2175" w:author="SFC2021" w:date="2025-12-22T16:11:21Z">
        <w:r>
          <w:fldChar w:fldCharType="begin"/>
        </w:r>
      </w:del>
      <w:del w:id="2176" w:author="SFC2021" w:date="2025-12-22T16:11:21Z">
        <w:r>
          <w:delInstrText xml:space="preserve"> PAGEREF _Toc256000613 \h </w:delInstrText>
        </w:r>
      </w:del>
      <w:del w:id="2177" w:author="SFC2021" w:date="2025-12-22T16:11:21Z">
        <w:r>
          <w:fldChar w:fldCharType="separate"/>
        </w:r>
      </w:del>
      <w:del w:id="2178" w:author="SFC2021" w:date="2025-12-22T16:11:21Z">
        <w:r>
          <w:delText>115</w:delText>
        </w:r>
      </w:del>
      <w:del w:id="2179" w:author="SFC2021" w:date="2025-12-22T16:11:21Z">
        <w:r>
          <w:fldChar w:fldCharType="end"/>
        </w:r>
      </w:del>
      <w:del w:id="2180" w:author="SFC2021" w:date="2025-12-22T16:11:21Z">
        <w:r>
          <w:fldChar w:fldCharType="end"/>
        </w:r>
      </w:del>
    </w:p>
    <w:p>
      <w:pPr>
        <w:pStyle w:val="TOC5"/>
        <w:tabs>
          <w:tab w:val="end" w:leader="dot" w:pos="10240"/>
        </w:tabs>
        <w:rPr>
          <w:del w:id="2181" w:author="SFC2021" w:date="2025-12-22T16:11:21Z"/>
          <w:rFonts w:ascii="Calibri" w:hAnsi="Calibri"/>
          <w:noProof/>
          <w:sz w:val="22"/>
        </w:rPr>
      </w:pPr>
      <w:del w:id="2182" w:author="SFC2021" w:date="2025-12-22T16:11:21Z">
        <w:r>
          <w:fldChar w:fldCharType="begin"/>
        </w:r>
      </w:del>
      <w:del w:id="2183" w:author="SFC2021" w:date="2025-12-22T16:11:21Z">
        <w:r>
          <w:delInstrText xml:space="preserve"> HYPERLINK \l "_Toc256000614" </w:delInstrText>
        </w:r>
      </w:del>
      <w:del w:id="2184" w:author="SFC2021" w:date="2025-12-22T16:11:21Z">
        <w:r>
          <w:fldChar w:fldCharType="separate"/>
        </w:r>
      </w:del>
      <w:del w:id="2185"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2186" w:author="SFC2021" w:date="2025-12-22T16:11:21Z">
        <w:r>
          <w:tab/>
        </w:r>
      </w:del>
      <w:del w:id="2187" w:author="SFC2021" w:date="2025-12-22T16:11:21Z">
        <w:r>
          <w:fldChar w:fldCharType="begin"/>
        </w:r>
      </w:del>
      <w:del w:id="2188" w:author="SFC2021" w:date="2025-12-22T16:11:21Z">
        <w:r>
          <w:delInstrText xml:space="preserve"> PAGEREF _Toc256000614 \h </w:delInstrText>
        </w:r>
      </w:del>
      <w:del w:id="2189" w:author="SFC2021" w:date="2025-12-22T16:11:21Z">
        <w:r>
          <w:fldChar w:fldCharType="separate"/>
        </w:r>
      </w:del>
      <w:del w:id="2190" w:author="SFC2021" w:date="2025-12-22T16:11:21Z">
        <w:r>
          <w:delText>116</w:delText>
        </w:r>
      </w:del>
      <w:del w:id="2191" w:author="SFC2021" w:date="2025-12-22T16:11:21Z">
        <w:r>
          <w:fldChar w:fldCharType="end"/>
        </w:r>
      </w:del>
      <w:del w:id="2192" w:author="SFC2021" w:date="2025-12-22T16:11:21Z">
        <w:r>
          <w:fldChar w:fldCharType="end"/>
        </w:r>
      </w:del>
    </w:p>
    <w:p>
      <w:pPr>
        <w:pStyle w:val="TOC5"/>
        <w:tabs>
          <w:tab w:val="end" w:leader="dot" w:pos="10240"/>
        </w:tabs>
        <w:rPr>
          <w:del w:id="2193" w:author="SFC2021" w:date="2025-12-22T16:11:21Z"/>
          <w:rFonts w:ascii="Calibri" w:hAnsi="Calibri"/>
          <w:noProof/>
          <w:sz w:val="22"/>
        </w:rPr>
      </w:pPr>
      <w:del w:id="2194" w:author="SFC2021" w:date="2025-12-22T16:11:21Z">
        <w:r>
          <w:fldChar w:fldCharType="begin"/>
        </w:r>
      </w:del>
      <w:del w:id="2195" w:author="SFC2021" w:date="2025-12-22T16:11:21Z">
        <w:r>
          <w:delInstrText xml:space="preserve"> HYPERLINK \l "_Toc256000615" </w:delInstrText>
        </w:r>
      </w:del>
      <w:del w:id="2196" w:author="SFC2021" w:date="2025-12-22T16:11:21Z">
        <w:r>
          <w:fldChar w:fldCharType="separate"/>
        </w:r>
      </w:del>
      <w:del w:id="2197"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2198" w:author="SFC2021" w:date="2025-12-22T16:11:21Z">
        <w:r>
          <w:tab/>
        </w:r>
      </w:del>
      <w:del w:id="2199" w:author="SFC2021" w:date="2025-12-22T16:11:21Z">
        <w:r>
          <w:fldChar w:fldCharType="begin"/>
        </w:r>
      </w:del>
      <w:del w:id="2200" w:author="SFC2021" w:date="2025-12-22T16:11:21Z">
        <w:r>
          <w:delInstrText xml:space="preserve"> PAGEREF _Toc256000615 \h </w:delInstrText>
        </w:r>
      </w:del>
      <w:del w:id="2201" w:author="SFC2021" w:date="2025-12-22T16:11:21Z">
        <w:r>
          <w:fldChar w:fldCharType="separate"/>
        </w:r>
      </w:del>
      <w:del w:id="2202" w:author="SFC2021" w:date="2025-12-22T16:11:21Z">
        <w:r>
          <w:delText>116</w:delText>
        </w:r>
      </w:del>
      <w:del w:id="2203" w:author="SFC2021" w:date="2025-12-22T16:11:21Z">
        <w:r>
          <w:fldChar w:fldCharType="end"/>
        </w:r>
      </w:del>
      <w:del w:id="2204" w:author="SFC2021" w:date="2025-12-22T16:11:21Z">
        <w:r>
          <w:fldChar w:fldCharType="end"/>
        </w:r>
      </w:del>
    </w:p>
    <w:p>
      <w:pPr>
        <w:pStyle w:val="TOC5"/>
        <w:tabs>
          <w:tab w:val="end" w:leader="dot" w:pos="10240"/>
        </w:tabs>
        <w:rPr>
          <w:del w:id="2205" w:author="SFC2021" w:date="2025-12-22T16:11:21Z"/>
          <w:rFonts w:ascii="Calibri" w:hAnsi="Calibri"/>
          <w:noProof/>
          <w:sz w:val="22"/>
        </w:rPr>
      </w:pPr>
      <w:del w:id="2206" w:author="SFC2021" w:date="2025-12-22T16:11:21Z">
        <w:r>
          <w:fldChar w:fldCharType="begin"/>
        </w:r>
      </w:del>
      <w:del w:id="2207" w:author="SFC2021" w:date="2025-12-22T16:11:21Z">
        <w:r>
          <w:delInstrText xml:space="preserve"> HYPERLINK \l "_Toc256000616" </w:delInstrText>
        </w:r>
      </w:del>
      <w:del w:id="2208" w:author="SFC2021" w:date="2025-12-22T16:11:21Z">
        <w:r>
          <w:fldChar w:fldCharType="separate"/>
        </w:r>
      </w:del>
      <w:del w:id="2209"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2210" w:author="SFC2021" w:date="2025-12-22T16:11:21Z">
        <w:r>
          <w:tab/>
        </w:r>
      </w:del>
      <w:del w:id="2211" w:author="SFC2021" w:date="2025-12-22T16:11:21Z">
        <w:r>
          <w:fldChar w:fldCharType="begin"/>
        </w:r>
      </w:del>
      <w:del w:id="2212" w:author="SFC2021" w:date="2025-12-22T16:11:21Z">
        <w:r>
          <w:delInstrText xml:space="preserve"> PAGEREF _Toc256000616 \h </w:delInstrText>
        </w:r>
      </w:del>
      <w:del w:id="2213" w:author="SFC2021" w:date="2025-12-22T16:11:21Z">
        <w:r>
          <w:fldChar w:fldCharType="separate"/>
        </w:r>
      </w:del>
      <w:del w:id="2214" w:author="SFC2021" w:date="2025-12-22T16:11:21Z">
        <w:r>
          <w:delText>116</w:delText>
        </w:r>
      </w:del>
      <w:del w:id="2215" w:author="SFC2021" w:date="2025-12-22T16:11:21Z">
        <w:r>
          <w:fldChar w:fldCharType="end"/>
        </w:r>
      </w:del>
      <w:del w:id="2216" w:author="SFC2021" w:date="2025-12-22T16:11:21Z">
        <w:r>
          <w:fldChar w:fldCharType="end"/>
        </w:r>
      </w:del>
    </w:p>
    <w:p>
      <w:pPr>
        <w:pStyle w:val="TOC4"/>
        <w:tabs>
          <w:tab w:val="end" w:leader="dot" w:pos="10240"/>
        </w:tabs>
        <w:rPr>
          <w:del w:id="2217" w:author="SFC2021" w:date="2025-12-22T16:11:21Z"/>
          <w:rFonts w:ascii="Calibri" w:hAnsi="Calibri"/>
          <w:noProof/>
          <w:sz w:val="22"/>
        </w:rPr>
      </w:pPr>
      <w:del w:id="2218" w:author="SFC2021" w:date="2025-12-22T16:11:21Z">
        <w:r>
          <w:fldChar w:fldCharType="begin"/>
        </w:r>
      </w:del>
      <w:del w:id="2219" w:author="SFC2021" w:date="2025-12-22T16:11:21Z">
        <w:r>
          <w:delInstrText xml:space="preserve"> HYPERLINK \l "_Toc256000617" </w:delInstrText>
        </w:r>
      </w:del>
      <w:del w:id="2220" w:author="SFC2021" w:date="2025-12-22T16:11:21Z">
        <w:r>
          <w:fldChar w:fldCharType="separate"/>
        </w:r>
      </w:del>
      <w:del w:id="2221" w:author="SFC2021" w:date="2025-12-22T16:11:21Z">
        <w:r w:rsidR="00A77B3E">
          <w:rPr>
            <w:rStyle w:val="Hyperlink"/>
          </w:rPr>
          <w:delText>2.1.1.1.2. Δείκτες</w:delText>
        </w:r>
      </w:del>
      <w:del w:id="2222" w:author="SFC2021" w:date="2025-12-22T16:11:21Z">
        <w:r>
          <w:tab/>
        </w:r>
      </w:del>
      <w:del w:id="2223" w:author="SFC2021" w:date="2025-12-22T16:11:21Z">
        <w:r>
          <w:fldChar w:fldCharType="begin"/>
        </w:r>
      </w:del>
      <w:del w:id="2224" w:author="SFC2021" w:date="2025-12-22T16:11:21Z">
        <w:r>
          <w:delInstrText xml:space="preserve"> PAGEREF _Toc256000617 \h </w:delInstrText>
        </w:r>
      </w:del>
      <w:del w:id="2225" w:author="SFC2021" w:date="2025-12-22T16:11:21Z">
        <w:r>
          <w:fldChar w:fldCharType="separate"/>
        </w:r>
      </w:del>
      <w:del w:id="2226" w:author="SFC2021" w:date="2025-12-22T16:11:21Z">
        <w:r>
          <w:delText>117</w:delText>
        </w:r>
      </w:del>
      <w:del w:id="2227" w:author="SFC2021" w:date="2025-12-22T16:11:21Z">
        <w:r>
          <w:fldChar w:fldCharType="end"/>
        </w:r>
      </w:del>
      <w:del w:id="2228" w:author="SFC2021" w:date="2025-12-22T16:11:21Z">
        <w:r>
          <w:fldChar w:fldCharType="end"/>
        </w:r>
      </w:del>
    </w:p>
    <w:p>
      <w:pPr>
        <w:pStyle w:val="TOC5"/>
        <w:tabs>
          <w:tab w:val="end" w:leader="dot" w:pos="10240"/>
        </w:tabs>
        <w:rPr>
          <w:del w:id="2229" w:author="SFC2021" w:date="2025-12-22T16:11:21Z"/>
          <w:rFonts w:ascii="Calibri" w:hAnsi="Calibri"/>
          <w:noProof/>
          <w:sz w:val="22"/>
        </w:rPr>
      </w:pPr>
      <w:del w:id="2230" w:author="SFC2021" w:date="2025-12-22T16:11:21Z">
        <w:r>
          <w:fldChar w:fldCharType="begin"/>
        </w:r>
      </w:del>
      <w:del w:id="2231" w:author="SFC2021" w:date="2025-12-22T16:11:21Z">
        <w:r>
          <w:delInstrText xml:space="preserve"> HYPERLINK \l "_Toc256000618" </w:delInstrText>
        </w:r>
      </w:del>
      <w:del w:id="2232" w:author="SFC2021" w:date="2025-12-22T16:11:21Z">
        <w:r>
          <w:fldChar w:fldCharType="separate"/>
        </w:r>
      </w:del>
      <w:del w:id="2233" w:author="SFC2021" w:date="2025-12-22T16:11:21Z">
        <w:r w:rsidR="00A77B3E">
          <w:rPr>
            <w:rStyle w:val="Hyperlink"/>
          </w:rPr>
          <w:delText>Πίνακας 2: Δείκτες εκροών</w:delText>
        </w:r>
      </w:del>
      <w:del w:id="2234" w:author="SFC2021" w:date="2025-12-22T16:11:21Z">
        <w:r>
          <w:tab/>
        </w:r>
      </w:del>
      <w:del w:id="2235" w:author="SFC2021" w:date="2025-12-22T16:11:21Z">
        <w:r>
          <w:fldChar w:fldCharType="begin"/>
        </w:r>
      </w:del>
      <w:del w:id="2236" w:author="SFC2021" w:date="2025-12-22T16:11:21Z">
        <w:r>
          <w:delInstrText xml:space="preserve"> PAGEREF _Toc256000618 \h </w:delInstrText>
        </w:r>
      </w:del>
      <w:del w:id="2237" w:author="SFC2021" w:date="2025-12-22T16:11:21Z">
        <w:r>
          <w:fldChar w:fldCharType="separate"/>
        </w:r>
      </w:del>
      <w:del w:id="2238" w:author="SFC2021" w:date="2025-12-22T16:11:21Z">
        <w:r>
          <w:delText>117</w:delText>
        </w:r>
      </w:del>
      <w:del w:id="2239" w:author="SFC2021" w:date="2025-12-22T16:11:21Z">
        <w:r>
          <w:fldChar w:fldCharType="end"/>
        </w:r>
      </w:del>
      <w:del w:id="2240" w:author="SFC2021" w:date="2025-12-22T16:11:21Z">
        <w:r>
          <w:fldChar w:fldCharType="end"/>
        </w:r>
      </w:del>
    </w:p>
    <w:p>
      <w:pPr>
        <w:pStyle w:val="TOC5"/>
        <w:tabs>
          <w:tab w:val="end" w:leader="dot" w:pos="10240"/>
        </w:tabs>
        <w:rPr>
          <w:del w:id="2241" w:author="SFC2021" w:date="2025-12-22T16:11:21Z"/>
          <w:rFonts w:ascii="Calibri" w:hAnsi="Calibri"/>
          <w:noProof/>
          <w:sz w:val="22"/>
        </w:rPr>
      </w:pPr>
      <w:del w:id="2242" w:author="SFC2021" w:date="2025-12-22T16:11:21Z">
        <w:r>
          <w:fldChar w:fldCharType="begin"/>
        </w:r>
      </w:del>
      <w:del w:id="2243" w:author="SFC2021" w:date="2025-12-22T16:11:21Z">
        <w:r>
          <w:delInstrText xml:space="preserve"> HYPERLINK \l "_Toc256000619" </w:delInstrText>
        </w:r>
      </w:del>
      <w:del w:id="2244" w:author="SFC2021" w:date="2025-12-22T16:11:21Z">
        <w:r>
          <w:fldChar w:fldCharType="separate"/>
        </w:r>
      </w:del>
      <w:del w:id="2245" w:author="SFC2021" w:date="2025-12-22T16:11:21Z">
        <w:r w:rsidR="00A77B3E">
          <w:rPr>
            <w:rStyle w:val="Hyperlink"/>
          </w:rPr>
          <w:delText>Πίνακας 3: Δείκτες αποτελεσμάτων</w:delText>
        </w:r>
      </w:del>
      <w:del w:id="2246" w:author="SFC2021" w:date="2025-12-22T16:11:21Z">
        <w:r>
          <w:tab/>
        </w:r>
      </w:del>
      <w:del w:id="2247" w:author="SFC2021" w:date="2025-12-22T16:11:21Z">
        <w:r>
          <w:fldChar w:fldCharType="begin"/>
        </w:r>
      </w:del>
      <w:del w:id="2248" w:author="SFC2021" w:date="2025-12-22T16:11:21Z">
        <w:r>
          <w:delInstrText xml:space="preserve"> PAGEREF _Toc256000619 \h </w:delInstrText>
        </w:r>
      </w:del>
      <w:del w:id="2249" w:author="SFC2021" w:date="2025-12-22T16:11:21Z">
        <w:r>
          <w:fldChar w:fldCharType="separate"/>
        </w:r>
      </w:del>
      <w:del w:id="2250" w:author="SFC2021" w:date="2025-12-22T16:11:21Z">
        <w:r>
          <w:delText>117</w:delText>
        </w:r>
      </w:del>
      <w:del w:id="2251" w:author="SFC2021" w:date="2025-12-22T16:11:21Z">
        <w:r>
          <w:fldChar w:fldCharType="end"/>
        </w:r>
      </w:del>
      <w:del w:id="2252" w:author="SFC2021" w:date="2025-12-22T16:11:21Z">
        <w:r>
          <w:fldChar w:fldCharType="end"/>
        </w:r>
      </w:del>
    </w:p>
    <w:p>
      <w:pPr>
        <w:pStyle w:val="TOC4"/>
        <w:tabs>
          <w:tab w:val="end" w:leader="dot" w:pos="10240"/>
        </w:tabs>
        <w:rPr>
          <w:del w:id="2253" w:author="SFC2021" w:date="2025-12-22T16:11:21Z"/>
          <w:rFonts w:ascii="Calibri" w:hAnsi="Calibri"/>
          <w:noProof/>
          <w:sz w:val="22"/>
        </w:rPr>
      </w:pPr>
      <w:del w:id="2254" w:author="SFC2021" w:date="2025-12-22T16:11:21Z">
        <w:r>
          <w:fldChar w:fldCharType="begin"/>
        </w:r>
      </w:del>
      <w:del w:id="2255" w:author="SFC2021" w:date="2025-12-22T16:11:21Z">
        <w:r>
          <w:delInstrText xml:space="preserve"> HYPERLINK \l "_Toc256000620" </w:delInstrText>
        </w:r>
      </w:del>
      <w:del w:id="2256" w:author="SFC2021" w:date="2025-12-22T16:11:21Z">
        <w:r>
          <w:fldChar w:fldCharType="separate"/>
        </w:r>
      </w:del>
      <w:del w:id="2257" w:author="SFC2021" w:date="2025-12-22T16:11:21Z">
        <w:r w:rsidR="00A77B3E">
          <w:rPr>
            <w:rStyle w:val="Hyperlink"/>
          </w:rPr>
          <w:delText>2.1.1.1.3. Ενδεικτική κατανομή των προγραμματισμένων πόρων (ΕΕ) ανά είδος παρέμβασης</w:delText>
        </w:r>
      </w:del>
      <w:del w:id="2258" w:author="SFC2021" w:date="2025-12-22T16:11:21Z">
        <w:r>
          <w:tab/>
        </w:r>
      </w:del>
      <w:del w:id="2259" w:author="SFC2021" w:date="2025-12-22T16:11:21Z">
        <w:r>
          <w:fldChar w:fldCharType="begin"/>
        </w:r>
      </w:del>
      <w:del w:id="2260" w:author="SFC2021" w:date="2025-12-22T16:11:21Z">
        <w:r>
          <w:delInstrText xml:space="preserve"> PAGEREF _Toc256000620 \h </w:delInstrText>
        </w:r>
      </w:del>
      <w:del w:id="2261" w:author="SFC2021" w:date="2025-12-22T16:11:21Z">
        <w:r>
          <w:fldChar w:fldCharType="separate"/>
        </w:r>
      </w:del>
      <w:del w:id="2262" w:author="SFC2021" w:date="2025-12-22T16:11:21Z">
        <w:r>
          <w:delText>117</w:delText>
        </w:r>
      </w:del>
      <w:del w:id="2263" w:author="SFC2021" w:date="2025-12-22T16:11:21Z">
        <w:r>
          <w:fldChar w:fldCharType="end"/>
        </w:r>
      </w:del>
      <w:del w:id="2264" w:author="SFC2021" w:date="2025-12-22T16:11:21Z">
        <w:r>
          <w:fldChar w:fldCharType="end"/>
        </w:r>
      </w:del>
    </w:p>
    <w:p>
      <w:pPr>
        <w:pStyle w:val="TOC5"/>
        <w:tabs>
          <w:tab w:val="end" w:leader="dot" w:pos="10240"/>
        </w:tabs>
        <w:rPr>
          <w:del w:id="2265" w:author="SFC2021" w:date="2025-12-22T16:11:21Z"/>
          <w:rFonts w:ascii="Calibri" w:hAnsi="Calibri"/>
          <w:noProof/>
          <w:sz w:val="22"/>
        </w:rPr>
      </w:pPr>
      <w:del w:id="2266" w:author="SFC2021" w:date="2025-12-22T16:11:21Z">
        <w:r>
          <w:fldChar w:fldCharType="begin"/>
        </w:r>
      </w:del>
      <w:del w:id="2267" w:author="SFC2021" w:date="2025-12-22T16:11:21Z">
        <w:r>
          <w:delInstrText xml:space="preserve"> HYPERLINK \l "_Toc256000621" </w:delInstrText>
        </w:r>
      </w:del>
      <w:del w:id="2268" w:author="SFC2021" w:date="2025-12-22T16:11:21Z">
        <w:r>
          <w:fldChar w:fldCharType="separate"/>
        </w:r>
      </w:del>
      <w:del w:id="2269" w:author="SFC2021" w:date="2025-12-22T16:11:21Z">
        <w:r w:rsidR="00A77B3E">
          <w:rPr>
            <w:rStyle w:val="Hyperlink"/>
          </w:rPr>
          <w:delText>Πίνακας 4: Διάσταση 1 — πεδίο παρέμβασης</w:delText>
        </w:r>
      </w:del>
      <w:del w:id="2270" w:author="SFC2021" w:date="2025-12-22T16:11:21Z">
        <w:r>
          <w:tab/>
        </w:r>
      </w:del>
      <w:del w:id="2271" w:author="SFC2021" w:date="2025-12-22T16:11:21Z">
        <w:r>
          <w:fldChar w:fldCharType="begin"/>
        </w:r>
      </w:del>
      <w:del w:id="2272" w:author="SFC2021" w:date="2025-12-22T16:11:21Z">
        <w:r>
          <w:delInstrText xml:space="preserve"> PAGEREF _Toc256000621 \h </w:delInstrText>
        </w:r>
      </w:del>
      <w:del w:id="2273" w:author="SFC2021" w:date="2025-12-22T16:11:21Z">
        <w:r>
          <w:fldChar w:fldCharType="separate"/>
        </w:r>
      </w:del>
      <w:del w:id="2274" w:author="SFC2021" w:date="2025-12-22T16:11:21Z">
        <w:r>
          <w:delText>117</w:delText>
        </w:r>
      </w:del>
      <w:del w:id="2275" w:author="SFC2021" w:date="2025-12-22T16:11:21Z">
        <w:r>
          <w:fldChar w:fldCharType="end"/>
        </w:r>
      </w:del>
      <w:del w:id="2276" w:author="SFC2021" w:date="2025-12-22T16:11:21Z">
        <w:r>
          <w:fldChar w:fldCharType="end"/>
        </w:r>
      </w:del>
    </w:p>
    <w:p>
      <w:pPr>
        <w:pStyle w:val="TOC5"/>
        <w:tabs>
          <w:tab w:val="end" w:leader="dot" w:pos="10240"/>
        </w:tabs>
        <w:rPr>
          <w:del w:id="2277" w:author="SFC2021" w:date="2025-12-22T16:11:21Z"/>
          <w:rFonts w:ascii="Calibri" w:hAnsi="Calibri"/>
          <w:noProof/>
          <w:sz w:val="22"/>
        </w:rPr>
      </w:pPr>
      <w:del w:id="2278" w:author="SFC2021" w:date="2025-12-22T16:11:21Z">
        <w:r>
          <w:fldChar w:fldCharType="begin"/>
        </w:r>
      </w:del>
      <w:del w:id="2279" w:author="SFC2021" w:date="2025-12-22T16:11:21Z">
        <w:r>
          <w:delInstrText xml:space="preserve"> HYPERLINK \l "_Toc256000622" </w:delInstrText>
        </w:r>
      </w:del>
      <w:del w:id="2280" w:author="SFC2021" w:date="2025-12-22T16:11:21Z">
        <w:r>
          <w:fldChar w:fldCharType="separate"/>
        </w:r>
      </w:del>
      <w:del w:id="2281" w:author="SFC2021" w:date="2025-12-22T16:11:21Z">
        <w:r w:rsidR="00A77B3E">
          <w:rPr>
            <w:rStyle w:val="Hyperlink"/>
          </w:rPr>
          <w:delText>Πίνακας 5: Διάσταση 2 — μορφή χρηματοδότησης</w:delText>
        </w:r>
      </w:del>
      <w:del w:id="2282" w:author="SFC2021" w:date="2025-12-22T16:11:21Z">
        <w:r>
          <w:tab/>
        </w:r>
      </w:del>
      <w:del w:id="2283" w:author="SFC2021" w:date="2025-12-22T16:11:21Z">
        <w:r>
          <w:fldChar w:fldCharType="begin"/>
        </w:r>
      </w:del>
      <w:del w:id="2284" w:author="SFC2021" w:date="2025-12-22T16:11:21Z">
        <w:r>
          <w:delInstrText xml:space="preserve"> PAGEREF _Toc256000622 \h </w:delInstrText>
        </w:r>
      </w:del>
      <w:del w:id="2285" w:author="SFC2021" w:date="2025-12-22T16:11:21Z">
        <w:r>
          <w:fldChar w:fldCharType="separate"/>
        </w:r>
      </w:del>
      <w:del w:id="2286" w:author="SFC2021" w:date="2025-12-22T16:11:21Z">
        <w:r>
          <w:delText>118</w:delText>
        </w:r>
      </w:del>
      <w:del w:id="2287" w:author="SFC2021" w:date="2025-12-22T16:11:21Z">
        <w:r>
          <w:fldChar w:fldCharType="end"/>
        </w:r>
      </w:del>
      <w:del w:id="2288" w:author="SFC2021" w:date="2025-12-22T16:11:21Z">
        <w:r>
          <w:fldChar w:fldCharType="end"/>
        </w:r>
      </w:del>
    </w:p>
    <w:p>
      <w:pPr>
        <w:pStyle w:val="TOC5"/>
        <w:tabs>
          <w:tab w:val="end" w:leader="dot" w:pos="10240"/>
        </w:tabs>
        <w:rPr>
          <w:del w:id="2289" w:author="SFC2021" w:date="2025-12-22T16:11:21Z"/>
          <w:rFonts w:ascii="Calibri" w:hAnsi="Calibri"/>
          <w:noProof/>
          <w:sz w:val="22"/>
        </w:rPr>
      </w:pPr>
      <w:del w:id="2290" w:author="SFC2021" w:date="2025-12-22T16:11:21Z">
        <w:r>
          <w:fldChar w:fldCharType="begin"/>
        </w:r>
      </w:del>
      <w:del w:id="2291" w:author="SFC2021" w:date="2025-12-22T16:11:21Z">
        <w:r>
          <w:delInstrText xml:space="preserve"> HYPERLINK \l "_Toc256000623" </w:delInstrText>
        </w:r>
      </w:del>
      <w:del w:id="2292" w:author="SFC2021" w:date="2025-12-22T16:11:21Z">
        <w:r>
          <w:fldChar w:fldCharType="separate"/>
        </w:r>
      </w:del>
      <w:del w:id="2293" w:author="SFC2021" w:date="2025-12-22T16:11:21Z">
        <w:r w:rsidR="00A77B3E">
          <w:rPr>
            <w:rStyle w:val="Hyperlink"/>
          </w:rPr>
          <w:delText>Πίνακας 6: Διάσταση 3 — μηχανισμός εδαφικής υλοποίησης και εδαφική εστίαση</w:delText>
        </w:r>
      </w:del>
      <w:del w:id="2294" w:author="SFC2021" w:date="2025-12-22T16:11:21Z">
        <w:r>
          <w:tab/>
        </w:r>
      </w:del>
      <w:del w:id="2295" w:author="SFC2021" w:date="2025-12-22T16:11:21Z">
        <w:r>
          <w:fldChar w:fldCharType="begin"/>
        </w:r>
      </w:del>
      <w:del w:id="2296" w:author="SFC2021" w:date="2025-12-22T16:11:21Z">
        <w:r>
          <w:delInstrText xml:space="preserve"> PAGEREF _Toc256000623 \h </w:delInstrText>
        </w:r>
      </w:del>
      <w:del w:id="2297" w:author="SFC2021" w:date="2025-12-22T16:11:21Z">
        <w:r>
          <w:fldChar w:fldCharType="separate"/>
        </w:r>
      </w:del>
      <w:del w:id="2298" w:author="SFC2021" w:date="2025-12-22T16:11:21Z">
        <w:r>
          <w:delText>118</w:delText>
        </w:r>
      </w:del>
      <w:del w:id="2299" w:author="SFC2021" w:date="2025-12-22T16:11:21Z">
        <w:r>
          <w:fldChar w:fldCharType="end"/>
        </w:r>
      </w:del>
      <w:del w:id="2300" w:author="SFC2021" w:date="2025-12-22T16:11:21Z">
        <w:r>
          <w:fldChar w:fldCharType="end"/>
        </w:r>
      </w:del>
    </w:p>
    <w:p>
      <w:pPr>
        <w:pStyle w:val="TOC5"/>
        <w:tabs>
          <w:tab w:val="end" w:leader="dot" w:pos="10240"/>
        </w:tabs>
        <w:rPr>
          <w:del w:id="2301" w:author="SFC2021" w:date="2025-12-22T16:11:21Z"/>
          <w:rFonts w:ascii="Calibri" w:hAnsi="Calibri"/>
          <w:noProof/>
          <w:sz w:val="22"/>
        </w:rPr>
      </w:pPr>
      <w:del w:id="2302" w:author="SFC2021" w:date="2025-12-22T16:11:21Z">
        <w:r>
          <w:fldChar w:fldCharType="begin"/>
        </w:r>
      </w:del>
      <w:del w:id="2303" w:author="SFC2021" w:date="2025-12-22T16:11:21Z">
        <w:r>
          <w:delInstrText xml:space="preserve"> HYPERLINK \l "_Toc256000624" </w:delInstrText>
        </w:r>
      </w:del>
      <w:del w:id="2304" w:author="SFC2021" w:date="2025-12-22T16:11:21Z">
        <w:r>
          <w:fldChar w:fldCharType="separate"/>
        </w:r>
      </w:del>
      <w:del w:id="2305" w:author="SFC2021" w:date="2025-12-22T16:11:21Z">
        <w:r w:rsidR="00A77B3E">
          <w:rPr>
            <w:rStyle w:val="Hyperlink"/>
          </w:rPr>
          <w:delText>Πίνακας 7: Διάσταση 6 — δευτερεύοντες θεματικοί στόχοι ΕΚΤ+</w:delText>
        </w:r>
      </w:del>
      <w:del w:id="2306" w:author="SFC2021" w:date="2025-12-22T16:11:21Z">
        <w:r>
          <w:tab/>
        </w:r>
      </w:del>
      <w:del w:id="2307" w:author="SFC2021" w:date="2025-12-22T16:11:21Z">
        <w:r>
          <w:fldChar w:fldCharType="begin"/>
        </w:r>
      </w:del>
      <w:del w:id="2308" w:author="SFC2021" w:date="2025-12-22T16:11:21Z">
        <w:r>
          <w:delInstrText xml:space="preserve"> PAGEREF _Toc256000624 \h </w:delInstrText>
        </w:r>
      </w:del>
      <w:del w:id="2309" w:author="SFC2021" w:date="2025-12-22T16:11:21Z">
        <w:r>
          <w:fldChar w:fldCharType="separate"/>
        </w:r>
      </w:del>
      <w:del w:id="2310" w:author="SFC2021" w:date="2025-12-22T16:11:21Z">
        <w:r>
          <w:delText>118</w:delText>
        </w:r>
      </w:del>
      <w:del w:id="2311" w:author="SFC2021" w:date="2025-12-22T16:11:21Z">
        <w:r>
          <w:fldChar w:fldCharType="end"/>
        </w:r>
      </w:del>
      <w:del w:id="2312" w:author="SFC2021" w:date="2025-12-22T16:11:21Z">
        <w:r>
          <w:fldChar w:fldCharType="end"/>
        </w:r>
      </w:del>
    </w:p>
    <w:p>
      <w:pPr>
        <w:pStyle w:val="TOC5"/>
        <w:tabs>
          <w:tab w:val="end" w:leader="dot" w:pos="10240"/>
        </w:tabs>
        <w:rPr>
          <w:del w:id="2313" w:author="SFC2021" w:date="2025-12-22T16:11:21Z"/>
          <w:rFonts w:ascii="Calibri" w:hAnsi="Calibri"/>
          <w:noProof/>
          <w:sz w:val="22"/>
        </w:rPr>
      </w:pPr>
      <w:del w:id="2314" w:author="SFC2021" w:date="2025-12-22T16:11:21Z">
        <w:r>
          <w:fldChar w:fldCharType="begin"/>
        </w:r>
      </w:del>
      <w:del w:id="2315" w:author="SFC2021" w:date="2025-12-22T16:11:21Z">
        <w:r>
          <w:delInstrText xml:space="preserve"> HYPERLINK \l "_Toc256000625" </w:delInstrText>
        </w:r>
      </w:del>
      <w:del w:id="2316" w:author="SFC2021" w:date="2025-12-22T16:11:21Z">
        <w:r>
          <w:fldChar w:fldCharType="separate"/>
        </w:r>
      </w:del>
      <w:del w:id="2317"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318" w:author="SFC2021" w:date="2025-12-22T16:11:21Z">
        <w:r>
          <w:tab/>
        </w:r>
      </w:del>
      <w:del w:id="2319" w:author="SFC2021" w:date="2025-12-22T16:11:21Z">
        <w:r>
          <w:fldChar w:fldCharType="begin"/>
        </w:r>
      </w:del>
      <w:del w:id="2320" w:author="SFC2021" w:date="2025-12-22T16:11:21Z">
        <w:r>
          <w:delInstrText xml:space="preserve"> PAGEREF _Toc256000625 \h </w:delInstrText>
        </w:r>
      </w:del>
      <w:del w:id="2321" w:author="SFC2021" w:date="2025-12-22T16:11:21Z">
        <w:r>
          <w:fldChar w:fldCharType="separate"/>
        </w:r>
      </w:del>
      <w:del w:id="2322" w:author="SFC2021" w:date="2025-12-22T16:11:21Z">
        <w:r>
          <w:delText>119</w:delText>
        </w:r>
      </w:del>
      <w:del w:id="2323" w:author="SFC2021" w:date="2025-12-22T16:11:21Z">
        <w:r>
          <w:fldChar w:fldCharType="end"/>
        </w:r>
      </w:del>
      <w:del w:id="2324" w:author="SFC2021" w:date="2025-12-22T16:11:21Z">
        <w:r>
          <w:fldChar w:fldCharType="end"/>
        </w:r>
      </w:del>
    </w:p>
    <w:p>
      <w:pPr>
        <w:pStyle w:val="TOC3"/>
        <w:tabs>
          <w:tab w:val="end" w:leader="dot" w:pos="10240"/>
        </w:tabs>
        <w:rPr>
          <w:del w:id="2325" w:author="SFC2021" w:date="2025-12-22T16:11:21Z"/>
          <w:rFonts w:ascii="Calibri" w:hAnsi="Calibri"/>
          <w:noProof/>
          <w:sz w:val="22"/>
        </w:rPr>
      </w:pPr>
      <w:del w:id="2326" w:author="SFC2021" w:date="2025-12-22T16:11:21Z">
        <w:r>
          <w:fldChar w:fldCharType="begin"/>
        </w:r>
      </w:del>
      <w:del w:id="2327" w:author="SFC2021" w:date="2025-12-22T16:11:21Z">
        <w:r>
          <w:delInstrText xml:space="preserve"> HYPERLINK \l "_Toc256000626" </w:delInstrText>
        </w:r>
      </w:del>
      <w:del w:id="2328" w:author="SFC2021" w:date="2025-12-22T16:11:21Z">
        <w:r>
          <w:fldChar w:fldCharType="separate"/>
        </w:r>
      </w:del>
      <w:del w:id="2329" w:author="SFC2021" w:date="2025-12-22T16:11:21Z">
        <w:r w:rsidR="00A77B3E">
          <w:rPr>
            <w:rStyle w:val="Hyperlink"/>
            <w:rFonts w:ascii="Times New Roman" w:hAnsi="Times New Roman" w:cs="Times New Roman"/>
          </w:rPr>
          <w:delText>2.1.1. Προτεραιότητα: 3. ΠΡΟΤΕΡΑΙΟΤΗΤΑ 3 - ΕΚΠΑΙΔΕΥΣΗ &amp; ΔΙΑ ΒΙΟΥ ΜΑΘΗΣΗ</w:delText>
        </w:r>
      </w:del>
      <w:del w:id="2330" w:author="SFC2021" w:date="2025-12-22T16:11:21Z">
        <w:r>
          <w:tab/>
        </w:r>
      </w:del>
      <w:del w:id="2331" w:author="SFC2021" w:date="2025-12-22T16:11:21Z">
        <w:r>
          <w:fldChar w:fldCharType="begin"/>
        </w:r>
      </w:del>
      <w:del w:id="2332" w:author="SFC2021" w:date="2025-12-22T16:11:21Z">
        <w:r>
          <w:delInstrText xml:space="preserve"> PAGEREF _Toc256000626 \h </w:delInstrText>
        </w:r>
      </w:del>
      <w:del w:id="2333" w:author="SFC2021" w:date="2025-12-22T16:11:21Z">
        <w:r>
          <w:fldChar w:fldCharType="separate"/>
        </w:r>
      </w:del>
      <w:del w:id="2334" w:author="SFC2021" w:date="2025-12-22T16:11:21Z">
        <w:r>
          <w:delText>120</w:delText>
        </w:r>
      </w:del>
      <w:del w:id="2335" w:author="SFC2021" w:date="2025-12-22T16:11:21Z">
        <w:r>
          <w:fldChar w:fldCharType="end"/>
        </w:r>
      </w:del>
      <w:del w:id="2336" w:author="SFC2021" w:date="2025-12-22T16:11:21Z">
        <w:r>
          <w:fldChar w:fldCharType="end"/>
        </w:r>
      </w:del>
    </w:p>
    <w:p>
      <w:pPr>
        <w:pStyle w:val="TOC4"/>
        <w:tabs>
          <w:tab w:val="end" w:leader="dot" w:pos="10240"/>
        </w:tabs>
        <w:rPr>
          <w:del w:id="2337" w:author="SFC2021" w:date="2025-12-22T16:11:21Z"/>
          <w:rFonts w:ascii="Calibri" w:hAnsi="Calibri"/>
          <w:noProof/>
          <w:sz w:val="22"/>
        </w:rPr>
      </w:pPr>
      <w:del w:id="2338" w:author="SFC2021" w:date="2025-12-22T16:11:21Z">
        <w:r>
          <w:fldChar w:fldCharType="begin"/>
        </w:r>
      </w:del>
      <w:del w:id="2339" w:author="SFC2021" w:date="2025-12-22T16:11:21Z">
        <w:r>
          <w:delInstrText xml:space="preserve"> HYPERLINK \l "_Toc256000627" </w:delInstrText>
        </w:r>
      </w:del>
      <w:del w:id="2340" w:author="SFC2021" w:date="2025-12-22T16:11:21Z">
        <w:r>
          <w:fldChar w:fldCharType="separate"/>
        </w:r>
      </w:del>
      <w:del w:id="2341" w:author="SFC2021" w:date="2025-12-22T16:11:21Z">
        <w:r w:rsidR="00A77B3E">
          <w:rPr>
            <w:rStyle w:val="Hyperlink"/>
          </w:rPr>
          <w:delTex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delText>
        </w:r>
      </w:del>
      <w:del w:id="2342" w:author="SFC2021" w:date="2025-12-22T16:11:21Z">
        <w:r>
          <w:tab/>
        </w:r>
      </w:del>
      <w:del w:id="2343" w:author="SFC2021" w:date="2025-12-22T16:11:21Z">
        <w:r>
          <w:fldChar w:fldCharType="begin"/>
        </w:r>
      </w:del>
      <w:del w:id="2344" w:author="SFC2021" w:date="2025-12-22T16:11:21Z">
        <w:r>
          <w:delInstrText xml:space="preserve"> PAGEREF _Toc256000627 \h </w:delInstrText>
        </w:r>
      </w:del>
      <w:del w:id="2345" w:author="SFC2021" w:date="2025-12-22T16:11:21Z">
        <w:r>
          <w:fldChar w:fldCharType="separate"/>
        </w:r>
      </w:del>
      <w:del w:id="2346" w:author="SFC2021" w:date="2025-12-22T16:11:21Z">
        <w:r>
          <w:delText>120</w:delText>
        </w:r>
      </w:del>
      <w:del w:id="2347" w:author="SFC2021" w:date="2025-12-22T16:11:21Z">
        <w:r>
          <w:fldChar w:fldCharType="end"/>
        </w:r>
      </w:del>
      <w:del w:id="2348" w:author="SFC2021" w:date="2025-12-22T16:11:21Z">
        <w:r>
          <w:fldChar w:fldCharType="end"/>
        </w:r>
      </w:del>
    </w:p>
    <w:p>
      <w:pPr>
        <w:pStyle w:val="TOC4"/>
        <w:tabs>
          <w:tab w:val="end" w:leader="dot" w:pos="10240"/>
        </w:tabs>
        <w:rPr>
          <w:del w:id="2349" w:author="SFC2021" w:date="2025-12-22T16:11:21Z"/>
          <w:rFonts w:ascii="Calibri" w:hAnsi="Calibri"/>
          <w:noProof/>
          <w:sz w:val="22"/>
        </w:rPr>
      </w:pPr>
      <w:del w:id="2350" w:author="SFC2021" w:date="2025-12-22T16:11:21Z">
        <w:r>
          <w:fldChar w:fldCharType="begin"/>
        </w:r>
      </w:del>
      <w:del w:id="2351" w:author="SFC2021" w:date="2025-12-22T16:11:21Z">
        <w:r>
          <w:delInstrText xml:space="preserve"> HYPERLINK \l "_Toc256000628" </w:delInstrText>
        </w:r>
      </w:del>
      <w:del w:id="2352" w:author="SFC2021" w:date="2025-12-22T16:11:21Z">
        <w:r>
          <w:fldChar w:fldCharType="separate"/>
        </w:r>
      </w:del>
      <w:del w:id="2353" w:author="SFC2021" w:date="2025-12-22T16:11:21Z">
        <w:r w:rsidR="00A77B3E">
          <w:rPr>
            <w:rStyle w:val="Hyperlink"/>
          </w:rPr>
          <w:delText>2.1.1.1.1. Παρεμβάσεις των ταμείων</w:delText>
        </w:r>
      </w:del>
      <w:del w:id="2354" w:author="SFC2021" w:date="2025-12-22T16:11:21Z">
        <w:r>
          <w:tab/>
        </w:r>
      </w:del>
      <w:del w:id="2355" w:author="SFC2021" w:date="2025-12-22T16:11:21Z">
        <w:r>
          <w:fldChar w:fldCharType="begin"/>
        </w:r>
      </w:del>
      <w:del w:id="2356" w:author="SFC2021" w:date="2025-12-22T16:11:21Z">
        <w:r>
          <w:delInstrText xml:space="preserve"> PAGEREF _Toc256000628 \h </w:delInstrText>
        </w:r>
      </w:del>
      <w:del w:id="2357" w:author="SFC2021" w:date="2025-12-22T16:11:21Z">
        <w:r>
          <w:fldChar w:fldCharType="separate"/>
        </w:r>
      </w:del>
      <w:del w:id="2358" w:author="SFC2021" w:date="2025-12-22T16:11:21Z">
        <w:r>
          <w:delText>120</w:delText>
        </w:r>
      </w:del>
      <w:del w:id="2359" w:author="SFC2021" w:date="2025-12-22T16:11:21Z">
        <w:r>
          <w:fldChar w:fldCharType="end"/>
        </w:r>
      </w:del>
      <w:del w:id="2360" w:author="SFC2021" w:date="2025-12-22T16:11:21Z">
        <w:r>
          <w:fldChar w:fldCharType="end"/>
        </w:r>
      </w:del>
    </w:p>
    <w:p>
      <w:pPr>
        <w:pStyle w:val="TOC5"/>
        <w:tabs>
          <w:tab w:val="end" w:leader="dot" w:pos="10240"/>
        </w:tabs>
        <w:rPr>
          <w:del w:id="2361" w:author="SFC2021" w:date="2025-12-22T16:11:21Z"/>
          <w:rFonts w:ascii="Calibri" w:hAnsi="Calibri"/>
          <w:noProof/>
          <w:sz w:val="22"/>
        </w:rPr>
      </w:pPr>
      <w:del w:id="2362" w:author="SFC2021" w:date="2025-12-22T16:11:21Z">
        <w:r>
          <w:fldChar w:fldCharType="begin"/>
        </w:r>
      </w:del>
      <w:del w:id="2363" w:author="SFC2021" w:date="2025-12-22T16:11:21Z">
        <w:r>
          <w:delInstrText xml:space="preserve"> HYPERLINK \l "_Toc256000629" </w:delInstrText>
        </w:r>
      </w:del>
      <w:del w:id="2364" w:author="SFC2021" w:date="2025-12-22T16:11:21Z">
        <w:r>
          <w:fldChar w:fldCharType="separate"/>
        </w:r>
      </w:del>
      <w:del w:id="2365"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2366" w:author="SFC2021" w:date="2025-12-22T16:11:21Z">
        <w:r>
          <w:tab/>
        </w:r>
      </w:del>
      <w:del w:id="2367" w:author="SFC2021" w:date="2025-12-22T16:11:21Z">
        <w:r>
          <w:fldChar w:fldCharType="begin"/>
        </w:r>
      </w:del>
      <w:del w:id="2368" w:author="SFC2021" w:date="2025-12-22T16:11:21Z">
        <w:r>
          <w:delInstrText xml:space="preserve"> PAGEREF _Toc256000629 \h </w:delInstrText>
        </w:r>
      </w:del>
      <w:del w:id="2369" w:author="SFC2021" w:date="2025-12-22T16:11:21Z">
        <w:r>
          <w:fldChar w:fldCharType="separate"/>
        </w:r>
      </w:del>
      <w:del w:id="2370" w:author="SFC2021" w:date="2025-12-22T16:11:21Z">
        <w:r>
          <w:delText>120</w:delText>
        </w:r>
      </w:del>
      <w:del w:id="2371" w:author="SFC2021" w:date="2025-12-22T16:11:21Z">
        <w:r>
          <w:fldChar w:fldCharType="end"/>
        </w:r>
      </w:del>
      <w:del w:id="2372" w:author="SFC2021" w:date="2025-12-22T16:11:21Z">
        <w:r>
          <w:fldChar w:fldCharType="end"/>
        </w:r>
      </w:del>
    </w:p>
    <w:p>
      <w:pPr>
        <w:pStyle w:val="TOC5"/>
        <w:tabs>
          <w:tab w:val="end" w:leader="dot" w:pos="10240"/>
        </w:tabs>
        <w:rPr>
          <w:del w:id="2373" w:author="SFC2021" w:date="2025-12-22T16:11:21Z"/>
          <w:rFonts w:ascii="Calibri" w:hAnsi="Calibri"/>
          <w:noProof/>
          <w:sz w:val="22"/>
        </w:rPr>
      </w:pPr>
      <w:del w:id="2374" w:author="SFC2021" w:date="2025-12-22T16:11:21Z">
        <w:r>
          <w:fldChar w:fldCharType="begin"/>
        </w:r>
      </w:del>
      <w:del w:id="2375" w:author="SFC2021" w:date="2025-12-22T16:11:21Z">
        <w:r>
          <w:delInstrText xml:space="preserve"> HYPERLINK \l "_Toc256000630" </w:delInstrText>
        </w:r>
      </w:del>
      <w:del w:id="2376" w:author="SFC2021" w:date="2025-12-22T16:11:21Z">
        <w:r>
          <w:fldChar w:fldCharType="separate"/>
        </w:r>
      </w:del>
      <w:del w:id="2377" w:author="SFC2021" w:date="2025-12-22T16:11:21Z">
        <w:r w:rsidR="00A77B3E">
          <w:rPr>
            <w:rStyle w:val="Hyperlink"/>
          </w:rPr>
          <w:delText>Βασικές ομάδες-στόχοι — άρθρο 22 παράγραφος 3 στοιχείο δ) σημείο iii) του ΚΚΔ:</w:delText>
        </w:r>
      </w:del>
      <w:del w:id="2378" w:author="SFC2021" w:date="2025-12-22T16:11:21Z">
        <w:r>
          <w:tab/>
        </w:r>
      </w:del>
      <w:del w:id="2379" w:author="SFC2021" w:date="2025-12-22T16:11:21Z">
        <w:r>
          <w:fldChar w:fldCharType="begin"/>
        </w:r>
      </w:del>
      <w:del w:id="2380" w:author="SFC2021" w:date="2025-12-22T16:11:21Z">
        <w:r>
          <w:delInstrText xml:space="preserve"> PAGEREF _Toc256000630 \h </w:delInstrText>
        </w:r>
      </w:del>
      <w:del w:id="2381" w:author="SFC2021" w:date="2025-12-22T16:11:21Z">
        <w:r>
          <w:fldChar w:fldCharType="separate"/>
        </w:r>
      </w:del>
      <w:del w:id="2382" w:author="SFC2021" w:date="2025-12-22T16:11:21Z">
        <w:r>
          <w:delText>122</w:delText>
        </w:r>
      </w:del>
      <w:del w:id="2383" w:author="SFC2021" w:date="2025-12-22T16:11:21Z">
        <w:r>
          <w:fldChar w:fldCharType="end"/>
        </w:r>
      </w:del>
      <w:del w:id="2384" w:author="SFC2021" w:date="2025-12-22T16:11:21Z">
        <w:r>
          <w:fldChar w:fldCharType="end"/>
        </w:r>
      </w:del>
    </w:p>
    <w:p>
      <w:pPr>
        <w:pStyle w:val="TOC5"/>
        <w:tabs>
          <w:tab w:val="end" w:leader="dot" w:pos="10240"/>
        </w:tabs>
        <w:rPr>
          <w:del w:id="2385" w:author="SFC2021" w:date="2025-12-22T16:11:21Z"/>
          <w:rFonts w:ascii="Calibri" w:hAnsi="Calibri"/>
          <w:noProof/>
          <w:sz w:val="22"/>
        </w:rPr>
      </w:pPr>
      <w:del w:id="2386" w:author="SFC2021" w:date="2025-12-22T16:11:21Z">
        <w:r>
          <w:fldChar w:fldCharType="begin"/>
        </w:r>
      </w:del>
      <w:del w:id="2387" w:author="SFC2021" w:date="2025-12-22T16:11:21Z">
        <w:r>
          <w:delInstrText xml:space="preserve"> HYPERLINK \l "_Toc256000631" </w:delInstrText>
        </w:r>
      </w:del>
      <w:del w:id="2388" w:author="SFC2021" w:date="2025-12-22T16:11:21Z">
        <w:r>
          <w:fldChar w:fldCharType="separate"/>
        </w:r>
      </w:del>
      <w:del w:id="2389"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2390" w:author="SFC2021" w:date="2025-12-22T16:11:21Z">
        <w:r>
          <w:tab/>
        </w:r>
      </w:del>
      <w:del w:id="2391" w:author="SFC2021" w:date="2025-12-22T16:11:21Z">
        <w:r>
          <w:fldChar w:fldCharType="begin"/>
        </w:r>
      </w:del>
      <w:del w:id="2392" w:author="SFC2021" w:date="2025-12-22T16:11:21Z">
        <w:r>
          <w:delInstrText xml:space="preserve"> PAGEREF _Toc256000631 \h </w:delInstrText>
        </w:r>
      </w:del>
      <w:del w:id="2393" w:author="SFC2021" w:date="2025-12-22T16:11:21Z">
        <w:r>
          <w:fldChar w:fldCharType="separate"/>
        </w:r>
      </w:del>
      <w:del w:id="2394" w:author="SFC2021" w:date="2025-12-22T16:11:21Z">
        <w:r>
          <w:delText>123</w:delText>
        </w:r>
      </w:del>
      <w:del w:id="2395" w:author="SFC2021" w:date="2025-12-22T16:11:21Z">
        <w:r>
          <w:fldChar w:fldCharType="end"/>
        </w:r>
      </w:del>
      <w:del w:id="2396" w:author="SFC2021" w:date="2025-12-22T16:11:21Z">
        <w:r>
          <w:fldChar w:fldCharType="end"/>
        </w:r>
      </w:del>
    </w:p>
    <w:p>
      <w:pPr>
        <w:pStyle w:val="TOC5"/>
        <w:tabs>
          <w:tab w:val="end" w:leader="dot" w:pos="10240"/>
        </w:tabs>
        <w:rPr>
          <w:del w:id="2397" w:author="SFC2021" w:date="2025-12-22T16:11:21Z"/>
          <w:rFonts w:ascii="Calibri" w:hAnsi="Calibri"/>
          <w:noProof/>
          <w:sz w:val="22"/>
        </w:rPr>
      </w:pPr>
      <w:del w:id="2398" w:author="SFC2021" w:date="2025-12-22T16:11:21Z">
        <w:r>
          <w:fldChar w:fldCharType="begin"/>
        </w:r>
      </w:del>
      <w:del w:id="2399" w:author="SFC2021" w:date="2025-12-22T16:11:21Z">
        <w:r>
          <w:delInstrText xml:space="preserve"> HYPERLINK \l "_Toc256000632" </w:delInstrText>
        </w:r>
      </w:del>
      <w:del w:id="2400" w:author="SFC2021" w:date="2025-12-22T16:11:21Z">
        <w:r>
          <w:fldChar w:fldCharType="separate"/>
        </w:r>
      </w:del>
      <w:del w:id="2401"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2402" w:author="SFC2021" w:date="2025-12-22T16:11:21Z">
        <w:r>
          <w:tab/>
        </w:r>
      </w:del>
      <w:del w:id="2403" w:author="SFC2021" w:date="2025-12-22T16:11:21Z">
        <w:r>
          <w:fldChar w:fldCharType="begin"/>
        </w:r>
      </w:del>
      <w:del w:id="2404" w:author="SFC2021" w:date="2025-12-22T16:11:21Z">
        <w:r>
          <w:delInstrText xml:space="preserve"> PAGEREF _Toc256000632 \h </w:delInstrText>
        </w:r>
      </w:del>
      <w:del w:id="2405" w:author="SFC2021" w:date="2025-12-22T16:11:21Z">
        <w:r>
          <w:fldChar w:fldCharType="separate"/>
        </w:r>
      </w:del>
      <w:del w:id="2406" w:author="SFC2021" w:date="2025-12-22T16:11:21Z">
        <w:r>
          <w:delText>123</w:delText>
        </w:r>
      </w:del>
      <w:del w:id="2407" w:author="SFC2021" w:date="2025-12-22T16:11:21Z">
        <w:r>
          <w:fldChar w:fldCharType="end"/>
        </w:r>
      </w:del>
      <w:del w:id="2408" w:author="SFC2021" w:date="2025-12-22T16:11:21Z">
        <w:r>
          <w:fldChar w:fldCharType="end"/>
        </w:r>
      </w:del>
    </w:p>
    <w:p>
      <w:pPr>
        <w:pStyle w:val="TOC5"/>
        <w:tabs>
          <w:tab w:val="end" w:leader="dot" w:pos="10240"/>
        </w:tabs>
        <w:rPr>
          <w:del w:id="2409" w:author="SFC2021" w:date="2025-12-22T16:11:21Z"/>
          <w:rFonts w:ascii="Calibri" w:hAnsi="Calibri"/>
          <w:noProof/>
          <w:sz w:val="22"/>
        </w:rPr>
      </w:pPr>
      <w:del w:id="2410" w:author="SFC2021" w:date="2025-12-22T16:11:21Z">
        <w:r>
          <w:fldChar w:fldCharType="begin"/>
        </w:r>
      </w:del>
      <w:del w:id="2411" w:author="SFC2021" w:date="2025-12-22T16:11:21Z">
        <w:r>
          <w:delInstrText xml:space="preserve"> HYPERLINK \l "_Toc256000633" </w:delInstrText>
        </w:r>
      </w:del>
      <w:del w:id="2412" w:author="SFC2021" w:date="2025-12-22T16:11:21Z">
        <w:r>
          <w:fldChar w:fldCharType="separate"/>
        </w:r>
      </w:del>
      <w:del w:id="2413"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2414" w:author="SFC2021" w:date="2025-12-22T16:11:21Z">
        <w:r>
          <w:tab/>
        </w:r>
      </w:del>
      <w:del w:id="2415" w:author="SFC2021" w:date="2025-12-22T16:11:21Z">
        <w:r>
          <w:fldChar w:fldCharType="begin"/>
        </w:r>
      </w:del>
      <w:del w:id="2416" w:author="SFC2021" w:date="2025-12-22T16:11:21Z">
        <w:r>
          <w:delInstrText xml:space="preserve"> PAGEREF _Toc256000633 \h </w:delInstrText>
        </w:r>
      </w:del>
      <w:del w:id="2417" w:author="SFC2021" w:date="2025-12-22T16:11:21Z">
        <w:r>
          <w:fldChar w:fldCharType="separate"/>
        </w:r>
      </w:del>
      <w:del w:id="2418" w:author="SFC2021" w:date="2025-12-22T16:11:21Z">
        <w:r>
          <w:delText>123</w:delText>
        </w:r>
      </w:del>
      <w:del w:id="2419" w:author="SFC2021" w:date="2025-12-22T16:11:21Z">
        <w:r>
          <w:fldChar w:fldCharType="end"/>
        </w:r>
      </w:del>
      <w:del w:id="2420" w:author="SFC2021" w:date="2025-12-22T16:11:21Z">
        <w:r>
          <w:fldChar w:fldCharType="end"/>
        </w:r>
      </w:del>
    </w:p>
    <w:p>
      <w:pPr>
        <w:pStyle w:val="TOC5"/>
        <w:tabs>
          <w:tab w:val="end" w:leader="dot" w:pos="10240"/>
        </w:tabs>
        <w:rPr>
          <w:del w:id="2421" w:author="SFC2021" w:date="2025-12-22T16:11:21Z"/>
          <w:rFonts w:ascii="Calibri" w:hAnsi="Calibri"/>
          <w:noProof/>
          <w:sz w:val="22"/>
        </w:rPr>
      </w:pPr>
      <w:del w:id="2422" w:author="SFC2021" w:date="2025-12-22T16:11:21Z">
        <w:r>
          <w:fldChar w:fldCharType="begin"/>
        </w:r>
      </w:del>
      <w:del w:id="2423" w:author="SFC2021" w:date="2025-12-22T16:11:21Z">
        <w:r>
          <w:delInstrText xml:space="preserve"> HYPERLINK \l "_Toc256000634" </w:delInstrText>
        </w:r>
      </w:del>
      <w:del w:id="2424" w:author="SFC2021" w:date="2025-12-22T16:11:21Z">
        <w:r>
          <w:fldChar w:fldCharType="separate"/>
        </w:r>
      </w:del>
      <w:del w:id="2425"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2426" w:author="SFC2021" w:date="2025-12-22T16:11:21Z">
        <w:r>
          <w:tab/>
        </w:r>
      </w:del>
      <w:del w:id="2427" w:author="SFC2021" w:date="2025-12-22T16:11:21Z">
        <w:r>
          <w:fldChar w:fldCharType="begin"/>
        </w:r>
      </w:del>
      <w:del w:id="2428" w:author="SFC2021" w:date="2025-12-22T16:11:21Z">
        <w:r>
          <w:delInstrText xml:space="preserve"> PAGEREF _Toc256000634 \h </w:delInstrText>
        </w:r>
      </w:del>
      <w:del w:id="2429" w:author="SFC2021" w:date="2025-12-22T16:11:21Z">
        <w:r>
          <w:fldChar w:fldCharType="separate"/>
        </w:r>
      </w:del>
      <w:del w:id="2430" w:author="SFC2021" w:date="2025-12-22T16:11:21Z">
        <w:r>
          <w:delText>124</w:delText>
        </w:r>
      </w:del>
      <w:del w:id="2431" w:author="SFC2021" w:date="2025-12-22T16:11:21Z">
        <w:r>
          <w:fldChar w:fldCharType="end"/>
        </w:r>
      </w:del>
      <w:del w:id="2432" w:author="SFC2021" w:date="2025-12-22T16:11:21Z">
        <w:r>
          <w:fldChar w:fldCharType="end"/>
        </w:r>
      </w:del>
    </w:p>
    <w:p>
      <w:pPr>
        <w:pStyle w:val="TOC4"/>
        <w:tabs>
          <w:tab w:val="end" w:leader="dot" w:pos="10240"/>
        </w:tabs>
        <w:rPr>
          <w:del w:id="2433" w:author="SFC2021" w:date="2025-12-22T16:11:21Z"/>
          <w:rFonts w:ascii="Calibri" w:hAnsi="Calibri"/>
          <w:noProof/>
          <w:sz w:val="22"/>
        </w:rPr>
      </w:pPr>
      <w:del w:id="2434" w:author="SFC2021" w:date="2025-12-22T16:11:21Z">
        <w:r>
          <w:fldChar w:fldCharType="begin"/>
        </w:r>
      </w:del>
      <w:del w:id="2435" w:author="SFC2021" w:date="2025-12-22T16:11:21Z">
        <w:r>
          <w:delInstrText xml:space="preserve"> HYPERLINK \l "_Toc256000635" </w:delInstrText>
        </w:r>
      </w:del>
      <w:del w:id="2436" w:author="SFC2021" w:date="2025-12-22T16:11:21Z">
        <w:r>
          <w:fldChar w:fldCharType="separate"/>
        </w:r>
      </w:del>
      <w:del w:id="2437" w:author="SFC2021" w:date="2025-12-22T16:11:21Z">
        <w:r w:rsidR="00A77B3E">
          <w:rPr>
            <w:rStyle w:val="Hyperlink"/>
          </w:rPr>
          <w:delText>2.1.1.1.2. Δείκτες</w:delText>
        </w:r>
      </w:del>
      <w:del w:id="2438" w:author="SFC2021" w:date="2025-12-22T16:11:21Z">
        <w:r>
          <w:tab/>
        </w:r>
      </w:del>
      <w:del w:id="2439" w:author="SFC2021" w:date="2025-12-22T16:11:21Z">
        <w:r>
          <w:fldChar w:fldCharType="begin"/>
        </w:r>
      </w:del>
      <w:del w:id="2440" w:author="SFC2021" w:date="2025-12-22T16:11:21Z">
        <w:r>
          <w:delInstrText xml:space="preserve"> PAGEREF _Toc256000635 \h </w:delInstrText>
        </w:r>
      </w:del>
      <w:del w:id="2441" w:author="SFC2021" w:date="2025-12-22T16:11:21Z">
        <w:r>
          <w:fldChar w:fldCharType="separate"/>
        </w:r>
      </w:del>
      <w:del w:id="2442" w:author="SFC2021" w:date="2025-12-22T16:11:21Z">
        <w:r>
          <w:delText>124</w:delText>
        </w:r>
      </w:del>
      <w:del w:id="2443" w:author="SFC2021" w:date="2025-12-22T16:11:21Z">
        <w:r>
          <w:fldChar w:fldCharType="end"/>
        </w:r>
      </w:del>
      <w:del w:id="2444" w:author="SFC2021" w:date="2025-12-22T16:11:21Z">
        <w:r>
          <w:fldChar w:fldCharType="end"/>
        </w:r>
      </w:del>
    </w:p>
    <w:p>
      <w:pPr>
        <w:pStyle w:val="TOC5"/>
        <w:tabs>
          <w:tab w:val="end" w:leader="dot" w:pos="10240"/>
        </w:tabs>
        <w:rPr>
          <w:del w:id="2445" w:author="SFC2021" w:date="2025-12-22T16:11:21Z"/>
          <w:rFonts w:ascii="Calibri" w:hAnsi="Calibri"/>
          <w:noProof/>
          <w:sz w:val="22"/>
        </w:rPr>
      </w:pPr>
      <w:del w:id="2446" w:author="SFC2021" w:date="2025-12-22T16:11:21Z">
        <w:r>
          <w:fldChar w:fldCharType="begin"/>
        </w:r>
      </w:del>
      <w:del w:id="2447" w:author="SFC2021" w:date="2025-12-22T16:11:21Z">
        <w:r>
          <w:delInstrText xml:space="preserve"> HYPERLINK \l "_Toc256000636" </w:delInstrText>
        </w:r>
      </w:del>
      <w:del w:id="2448" w:author="SFC2021" w:date="2025-12-22T16:11:21Z">
        <w:r>
          <w:fldChar w:fldCharType="separate"/>
        </w:r>
      </w:del>
      <w:del w:id="2449" w:author="SFC2021" w:date="2025-12-22T16:11:21Z">
        <w:r w:rsidR="00A77B3E">
          <w:rPr>
            <w:rStyle w:val="Hyperlink"/>
          </w:rPr>
          <w:delText>Πίνακας 2: Δείκτες εκροών</w:delText>
        </w:r>
      </w:del>
      <w:del w:id="2450" w:author="SFC2021" w:date="2025-12-22T16:11:21Z">
        <w:r>
          <w:tab/>
        </w:r>
      </w:del>
      <w:del w:id="2451" w:author="SFC2021" w:date="2025-12-22T16:11:21Z">
        <w:r>
          <w:fldChar w:fldCharType="begin"/>
        </w:r>
      </w:del>
      <w:del w:id="2452" w:author="SFC2021" w:date="2025-12-22T16:11:21Z">
        <w:r>
          <w:delInstrText xml:space="preserve"> PAGEREF _Toc256000636 \h </w:delInstrText>
        </w:r>
      </w:del>
      <w:del w:id="2453" w:author="SFC2021" w:date="2025-12-22T16:11:21Z">
        <w:r>
          <w:fldChar w:fldCharType="separate"/>
        </w:r>
      </w:del>
      <w:del w:id="2454" w:author="SFC2021" w:date="2025-12-22T16:11:21Z">
        <w:r>
          <w:delText>124</w:delText>
        </w:r>
      </w:del>
      <w:del w:id="2455" w:author="SFC2021" w:date="2025-12-22T16:11:21Z">
        <w:r>
          <w:fldChar w:fldCharType="end"/>
        </w:r>
      </w:del>
      <w:del w:id="2456" w:author="SFC2021" w:date="2025-12-22T16:11:21Z">
        <w:r>
          <w:fldChar w:fldCharType="end"/>
        </w:r>
      </w:del>
    </w:p>
    <w:p>
      <w:pPr>
        <w:pStyle w:val="TOC5"/>
        <w:tabs>
          <w:tab w:val="end" w:leader="dot" w:pos="10240"/>
        </w:tabs>
        <w:rPr>
          <w:del w:id="2457" w:author="SFC2021" w:date="2025-12-22T16:11:21Z"/>
          <w:rFonts w:ascii="Calibri" w:hAnsi="Calibri"/>
          <w:noProof/>
          <w:sz w:val="22"/>
        </w:rPr>
      </w:pPr>
      <w:del w:id="2458" w:author="SFC2021" w:date="2025-12-22T16:11:21Z">
        <w:r>
          <w:fldChar w:fldCharType="begin"/>
        </w:r>
      </w:del>
      <w:del w:id="2459" w:author="SFC2021" w:date="2025-12-22T16:11:21Z">
        <w:r>
          <w:delInstrText xml:space="preserve"> HYPERLINK \l "_Toc256000637" </w:delInstrText>
        </w:r>
      </w:del>
      <w:del w:id="2460" w:author="SFC2021" w:date="2025-12-22T16:11:21Z">
        <w:r>
          <w:fldChar w:fldCharType="separate"/>
        </w:r>
      </w:del>
      <w:del w:id="2461" w:author="SFC2021" w:date="2025-12-22T16:11:21Z">
        <w:r w:rsidR="00A77B3E">
          <w:rPr>
            <w:rStyle w:val="Hyperlink"/>
          </w:rPr>
          <w:delText>Πίνακας 3: Δείκτες αποτελεσμάτων</w:delText>
        </w:r>
      </w:del>
      <w:del w:id="2462" w:author="SFC2021" w:date="2025-12-22T16:11:21Z">
        <w:r>
          <w:tab/>
        </w:r>
      </w:del>
      <w:del w:id="2463" w:author="SFC2021" w:date="2025-12-22T16:11:21Z">
        <w:r>
          <w:fldChar w:fldCharType="begin"/>
        </w:r>
      </w:del>
      <w:del w:id="2464" w:author="SFC2021" w:date="2025-12-22T16:11:21Z">
        <w:r>
          <w:delInstrText xml:space="preserve"> PAGEREF _Toc256000637 \h </w:delInstrText>
        </w:r>
      </w:del>
      <w:del w:id="2465" w:author="SFC2021" w:date="2025-12-22T16:11:21Z">
        <w:r>
          <w:fldChar w:fldCharType="separate"/>
        </w:r>
      </w:del>
      <w:del w:id="2466" w:author="SFC2021" w:date="2025-12-22T16:11:21Z">
        <w:r>
          <w:delText>125</w:delText>
        </w:r>
      </w:del>
      <w:del w:id="2467" w:author="SFC2021" w:date="2025-12-22T16:11:21Z">
        <w:r>
          <w:fldChar w:fldCharType="end"/>
        </w:r>
      </w:del>
      <w:del w:id="2468" w:author="SFC2021" w:date="2025-12-22T16:11:21Z">
        <w:r>
          <w:fldChar w:fldCharType="end"/>
        </w:r>
      </w:del>
    </w:p>
    <w:p>
      <w:pPr>
        <w:pStyle w:val="TOC4"/>
        <w:tabs>
          <w:tab w:val="end" w:leader="dot" w:pos="10240"/>
        </w:tabs>
        <w:rPr>
          <w:del w:id="2469" w:author="SFC2021" w:date="2025-12-22T16:11:21Z"/>
          <w:rFonts w:ascii="Calibri" w:hAnsi="Calibri"/>
          <w:noProof/>
          <w:sz w:val="22"/>
        </w:rPr>
      </w:pPr>
      <w:del w:id="2470" w:author="SFC2021" w:date="2025-12-22T16:11:21Z">
        <w:r>
          <w:fldChar w:fldCharType="begin"/>
        </w:r>
      </w:del>
      <w:del w:id="2471" w:author="SFC2021" w:date="2025-12-22T16:11:21Z">
        <w:r>
          <w:delInstrText xml:space="preserve"> HYPERLINK \l "_Toc256000638" </w:delInstrText>
        </w:r>
      </w:del>
      <w:del w:id="2472" w:author="SFC2021" w:date="2025-12-22T16:11:21Z">
        <w:r>
          <w:fldChar w:fldCharType="separate"/>
        </w:r>
      </w:del>
      <w:del w:id="2473" w:author="SFC2021" w:date="2025-12-22T16:11:21Z">
        <w:r w:rsidR="00A77B3E">
          <w:rPr>
            <w:rStyle w:val="Hyperlink"/>
          </w:rPr>
          <w:delText>2.1.1.1.3. Ενδεικτική κατανομή των προγραμματισμένων πόρων (ΕΕ) ανά είδος παρέμβασης</w:delText>
        </w:r>
      </w:del>
      <w:del w:id="2474" w:author="SFC2021" w:date="2025-12-22T16:11:21Z">
        <w:r>
          <w:tab/>
        </w:r>
      </w:del>
      <w:del w:id="2475" w:author="SFC2021" w:date="2025-12-22T16:11:21Z">
        <w:r>
          <w:fldChar w:fldCharType="begin"/>
        </w:r>
      </w:del>
      <w:del w:id="2476" w:author="SFC2021" w:date="2025-12-22T16:11:21Z">
        <w:r>
          <w:delInstrText xml:space="preserve"> PAGEREF _Toc256000638 \h </w:delInstrText>
        </w:r>
      </w:del>
      <w:del w:id="2477" w:author="SFC2021" w:date="2025-12-22T16:11:21Z">
        <w:r>
          <w:fldChar w:fldCharType="separate"/>
        </w:r>
      </w:del>
      <w:del w:id="2478" w:author="SFC2021" w:date="2025-12-22T16:11:21Z">
        <w:r>
          <w:delText>126</w:delText>
        </w:r>
      </w:del>
      <w:del w:id="2479" w:author="SFC2021" w:date="2025-12-22T16:11:21Z">
        <w:r>
          <w:fldChar w:fldCharType="end"/>
        </w:r>
      </w:del>
      <w:del w:id="2480" w:author="SFC2021" w:date="2025-12-22T16:11:21Z">
        <w:r>
          <w:fldChar w:fldCharType="end"/>
        </w:r>
      </w:del>
    </w:p>
    <w:p>
      <w:pPr>
        <w:pStyle w:val="TOC5"/>
        <w:tabs>
          <w:tab w:val="end" w:leader="dot" w:pos="10240"/>
        </w:tabs>
        <w:rPr>
          <w:del w:id="2481" w:author="SFC2021" w:date="2025-12-22T16:11:21Z"/>
          <w:rFonts w:ascii="Calibri" w:hAnsi="Calibri"/>
          <w:noProof/>
          <w:sz w:val="22"/>
        </w:rPr>
      </w:pPr>
      <w:del w:id="2482" w:author="SFC2021" w:date="2025-12-22T16:11:21Z">
        <w:r>
          <w:fldChar w:fldCharType="begin"/>
        </w:r>
      </w:del>
      <w:del w:id="2483" w:author="SFC2021" w:date="2025-12-22T16:11:21Z">
        <w:r>
          <w:delInstrText xml:space="preserve"> HYPERLINK \l "_Toc256000639" </w:delInstrText>
        </w:r>
      </w:del>
      <w:del w:id="2484" w:author="SFC2021" w:date="2025-12-22T16:11:21Z">
        <w:r>
          <w:fldChar w:fldCharType="separate"/>
        </w:r>
      </w:del>
      <w:del w:id="2485" w:author="SFC2021" w:date="2025-12-22T16:11:21Z">
        <w:r w:rsidR="00A77B3E">
          <w:rPr>
            <w:rStyle w:val="Hyperlink"/>
          </w:rPr>
          <w:delText>Πίνακας 4: Διάσταση 1 — πεδίο παρέμβασης</w:delText>
        </w:r>
      </w:del>
      <w:del w:id="2486" w:author="SFC2021" w:date="2025-12-22T16:11:21Z">
        <w:r>
          <w:tab/>
        </w:r>
      </w:del>
      <w:del w:id="2487" w:author="SFC2021" w:date="2025-12-22T16:11:21Z">
        <w:r>
          <w:fldChar w:fldCharType="begin"/>
        </w:r>
      </w:del>
      <w:del w:id="2488" w:author="SFC2021" w:date="2025-12-22T16:11:21Z">
        <w:r>
          <w:delInstrText xml:space="preserve"> PAGEREF _Toc256000639 \h </w:delInstrText>
        </w:r>
      </w:del>
      <w:del w:id="2489" w:author="SFC2021" w:date="2025-12-22T16:11:21Z">
        <w:r>
          <w:fldChar w:fldCharType="separate"/>
        </w:r>
      </w:del>
      <w:del w:id="2490" w:author="SFC2021" w:date="2025-12-22T16:11:21Z">
        <w:r>
          <w:delText>126</w:delText>
        </w:r>
      </w:del>
      <w:del w:id="2491" w:author="SFC2021" w:date="2025-12-22T16:11:21Z">
        <w:r>
          <w:fldChar w:fldCharType="end"/>
        </w:r>
      </w:del>
      <w:del w:id="2492" w:author="SFC2021" w:date="2025-12-22T16:11:21Z">
        <w:r>
          <w:fldChar w:fldCharType="end"/>
        </w:r>
      </w:del>
    </w:p>
    <w:p>
      <w:pPr>
        <w:pStyle w:val="TOC5"/>
        <w:tabs>
          <w:tab w:val="end" w:leader="dot" w:pos="10240"/>
        </w:tabs>
        <w:rPr>
          <w:del w:id="2493" w:author="SFC2021" w:date="2025-12-22T16:11:21Z"/>
          <w:rFonts w:ascii="Calibri" w:hAnsi="Calibri"/>
          <w:noProof/>
          <w:sz w:val="22"/>
        </w:rPr>
      </w:pPr>
      <w:del w:id="2494" w:author="SFC2021" w:date="2025-12-22T16:11:21Z">
        <w:r>
          <w:fldChar w:fldCharType="begin"/>
        </w:r>
      </w:del>
      <w:del w:id="2495" w:author="SFC2021" w:date="2025-12-22T16:11:21Z">
        <w:r>
          <w:delInstrText xml:space="preserve"> HYPERLINK \l "_Toc256000640" </w:delInstrText>
        </w:r>
      </w:del>
      <w:del w:id="2496" w:author="SFC2021" w:date="2025-12-22T16:11:21Z">
        <w:r>
          <w:fldChar w:fldCharType="separate"/>
        </w:r>
      </w:del>
      <w:del w:id="2497" w:author="SFC2021" w:date="2025-12-22T16:11:21Z">
        <w:r w:rsidR="00A77B3E">
          <w:rPr>
            <w:rStyle w:val="Hyperlink"/>
          </w:rPr>
          <w:delText>Πίνακας 5: Διάσταση 2 — μορφή χρηματοδότησης</w:delText>
        </w:r>
      </w:del>
      <w:del w:id="2498" w:author="SFC2021" w:date="2025-12-22T16:11:21Z">
        <w:r>
          <w:tab/>
        </w:r>
      </w:del>
      <w:del w:id="2499" w:author="SFC2021" w:date="2025-12-22T16:11:21Z">
        <w:r>
          <w:fldChar w:fldCharType="begin"/>
        </w:r>
      </w:del>
      <w:del w:id="2500" w:author="SFC2021" w:date="2025-12-22T16:11:21Z">
        <w:r>
          <w:delInstrText xml:space="preserve"> PAGEREF _Toc256000640 \h </w:delInstrText>
        </w:r>
      </w:del>
      <w:del w:id="2501" w:author="SFC2021" w:date="2025-12-22T16:11:21Z">
        <w:r>
          <w:fldChar w:fldCharType="separate"/>
        </w:r>
      </w:del>
      <w:del w:id="2502" w:author="SFC2021" w:date="2025-12-22T16:11:21Z">
        <w:r>
          <w:delText>127</w:delText>
        </w:r>
      </w:del>
      <w:del w:id="2503" w:author="SFC2021" w:date="2025-12-22T16:11:21Z">
        <w:r>
          <w:fldChar w:fldCharType="end"/>
        </w:r>
      </w:del>
      <w:del w:id="2504" w:author="SFC2021" w:date="2025-12-22T16:11:21Z">
        <w:r>
          <w:fldChar w:fldCharType="end"/>
        </w:r>
      </w:del>
    </w:p>
    <w:p>
      <w:pPr>
        <w:pStyle w:val="TOC5"/>
        <w:tabs>
          <w:tab w:val="end" w:leader="dot" w:pos="10240"/>
        </w:tabs>
        <w:rPr>
          <w:del w:id="2505" w:author="SFC2021" w:date="2025-12-22T16:11:21Z"/>
          <w:rFonts w:ascii="Calibri" w:hAnsi="Calibri"/>
          <w:noProof/>
          <w:sz w:val="22"/>
        </w:rPr>
      </w:pPr>
      <w:del w:id="2506" w:author="SFC2021" w:date="2025-12-22T16:11:21Z">
        <w:r>
          <w:fldChar w:fldCharType="begin"/>
        </w:r>
      </w:del>
      <w:del w:id="2507" w:author="SFC2021" w:date="2025-12-22T16:11:21Z">
        <w:r>
          <w:delInstrText xml:space="preserve"> HYPERLINK \l "_Toc256000641" </w:delInstrText>
        </w:r>
      </w:del>
      <w:del w:id="2508" w:author="SFC2021" w:date="2025-12-22T16:11:21Z">
        <w:r>
          <w:fldChar w:fldCharType="separate"/>
        </w:r>
      </w:del>
      <w:del w:id="2509" w:author="SFC2021" w:date="2025-12-22T16:11:21Z">
        <w:r w:rsidR="00A77B3E">
          <w:rPr>
            <w:rStyle w:val="Hyperlink"/>
          </w:rPr>
          <w:delText>Πίνακας 6: Διάσταση 3 — μηχανισμός εδαφικής υλοποίησης και εδαφική εστίαση</w:delText>
        </w:r>
      </w:del>
      <w:del w:id="2510" w:author="SFC2021" w:date="2025-12-22T16:11:21Z">
        <w:r>
          <w:tab/>
        </w:r>
      </w:del>
      <w:del w:id="2511" w:author="SFC2021" w:date="2025-12-22T16:11:21Z">
        <w:r>
          <w:fldChar w:fldCharType="begin"/>
        </w:r>
      </w:del>
      <w:del w:id="2512" w:author="SFC2021" w:date="2025-12-22T16:11:21Z">
        <w:r>
          <w:delInstrText xml:space="preserve"> PAGEREF _Toc256000641 \h </w:delInstrText>
        </w:r>
      </w:del>
      <w:del w:id="2513" w:author="SFC2021" w:date="2025-12-22T16:11:21Z">
        <w:r>
          <w:fldChar w:fldCharType="separate"/>
        </w:r>
      </w:del>
      <w:del w:id="2514" w:author="SFC2021" w:date="2025-12-22T16:11:21Z">
        <w:r>
          <w:delText>127</w:delText>
        </w:r>
      </w:del>
      <w:del w:id="2515" w:author="SFC2021" w:date="2025-12-22T16:11:21Z">
        <w:r>
          <w:fldChar w:fldCharType="end"/>
        </w:r>
      </w:del>
      <w:del w:id="2516" w:author="SFC2021" w:date="2025-12-22T16:11:21Z">
        <w:r>
          <w:fldChar w:fldCharType="end"/>
        </w:r>
      </w:del>
    </w:p>
    <w:p>
      <w:pPr>
        <w:pStyle w:val="TOC5"/>
        <w:tabs>
          <w:tab w:val="end" w:leader="dot" w:pos="10240"/>
        </w:tabs>
        <w:rPr>
          <w:del w:id="2517" w:author="SFC2021" w:date="2025-12-22T16:11:21Z"/>
          <w:rFonts w:ascii="Calibri" w:hAnsi="Calibri"/>
          <w:noProof/>
          <w:sz w:val="22"/>
        </w:rPr>
      </w:pPr>
      <w:del w:id="2518" w:author="SFC2021" w:date="2025-12-22T16:11:21Z">
        <w:r>
          <w:fldChar w:fldCharType="begin"/>
        </w:r>
      </w:del>
      <w:del w:id="2519" w:author="SFC2021" w:date="2025-12-22T16:11:21Z">
        <w:r>
          <w:delInstrText xml:space="preserve"> HYPERLINK \l "_Toc256000642" </w:delInstrText>
        </w:r>
      </w:del>
      <w:del w:id="2520" w:author="SFC2021" w:date="2025-12-22T16:11:21Z">
        <w:r>
          <w:fldChar w:fldCharType="separate"/>
        </w:r>
      </w:del>
      <w:del w:id="2521" w:author="SFC2021" w:date="2025-12-22T16:11:21Z">
        <w:r w:rsidR="00A77B3E">
          <w:rPr>
            <w:rStyle w:val="Hyperlink"/>
          </w:rPr>
          <w:delText>Πίνακας 7: Διάσταση 6 — δευτερεύοντες θεματικοί στόχοι ΕΚΤ+</w:delText>
        </w:r>
      </w:del>
      <w:del w:id="2522" w:author="SFC2021" w:date="2025-12-22T16:11:21Z">
        <w:r>
          <w:tab/>
        </w:r>
      </w:del>
      <w:del w:id="2523" w:author="SFC2021" w:date="2025-12-22T16:11:21Z">
        <w:r>
          <w:fldChar w:fldCharType="begin"/>
        </w:r>
      </w:del>
      <w:del w:id="2524" w:author="SFC2021" w:date="2025-12-22T16:11:21Z">
        <w:r>
          <w:delInstrText xml:space="preserve"> PAGEREF _Toc256000642 \h </w:delInstrText>
        </w:r>
      </w:del>
      <w:del w:id="2525" w:author="SFC2021" w:date="2025-12-22T16:11:21Z">
        <w:r>
          <w:fldChar w:fldCharType="separate"/>
        </w:r>
      </w:del>
      <w:del w:id="2526" w:author="SFC2021" w:date="2025-12-22T16:11:21Z">
        <w:r>
          <w:delText>127</w:delText>
        </w:r>
      </w:del>
      <w:del w:id="2527" w:author="SFC2021" w:date="2025-12-22T16:11:21Z">
        <w:r>
          <w:fldChar w:fldCharType="end"/>
        </w:r>
      </w:del>
      <w:del w:id="2528" w:author="SFC2021" w:date="2025-12-22T16:11:21Z">
        <w:r>
          <w:fldChar w:fldCharType="end"/>
        </w:r>
      </w:del>
    </w:p>
    <w:p>
      <w:pPr>
        <w:pStyle w:val="TOC5"/>
        <w:tabs>
          <w:tab w:val="end" w:leader="dot" w:pos="10240"/>
        </w:tabs>
        <w:rPr>
          <w:del w:id="2529" w:author="SFC2021" w:date="2025-12-22T16:11:21Z"/>
          <w:rFonts w:ascii="Calibri" w:hAnsi="Calibri"/>
          <w:noProof/>
          <w:sz w:val="22"/>
        </w:rPr>
      </w:pPr>
      <w:del w:id="2530" w:author="SFC2021" w:date="2025-12-22T16:11:21Z">
        <w:r>
          <w:fldChar w:fldCharType="begin"/>
        </w:r>
      </w:del>
      <w:del w:id="2531" w:author="SFC2021" w:date="2025-12-22T16:11:21Z">
        <w:r>
          <w:delInstrText xml:space="preserve"> HYPERLINK \l "_Toc256000643" </w:delInstrText>
        </w:r>
      </w:del>
      <w:del w:id="2532" w:author="SFC2021" w:date="2025-12-22T16:11:21Z">
        <w:r>
          <w:fldChar w:fldCharType="separate"/>
        </w:r>
      </w:del>
      <w:del w:id="2533"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534" w:author="SFC2021" w:date="2025-12-22T16:11:21Z">
        <w:r>
          <w:tab/>
        </w:r>
      </w:del>
      <w:del w:id="2535" w:author="SFC2021" w:date="2025-12-22T16:11:21Z">
        <w:r>
          <w:fldChar w:fldCharType="begin"/>
        </w:r>
      </w:del>
      <w:del w:id="2536" w:author="SFC2021" w:date="2025-12-22T16:11:21Z">
        <w:r>
          <w:delInstrText xml:space="preserve"> PAGEREF _Toc256000643 \h </w:delInstrText>
        </w:r>
      </w:del>
      <w:del w:id="2537" w:author="SFC2021" w:date="2025-12-22T16:11:21Z">
        <w:r>
          <w:fldChar w:fldCharType="separate"/>
        </w:r>
      </w:del>
      <w:del w:id="2538" w:author="SFC2021" w:date="2025-12-22T16:11:21Z">
        <w:r>
          <w:delText>128</w:delText>
        </w:r>
      </w:del>
      <w:del w:id="2539" w:author="SFC2021" w:date="2025-12-22T16:11:21Z">
        <w:r>
          <w:fldChar w:fldCharType="end"/>
        </w:r>
      </w:del>
      <w:del w:id="2540" w:author="SFC2021" w:date="2025-12-22T16:11:21Z">
        <w:r>
          <w:fldChar w:fldCharType="end"/>
        </w:r>
      </w:del>
    </w:p>
    <w:p>
      <w:pPr>
        <w:pStyle w:val="TOC4"/>
        <w:tabs>
          <w:tab w:val="end" w:leader="dot" w:pos="10240"/>
        </w:tabs>
        <w:rPr>
          <w:del w:id="2541" w:author="SFC2021" w:date="2025-12-22T16:11:21Z"/>
          <w:rFonts w:ascii="Calibri" w:hAnsi="Calibri"/>
          <w:noProof/>
          <w:sz w:val="22"/>
        </w:rPr>
      </w:pPr>
      <w:del w:id="2542" w:author="SFC2021" w:date="2025-12-22T16:11:21Z">
        <w:r>
          <w:fldChar w:fldCharType="begin"/>
        </w:r>
      </w:del>
      <w:del w:id="2543" w:author="SFC2021" w:date="2025-12-22T16:11:21Z">
        <w:r>
          <w:delInstrText xml:space="preserve"> HYPERLINK \l "_Toc256000644" </w:delInstrText>
        </w:r>
      </w:del>
      <w:del w:id="2544" w:author="SFC2021" w:date="2025-12-22T16:11:21Z">
        <w:r>
          <w:fldChar w:fldCharType="separate"/>
        </w:r>
      </w:del>
      <w:del w:id="2545" w:author="SFC2021" w:date="2025-12-22T16:11:21Z">
        <w:r w:rsidR="00A77B3E">
          <w:rPr>
            <w:rStyle w:val="Hyperlink"/>
          </w:rPr>
          <w:delText>2.1.1.1. Ειδικός στόχος: 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delText>
        </w:r>
      </w:del>
      <w:del w:id="2546" w:author="SFC2021" w:date="2025-12-22T16:11:21Z">
        <w:r>
          <w:tab/>
        </w:r>
      </w:del>
      <w:del w:id="2547" w:author="SFC2021" w:date="2025-12-22T16:11:21Z">
        <w:r>
          <w:fldChar w:fldCharType="begin"/>
        </w:r>
      </w:del>
      <w:del w:id="2548" w:author="SFC2021" w:date="2025-12-22T16:11:21Z">
        <w:r>
          <w:delInstrText xml:space="preserve"> PAGEREF _Toc256000644 \h </w:delInstrText>
        </w:r>
      </w:del>
      <w:del w:id="2549" w:author="SFC2021" w:date="2025-12-22T16:11:21Z">
        <w:r>
          <w:fldChar w:fldCharType="separate"/>
        </w:r>
      </w:del>
      <w:del w:id="2550" w:author="SFC2021" w:date="2025-12-22T16:11:21Z">
        <w:r>
          <w:delText>129</w:delText>
        </w:r>
      </w:del>
      <w:del w:id="2551" w:author="SFC2021" w:date="2025-12-22T16:11:21Z">
        <w:r>
          <w:fldChar w:fldCharType="end"/>
        </w:r>
      </w:del>
      <w:del w:id="2552" w:author="SFC2021" w:date="2025-12-22T16:11:21Z">
        <w:r>
          <w:fldChar w:fldCharType="end"/>
        </w:r>
      </w:del>
    </w:p>
    <w:p>
      <w:pPr>
        <w:pStyle w:val="TOC4"/>
        <w:tabs>
          <w:tab w:val="end" w:leader="dot" w:pos="10240"/>
        </w:tabs>
        <w:rPr>
          <w:del w:id="2553" w:author="SFC2021" w:date="2025-12-22T16:11:21Z"/>
          <w:rFonts w:ascii="Calibri" w:hAnsi="Calibri"/>
          <w:noProof/>
          <w:sz w:val="22"/>
        </w:rPr>
      </w:pPr>
      <w:del w:id="2554" w:author="SFC2021" w:date="2025-12-22T16:11:21Z">
        <w:r>
          <w:fldChar w:fldCharType="begin"/>
        </w:r>
      </w:del>
      <w:del w:id="2555" w:author="SFC2021" w:date="2025-12-22T16:11:21Z">
        <w:r>
          <w:delInstrText xml:space="preserve"> HYPERLINK \l "_Toc256000645" </w:delInstrText>
        </w:r>
      </w:del>
      <w:del w:id="2556" w:author="SFC2021" w:date="2025-12-22T16:11:21Z">
        <w:r>
          <w:fldChar w:fldCharType="separate"/>
        </w:r>
      </w:del>
      <w:del w:id="2557" w:author="SFC2021" w:date="2025-12-22T16:11:21Z">
        <w:r w:rsidR="00A77B3E">
          <w:rPr>
            <w:rStyle w:val="Hyperlink"/>
          </w:rPr>
          <w:delText>2.1.1.1.1. Παρεμβάσεις των ταμείων</w:delText>
        </w:r>
      </w:del>
      <w:del w:id="2558" w:author="SFC2021" w:date="2025-12-22T16:11:21Z">
        <w:r>
          <w:tab/>
        </w:r>
      </w:del>
      <w:del w:id="2559" w:author="SFC2021" w:date="2025-12-22T16:11:21Z">
        <w:r>
          <w:fldChar w:fldCharType="begin"/>
        </w:r>
      </w:del>
      <w:del w:id="2560" w:author="SFC2021" w:date="2025-12-22T16:11:21Z">
        <w:r>
          <w:delInstrText xml:space="preserve"> PAGEREF _Toc256000645 \h </w:delInstrText>
        </w:r>
      </w:del>
      <w:del w:id="2561" w:author="SFC2021" w:date="2025-12-22T16:11:21Z">
        <w:r>
          <w:fldChar w:fldCharType="separate"/>
        </w:r>
      </w:del>
      <w:del w:id="2562" w:author="SFC2021" w:date="2025-12-22T16:11:21Z">
        <w:r>
          <w:delText>129</w:delText>
        </w:r>
      </w:del>
      <w:del w:id="2563" w:author="SFC2021" w:date="2025-12-22T16:11:21Z">
        <w:r>
          <w:fldChar w:fldCharType="end"/>
        </w:r>
      </w:del>
      <w:del w:id="2564" w:author="SFC2021" w:date="2025-12-22T16:11:21Z">
        <w:r>
          <w:fldChar w:fldCharType="end"/>
        </w:r>
      </w:del>
    </w:p>
    <w:p>
      <w:pPr>
        <w:pStyle w:val="TOC5"/>
        <w:tabs>
          <w:tab w:val="end" w:leader="dot" w:pos="10240"/>
        </w:tabs>
        <w:rPr>
          <w:del w:id="2565" w:author="SFC2021" w:date="2025-12-22T16:11:21Z"/>
          <w:rFonts w:ascii="Calibri" w:hAnsi="Calibri"/>
          <w:noProof/>
          <w:sz w:val="22"/>
        </w:rPr>
      </w:pPr>
      <w:del w:id="2566" w:author="SFC2021" w:date="2025-12-22T16:11:21Z">
        <w:r>
          <w:fldChar w:fldCharType="begin"/>
        </w:r>
      </w:del>
      <w:del w:id="2567" w:author="SFC2021" w:date="2025-12-22T16:11:21Z">
        <w:r>
          <w:delInstrText xml:space="preserve"> HYPERLINK \l "_Toc256000646" </w:delInstrText>
        </w:r>
      </w:del>
      <w:del w:id="2568" w:author="SFC2021" w:date="2025-12-22T16:11:21Z">
        <w:r>
          <w:fldChar w:fldCharType="separate"/>
        </w:r>
      </w:del>
      <w:del w:id="2569"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2570" w:author="SFC2021" w:date="2025-12-22T16:11:21Z">
        <w:r>
          <w:tab/>
        </w:r>
      </w:del>
      <w:del w:id="2571" w:author="SFC2021" w:date="2025-12-22T16:11:21Z">
        <w:r>
          <w:fldChar w:fldCharType="begin"/>
        </w:r>
      </w:del>
      <w:del w:id="2572" w:author="SFC2021" w:date="2025-12-22T16:11:21Z">
        <w:r>
          <w:delInstrText xml:space="preserve"> PAGEREF _Toc256000646 \h </w:delInstrText>
        </w:r>
      </w:del>
      <w:del w:id="2573" w:author="SFC2021" w:date="2025-12-22T16:11:21Z">
        <w:r>
          <w:fldChar w:fldCharType="separate"/>
        </w:r>
      </w:del>
      <w:del w:id="2574" w:author="SFC2021" w:date="2025-12-22T16:11:21Z">
        <w:r>
          <w:delText>129</w:delText>
        </w:r>
      </w:del>
      <w:del w:id="2575" w:author="SFC2021" w:date="2025-12-22T16:11:21Z">
        <w:r>
          <w:fldChar w:fldCharType="end"/>
        </w:r>
      </w:del>
      <w:del w:id="2576" w:author="SFC2021" w:date="2025-12-22T16:11:21Z">
        <w:r>
          <w:fldChar w:fldCharType="end"/>
        </w:r>
      </w:del>
    </w:p>
    <w:p>
      <w:pPr>
        <w:pStyle w:val="TOC5"/>
        <w:tabs>
          <w:tab w:val="end" w:leader="dot" w:pos="10240"/>
        </w:tabs>
        <w:rPr>
          <w:del w:id="2577" w:author="SFC2021" w:date="2025-12-22T16:11:21Z"/>
          <w:rFonts w:ascii="Calibri" w:hAnsi="Calibri"/>
          <w:noProof/>
          <w:sz w:val="22"/>
        </w:rPr>
      </w:pPr>
      <w:del w:id="2578" w:author="SFC2021" w:date="2025-12-22T16:11:21Z">
        <w:r>
          <w:fldChar w:fldCharType="begin"/>
        </w:r>
      </w:del>
      <w:del w:id="2579" w:author="SFC2021" w:date="2025-12-22T16:11:21Z">
        <w:r>
          <w:delInstrText xml:space="preserve"> HYPERLINK \l "_Toc256000647" </w:delInstrText>
        </w:r>
      </w:del>
      <w:del w:id="2580" w:author="SFC2021" w:date="2025-12-22T16:11:21Z">
        <w:r>
          <w:fldChar w:fldCharType="separate"/>
        </w:r>
      </w:del>
      <w:del w:id="2581" w:author="SFC2021" w:date="2025-12-22T16:11:21Z">
        <w:r w:rsidR="00A77B3E">
          <w:rPr>
            <w:rStyle w:val="Hyperlink"/>
          </w:rPr>
          <w:delText>Βασικές ομάδες-στόχοι — άρθρο 22 παράγραφος 3 στοιχείο δ) σημείο iii) του ΚΚΔ:</w:delText>
        </w:r>
      </w:del>
      <w:del w:id="2582" w:author="SFC2021" w:date="2025-12-22T16:11:21Z">
        <w:r>
          <w:tab/>
        </w:r>
      </w:del>
      <w:del w:id="2583" w:author="SFC2021" w:date="2025-12-22T16:11:21Z">
        <w:r>
          <w:fldChar w:fldCharType="begin"/>
        </w:r>
      </w:del>
      <w:del w:id="2584" w:author="SFC2021" w:date="2025-12-22T16:11:21Z">
        <w:r>
          <w:delInstrText xml:space="preserve"> PAGEREF _Toc256000647 \h </w:delInstrText>
        </w:r>
      </w:del>
      <w:del w:id="2585" w:author="SFC2021" w:date="2025-12-22T16:11:21Z">
        <w:r>
          <w:fldChar w:fldCharType="separate"/>
        </w:r>
      </w:del>
      <w:del w:id="2586" w:author="SFC2021" w:date="2025-12-22T16:11:21Z">
        <w:r>
          <w:delText>132</w:delText>
        </w:r>
      </w:del>
      <w:del w:id="2587" w:author="SFC2021" w:date="2025-12-22T16:11:21Z">
        <w:r>
          <w:fldChar w:fldCharType="end"/>
        </w:r>
      </w:del>
      <w:del w:id="2588" w:author="SFC2021" w:date="2025-12-22T16:11:21Z">
        <w:r>
          <w:fldChar w:fldCharType="end"/>
        </w:r>
      </w:del>
    </w:p>
    <w:p>
      <w:pPr>
        <w:pStyle w:val="TOC5"/>
        <w:tabs>
          <w:tab w:val="end" w:leader="dot" w:pos="10240"/>
        </w:tabs>
        <w:rPr>
          <w:del w:id="2589" w:author="SFC2021" w:date="2025-12-22T16:11:21Z"/>
          <w:rFonts w:ascii="Calibri" w:hAnsi="Calibri"/>
          <w:noProof/>
          <w:sz w:val="22"/>
        </w:rPr>
      </w:pPr>
      <w:del w:id="2590" w:author="SFC2021" w:date="2025-12-22T16:11:21Z">
        <w:r>
          <w:fldChar w:fldCharType="begin"/>
        </w:r>
      </w:del>
      <w:del w:id="2591" w:author="SFC2021" w:date="2025-12-22T16:11:21Z">
        <w:r>
          <w:delInstrText xml:space="preserve"> HYPERLINK \l "_Toc256000648" </w:delInstrText>
        </w:r>
      </w:del>
      <w:del w:id="2592" w:author="SFC2021" w:date="2025-12-22T16:11:21Z">
        <w:r>
          <w:fldChar w:fldCharType="separate"/>
        </w:r>
      </w:del>
      <w:del w:id="2593"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2594" w:author="SFC2021" w:date="2025-12-22T16:11:21Z">
        <w:r>
          <w:tab/>
        </w:r>
      </w:del>
      <w:del w:id="2595" w:author="SFC2021" w:date="2025-12-22T16:11:21Z">
        <w:r>
          <w:fldChar w:fldCharType="begin"/>
        </w:r>
      </w:del>
      <w:del w:id="2596" w:author="SFC2021" w:date="2025-12-22T16:11:21Z">
        <w:r>
          <w:delInstrText xml:space="preserve"> PAGEREF _Toc256000648 \h </w:delInstrText>
        </w:r>
      </w:del>
      <w:del w:id="2597" w:author="SFC2021" w:date="2025-12-22T16:11:21Z">
        <w:r>
          <w:fldChar w:fldCharType="separate"/>
        </w:r>
      </w:del>
      <w:del w:id="2598" w:author="SFC2021" w:date="2025-12-22T16:11:21Z">
        <w:r>
          <w:delText>132</w:delText>
        </w:r>
      </w:del>
      <w:del w:id="2599" w:author="SFC2021" w:date="2025-12-22T16:11:21Z">
        <w:r>
          <w:fldChar w:fldCharType="end"/>
        </w:r>
      </w:del>
      <w:del w:id="2600" w:author="SFC2021" w:date="2025-12-22T16:11:21Z">
        <w:r>
          <w:fldChar w:fldCharType="end"/>
        </w:r>
      </w:del>
    </w:p>
    <w:p>
      <w:pPr>
        <w:pStyle w:val="TOC5"/>
        <w:tabs>
          <w:tab w:val="end" w:leader="dot" w:pos="10240"/>
        </w:tabs>
        <w:rPr>
          <w:del w:id="2601" w:author="SFC2021" w:date="2025-12-22T16:11:21Z"/>
          <w:rFonts w:ascii="Calibri" w:hAnsi="Calibri"/>
          <w:noProof/>
          <w:sz w:val="22"/>
        </w:rPr>
      </w:pPr>
      <w:del w:id="2602" w:author="SFC2021" w:date="2025-12-22T16:11:21Z">
        <w:r>
          <w:fldChar w:fldCharType="begin"/>
        </w:r>
      </w:del>
      <w:del w:id="2603" w:author="SFC2021" w:date="2025-12-22T16:11:21Z">
        <w:r>
          <w:delInstrText xml:space="preserve"> HYPERLINK \l "_Toc256000649" </w:delInstrText>
        </w:r>
      </w:del>
      <w:del w:id="2604" w:author="SFC2021" w:date="2025-12-22T16:11:21Z">
        <w:r>
          <w:fldChar w:fldCharType="separate"/>
        </w:r>
      </w:del>
      <w:del w:id="2605"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2606" w:author="SFC2021" w:date="2025-12-22T16:11:21Z">
        <w:r>
          <w:tab/>
        </w:r>
      </w:del>
      <w:del w:id="2607" w:author="SFC2021" w:date="2025-12-22T16:11:21Z">
        <w:r>
          <w:fldChar w:fldCharType="begin"/>
        </w:r>
      </w:del>
      <w:del w:id="2608" w:author="SFC2021" w:date="2025-12-22T16:11:21Z">
        <w:r>
          <w:delInstrText xml:space="preserve"> PAGEREF _Toc256000649 \h </w:delInstrText>
        </w:r>
      </w:del>
      <w:del w:id="2609" w:author="SFC2021" w:date="2025-12-22T16:11:21Z">
        <w:r>
          <w:fldChar w:fldCharType="separate"/>
        </w:r>
      </w:del>
      <w:del w:id="2610" w:author="SFC2021" w:date="2025-12-22T16:11:21Z">
        <w:r>
          <w:delText>133</w:delText>
        </w:r>
      </w:del>
      <w:del w:id="2611" w:author="SFC2021" w:date="2025-12-22T16:11:21Z">
        <w:r>
          <w:fldChar w:fldCharType="end"/>
        </w:r>
      </w:del>
      <w:del w:id="2612" w:author="SFC2021" w:date="2025-12-22T16:11:21Z">
        <w:r>
          <w:fldChar w:fldCharType="end"/>
        </w:r>
      </w:del>
    </w:p>
    <w:p>
      <w:pPr>
        <w:pStyle w:val="TOC5"/>
        <w:tabs>
          <w:tab w:val="end" w:leader="dot" w:pos="10240"/>
        </w:tabs>
        <w:rPr>
          <w:del w:id="2613" w:author="SFC2021" w:date="2025-12-22T16:11:21Z"/>
          <w:rFonts w:ascii="Calibri" w:hAnsi="Calibri"/>
          <w:noProof/>
          <w:sz w:val="22"/>
        </w:rPr>
      </w:pPr>
      <w:del w:id="2614" w:author="SFC2021" w:date="2025-12-22T16:11:21Z">
        <w:r>
          <w:fldChar w:fldCharType="begin"/>
        </w:r>
      </w:del>
      <w:del w:id="2615" w:author="SFC2021" w:date="2025-12-22T16:11:21Z">
        <w:r>
          <w:delInstrText xml:space="preserve"> HYPERLINK \l "_Toc256000650" </w:delInstrText>
        </w:r>
      </w:del>
      <w:del w:id="2616" w:author="SFC2021" w:date="2025-12-22T16:11:21Z">
        <w:r>
          <w:fldChar w:fldCharType="separate"/>
        </w:r>
      </w:del>
      <w:del w:id="2617"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2618" w:author="SFC2021" w:date="2025-12-22T16:11:21Z">
        <w:r>
          <w:tab/>
        </w:r>
      </w:del>
      <w:del w:id="2619" w:author="SFC2021" w:date="2025-12-22T16:11:21Z">
        <w:r>
          <w:fldChar w:fldCharType="begin"/>
        </w:r>
      </w:del>
      <w:del w:id="2620" w:author="SFC2021" w:date="2025-12-22T16:11:21Z">
        <w:r>
          <w:delInstrText xml:space="preserve"> PAGEREF _Toc256000650 \h </w:delInstrText>
        </w:r>
      </w:del>
      <w:del w:id="2621" w:author="SFC2021" w:date="2025-12-22T16:11:21Z">
        <w:r>
          <w:fldChar w:fldCharType="separate"/>
        </w:r>
      </w:del>
      <w:del w:id="2622" w:author="SFC2021" w:date="2025-12-22T16:11:21Z">
        <w:r>
          <w:delText>133</w:delText>
        </w:r>
      </w:del>
      <w:del w:id="2623" w:author="SFC2021" w:date="2025-12-22T16:11:21Z">
        <w:r>
          <w:fldChar w:fldCharType="end"/>
        </w:r>
      </w:del>
      <w:del w:id="2624" w:author="SFC2021" w:date="2025-12-22T16:11:21Z">
        <w:r>
          <w:fldChar w:fldCharType="end"/>
        </w:r>
      </w:del>
    </w:p>
    <w:p>
      <w:pPr>
        <w:pStyle w:val="TOC5"/>
        <w:tabs>
          <w:tab w:val="end" w:leader="dot" w:pos="10240"/>
        </w:tabs>
        <w:rPr>
          <w:del w:id="2625" w:author="SFC2021" w:date="2025-12-22T16:11:21Z"/>
          <w:rFonts w:ascii="Calibri" w:hAnsi="Calibri"/>
          <w:noProof/>
          <w:sz w:val="22"/>
        </w:rPr>
      </w:pPr>
      <w:del w:id="2626" w:author="SFC2021" w:date="2025-12-22T16:11:21Z">
        <w:r>
          <w:fldChar w:fldCharType="begin"/>
        </w:r>
      </w:del>
      <w:del w:id="2627" w:author="SFC2021" w:date="2025-12-22T16:11:21Z">
        <w:r>
          <w:delInstrText xml:space="preserve"> HYPERLINK \l "_Toc256000651" </w:delInstrText>
        </w:r>
      </w:del>
      <w:del w:id="2628" w:author="SFC2021" w:date="2025-12-22T16:11:21Z">
        <w:r>
          <w:fldChar w:fldCharType="separate"/>
        </w:r>
      </w:del>
      <w:del w:id="2629"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2630" w:author="SFC2021" w:date="2025-12-22T16:11:21Z">
        <w:r>
          <w:tab/>
        </w:r>
      </w:del>
      <w:del w:id="2631" w:author="SFC2021" w:date="2025-12-22T16:11:21Z">
        <w:r>
          <w:fldChar w:fldCharType="begin"/>
        </w:r>
      </w:del>
      <w:del w:id="2632" w:author="SFC2021" w:date="2025-12-22T16:11:21Z">
        <w:r>
          <w:delInstrText xml:space="preserve"> PAGEREF _Toc256000651 \h </w:delInstrText>
        </w:r>
      </w:del>
      <w:del w:id="2633" w:author="SFC2021" w:date="2025-12-22T16:11:21Z">
        <w:r>
          <w:fldChar w:fldCharType="separate"/>
        </w:r>
      </w:del>
      <w:del w:id="2634" w:author="SFC2021" w:date="2025-12-22T16:11:21Z">
        <w:r>
          <w:delText>133</w:delText>
        </w:r>
      </w:del>
      <w:del w:id="2635" w:author="SFC2021" w:date="2025-12-22T16:11:21Z">
        <w:r>
          <w:fldChar w:fldCharType="end"/>
        </w:r>
      </w:del>
      <w:del w:id="2636" w:author="SFC2021" w:date="2025-12-22T16:11:21Z">
        <w:r>
          <w:fldChar w:fldCharType="end"/>
        </w:r>
      </w:del>
    </w:p>
    <w:p>
      <w:pPr>
        <w:pStyle w:val="TOC4"/>
        <w:tabs>
          <w:tab w:val="end" w:leader="dot" w:pos="10240"/>
        </w:tabs>
        <w:rPr>
          <w:del w:id="2637" w:author="SFC2021" w:date="2025-12-22T16:11:21Z"/>
          <w:rFonts w:ascii="Calibri" w:hAnsi="Calibri"/>
          <w:noProof/>
          <w:sz w:val="22"/>
        </w:rPr>
      </w:pPr>
      <w:del w:id="2638" w:author="SFC2021" w:date="2025-12-22T16:11:21Z">
        <w:r>
          <w:fldChar w:fldCharType="begin"/>
        </w:r>
      </w:del>
      <w:del w:id="2639" w:author="SFC2021" w:date="2025-12-22T16:11:21Z">
        <w:r>
          <w:delInstrText xml:space="preserve"> HYPERLINK \l "_Toc256000652" </w:delInstrText>
        </w:r>
      </w:del>
      <w:del w:id="2640" w:author="SFC2021" w:date="2025-12-22T16:11:21Z">
        <w:r>
          <w:fldChar w:fldCharType="separate"/>
        </w:r>
      </w:del>
      <w:del w:id="2641" w:author="SFC2021" w:date="2025-12-22T16:11:21Z">
        <w:r w:rsidR="00A77B3E">
          <w:rPr>
            <w:rStyle w:val="Hyperlink"/>
          </w:rPr>
          <w:delText>2.1.1.1.2. Δείκτες</w:delText>
        </w:r>
      </w:del>
      <w:del w:id="2642" w:author="SFC2021" w:date="2025-12-22T16:11:21Z">
        <w:r>
          <w:tab/>
        </w:r>
      </w:del>
      <w:del w:id="2643" w:author="SFC2021" w:date="2025-12-22T16:11:21Z">
        <w:r>
          <w:fldChar w:fldCharType="begin"/>
        </w:r>
      </w:del>
      <w:del w:id="2644" w:author="SFC2021" w:date="2025-12-22T16:11:21Z">
        <w:r>
          <w:delInstrText xml:space="preserve"> PAGEREF _Toc256000652 \h </w:delInstrText>
        </w:r>
      </w:del>
      <w:del w:id="2645" w:author="SFC2021" w:date="2025-12-22T16:11:21Z">
        <w:r>
          <w:fldChar w:fldCharType="separate"/>
        </w:r>
      </w:del>
      <w:del w:id="2646" w:author="SFC2021" w:date="2025-12-22T16:11:21Z">
        <w:r>
          <w:delText>133</w:delText>
        </w:r>
      </w:del>
      <w:del w:id="2647" w:author="SFC2021" w:date="2025-12-22T16:11:21Z">
        <w:r>
          <w:fldChar w:fldCharType="end"/>
        </w:r>
      </w:del>
      <w:del w:id="2648" w:author="SFC2021" w:date="2025-12-22T16:11:21Z">
        <w:r>
          <w:fldChar w:fldCharType="end"/>
        </w:r>
      </w:del>
    </w:p>
    <w:p>
      <w:pPr>
        <w:pStyle w:val="TOC5"/>
        <w:tabs>
          <w:tab w:val="end" w:leader="dot" w:pos="10240"/>
        </w:tabs>
        <w:rPr>
          <w:del w:id="2649" w:author="SFC2021" w:date="2025-12-22T16:11:21Z"/>
          <w:rFonts w:ascii="Calibri" w:hAnsi="Calibri"/>
          <w:noProof/>
          <w:sz w:val="22"/>
        </w:rPr>
      </w:pPr>
      <w:del w:id="2650" w:author="SFC2021" w:date="2025-12-22T16:11:21Z">
        <w:r>
          <w:fldChar w:fldCharType="begin"/>
        </w:r>
      </w:del>
      <w:del w:id="2651" w:author="SFC2021" w:date="2025-12-22T16:11:21Z">
        <w:r>
          <w:delInstrText xml:space="preserve"> HYPERLINK \l "_Toc256000653" </w:delInstrText>
        </w:r>
      </w:del>
      <w:del w:id="2652" w:author="SFC2021" w:date="2025-12-22T16:11:21Z">
        <w:r>
          <w:fldChar w:fldCharType="separate"/>
        </w:r>
      </w:del>
      <w:del w:id="2653" w:author="SFC2021" w:date="2025-12-22T16:11:21Z">
        <w:r w:rsidR="00A77B3E">
          <w:rPr>
            <w:rStyle w:val="Hyperlink"/>
          </w:rPr>
          <w:delText>Πίνακας 2: Δείκτες εκροών</w:delText>
        </w:r>
      </w:del>
      <w:del w:id="2654" w:author="SFC2021" w:date="2025-12-22T16:11:21Z">
        <w:r>
          <w:tab/>
        </w:r>
      </w:del>
      <w:del w:id="2655" w:author="SFC2021" w:date="2025-12-22T16:11:21Z">
        <w:r>
          <w:fldChar w:fldCharType="begin"/>
        </w:r>
      </w:del>
      <w:del w:id="2656" w:author="SFC2021" w:date="2025-12-22T16:11:21Z">
        <w:r>
          <w:delInstrText xml:space="preserve"> PAGEREF _Toc256000653 \h </w:delInstrText>
        </w:r>
      </w:del>
      <w:del w:id="2657" w:author="SFC2021" w:date="2025-12-22T16:11:21Z">
        <w:r>
          <w:fldChar w:fldCharType="separate"/>
        </w:r>
      </w:del>
      <w:del w:id="2658" w:author="SFC2021" w:date="2025-12-22T16:11:21Z">
        <w:r>
          <w:delText>133</w:delText>
        </w:r>
      </w:del>
      <w:del w:id="2659" w:author="SFC2021" w:date="2025-12-22T16:11:21Z">
        <w:r>
          <w:fldChar w:fldCharType="end"/>
        </w:r>
      </w:del>
      <w:del w:id="2660" w:author="SFC2021" w:date="2025-12-22T16:11:21Z">
        <w:r>
          <w:fldChar w:fldCharType="end"/>
        </w:r>
      </w:del>
    </w:p>
    <w:p>
      <w:pPr>
        <w:pStyle w:val="TOC5"/>
        <w:tabs>
          <w:tab w:val="end" w:leader="dot" w:pos="10240"/>
        </w:tabs>
        <w:rPr>
          <w:del w:id="2661" w:author="SFC2021" w:date="2025-12-22T16:11:21Z"/>
          <w:rFonts w:ascii="Calibri" w:hAnsi="Calibri"/>
          <w:noProof/>
          <w:sz w:val="22"/>
        </w:rPr>
      </w:pPr>
      <w:del w:id="2662" w:author="SFC2021" w:date="2025-12-22T16:11:21Z">
        <w:r>
          <w:fldChar w:fldCharType="begin"/>
        </w:r>
      </w:del>
      <w:del w:id="2663" w:author="SFC2021" w:date="2025-12-22T16:11:21Z">
        <w:r>
          <w:delInstrText xml:space="preserve"> HYPERLINK \l "_Toc256000654" </w:delInstrText>
        </w:r>
      </w:del>
      <w:del w:id="2664" w:author="SFC2021" w:date="2025-12-22T16:11:21Z">
        <w:r>
          <w:fldChar w:fldCharType="separate"/>
        </w:r>
      </w:del>
      <w:del w:id="2665" w:author="SFC2021" w:date="2025-12-22T16:11:21Z">
        <w:r w:rsidR="00A77B3E">
          <w:rPr>
            <w:rStyle w:val="Hyperlink"/>
          </w:rPr>
          <w:delText>Πίνακας 3: Δείκτες αποτελεσμάτων</w:delText>
        </w:r>
      </w:del>
      <w:del w:id="2666" w:author="SFC2021" w:date="2025-12-22T16:11:21Z">
        <w:r>
          <w:tab/>
        </w:r>
      </w:del>
      <w:del w:id="2667" w:author="SFC2021" w:date="2025-12-22T16:11:21Z">
        <w:r>
          <w:fldChar w:fldCharType="begin"/>
        </w:r>
      </w:del>
      <w:del w:id="2668" w:author="SFC2021" w:date="2025-12-22T16:11:21Z">
        <w:r>
          <w:delInstrText xml:space="preserve"> PAGEREF _Toc256000654 \h </w:delInstrText>
        </w:r>
      </w:del>
      <w:del w:id="2669" w:author="SFC2021" w:date="2025-12-22T16:11:21Z">
        <w:r>
          <w:fldChar w:fldCharType="separate"/>
        </w:r>
      </w:del>
      <w:del w:id="2670" w:author="SFC2021" w:date="2025-12-22T16:11:21Z">
        <w:r>
          <w:delText>134</w:delText>
        </w:r>
      </w:del>
      <w:del w:id="2671" w:author="SFC2021" w:date="2025-12-22T16:11:21Z">
        <w:r>
          <w:fldChar w:fldCharType="end"/>
        </w:r>
      </w:del>
      <w:del w:id="2672" w:author="SFC2021" w:date="2025-12-22T16:11:21Z">
        <w:r>
          <w:fldChar w:fldCharType="end"/>
        </w:r>
      </w:del>
    </w:p>
    <w:p>
      <w:pPr>
        <w:pStyle w:val="TOC4"/>
        <w:tabs>
          <w:tab w:val="end" w:leader="dot" w:pos="10240"/>
        </w:tabs>
        <w:rPr>
          <w:del w:id="2673" w:author="SFC2021" w:date="2025-12-22T16:11:21Z"/>
          <w:rFonts w:ascii="Calibri" w:hAnsi="Calibri"/>
          <w:noProof/>
          <w:sz w:val="22"/>
        </w:rPr>
      </w:pPr>
      <w:del w:id="2674" w:author="SFC2021" w:date="2025-12-22T16:11:21Z">
        <w:r>
          <w:fldChar w:fldCharType="begin"/>
        </w:r>
      </w:del>
      <w:del w:id="2675" w:author="SFC2021" w:date="2025-12-22T16:11:21Z">
        <w:r>
          <w:delInstrText xml:space="preserve"> HYPERLINK \l "_Toc256000655" </w:delInstrText>
        </w:r>
      </w:del>
      <w:del w:id="2676" w:author="SFC2021" w:date="2025-12-22T16:11:21Z">
        <w:r>
          <w:fldChar w:fldCharType="separate"/>
        </w:r>
      </w:del>
      <w:del w:id="2677" w:author="SFC2021" w:date="2025-12-22T16:11:21Z">
        <w:r w:rsidR="00A77B3E">
          <w:rPr>
            <w:rStyle w:val="Hyperlink"/>
          </w:rPr>
          <w:delText>2.1.1.1.3. Ενδεικτική κατανομή των προγραμματισμένων πόρων (ΕΕ) ανά είδος παρέμβασης</w:delText>
        </w:r>
      </w:del>
      <w:del w:id="2678" w:author="SFC2021" w:date="2025-12-22T16:11:21Z">
        <w:r>
          <w:tab/>
        </w:r>
      </w:del>
      <w:del w:id="2679" w:author="SFC2021" w:date="2025-12-22T16:11:21Z">
        <w:r>
          <w:fldChar w:fldCharType="begin"/>
        </w:r>
      </w:del>
      <w:del w:id="2680" w:author="SFC2021" w:date="2025-12-22T16:11:21Z">
        <w:r>
          <w:delInstrText xml:space="preserve"> PAGEREF _Toc256000655 \h </w:delInstrText>
        </w:r>
      </w:del>
      <w:del w:id="2681" w:author="SFC2021" w:date="2025-12-22T16:11:21Z">
        <w:r>
          <w:fldChar w:fldCharType="separate"/>
        </w:r>
      </w:del>
      <w:del w:id="2682" w:author="SFC2021" w:date="2025-12-22T16:11:21Z">
        <w:r>
          <w:delText>135</w:delText>
        </w:r>
      </w:del>
      <w:del w:id="2683" w:author="SFC2021" w:date="2025-12-22T16:11:21Z">
        <w:r>
          <w:fldChar w:fldCharType="end"/>
        </w:r>
      </w:del>
      <w:del w:id="2684" w:author="SFC2021" w:date="2025-12-22T16:11:21Z">
        <w:r>
          <w:fldChar w:fldCharType="end"/>
        </w:r>
      </w:del>
    </w:p>
    <w:p>
      <w:pPr>
        <w:pStyle w:val="TOC5"/>
        <w:tabs>
          <w:tab w:val="end" w:leader="dot" w:pos="10240"/>
        </w:tabs>
        <w:rPr>
          <w:del w:id="2685" w:author="SFC2021" w:date="2025-12-22T16:11:21Z"/>
          <w:rFonts w:ascii="Calibri" w:hAnsi="Calibri"/>
          <w:noProof/>
          <w:sz w:val="22"/>
        </w:rPr>
      </w:pPr>
      <w:del w:id="2686" w:author="SFC2021" w:date="2025-12-22T16:11:21Z">
        <w:r>
          <w:fldChar w:fldCharType="begin"/>
        </w:r>
      </w:del>
      <w:del w:id="2687" w:author="SFC2021" w:date="2025-12-22T16:11:21Z">
        <w:r>
          <w:delInstrText xml:space="preserve"> HYPERLINK \l "_Toc256000656" </w:delInstrText>
        </w:r>
      </w:del>
      <w:del w:id="2688" w:author="SFC2021" w:date="2025-12-22T16:11:21Z">
        <w:r>
          <w:fldChar w:fldCharType="separate"/>
        </w:r>
      </w:del>
      <w:del w:id="2689" w:author="SFC2021" w:date="2025-12-22T16:11:21Z">
        <w:r w:rsidR="00A77B3E">
          <w:rPr>
            <w:rStyle w:val="Hyperlink"/>
          </w:rPr>
          <w:delText>Πίνακας 4: Διάσταση 1 — πεδίο παρέμβασης</w:delText>
        </w:r>
      </w:del>
      <w:del w:id="2690" w:author="SFC2021" w:date="2025-12-22T16:11:21Z">
        <w:r>
          <w:tab/>
        </w:r>
      </w:del>
      <w:del w:id="2691" w:author="SFC2021" w:date="2025-12-22T16:11:21Z">
        <w:r>
          <w:fldChar w:fldCharType="begin"/>
        </w:r>
      </w:del>
      <w:del w:id="2692" w:author="SFC2021" w:date="2025-12-22T16:11:21Z">
        <w:r>
          <w:delInstrText xml:space="preserve"> PAGEREF _Toc256000656 \h </w:delInstrText>
        </w:r>
      </w:del>
      <w:del w:id="2693" w:author="SFC2021" w:date="2025-12-22T16:11:21Z">
        <w:r>
          <w:fldChar w:fldCharType="separate"/>
        </w:r>
      </w:del>
      <w:del w:id="2694" w:author="SFC2021" w:date="2025-12-22T16:11:21Z">
        <w:r>
          <w:delText>135</w:delText>
        </w:r>
      </w:del>
      <w:del w:id="2695" w:author="SFC2021" w:date="2025-12-22T16:11:21Z">
        <w:r>
          <w:fldChar w:fldCharType="end"/>
        </w:r>
      </w:del>
      <w:del w:id="2696" w:author="SFC2021" w:date="2025-12-22T16:11:21Z">
        <w:r>
          <w:fldChar w:fldCharType="end"/>
        </w:r>
      </w:del>
    </w:p>
    <w:p>
      <w:pPr>
        <w:pStyle w:val="TOC5"/>
        <w:tabs>
          <w:tab w:val="end" w:leader="dot" w:pos="10240"/>
        </w:tabs>
        <w:rPr>
          <w:del w:id="2697" w:author="SFC2021" w:date="2025-12-22T16:11:21Z"/>
          <w:rFonts w:ascii="Calibri" w:hAnsi="Calibri"/>
          <w:noProof/>
          <w:sz w:val="22"/>
        </w:rPr>
      </w:pPr>
      <w:del w:id="2698" w:author="SFC2021" w:date="2025-12-22T16:11:21Z">
        <w:r>
          <w:fldChar w:fldCharType="begin"/>
        </w:r>
      </w:del>
      <w:del w:id="2699" w:author="SFC2021" w:date="2025-12-22T16:11:21Z">
        <w:r>
          <w:delInstrText xml:space="preserve"> HYPERLINK \l "_Toc256000657" </w:delInstrText>
        </w:r>
      </w:del>
      <w:del w:id="2700" w:author="SFC2021" w:date="2025-12-22T16:11:21Z">
        <w:r>
          <w:fldChar w:fldCharType="separate"/>
        </w:r>
      </w:del>
      <w:del w:id="2701" w:author="SFC2021" w:date="2025-12-22T16:11:21Z">
        <w:r w:rsidR="00A77B3E">
          <w:rPr>
            <w:rStyle w:val="Hyperlink"/>
          </w:rPr>
          <w:delText>Πίνακας 5: Διάσταση 2 — μορφή χρηματοδότησης</w:delText>
        </w:r>
      </w:del>
      <w:del w:id="2702" w:author="SFC2021" w:date="2025-12-22T16:11:21Z">
        <w:r>
          <w:tab/>
        </w:r>
      </w:del>
      <w:del w:id="2703" w:author="SFC2021" w:date="2025-12-22T16:11:21Z">
        <w:r>
          <w:fldChar w:fldCharType="begin"/>
        </w:r>
      </w:del>
      <w:del w:id="2704" w:author="SFC2021" w:date="2025-12-22T16:11:21Z">
        <w:r>
          <w:delInstrText xml:space="preserve"> PAGEREF _Toc256000657 \h </w:delInstrText>
        </w:r>
      </w:del>
      <w:del w:id="2705" w:author="SFC2021" w:date="2025-12-22T16:11:21Z">
        <w:r>
          <w:fldChar w:fldCharType="separate"/>
        </w:r>
      </w:del>
      <w:del w:id="2706" w:author="SFC2021" w:date="2025-12-22T16:11:21Z">
        <w:r>
          <w:delText>136</w:delText>
        </w:r>
      </w:del>
      <w:del w:id="2707" w:author="SFC2021" w:date="2025-12-22T16:11:21Z">
        <w:r>
          <w:fldChar w:fldCharType="end"/>
        </w:r>
      </w:del>
      <w:del w:id="2708" w:author="SFC2021" w:date="2025-12-22T16:11:21Z">
        <w:r>
          <w:fldChar w:fldCharType="end"/>
        </w:r>
      </w:del>
    </w:p>
    <w:p>
      <w:pPr>
        <w:pStyle w:val="TOC5"/>
        <w:tabs>
          <w:tab w:val="end" w:leader="dot" w:pos="10240"/>
        </w:tabs>
        <w:rPr>
          <w:del w:id="2709" w:author="SFC2021" w:date="2025-12-22T16:11:21Z"/>
          <w:rFonts w:ascii="Calibri" w:hAnsi="Calibri"/>
          <w:noProof/>
          <w:sz w:val="22"/>
        </w:rPr>
      </w:pPr>
      <w:del w:id="2710" w:author="SFC2021" w:date="2025-12-22T16:11:21Z">
        <w:r>
          <w:fldChar w:fldCharType="begin"/>
        </w:r>
      </w:del>
      <w:del w:id="2711" w:author="SFC2021" w:date="2025-12-22T16:11:21Z">
        <w:r>
          <w:delInstrText xml:space="preserve"> HYPERLINK \l "_Toc256000658" </w:delInstrText>
        </w:r>
      </w:del>
      <w:del w:id="2712" w:author="SFC2021" w:date="2025-12-22T16:11:21Z">
        <w:r>
          <w:fldChar w:fldCharType="separate"/>
        </w:r>
      </w:del>
      <w:del w:id="2713" w:author="SFC2021" w:date="2025-12-22T16:11:21Z">
        <w:r w:rsidR="00A77B3E">
          <w:rPr>
            <w:rStyle w:val="Hyperlink"/>
          </w:rPr>
          <w:delText>Πίνακας 6: Διάσταση 3 — μηχανισμός εδαφικής υλοποίησης και εδαφική εστίαση</w:delText>
        </w:r>
      </w:del>
      <w:del w:id="2714" w:author="SFC2021" w:date="2025-12-22T16:11:21Z">
        <w:r>
          <w:tab/>
        </w:r>
      </w:del>
      <w:del w:id="2715" w:author="SFC2021" w:date="2025-12-22T16:11:21Z">
        <w:r>
          <w:fldChar w:fldCharType="begin"/>
        </w:r>
      </w:del>
      <w:del w:id="2716" w:author="SFC2021" w:date="2025-12-22T16:11:21Z">
        <w:r>
          <w:delInstrText xml:space="preserve"> PAGEREF _Toc256000658 \h </w:delInstrText>
        </w:r>
      </w:del>
      <w:del w:id="2717" w:author="SFC2021" w:date="2025-12-22T16:11:21Z">
        <w:r>
          <w:fldChar w:fldCharType="separate"/>
        </w:r>
      </w:del>
      <w:del w:id="2718" w:author="SFC2021" w:date="2025-12-22T16:11:21Z">
        <w:r>
          <w:delText>136</w:delText>
        </w:r>
      </w:del>
      <w:del w:id="2719" w:author="SFC2021" w:date="2025-12-22T16:11:21Z">
        <w:r>
          <w:fldChar w:fldCharType="end"/>
        </w:r>
      </w:del>
      <w:del w:id="2720" w:author="SFC2021" w:date="2025-12-22T16:11:21Z">
        <w:r>
          <w:fldChar w:fldCharType="end"/>
        </w:r>
      </w:del>
    </w:p>
    <w:p>
      <w:pPr>
        <w:pStyle w:val="TOC5"/>
        <w:tabs>
          <w:tab w:val="end" w:leader="dot" w:pos="10240"/>
        </w:tabs>
        <w:rPr>
          <w:del w:id="2721" w:author="SFC2021" w:date="2025-12-22T16:11:21Z"/>
          <w:rFonts w:ascii="Calibri" w:hAnsi="Calibri"/>
          <w:noProof/>
          <w:sz w:val="22"/>
        </w:rPr>
      </w:pPr>
      <w:del w:id="2722" w:author="SFC2021" w:date="2025-12-22T16:11:21Z">
        <w:r>
          <w:fldChar w:fldCharType="begin"/>
        </w:r>
      </w:del>
      <w:del w:id="2723" w:author="SFC2021" w:date="2025-12-22T16:11:21Z">
        <w:r>
          <w:delInstrText xml:space="preserve"> HYPERLINK \l "_Toc256000659" </w:delInstrText>
        </w:r>
      </w:del>
      <w:del w:id="2724" w:author="SFC2021" w:date="2025-12-22T16:11:21Z">
        <w:r>
          <w:fldChar w:fldCharType="separate"/>
        </w:r>
      </w:del>
      <w:del w:id="2725" w:author="SFC2021" w:date="2025-12-22T16:11:21Z">
        <w:r w:rsidR="00A77B3E">
          <w:rPr>
            <w:rStyle w:val="Hyperlink"/>
          </w:rPr>
          <w:delText>Πίνακας 7: Διάσταση 6 — δευτερεύοντες θεματικοί στόχοι ΕΚΤ+</w:delText>
        </w:r>
      </w:del>
      <w:del w:id="2726" w:author="SFC2021" w:date="2025-12-22T16:11:21Z">
        <w:r>
          <w:tab/>
        </w:r>
      </w:del>
      <w:del w:id="2727" w:author="SFC2021" w:date="2025-12-22T16:11:21Z">
        <w:r>
          <w:fldChar w:fldCharType="begin"/>
        </w:r>
      </w:del>
      <w:del w:id="2728" w:author="SFC2021" w:date="2025-12-22T16:11:21Z">
        <w:r>
          <w:delInstrText xml:space="preserve"> PAGEREF _Toc256000659 \h </w:delInstrText>
        </w:r>
      </w:del>
      <w:del w:id="2729" w:author="SFC2021" w:date="2025-12-22T16:11:21Z">
        <w:r>
          <w:fldChar w:fldCharType="separate"/>
        </w:r>
      </w:del>
      <w:del w:id="2730" w:author="SFC2021" w:date="2025-12-22T16:11:21Z">
        <w:r>
          <w:delText>136</w:delText>
        </w:r>
      </w:del>
      <w:del w:id="2731" w:author="SFC2021" w:date="2025-12-22T16:11:21Z">
        <w:r>
          <w:fldChar w:fldCharType="end"/>
        </w:r>
      </w:del>
      <w:del w:id="2732" w:author="SFC2021" w:date="2025-12-22T16:11:21Z">
        <w:r>
          <w:fldChar w:fldCharType="end"/>
        </w:r>
      </w:del>
    </w:p>
    <w:p>
      <w:pPr>
        <w:pStyle w:val="TOC5"/>
        <w:tabs>
          <w:tab w:val="end" w:leader="dot" w:pos="10240"/>
        </w:tabs>
        <w:rPr>
          <w:del w:id="2733" w:author="SFC2021" w:date="2025-12-22T16:11:21Z"/>
          <w:rFonts w:ascii="Calibri" w:hAnsi="Calibri"/>
          <w:noProof/>
          <w:sz w:val="22"/>
        </w:rPr>
      </w:pPr>
      <w:del w:id="2734" w:author="SFC2021" w:date="2025-12-22T16:11:21Z">
        <w:r>
          <w:fldChar w:fldCharType="begin"/>
        </w:r>
      </w:del>
      <w:del w:id="2735" w:author="SFC2021" w:date="2025-12-22T16:11:21Z">
        <w:r>
          <w:delInstrText xml:space="preserve"> HYPERLINK \l "_Toc256000660" </w:delInstrText>
        </w:r>
      </w:del>
      <w:del w:id="2736" w:author="SFC2021" w:date="2025-12-22T16:11:21Z">
        <w:r>
          <w:fldChar w:fldCharType="separate"/>
        </w:r>
      </w:del>
      <w:del w:id="2737"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738" w:author="SFC2021" w:date="2025-12-22T16:11:21Z">
        <w:r>
          <w:tab/>
        </w:r>
      </w:del>
      <w:del w:id="2739" w:author="SFC2021" w:date="2025-12-22T16:11:21Z">
        <w:r>
          <w:fldChar w:fldCharType="begin"/>
        </w:r>
      </w:del>
      <w:del w:id="2740" w:author="SFC2021" w:date="2025-12-22T16:11:21Z">
        <w:r>
          <w:delInstrText xml:space="preserve"> PAGEREF _Toc256000660 \h </w:delInstrText>
        </w:r>
      </w:del>
      <w:del w:id="2741" w:author="SFC2021" w:date="2025-12-22T16:11:21Z">
        <w:r>
          <w:fldChar w:fldCharType="separate"/>
        </w:r>
      </w:del>
      <w:del w:id="2742" w:author="SFC2021" w:date="2025-12-22T16:11:21Z">
        <w:r>
          <w:delText>137</w:delText>
        </w:r>
      </w:del>
      <w:del w:id="2743" w:author="SFC2021" w:date="2025-12-22T16:11:21Z">
        <w:r>
          <w:fldChar w:fldCharType="end"/>
        </w:r>
      </w:del>
      <w:del w:id="2744" w:author="SFC2021" w:date="2025-12-22T16:11:21Z">
        <w:r>
          <w:fldChar w:fldCharType="end"/>
        </w:r>
      </w:del>
    </w:p>
    <w:p>
      <w:pPr>
        <w:pStyle w:val="TOC4"/>
        <w:tabs>
          <w:tab w:val="end" w:leader="dot" w:pos="10240"/>
        </w:tabs>
        <w:rPr>
          <w:del w:id="2745" w:author="SFC2021" w:date="2025-12-22T16:11:21Z"/>
          <w:rFonts w:ascii="Calibri" w:hAnsi="Calibri"/>
          <w:noProof/>
          <w:sz w:val="22"/>
        </w:rPr>
      </w:pPr>
      <w:del w:id="2746" w:author="SFC2021" w:date="2025-12-22T16:11:21Z">
        <w:r>
          <w:fldChar w:fldCharType="begin"/>
        </w:r>
      </w:del>
      <w:del w:id="2747" w:author="SFC2021" w:date="2025-12-22T16:11:21Z">
        <w:r>
          <w:delInstrText xml:space="preserve"> HYPERLINK \l "_Toc256000661" </w:delInstrText>
        </w:r>
      </w:del>
      <w:del w:id="2748" w:author="SFC2021" w:date="2025-12-22T16:11:21Z">
        <w:r>
          <w:fldChar w:fldCharType="separate"/>
        </w:r>
      </w:del>
      <w:del w:id="2749" w:author="SFC2021" w:date="2025-12-22T16:11:21Z">
        <w:r w:rsidR="00A77B3E">
          <w:rPr>
            <w:rStyle w:val="Hyperlink"/>
          </w:rPr>
          <w:delTex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delText>
        </w:r>
      </w:del>
      <w:del w:id="2750" w:author="SFC2021" w:date="2025-12-22T16:11:21Z">
        <w:r>
          <w:tab/>
        </w:r>
      </w:del>
      <w:del w:id="2751" w:author="SFC2021" w:date="2025-12-22T16:11:21Z">
        <w:r>
          <w:fldChar w:fldCharType="begin"/>
        </w:r>
      </w:del>
      <w:del w:id="2752" w:author="SFC2021" w:date="2025-12-22T16:11:21Z">
        <w:r>
          <w:delInstrText xml:space="preserve"> PAGEREF _Toc256000661 \h </w:delInstrText>
        </w:r>
      </w:del>
      <w:del w:id="2753" w:author="SFC2021" w:date="2025-12-22T16:11:21Z">
        <w:r>
          <w:fldChar w:fldCharType="separate"/>
        </w:r>
      </w:del>
      <w:del w:id="2754" w:author="SFC2021" w:date="2025-12-22T16:11:21Z">
        <w:r>
          <w:delText>138</w:delText>
        </w:r>
      </w:del>
      <w:del w:id="2755" w:author="SFC2021" w:date="2025-12-22T16:11:21Z">
        <w:r>
          <w:fldChar w:fldCharType="end"/>
        </w:r>
      </w:del>
      <w:del w:id="2756" w:author="SFC2021" w:date="2025-12-22T16:11:21Z">
        <w:r>
          <w:fldChar w:fldCharType="end"/>
        </w:r>
      </w:del>
    </w:p>
    <w:p>
      <w:pPr>
        <w:pStyle w:val="TOC4"/>
        <w:tabs>
          <w:tab w:val="end" w:leader="dot" w:pos="10240"/>
        </w:tabs>
        <w:rPr>
          <w:del w:id="2757" w:author="SFC2021" w:date="2025-12-22T16:11:21Z"/>
          <w:rFonts w:ascii="Calibri" w:hAnsi="Calibri"/>
          <w:noProof/>
          <w:sz w:val="22"/>
        </w:rPr>
      </w:pPr>
      <w:del w:id="2758" w:author="SFC2021" w:date="2025-12-22T16:11:21Z">
        <w:r>
          <w:fldChar w:fldCharType="begin"/>
        </w:r>
      </w:del>
      <w:del w:id="2759" w:author="SFC2021" w:date="2025-12-22T16:11:21Z">
        <w:r>
          <w:delInstrText xml:space="preserve"> HYPERLINK \l "_Toc256000662" </w:delInstrText>
        </w:r>
      </w:del>
      <w:del w:id="2760" w:author="SFC2021" w:date="2025-12-22T16:11:21Z">
        <w:r>
          <w:fldChar w:fldCharType="separate"/>
        </w:r>
      </w:del>
      <w:del w:id="2761" w:author="SFC2021" w:date="2025-12-22T16:11:21Z">
        <w:r w:rsidR="00A77B3E">
          <w:rPr>
            <w:rStyle w:val="Hyperlink"/>
          </w:rPr>
          <w:delText>2.1.1.1.1. Παρεμβάσεις των ταμείων</w:delText>
        </w:r>
      </w:del>
      <w:del w:id="2762" w:author="SFC2021" w:date="2025-12-22T16:11:21Z">
        <w:r>
          <w:tab/>
        </w:r>
      </w:del>
      <w:del w:id="2763" w:author="SFC2021" w:date="2025-12-22T16:11:21Z">
        <w:r>
          <w:fldChar w:fldCharType="begin"/>
        </w:r>
      </w:del>
      <w:del w:id="2764" w:author="SFC2021" w:date="2025-12-22T16:11:21Z">
        <w:r>
          <w:delInstrText xml:space="preserve"> PAGEREF _Toc256000662 \h </w:delInstrText>
        </w:r>
      </w:del>
      <w:del w:id="2765" w:author="SFC2021" w:date="2025-12-22T16:11:21Z">
        <w:r>
          <w:fldChar w:fldCharType="separate"/>
        </w:r>
      </w:del>
      <w:del w:id="2766" w:author="SFC2021" w:date="2025-12-22T16:11:21Z">
        <w:r>
          <w:delText>138</w:delText>
        </w:r>
      </w:del>
      <w:del w:id="2767" w:author="SFC2021" w:date="2025-12-22T16:11:21Z">
        <w:r>
          <w:fldChar w:fldCharType="end"/>
        </w:r>
      </w:del>
      <w:del w:id="2768" w:author="SFC2021" w:date="2025-12-22T16:11:21Z">
        <w:r>
          <w:fldChar w:fldCharType="end"/>
        </w:r>
      </w:del>
    </w:p>
    <w:p>
      <w:pPr>
        <w:pStyle w:val="TOC5"/>
        <w:tabs>
          <w:tab w:val="end" w:leader="dot" w:pos="10240"/>
        </w:tabs>
        <w:rPr>
          <w:del w:id="2769" w:author="SFC2021" w:date="2025-12-22T16:11:21Z"/>
          <w:rFonts w:ascii="Calibri" w:hAnsi="Calibri"/>
          <w:noProof/>
          <w:sz w:val="22"/>
        </w:rPr>
      </w:pPr>
      <w:del w:id="2770" w:author="SFC2021" w:date="2025-12-22T16:11:21Z">
        <w:r>
          <w:fldChar w:fldCharType="begin"/>
        </w:r>
      </w:del>
      <w:del w:id="2771" w:author="SFC2021" w:date="2025-12-22T16:11:21Z">
        <w:r>
          <w:delInstrText xml:space="preserve"> HYPERLINK \l "_Toc256000663" </w:delInstrText>
        </w:r>
      </w:del>
      <w:del w:id="2772" w:author="SFC2021" w:date="2025-12-22T16:11:21Z">
        <w:r>
          <w:fldChar w:fldCharType="separate"/>
        </w:r>
      </w:del>
      <w:del w:id="2773"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2774" w:author="SFC2021" w:date="2025-12-22T16:11:21Z">
        <w:r>
          <w:tab/>
        </w:r>
      </w:del>
      <w:del w:id="2775" w:author="SFC2021" w:date="2025-12-22T16:11:21Z">
        <w:r>
          <w:fldChar w:fldCharType="begin"/>
        </w:r>
      </w:del>
      <w:del w:id="2776" w:author="SFC2021" w:date="2025-12-22T16:11:21Z">
        <w:r>
          <w:delInstrText xml:space="preserve"> PAGEREF _Toc256000663 \h </w:delInstrText>
        </w:r>
      </w:del>
      <w:del w:id="2777" w:author="SFC2021" w:date="2025-12-22T16:11:21Z">
        <w:r>
          <w:fldChar w:fldCharType="separate"/>
        </w:r>
      </w:del>
      <w:del w:id="2778" w:author="SFC2021" w:date="2025-12-22T16:11:21Z">
        <w:r>
          <w:delText>138</w:delText>
        </w:r>
      </w:del>
      <w:del w:id="2779" w:author="SFC2021" w:date="2025-12-22T16:11:21Z">
        <w:r>
          <w:fldChar w:fldCharType="end"/>
        </w:r>
      </w:del>
      <w:del w:id="2780" w:author="SFC2021" w:date="2025-12-22T16:11:21Z">
        <w:r>
          <w:fldChar w:fldCharType="end"/>
        </w:r>
      </w:del>
    </w:p>
    <w:p>
      <w:pPr>
        <w:pStyle w:val="TOC5"/>
        <w:tabs>
          <w:tab w:val="end" w:leader="dot" w:pos="10240"/>
        </w:tabs>
        <w:rPr>
          <w:del w:id="2781" w:author="SFC2021" w:date="2025-12-22T16:11:21Z"/>
          <w:rFonts w:ascii="Calibri" w:hAnsi="Calibri"/>
          <w:noProof/>
          <w:sz w:val="22"/>
        </w:rPr>
      </w:pPr>
      <w:del w:id="2782" w:author="SFC2021" w:date="2025-12-22T16:11:21Z">
        <w:r>
          <w:fldChar w:fldCharType="begin"/>
        </w:r>
      </w:del>
      <w:del w:id="2783" w:author="SFC2021" w:date="2025-12-22T16:11:21Z">
        <w:r>
          <w:delInstrText xml:space="preserve"> HYPERLINK \l "_Toc256000664" </w:delInstrText>
        </w:r>
      </w:del>
      <w:del w:id="2784" w:author="SFC2021" w:date="2025-12-22T16:11:21Z">
        <w:r>
          <w:fldChar w:fldCharType="separate"/>
        </w:r>
      </w:del>
      <w:del w:id="2785" w:author="SFC2021" w:date="2025-12-22T16:11:21Z">
        <w:r w:rsidR="00A77B3E">
          <w:rPr>
            <w:rStyle w:val="Hyperlink"/>
          </w:rPr>
          <w:delText>Βασικές ομάδες-στόχοι — άρθρο 22 παράγραφος 3 στοιχείο δ) σημείο iii) του ΚΚΔ:</w:delText>
        </w:r>
      </w:del>
      <w:del w:id="2786" w:author="SFC2021" w:date="2025-12-22T16:11:21Z">
        <w:r>
          <w:tab/>
        </w:r>
      </w:del>
      <w:del w:id="2787" w:author="SFC2021" w:date="2025-12-22T16:11:21Z">
        <w:r>
          <w:fldChar w:fldCharType="begin"/>
        </w:r>
      </w:del>
      <w:del w:id="2788" w:author="SFC2021" w:date="2025-12-22T16:11:21Z">
        <w:r>
          <w:delInstrText xml:space="preserve"> PAGEREF _Toc256000664 \h </w:delInstrText>
        </w:r>
      </w:del>
      <w:del w:id="2789" w:author="SFC2021" w:date="2025-12-22T16:11:21Z">
        <w:r>
          <w:fldChar w:fldCharType="separate"/>
        </w:r>
      </w:del>
      <w:del w:id="2790" w:author="SFC2021" w:date="2025-12-22T16:11:21Z">
        <w:r>
          <w:delText>140</w:delText>
        </w:r>
      </w:del>
      <w:del w:id="2791" w:author="SFC2021" w:date="2025-12-22T16:11:21Z">
        <w:r>
          <w:fldChar w:fldCharType="end"/>
        </w:r>
      </w:del>
      <w:del w:id="2792" w:author="SFC2021" w:date="2025-12-22T16:11:21Z">
        <w:r>
          <w:fldChar w:fldCharType="end"/>
        </w:r>
      </w:del>
    </w:p>
    <w:p>
      <w:pPr>
        <w:pStyle w:val="TOC5"/>
        <w:tabs>
          <w:tab w:val="end" w:leader="dot" w:pos="10240"/>
        </w:tabs>
        <w:rPr>
          <w:del w:id="2793" w:author="SFC2021" w:date="2025-12-22T16:11:21Z"/>
          <w:rFonts w:ascii="Calibri" w:hAnsi="Calibri"/>
          <w:noProof/>
          <w:sz w:val="22"/>
        </w:rPr>
      </w:pPr>
      <w:del w:id="2794" w:author="SFC2021" w:date="2025-12-22T16:11:21Z">
        <w:r>
          <w:fldChar w:fldCharType="begin"/>
        </w:r>
      </w:del>
      <w:del w:id="2795" w:author="SFC2021" w:date="2025-12-22T16:11:21Z">
        <w:r>
          <w:delInstrText xml:space="preserve"> HYPERLINK \l "_Toc256000665" </w:delInstrText>
        </w:r>
      </w:del>
      <w:del w:id="2796" w:author="SFC2021" w:date="2025-12-22T16:11:21Z">
        <w:r>
          <w:fldChar w:fldCharType="separate"/>
        </w:r>
      </w:del>
      <w:del w:id="2797"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2798" w:author="SFC2021" w:date="2025-12-22T16:11:21Z">
        <w:r>
          <w:tab/>
        </w:r>
      </w:del>
      <w:del w:id="2799" w:author="SFC2021" w:date="2025-12-22T16:11:21Z">
        <w:r>
          <w:fldChar w:fldCharType="begin"/>
        </w:r>
      </w:del>
      <w:del w:id="2800" w:author="SFC2021" w:date="2025-12-22T16:11:21Z">
        <w:r>
          <w:delInstrText xml:space="preserve"> PAGEREF _Toc256000665 \h </w:delInstrText>
        </w:r>
      </w:del>
      <w:del w:id="2801" w:author="SFC2021" w:date="2025-12-22T16:11:21Z">
        <w:r>
          <w:fldChar w:fldCharType="separate"/>
        </w:r>
      </w:del>
      <w:del w:id="2802" w:author="SFC2021" w:date="2025-12-22T16:11:21Z">
        <w:r>
          <w:delText>140</w:delText>
        </w:r>
      </w:del>
      <w:del w:id="2803" w:author="SFC2021" w:date="2025-12-22T16:11:21Z">
        <w:r>
          <w:fldChar w:fldCharType="end"/>
        </w:r>
      </w:del>
      <w:del w:id="2804" w:author="SFC2021" w:date="2025-12-22T16:11:21Z">
        <w:r>
          <w:fldChar w:fldCharType="end"/>
        </w:r>
      </w:del>
    </w:p>
    <w:p>
      <w:pPr>
        <w:pStyle w:val="TOC5"/>
        <w:tabs>
          <w:tab w:val="end" w:leader="dot" w:pos="10240"/>
        </w:tabs>
        <w:rPr>
          <w:del w:id="2805" w:author="SFC2021" w:date="2025-12-22T16:11:21Z"/>
          <w:rFonts w:ascii="Calibri" w:hAnsi="Calibri"/>
          <w:noProof/>
          <w:sz w:val="22"/>
        </w:rPr>
      </w:pPr>
      <w:del w:id="2806" w:author="SFC2021" w:date="2025-12-22T16:11:21Z">
        <w:r>
          <w:fldChar w:fldCharType="begin"/>
        </w:r>
      </w:del>
      <w:del w:id="2807" w:author="SFC2021" w:date="2025-12-22T16:11:21Z">
        <w:r>
          <w:delInstrText xml:space="preserve"> HYPERLINK \l "_Toc256000666" </w:delInstrText>
        </w:r>
      </w:del>
      <w:del w:id="2808" w:author="SFC2021" w:date="2025-12-22T16:11:21Z">
        <w:r>
          <w:fldChar w:fldCharType="separate"/>
        </w:r>
      </w:del>
      <w:del w:id="2809"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2810" w:author="SFC2021" w:date="2025-12-22T16:11:21Z">
        <w:r>
          <w:tab/>
        </w:r>
      </w:del>
      <w:del w:id="2811" w:author="SFC2021" w:date="2025-12-22T16:11:21Z">
        <w:r>
          <w:fldChar w:fldCharType="begin"/>
        </w:r>
      </w:del>
      <w:del w:id="2812" w:author="SFC2021" w:date="2025-12-22T16:11:21Z">
        <w:r>
          <w:delInstrText xml:space="preserve"> PAGEREF _Toc256000666 \h </w:delInstrText>
        </w:r>
      </w:del>
      <w:del w:id="2813" w:author="SFC2021" w:date="2025-12-22T16:11:21Z">
        <w:r>
          <w:fldChar w:fldCharType="separate"/>
        </w:r>
      </w:del>
      <w:del w:id="2814" w:author="SFC2021" w:date="2025-12-22T16:11:21Z">
        <w:r>
          <w:delText>141</w:delText>
        </w:r>
      </w:del>
      <w:del w:id="2815" w:author="SFC2021" w:date="2025-12-22T16:11:21Z">
        <w:r>
          <w:fldChar w:fldCharType="end"/>
        </w:r>
      </w:del>
      <w:del w:id="2816" w:author="SFC2021" w:date="2025-12-22T16:11:21Z">
        <w:r>
          <w:fldChar w:fldCharType="end"/>
        </w:r>
      </w:del>
    </w:p>
    <w:p>
      <w:pPr>
        <w:pStyle w:val="TOC5"/>
        <w:tabs>
          <w:tab w:val="end" w:leader="dot" w:pos="10240"/>
        </w:tabs>
        <w:rPr>
          <w:del w:id="2817" w:author="SFC2021" w:date="2025-12-22T16:11:21Z"/>
          <w:rFonts w:ascii="Calibri" w:hAnsi="Calibri"/>
          <w:noProof/>
          <w:sz w:val="22"/>
        </w:rPr>
      </w:pPr>
      <w:del w:id="2818" w:author="SFC2021" w:date="2025-12-22T16:11:21Z">
        <w:r>
          <w:fldChar w:fldCharType="begin"/>
        </w:r>
      </w:del>
      <w:del w:id="2819" w:author="SFC2021" w:date="2025-12-22T16:11:21Z">
        <w:r>
          <w:delInstrText xml:space="preserve"> HYPERLINK \l "_Toc256000667" </w:delInstrText>
        </w:r>
      </w:del>
      <w:del w:id="2820" w:author="SFC2021" w:date="2025-12-22T16:11:21Z">
        <w:r>
          <w:fldChar w:fldCharType="separate"/>
        </w:r>
      </w:del>
      <w:del w:id="2821"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2822" w:author="SFC2021" w:date="2025-12-22T16:11:21Z">
        <w:r>
          <w:tab/>
        </w:r>
      </w:del>
      <w:del w:id="2823" w:author="SFC2021" w:date="2025-12-22T16:11:21Z">
        <w:r>
          <w:fldChar w:fldCharType="begin"/>
        </w:r>
      </w:del>
      <w:del w:id="2824" w:author="SFC2021" w:date="2025-12-22T16:11:21Z">
        <w:r>
          <w:delInstrText xml:space="preserve"> PAGEREF _Toc256000667 \h </w:delInstrText>
        </w:r>
      </w:del>
      <w:del w:id="2825" w:author="SFC2021" w:date="2025-12-22T16:11:21Z">
        <w:r>
          <w:fldChar w:fldCharType="separate"/>
        </w:r>
      </w:del>
      <w:del w:id="2826" w:author="SFC2021" w:date="2025-12-22T16:11:21Z">
        <w:r>
          <w:delText>141</w:delText>
        </w:r>
      </w:del>
      <w:del w:id="2827" w:author="SFC2021" w:date="2025-12-22T16:11:21Z">
        <w:r>
          <w:fldChar w:fldCharType="end"/>
        </w:r>
      </w:del>
      <w:del w:id="2828" w:author="SFC2021" w:date="2025-12-22T16:11:21Z">
        <w:r>
          <w:fldChar w:fldCharType="end"/>
        </w:r>
      </w:del>
    </w:p>
    <w:p>
      <w:pPr>
        <w:pStyle w:val="TOC5"/>
        <w:tabs>
          <w:tab w:val="end" w:leader="dot" w:pos="10240"/>
        </w:tabs>
        <w:rPr>
          <w:del w:id="2829" w:author="SFC2021" w:date="2025-12-22T16:11:21Z"/>
          <w:rFonts w:ascii="Calibri" w:hAnsi="Calibri"/>
          <w:noProof/>
          <w:sz w:val="22"/>
        </w:rPr>
      </w:pPr>
      <w:del w:id="2830" w:author="SFC2021" w:date="2025-12-22T16:11:21Z">
        <w:r>
          <w:fldChar w:fldCharType="begin"/>
        </w:r>
      </w:del>
      <w:del w:id="2831" w:author="SFC2021" w:date="2025-12-22T16:11:21Z">
        <w:r>
          <w:delInstrText xml:space="preserve"> HYPERLINK \l "_Toc256000668" </w:delInstrText>
        </w:r>
      </w:del>
      <w:del w:id="2832" w:author="SFC2021" w:date="2025-12-22T16:11:21Z">
        <w:r>
          <w:fldChar w:fldCharType="separate"/>
        </w:r>
      </w:del>
      <w:del w:id="2833"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2834" w:author="SFC2021" w:date="2025-12-22T16:11:21Z">
        <w:r>
          <w:tab/>
        </w:r>
      </w:del>
      <w:del w:id="2835" w:author="SFC2021" w:date="2025-12-22T16:11:21Z">
        <w:r>
          <w:fldChar w:fldCharType="begin"/>
        </w:r>
      </w:del>
      <w:del w:id="2836" w:author="SFC2021" w:date="2025-12-22T16:11:21Z">
        <w:r>
          <w:delInstrText xml:space="preserve"> PAGEREF _Toc256000668 \h </w:delInstrText>
        </w:r>
      </w:del>
      <w:del w:id="2837" w:author="SFC2021" w:date="2025-12-22T16:11:21Z">
        <w:r>
          <w:fldChar w:fldCharType="separate"/>
        </w:r>
      </w:del>
      <w:del w:id="2838" w:author="SFC2021" w:date="2025-12-22T16:11:21Z">
        <w:r>
          <w:delText>141</w:delText>
        </w:r>
      </w:del>
      <w:del w:id="2839" w:author="SFC2021" w:date="2025-12-22T16:11:21Z">
        <w:r>
          <w:fldChar w:fldCharType="end"/>
        </w:r>
      </w:del>
      <w:del w:id="2840" w:author="SFC2021" w:date="2025-12-22T16:11:21Z">
        <w:r>
          <w:fldChar w:fldCharType="end"/>
        </w:r>
      </w:del>
    </w:p>
    <w:p>
      <w:pPr>
        <w:pStyle w:val="TOC4"/>
        <w:tabs>
          <w:tab w:val="end" w:leader="dot" w:pos="10240"/>
        </w:tabs>
        <w:rPr>
          <w:del w:id="2841" w:author="SFC2021" w:date="2025-12-22T16:11:21Z"/>
          <w:rFonts w:ascii="Calibri" w:hAnsi="Calibri"/>
          <w:noProof/>
          <w:sz w:val="22"/>
        </w:rPr>
      </w:pPr>
      <w:del w:id="2842" w:author="SFC2021" w:date="2025-12-22T16:11:21Z">
        <w:r>
          <w:fldChar w:fldCharType="begin"/>
        </w:r>
      </w:del>
      <w:del w:id="2843" w:author="SFC2021" w:date="2025-12-22T16:11:21Z">
        <w:r>
          <w:delInstrText xml:space="preserve"> HYPERLINK \l "_Toc256000669" </w:delInstrText>
        </w:r>
      </w:del>
      <w:del w:id="2844" w:author="SFC2021" w:date="2025-12-22T16:11:21Z">
        <w:r>
          <w:fldChar w:fldCharType="separate"/>
        </w:r>
      </w:del>
      <w:del w:id="2845" w:author="SFC2021" w:date="2025-12-22T16:11:21Z">
        <w:r w:rsidR="00A77B3E">
          <w:rPr>
            <w:rStyle w:val="Hyperlink"/>
          </w:rPr>
          <w:delText>2.1.1.1.2. Δείκτες</w:delText>
        </w:r>
      </w:del>
      <w:del w:id="2846" w:author="SFC2021" w:date="2025-12-22T16:11:21Z">
        <w:r>
          <w:tab/>
        </w:r>
      </w:del>
      <w:del w:id="2847" w:author="SFC2021" w:date="2025-12-22T16:11:21Z">
        <w:r>
          <w:fldChar w:fldCharType="begin"/>
        </w:r>
      </w:del>
      <w:del w:id="2848" w:author="SFC2021" w:date="2025-12-22T16:11:21Z">
        <w:r>
          <w:delInstrText xml:space="preserve"> PAGEREF _Toc256000669 \h </w:delInstrText>
        </w:r>
      </w:del>
      <w:del w:id="2849" w:author="SFC2021" w:date="2025-12-22T16:11:21Z">
        <w:r>
          <w:fldChar w:fldCharType="separate"/>
        </w:r>
      </w:del>
      <w:del w:id="2850" w:author="SFC2021" w:date="2025-12-22T16:11:21Z">
        <w:r>
          <w:delText>142</w:delText>
        </w:r>
      </w:del>
      <w:del w:id="2851" w:author="SFC2021" w:date="2025-12-22T16:11:21Z">
        <w:r>
          <w:fldChar w:fldCharType="end"/>
        </w:r>
      </w:del>
      <w:del w:id="2852" w:author="SFC2021" w:date="2025-12-22T16:11:21Z">
        <w:r>
          <w:fldChar w:fldCharType="end"/>
        </w:r>
      </w:del>
    </w:p>
    <w:p>
      <w:pPr>
        <w:pStyle w:val="TOC5"/>
        <w:tabs>
          <w:tab w:val="end" w:leader="dot" w:pos="10240"/>
        </w:tabs>
        <w:rPr>
          <w:del w:id="2853" w:author="SFC2021" w:date="2025-12-22T16:11:21Z"/>
          <w:rFonts w:ascii="Calibri" w:hAnsi="Calibri"/>
          <w:noProof/>
          <w:sz w:val="22"/>
        </w:rPr>
      </w:pPr>
      <w:del w:id="2854" w:author="SFC2021" w:date="2025-12-22T16:11:21Z">
        <w:r>
          <w:fldChar w:fldCharType="begin"/>
        </w:r>
      </w:del>
      <w:del w:id="2855" w:author="SFC2021" w:date="2025-12-22T16:11:21Z">
        <w:r>
          <w:delInstrText xml:space="preserve"> HYPERLINK \l "_Toc256000670" </w:delInstrText>
        </w:r>
      </w:del>
      <w:del w:id="2856" w:author="SFC2021" w:date="2025-12-22T16:11:21Z">
        <w:r>
          <w:fldChar w:fldCharType="separate"/>
        </w:r>
      </w:del>
      <w:del w:id="2857" w:author="SFC2021" w:date="2025-12-22T16:11:21Z">
        <w:r w:rsidR="00A77B3E">
          <w:rPr>
            <w:rStyle w:val="Hyperlink"/>
          </w:rPr>
          <w:delText>Πίνακας 2: Δείκτες εκροών</w:delText>
        </w:r>
      </w:del>
      <w:del w:id="2858" w:author="SFC2021" w:date="2025-12-22T16:11:21Z">
        <w:r>
          <w:tab/>
        </w:r>
      </w:del>
      <w:del w:id="2859" w:author="SFC2021" w:date="2025-12-22T16:11:21Z">
        <w:r>
          <w:fldChar w:fldCharType="begin"/>
        </w:r>
      </w:del>
      <w:del w:id="2860" w:author="SFC2021" w:date="2025-12-22T16:11:21Z">
        <w:r>
          <w:delInstrText xml:space="preserve"> PAGEREF _Toc256000670 \h </w:delInstrText>
        </w:r>
      </w:del>
      <w:del w:id="2861" w:author="SFC2021" w:date="2025-12-22T16:11:21Z">
        <w:r>
          <w:fldChar w:fldCharType="separate"/>
        </w:r>
      </w:del>
      <w:del w:id="2862" w:author="SFC2021" w:date="2025-12-22T16:11:21Z">
        <w:r>
          <w:delText>142</w:delText>
        </w:r>
      </w:del>
      <w:del w:id="2863" w:author="SFC2021" w:date="2025-12-22T16:11:21Z">
        <w:r>
          <w:fldChar w:fldCharType="end"/>
        </w:r>
      </w:del>
      <w:del w:id="2864" w:author="SFC2021" w:date="2025-12-22T16:11:21Z">
        <w:r>
          <w:fldChar w:fldCharType="end"/>
        </w:r>
      </w:del>
    </w:p>
    <w:p>
      <w:pPr>
        <w:pStyle w:val="TOC5"/>
        <w:tabs>
          <w:tab w:val="end" w:leader="dot" w:pos="10240"/>
        </w:tabs>
        <w:rPr>
          <w:del w:id="2865" w:author="SFC2021" w:date="2025-12-22T16:11:21Z"/>
          <w:rFonts w:ascii="Calibri" w:hAnsi="Calibri"/>
          <w:noProof/>
          <w:sz w:val="22"/>
        </w:rPr>
      </w:pPr>
      <w:del w:id="2866" w:author="SFC2021" w:date="2025-12-22T16:11:21Z">
        <w:r>
          <w:fldChar w:fldCharType="begin"/>
        </w:r>
      </w:del>
      <w:del w:id="2867" w:author="SFC2021" w:date="2025-12-22T16:11:21Z">
        <w:r>
          <w:delInstrText xml:space="preserve"> HYPERLINK \l "_Toc256000671" </w:delInstrText>
        </w:r>
      </w:del>
      <w:del w:id="2868" w:author="SFC2021" w:date="2025-12-22T16:11:21Z">
        <w:r>
          <w:fldChar w:fldCharType="separate"/>
        </w:r>
      </w:del>
      <w:del w:id="2869" w:author="SFC2021" w:date="2025-12-22T16:11:21Z">
        <w:r w:rsidR="00A77B3E">
          <w:rPr>
            <w:rStyle w:val="Hyperlink"/>
          </w:rPr>
          <w:delText>Πίνακας 3: Δείκτες αποτελεσμάτων</w:delText>
        </w:r>
      </w:del>
      <w:del w:id="2870" w:author="SFC2021" w:date="2025-12-22T16:11:21Z">
        <w:r>
          <w:tab/>
        </w:r>
      </w:del>
      <w:del w:id="2871" w:author="SFC2021" w:date="2025-12-22T16:11:21Z">
        <w:r>
          <w:fldChar w:fldCharType="begin"/>
        </w:r>
      </w:del>
      <w:del w:id="2872" w:author="SFC2021" w:date="2025-12-22T16:11:21Z">
        <w:r>
          <w:delInstrText xml:space="preserve"> PAGEREF _Toc256000671 \h </w:delInstrText>
        </w:r>
      </w:del>
      <w:del w:id="2873" w:author="SFC2021" w:date="2025-12-22T16:11:21Z">
        <w:r>
          <w:fldChar w:fldCharType="separate"/>
        </w:r>
      </w:del>
      <w:del w:id="2874" w:author="SFC2021" w:date="2025-12-22T16:11:21Z">
        <w:r>
          <w:delText>142</w:delText>
        </w:r>
      </w:del>
      <w:del w:id="2875" w:author="SFC2021" w:date="2025-12-22T16:11:21Z">
        <w:r>
          <w:fldChar w:fldCharType="end"/>
        </w:r>
      </w:del>
      <w:del w:id="2876" w:author="SFC2021" w:date="2025-12-22T16:11:21Z">
        <w:r>
          <w:fldChar w:fldCharType="end"/>
        </w:r>
      </w:del>
    </w:p>
    <w:p>
      <w:pPr>
        <w:pStyle w:val="TOC4"/>
        <w:tabs>
          <w:tab w:val="end" w:leader="dot" w:pos="10240"/>
        </w:tabs>
        <w:rPr>
          <w:del w:id="2877" w:author="SFC2021" w:date="2025-12-22T16:11:21Z"/>
          <w:rFonts w:ascii="Calibri" w:hAnsi="Calibri"/>
          <w:noProof/>
          <w:sz w:val="22"/>
        </w:rPr>
      </w:pPr>
      <w:del w:id="2878" w:author="SFC2021" w:date="2025-12-22T16:11:21Z">
        <w:r>
          <w:fldChar w:fldCharType="begin"/>
        </w:r>
      </w:del>
      <w:del w:id="2879" w:author="SFC2021" w:date="2025-12-22T16:11:21Z">
        <w:r>
          <w:delInstrText xml:space="preserve"> HYPERLINK \l "_Toc256000672" </w:delInstrText>
        </w:r>
      </w:del>
      <w:del w:id="2880" w:author="SFC2021" w:date="2025-12-22T16:11:21Z">
        <w:r>
          <w:fldChar w:fldCharType="separate"/>
        </w:r>
      </w:del>
      <w:del w:id="2881" w:author="SFC2021" w:date="2025-12-22T16:11:21Z">
        <w:r w:rsidR="00A77B3E">
          <w:rPr>
            <w:rStyle w:val="Hyperlink"/>
          </w:rPr>
          <w:delText>2.1.1.1.3. Ενδεικτική κατανομή των προγραμματισμένων πόρων (ΕΕ) ανά είδος παρέμβασης</w:delText>
        </w:r>
      </w:del>
      <w:del w:id="2882" w:author="SFC2021" w:date="2025-12-22T16:11:21Z">
        <w:r>
          <w:tab/>
        </w:r>
      </w:del>
      <w:del w:id="2883" w:author="SFC2021" w:date="2025-12-22T16:11:21Z">
        <w:r>
          <w:fldChar w:fldCharType="begin"/>
        </w:r>
      </w:del>
      <w:del w:id="2884" w:author="SFC2021" w:date="2025-12-22T16:11:21Z">
        <w:r>
          <w:delInstrText xml:space="preserve"> PAGEREF _Toc256000672 \h </w:delInstrText>
        </w:r>
      </w:del>
      <w:del w:id="2885" w:author="SFC2021" w:date="2025-12-22T16:11:21Z">
        <w:r>
          <w:fldChar w:fldCharType="separate"/>
        </w:r>
      </w:del>
      <w:del w:id="2886" w:author="SFC2021" w:date="2025-12-22T16:11:21Z">
        <w:r>
          <w:delText>143</w:delText>
        </w:r>
      </w:del>
      <w:del w:id="2887" w:author="SFC2021" w:date="2025-12-22T16:11:21Z">
        <w:r>
          <w:fldChar w:fldCharType="end"/>
        </w:r>
      </w:del>
      <w:del w:id="2888" w:author="SFC2021" w:date="2025-12-22T16:11:21Z">
        <w:r>
          <w:fldChar w:fldCharType="end"/>
        </w:r>
      </w:del>
    </w:p>
    <w:p>
      <w:pPr>
        <w:pStyle w:val="TOC5"/>
        <w:tabs>
          <w:tab w:val="end" w:leader="dot" w:pos="10240"/>
        </w:tabs>
        <w:rPr>
          <w:del w:id="2889" w:author="SFC2021" w:date="2025-12-22T16:11:21Z"/>
          <w:rFonts w:ascii="Calibri" w:hAnsi="Calibri"/>
          <w:noProof/>
          <w:sz w:val="22"/>
        </w:rPr>
      </w:pPr>
      <w:del w:id="2890" w:author="SFC2021" w:date="2025-12-22T16:11:21Z">
        <w:r>
          <w:fldChar w:fldCharType="begin"/>
        </w:r>
      </w:del>
      <w:del w:id="2891" w:author="SFC2021" w:date="2025-12-22T16:11:21Z">
        <w:r>
          <w:delInstrText xml:space="preserve"> HYPERLINK \l "_Toc256000673" </w:delInstrText>
        </w:r>
      </w:del>
      <w:del w:id="2892" w:author="SFC2021" w:date="2025-12-22T16:11:21Z">
        <w:r>
          <w:fldChar w:fldCharType="separate"/>
        </w:r>
      </w:del>
      <w:del w:id="2893" w:author="SFC2021" w:date="2025-12-22T16:11:21Z">
        <w:r w:rsidR="00A77B3E">
          <w:rPr>
            <w:rStyle w:val="Hyperlink"/>
          </w:rPr>
          <w:delText>Πίνακας 4: Διάσταση 1 — πεδίο παρέμβασης</w:delText>
        </w:r>
      </w:del>
      <w:del w:id="2894" w:author="SFC2021" w:date="2025-12-22T16:11:21Z">
        <w:r>
          <w:tab/>
        </w:r>
      </w:del>
      <w:del w:id="2895" w:author="SFC2021" w:date="2025-12-22T16:11:21Z">
        <w:r>
          <w:fldChar w:fldCharType="begin"/>
        </w:r>
      </w:del>
      <w:del w:id="2896" w:author="SFC2021" w:date="2025-12-22T16:11:21Z">
        <w:r>
          <w:delInstrText xml:space="preserve"> PAGEREF _Toc256000673 \h </w:delInstrText>
        </w:r>
      </w:del>
      <w:del w:id="2897" w:author="SFC2021" w:date="2025-12-22T16:11:21Z">
        <w:r>
          <w:fldChar w:fldCharType="separate"/>
        </w:r>
      </w:del>
      <w:del w:id="2898" w:author="SFC2021" w:date="2025-12-22T16:11:21Z">
        <w:r>
          <w:delText>143</w:delText>
        </w:r>
      </w:del>
      <w:del w:id="2899" w:author="SFC2021" w:date="2025-12-22T16:11:21Z">
        <w:r>
          <w:fldChar w:fldCharType="end"/>
        </w:r>
      </w:del>
      <w:del w:id="2900" w:author="SFC2021" w:date="2025-12-22T16:11:21Z">
        <w:r>
          <w:fldChar w:fldCharType="end"/>
        </w:r>
      </w:del>
    </w:p>
    <w:p>
      <w:pPr>
        <w:pStyle w:val="TOC5"/>
        <w:tabs>
          <w:tab w:val="end" w:leader="dot" w:pos="10240"/>
        </w:tabs>
        <w:rPr>
          <w:del w:id="2901" w:author="SFC2021" w:date="2025-12-22T16:11:21Z"/>
          <w:rFonts w:ascii="Calibri" w:hAnsi="Calibri"/>
          <w:noProof/>
          <w:sz w:val="22"/>
        </w:rPr>
      </w:pPr>
      <w:del w:id="2902" w:author="SFC2021" w:date="2025-12-22T16:11:21Z">
        <w:r>
          <w:fldChar w:fldCharType="begin"/>
        </w:r>
      </w:del>
      <w:del w:id="2903" w:author="SFC2021" w:date="2025-12-22T16:11:21Z">
        <w:r>
          <w:delInstrText xml:space="preserve"> HYPERLINK \l "_Toc256000674" </w:delInstrText>
        </w:r>
      </w:del>
      <w:del w:id="2904" w:author="SFC2021" w:date="2025-12-22T16:11:21Z">
        <w:r>
          <w:fldChar w:fldCharType="separate"/>
        </w:r>
      </w:del>
      <w:del w:id="2905" w:author="SFC2021" w:date="2025-12-22T16:11:21Z">
        <w:r w:rsidR="00A77B3E">
          <w:rPr>
            <w:rStyle w:val="Hyperlink"/>
          </w:rPr>
          <w:delText>Πίνακας 5: Διάσταση 2 — μορφή χρηματοδότησης</w:delText>
        </w:r>
      </w:del>
      <w:del w:id="2906" w:author="SFC2021" w:date="2025-12-22T16:11:21Z">
        <w:r>
          <w:tab/>
        </w:r>
      </w:del>
      <w:del w:id="2907" w:author="SFC2021" w:date="2025-12-22T16:11:21Z">
        <w:r>
          <w:fldChar w:fldCharType="begin"/>
        </w:r>
      </w:del>
      <w:del w:id="2908" w:author="SFC2021" w:date="2025-12-22T16:11:21Z">
        <w:r>
          <w:delInstrText xml:space="preserve"> PAGEREF _Toc256000674 \h </w:delInstrText>
        </w:r>
      </w:del>
      <w:del w:id="2909" w:author="SFC2021" w:date="2025-12-22T16:11:21Z">
        <w:r>
          <w:fldChar w:fldCharType="separate"/>
        </w:r>
      </w:del>
      <w:del w:id="2910" w:author="SFC2021" w:date="2025-12-22T16:11:21Z">
        <w:r>
          <w:delText>143</w:delText>
        </w:r>
      </w:del>
      <w:del w:id="2911" w:author="SFC2021" w:date="2025-12-22T16:11:21Z">
        <w:r>
          <w:fldChar w:fldCharType="end"/>
        </w:r>
      </w:del>
      <w:del w:id="2912" w:author="SFC2021" w:date="2025-12-22T16:11:21Z">
        <w:r>
          <w:fldChar w:fldCharType="end"/>
        </w:r>
      </w:del>
    </w:p>
    <w:p>
      <w:pPr>
        <w:pStyle w:val="TOC5"/>
        <w:tabs>
          <w:tab w:val="end" w:leader="dot" w:pos="10240"/>
        </w:tabs>
        <w:rPr>
          <w:del w:id="2913" w:author="SFC2021" w:date="2025-12-22T16:11:21Z"/>
          <w:rFonts w:ascii="Calibri" w:hAnsi="Calibri"/>
          <w:noProof/>
          <w:sz w:val="22"/>
        </w:rPr>
      </w:pPr>
      <w:del w:id="2914" w:author="SFC2021" w:date="2025-12-22T16:11:21Z">
        <w:r>
          <w:fldChar w:fldCharType="begin"/>
        </w:r>
      </w:del>
      <w:del w:id="2915" w:author="SFC2021" w:date="2025-12-22T16:11:21Z">
        <w:r>
          <w:delInstrText xml:space="preserve"> HYPERLINK \l "_Toc256000675" </w:delInstrText>
        </w:r>
      </w:del>
      <w:del w:id="2916" w:author="SFC2021" w:date="2025-12-22T16:11:21Z">
        <w:r>
          <w:fldChar w:fldCharType="separate"/>
        </w:r>
      </w:del>
      <w:del w:id="2917" w:author="SFC2021" w:date="2025-12-22T16:11:21Z">
        <w:r w:rsidR="00A77B3E">
          <w:rPr>
            <w:rStyle w:val="Hyperlink"/>
          </w:rPr>
          <w:delText>Πίνακας 6: Διάσταση 3 — μηχανισμός εδαφικής υλοποίησης και εδαφική εστίαση</w:delText>
        </w:r>
      </w:del>
      <w:del w:id="2918" w:author="SFC2021" w:date="2025-12-22T16:11:21Z">
        <w:r>
          <w:tab/>
        </w:r>
      </w:del>
      <w:del w:id="2919" w:author="SFC2021" w:date="2025-12-22T16:11:21Z">
        <w:r>
          <w:fldChar w:fldCharType="begin"/>
        </w:r>
      </w:del>
      <w:del w:id="2920" w:author="SFC2021" w:date="2025-12-22T16:11:21Z">
        <w:r>
          <w:delInstrText xml:space="preserve"> PAGEREF _Toc256000675 \h </w:delInstrText>
        </w:r>
      </w:del>
      <w:del w:id="2921" w:author="SFC2021" w:date="2025-12-22T16:11:21Z">
        <w:r>
          <w:fldChar w:fldCharType="separate"/>
        </w:r>
      </w:del>
      <w:del w:id="2922" w:author="SFC2021" w:date="2025-12-22T16:11:21Z">
        <w:r>
          <w:delText>143</w:delText>
        </w:r>
      </w:del>
      <w:del w:id="2923" w:author="SFC2021" w:date="2025-12-22T16:11:21Z">
        <w:r>
          <w:fldChar w:fldCharType="end"/>
        </w:r>
      </w:del>
      <w:del w:id="2924" w:author="SFC2021" w:date="2025-12-22T16:11:21Z">
        <w:r>
          <w:fldChar w:fldCharType="end"/>
        </w:r>
      </w:del>
    </w:p>
    <w:p>
      <w:pPr>
        <w:pStyle w:val="TOC5"/>
        <w:tabs>
          <w:tab w:val="end" w:leader="dot" w:pos="10240"/>
        </w:tabs>
        <w:rPr>
          <w:del w:id="2925" w:author="SFC2021" w:date="2025-12-22T16:11:21Z"/>
          <w:rFonts w:ascii="Calibri" w:hAnsi="Calibri"/>
          <w:noProof/>
          <w:sz w:val="22"/>
        </w:rPr>
      </w:pPr>
      <w:del w:id="2926" w:author="SFC2021" w:date="2025-12-22T16:11:21Z">
        <w:r>
          <w:fldChar w:fldCharType="begin"/>
        </w:r>
      </w:del>
      <w:del w:id="2927" w:author="SFC2021" w:date="2025-12-22T16:11:21Z">
        <w:r>
          <w:delInstrText xml:space="preserve"> HYPERLINK \l "_Toc256000676" </w:delInstrText>
        </w:r>
      </w:del>
      <w:del w:id="2928" w:author="SFC2021" w:date="2025-12-22T16:11:21Z">
        <w:r>
          <w:fldChar w:fldCharType="separate"/>
        </w:r>
      </w:del>
      <w:del w:id="2929" w:author="SFC2021" w:date="2025-12-22T16:11:21Z">
        <w:r w:rsidR="00A77B3E">
          <w:rPr>
            <w:rStyle w:val="Hyperlink"/>
          </w:rPr>
          <w:delText>Πίνακας 7: Διάσταση 6 — δευτερεύοντες θεματικοί στόχοι ΕΚΤ+</w:delText>
        </w:r>
      </w:del>
      <w:del w:id="2930" w:author="SFC2021" w:date="2025-12-22T16:11:21Z">
        <w:r>
          <w:tab/>
        </w:r>
      </w:del>
      <w:del w:id="2931" w:author="SFC2021" w:date="2025-12-22T16:11:21Z">
        <w:r>
          <w:fldChar w:fldCharType="begin"/>
        </w:r>
      </w:del>
      <w:del w:id="2932" w:author="SFC2021" w:date="2025-12-22T16:11:21Z">
        <w:r>
          <w:delInstrText xml:space="preserve"> PAGEREF _Toc256000676 \h </w:delInstrText>
        </w:r>
      </w:del>
      <w:del w:id="2933" w:author="SFC2021" w:date="2025-12-22T16:11:21Z">
        <w:r>
          <w:fldChar w:fldCharType="separate"/>
        </w:r>
      </w:del>
      <w:del w:id="2934" w:author="SFC2021" w:date="2025-12-22T16:11:21Z">
        <w:r>
          <w:delText>144</w:delText>
        </w:r>
      </w:del>
      <w:del w:id="2935" w:author="SFC2021" w:date="2025-12-22T16:11:21Z">
        <w:r>
          <w:fldChar w:fldCharType="end"/>
        </w:r>
      </w:del>
      <w:del w:id="2936" w:author="SFC2021" w:date="2025-12-22T16:11:21Z">
        <w:r>
          <w:fldChar w:fldCharType="end"/>
        </w:r>
      </w:del>
    </w:p>
    <w:p>
      <w:pPr>
        <w:pStyle w:val="TOC5"/>
        <w:tabs>
          <w:tab w:val="end" w:leader="dot" w:pos="10240"/>
        </w:tabs>
        <w:rPr>
          <w:del w:id="2937" w:author="SFC2021" w:date="2025-12-22T16:11:21Z"/>
          <w:rFonts w:ascii="Calibri" w:hAnsi="Calibri"/>
          <w:noProof/>
          <w:sz w:val="22"/>
        </w:rPr>
      </w:pPr>
      <w:del w:id="2938" w:author="SFC2021" w:date="2025-12-22T16:11:21Z">
        <w:r>
          <w:fldChar w:fldCharType="begin"/>
        </w:r>
      </w:del>
      <w:del w:id="2939" w:author="SFC2021" w:date="2025-12-22T16:11:21Z">
        <w:r>
          <w:delInstrText xml:space="preserve"> HYPERLINK \l "_Toc256000677" </w:delInstrText>
        </w:r>
      </w:del>
      <w:del w:id="2940" w:author="SFC2021" w:date="2025-12-22T16:11:21Z">
        <w:r>
          <w:fldChar w:fldCharType="separate"/>
        </w:r>
      </w:del>
      <w:del w:id="2941"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2942" w:author="SFC2021" w:date="2025-12-22T16:11:21Z">
        <w:r>
          <w:tab/>
        </w:r>
      </w:del>
      <w:del w:id="2943" w:author="SFC2021" w:date="2025-12-22T16:11:21Z">
        <w:r>
          <w:fldChar w:fldCharType="begin"/>
        </w:r>
      </w:del>
      <w:del w:id="2944" w:author="SFC2021" w:date="2025-12-22T16:11:21Z">
        <w:r>
          <w:delInstrText xml:space="preserve"> PAGEREF _Toc256000677 \h </w:delInstrText>
        </w:r>
      </w:del>
      <w:del w:id="2945" w:author="SFC2021" w:date="2025-12-22T16:11:21Z">
        <w:r>
          <w:fldChar w:fldCharType="separate"/>
        </w:r>
      </w:del>
      <w:del w:id="2946" w:author="SFC2021" w:date="2025-12-22T16:11:21Z">
        <w:r>
          <w:delText>144</w:delText>
        </w:r>
      </w:del>
      <w:del w:id="2947" w:author="SFC2021" w:date="2025-12-22T16:11:21Z">
        <w:r>
          <w:fldChar w:fldCharType="end"/>
        </w:r>
      </w:del>
      <w:del w:id="2948" w:author="SFC2021" w:date="2025-12-22T16:11:21Z">
        <w:r>
          <w:fldChar w:fldCharType="end"/>
        </w:r>
      </w:del>
    </w:p>
    <w:p>
      <w:pPr>
        <w:pStyle w:val="TOC3"/>
        <w:tabs>
          <w:tab w:val="end" w:leader="dot" w:pos="10240"/>
        </w:tabs>
        <w:rPr>
          <w:del w:id="2949" w:author="SFC2021" w:date="2025-12-22T16:11:21Z"/>
          <w:rFonts w:ascii="Calibri" w:hAnsi="Calibri"/>
          <w:noProof/>
          <w:sz w:val="22"/>
        </w:rPr>
      </w:pPr>
      <w:del w:id="2950" w:author="SFC2021" w:date="2025-12-22T16:11:21Z">
        <w:r>
          <w:fldChar w:fldCharType="begin"/>
        </w:r>
      </w:del>
      <w:del w:id="2951" w:author="SFC2021" w:date="2025-12-22T16:11:21Z">
        <w:r>
          <w:delInstrText xml:space="preserve"> HYPERLINK \l "_Toc256000678" </w:delInstrText>
        </w:r>
      </w:del>
      <w:del w:id="2952" w:author="SFC2021" w:date="2025-12-22T16:11:21Z">
        <w:r>
          <w:fldChar w:fldCharType="separate"/>
        </w:r>
      </w:del>
      <w:del w:id="2953" w:author="SFC2021" w:date="2025-12-22T16:11:21Z">
        <w:r w:rsidR="00A77B3E">
          <w:rPr>
            <w:rStyle w:val="Hyperlink"/>
            <w:rFonts w:ascii="Times New Roman" w:hAnsi="Times New Roman" w:cs="Times New Roman"/>
          </w:rPr>
          <w:delText>2.1.1. Προτεραιότητα: 4. ΠΡΟΤΕΡΑΙΟΤΗΤΑ 4 - ΚΟΙΝΩΝΙΚΗ ΚΑΙΝΟΤΟΜΙΑ (Δράσεις κοινωνικής καινοτομίας)</w:delText>
        </w:r>
      </w:del>
      <w:del w:id="2954" w:author="SFC2021" w:date="2025-12-22T16:11:21Z">
        <w:r>
          <w:tab/>
        </w:r>
      </w:del>
      <w:del w:id="2955" w:author="SFC2021" w:date="2025-12-22T16:11:21Z">
        <w:r>
          <w:fldChar w:fldCharType="begin"/>
        </w:r>
      </w:del>
      <w:del w:id="2956" w:author="SFC2021" w:date="2025-12-22T16:11:21Z">
        <w:r>
          <w:delInstrText xml:space="preserve"> PAGEREF _Toc256000678 \h </w:delInstrText>
        </w:r>
      </w:del>
      <w:del w:id="2957" w:author="SFC2021" w:date="2025-12-22T16:11:21Z">
        <w:r>
          <w:fldChar w:fldCharType="separate"/>
        </w:r>
      </w:del>
      <w:del w:id="2958" w:author="SFC2021" w:date="2025-12-22T16:11:21Z">
        <w:r>
          <w:delText>145</w:delText>
        </w:r>
      </w:del>
      <w:del w:id="2959" w:author="SFC2021" w:date="2025-12-22T16:11:21Z">
        <w:r>
          <w:fldChar w:fldCharType="end"/>
        </w:r>
      </w:del>
      <w:del w:id="2960" w:author="SFC2021" w:date="2025-12-22T16:11:21Z">
        <w:r>
          <w:fldChar w:fldCharType="end"/>
        </w:r>
      </w:del>
    </w:p>
    <w:p>
      <w:pPr>
        <w:pStyle w:val="TOC4"/>
        <w:tabs>
          <w:tab w:val="end" w:leader="dot" w:pos="10240"/>
        </w:tabs>
        <w:rPr>
          <w:del w:id="2961" w:author="SFC2021" w:date="2025-12-22T16:11:21Z"/>
          <w:rFonts w:ascii="Calibri" w:hAnsi="Calibri"/>
          <w:noProof/>
          <w:sz w:val="22"/>
        </w:rPr>
      </w:pPr>
      <w:del w:id="2962" w:author="SFC2021" w:date="2025-12-22T16:11:21Z">
        <w:r>
          <w:fldChar w:fldCharType="begin"/>
        </w:r>
      </w:del>
      <w:del w:id="2963" w:author="SFC2021" w:date="2025-12-22T16:11:21Z">
        <w:r>
          <w:delInstrText xml:space="preserve"> HYPERLINK \l "_Toc256000679" </w:delInstrText>
        </w:r>
      </w:del>
      <w:del w:id="2964" w:author="SFC2021" w:date="2025-12-22T16:11:21Z">
        <w:r>
          <w:fldChar w:fldCharType="separate"/>
        </w:r>
      </w:del>
      <w:del w:id="2965" w:author="SFC2021" w:date="2025-12-22T16:11:21Z">
        <w:r w:rsidR="00A77B3E">
          <w:rPr>
            <w:rStyle w:val="Hyperlink"/>
          </w:rPr>
          <w:delTex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delText>
        </w:r>
      </w:del>
      <w:del w:id="2966" w:author="SFC2021" w:date="2025-12-22T16:11:21Z">
        <w:r>
          <w:tab/>
        </w:r>
      </w:del>
      <w:del w:id="2967" w:author="SFC2021" w:date="2025-12-22T16:11:21Z">
        <w:r>
          <w:fldChar w:fldCharType="begin"/>
        </w:r>
      </w:del>
      <w:del w:id="2968" w:author="SFC2021" w:date="2025-12-22T16:11:21Z">
        <w:r>
          <w:delInstrText xml:space="preserve"> PAGEREF _Toc256000679 \h </w:delInstrText>
        </w:r>
      </w:del>
      <w:del w:id="2969" w:author="SFC2021" w:date="2025-12-22T16:11:21Z">
        <w:r>
          <w:fldChar w:fldCharType="separate"/>
        </w:r>
      </w:del>
      <w:del w:id="2970" w:author="SFC2021" w:date="2025-12-22T16:11:21Z">
        <w:r>
          <w:delText>145</w:delText>
        </w:r>
      </w:del>
      <w:del w:id="2971" w:author="SFC2021" w:date="2025-12-22T16:11:21Z">
        <w:r>
          <w:fldChar w:fldCharType="end"/>
        </w:r>
      </w:del>
      <w:del w:id="2972" w:author="SFC2021" w:date="2025-12-22T16:11:21Z">
        <w:r>
          <w:fldChar w:fldCharType="end"/>
        </w:r>
      </w:del>
    </w:p>
    <w:p>
      <w:pPr>
        <w:pStyle w:val="TOC4"/>
        <w:tabs>
          <w:tab w:val="end" w:leader="dot" w:pos="10240"/>
        </w:tabs>
        <w:rPr>
          <w:del w:id="2973" w:author="SFC2021" w:date="2025-12-22T16:11:21Z"/>
          <w:rFonts w:ascii="Calibri" w:hAnsi="Calibri"/>
          <w:noProof/>
          <w:sz w:val="22"/>
        </w:rPr>
      </w:pPr>
      <w:del w:id="2974" w:author="SFC2021" w:date="2025-12-22T16:11:21Z">
        <w:r>
          <w:fldChar w:fldCharType="begin"/>
        </w:r>
      </w:del>
      <w:del w:id="2975" w:author="SFC2021" w:date="2025-12-22T16:11:21Z">
        <w:r>
          <w:delInstrText xml:space="preserve"> HYPERLINK \l "_Toc256000680" </w:delInstrText>
        </w:r>
      </w:del>
      <w:del w:id="2976" w:author="SFC2021" w:date="2025-12-22T16:11:21Z">
        <w:r>
          <w:fldChar w:fldCharType="separate"/>
        </w:r>
      </w:del>
      <w:del w:id="2977" w:author="SFC2021" w:date="2025-12-22T16:11:21Z">
        <w:r w:rsidR="00A77B3E">
          <w:rPr>
            <w:rStyle w:val="Hyperlink"/>
          </w:rPr>
          <w:delText>2.1.1.1.1. Παρεμβάσεις των ταμείων</w:delText>
        </w:r>
      </w:del>
      <w:del w:id="2978" w:author="SFC2021" w:date="2025-12-22T16:11:21Z">
        <w:r>
          <w:tab/>
        </w:r>
      </w:del>
      <w:del w:id="2979" w:author="SFC2021" w:date="2025-12-22T16:11:21Z">
        <w:r>
          <w:fldChar w:fldCharType="begin"/>
        </w:r>
      </w:del>
      <w:del w:id="2980" w:author="SFC2021" w:date="2025-12-22T16:11:21Z">
        <w:r>
          <w:delInstrText xml:space="preserve"> PAGEREF _Toc256000680 \h </w:delInstrText>
        </w:r>
      </w:del>
      <w:del w:id="2981" w:author="SFC2021" w:date="2025-12-22T16:11:21Z">
        <w:r>
          <w:fldChar w:fldCharType="separate"/>
        </w:r>
      </w:del>
      <w:del w:id="2982" w:author="SFC2021" w:date="2025-12-22T16:11:21Z">
        <w:r>
          <w:delText>145</w:delText>
        </w:r>
      </w:del>
      <w:del w:id="2983" w:author="SFC2021" w:date="2025-12-22T16:11:21Z">
        <w:r>
          <w:fldChar w:fldCharType="end"/>
        </w:r>
      </w:del>
      <w:del w:id="2984" w:author="SFC2021" w:date="2025-12-22T16:11:21Z">
        <w:r>
          <w:fldChar w:fldCharType="end"/>
        </w:r>
      </w:del>
    </w:p>
    <w:p>
      <w:pPr>
        <w:pStyle w:val="TOC5"/>
        <w:tabs>
          <w:tab w:val="end" w:leader="dot" w:pos="10240"/>
        </w:tabs>
        <w:rPr>
          <w:del w:id="2985" w:author="SFC2021" w:date="2025-12-22T16:11:21Z"/>
          <w:rFonts w:ascii="Calibri" w:hAnsi="Calibri"/>
          <w:noProof/>
          <w:sz w:val="22"/>
        </w:rPr>
      </w:pPr>
      <w:del w:id="2986" w:author="SFC2021" w:date="2025-12-22T16:11:21Z">
        <w:r>
          <w:fldChar w:fldCharType="begin"/>
        </w:r>
      </w:del>
      <w:del w:id="2987" w:author="SFC2021" w:date="2025-12-22T16:11:21Z">
        <w:r>
          <w:delInstrText xml:space="preserve"> HYPERLINK \l "_Toc256000681" </w:delInstrText>
        </w:r>
      </w:del>
      <w:del w:id="2988" w:author="SFC2021" w:date="2025-12-22T16:11:21Z">
        <w:r>
          <w:fldChar w:fldCharType="separate"/>
        </w:r>
      </w:del>
      <w:del w:id="2989"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2990" w:author="SFC2021" w:date="2025-12-22T16:11:21Z">
        <w:r>
          <w:tab/>
        </w:r>
      </w:del>
      <w:del w:id="2991" w:author="SFC2021" w:date="2025-12-22T16:11:21Z">
        <w:r>
          <w:fldChar w:fldCharType="begin"/>
        </w:r>
      </w:del>
      <w:del w:id="2992" w:author="SFC2021" w:date="2025-12-22T16:11:21Z">
        <w:r>
          <w:delInstrText xml:space="preserve"> PAGEREF _Toc256000681 \h </w:delInstrText>
        </w:r>
      </w:del>
      <w:del w:id="2993" w:author="SFC2021" w:date="2025-12-22T16:11:21Z">
        <w:r>
          <w:fldChar w:fldCharType="separate"/>
        </w:r>
      </w:del>
      <w:del w:id="2994" w:author="SFC2021" w:date="2025-12-22T16:11:21Z">
        <w:r>
          <w:delText>145</w:delText>
        </w:r>
      </w:del>
      <w:del w:id="2995" w:author="SFC2021" w:date="2025-12-22T16:11:21Z">
        <w:r>
          <w:fldChar w:fldCharType="end"/>
        </w:r>
      </w:del>
      <w:del w:id="2996" w:author="SFC2021" w:date="2025-12-22T16:11:21Z">
        <w:r>
          <w:fldChar w:fldCharType="end"/>
        </w:r>
      </w:del>
    </w:p>
    <w:p>
      <w:pPr>
        <w:pStyle w:val="TOC5"/>
        <w:tabs>
          <w:tab w:val="end" w:leader="dot" w:pos="10240"/>
        </w:tabs>
        <w:rPr>
          <w:del w:id="2997" w:author="SFC2021" w:date="2025-12-22T16:11:21Z"/>
          <w:rFonts w:ascii="Calibri" w:hAnsi="Calibri"/>
          <w:noProof/>
          <w:sz w:val="22"/>
        </w:rPr>
      </w:pPr>
      <w:del w:id="2998" w:author="SFC2021" w:date="2025-12-22T16:11:21Z">
        <w:r>
          <w:fldChar w:fldCharType="begin"/>
        </w:r>
      </w:del>
      <w:del w:id="2999" w:author="SFC2021" w:date="2025-12-22T16:11:21Z">
        <w:r>
          <w:delInstrText xml:space="preserve"> HYPERLINK \l "_Toc256000682" </w:delInstrText>
        </w:r>
      </w:del>
      <w:del w:id="3000" w:author="SFC2021" w:date="2025-12-22T16:11:21Z">
        <w:r>
          <w:fldChar w:fldCharType="separate"/>
        </w:r>
      </w:del>
      <w:del w:id="3001" w:author="SFC2021" w:date="2025-12-22T16:11:21Z">
        <w:r w:rsidR="00A77B3E">
          <w:rPr>
            <w:rStyle w:val="Hyperlink"/>
          </w:rPr>
          <w:delText>Βασικές ομάδες-στόχοι — άρθρο 22 παράγραφος 3 στοιχείο δ) σημείο iii) του ΚΚΔ:</w:delText>
        </w:r>
      </w:del>
      <w:del w:id="3002" w:author="SFC2021" w:date="2025-12-22T16:11:21Z">
        <w:r>
          <w:tab/>
        </w:r>
      </w:del>
      <w:del w:id="3003" w:author="SFC2021" w:date="2025-12-22T16:11:21Z">
        <w:r>
          <w:fldChar w:fldCharType="begin"/>
        </w:r>
      </w:del>
      <w:del w:id="3004" w:author="SFC2021" w:date="2025-12-22T16:11:21Z">
        <w:r>
          <w:delInstrText xml:space="preserve"> PAGEREF _Toc256000682 \h </w:delInstrText>
        </w:r>
      </w:del>
      <w:del w:id="3005" w:author="SFC2021" w:date="2025-12-22T16:11:21Z">
        <w:r>
          <w:fldChar w:fldCharType="separate"/>
        </w:r>
      </w:del>
      <w:del w:id="3006" w:author="SFC2021" w:date="2025-12-22T16:11:21Z">
        <w:r>
          <w:delText>146</w:delText>
        </w:r>
      </w:del>
      <w:del w:id="3007" w:author="SFC2021" w:date="2025-12-22T16:11:21Z">
        <w:r>
          <w:fldChar w:fldCharType="end"/>
        </w:r>
      </w:del>
      <w:del w:id="3008" w:author="SFC2021" w:date="2025-12-22T16:11:21Z">
        <w:r>
          <w:fldChar w:fldCharType="end"/>
        </w:r>
      </w:del>
    </w:p>
    <w:p>
      <w:pPr>
        <w:pStyle w:val="TOC5"/>
        <w:tabs>
          <w:tab w:val="end" w:leader="dot" w:pos="10240"/>
        </w:tabs>
        <w:rPr>
          <w:del w:id="3009" w:author="SFC2021" w:date="2025-12-22T16:11:21Z"/>
          <w:rFonts w:ascii="Calibri" w:hAnsi="Calibri"/>
          <w:noProof/>
          <w:sz w:val="22"/>
        </w:rPr>
      </w:pPr>
      <w:del w:id="3010" w:author="SFC2021" w:date="2025-12-22T16:11:21Z">
        <w:r>
          <w:fldChar w:fldCharType="begin"/>
        </w:r>
      </w:del>
      <w:del w:id="3011" w:author="SFC2021" w:date="2025-12-22T16:11:21Z">
        <w:r>
          <w:delInstrText xml:space="preserve"> HYPERLINK \l "_Toc256000683" </w:delInstrText>
        </w:r>
      </w:del>
      <w:del w:id="3012" w:author="SFC2021" w:date="2025-12-22T16:11:21Z">
        <w:r>
          <w:fldChar w:fldCharType="separate"/>
        </w:r>
      </w:del>
      <w:del w:id="3013"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014" w:author="SFC2021" w:date="2025-12-22T16:11:21Z">
        <w:r>
          <w:tab/>
        </w:r>
      </w:del>
      <w:del w:id="3015" w:author="SFC2021" w:date="2025-12-22T16:11:21Z">
        <w:r>
          <w:fldChar w:fldCharType="begin"/>
        </w:r>
      </w:del>
      <w:del w:id="3016" w:author="SFC2021" w:date="2025-12-22T16:11:21Z">
        <w:r>
          <w:delInstrText xml:space="preserve"> PAGEREF _Toc256000683 \h </w:delInstrText>
        </w:r>
      </w:del>
      <w:del w:id="3017" w:author="SFC2021" w:date="2025-12-22T16:11:21Z">
        <w:r>
          <w:fldChar w:fldCharType="separate"/>
        </w:r>
      </w:del>
      <w:del w:id="3018" w:author="SFC2021" w:date="2025-12-22T16:11:21Z">
        <w:r>
          <w:delText>146</w:delText>
        </w:r>
      </w:del>
      <w:del w:id="3019" w:author="SFC2021" w:date="2025-12-22T16:11:21Z">
        <w:r>
          <w:fldChar w:fldCharType="end"/>
        </w:r>
      </w:del>
      <w:del w:id="3020" w:author="SFC2021" w:date="2025-12-22T16:11:21Z">
        <w:r>
          <w:fldChar w:fldCharType="end"/>
        </w:r>
      </w:del>
    </w:p>
    <w:p>
      <w:pPr>
        <w:pStyle w:val="TOC5"/>
        <w:tabs>
          <w:tab w:val="end" w:leader="dot" w:pos="10240"/>
        </w:tabs>
        <w:rPr>
          <w:del w:id="3021" w:author="SFC2021" w:date="2025-12-22T16:11:21Z"/>
          <w:rFonts w:ascii="Calibri" w:hAnsi="Calibri"/>
          <w:noProof/>
          <w:sz w:val="22"/>
        </w:rPr>
      </w:pPr>
      <w:del w:id="3022" w:author="SFC2021" w:date="2025-12-22T16:11:21Z">
        <w:r>
          <w:fldChar w:fldCharType="begin"/>
        </w:r>
      </w:del>
      <w:del w:id="3023" w:author="SFC2021" w:date="2025-12-22T16:11:21Z">
        <w:r>
          <w:delInstrText xml:space="preserve"> HYPERLINK \l "_Toc256000684" </w:delInstrText>
        </w:r>
      </w:del>
      <w:del w:id="3024" w:author="SFC2021" w:date="2025-12-22T16:11:21Z">
        <w:r>
          <w:fldChar w:fldCharType="separate"/>
        </w:r>
      </w:del>
      <w:del w:id="3025"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026" w:author="SFC2021" w:date="2025-12-22T16:11:21Z">
        <w:r>
          <w:tab/>
        </w:r>
      </w:del>
      <w:del w:id="3027" w:author="SFC2021" w:date="2025-12-22T16:11:21Z">
        <w:r>
          <w:fldChar w:fldCharType="begin"/>
        </w:r>
      </w:del>
      <w:del w:id="3028" w:author="SFC2021" w:date="2025-12-22T16:11:21Z">
        <w:r>
          <w:delInstrText xml:space="preserve"> PAGEREF _Toc256000684 \h </w:delInstrText>
        </w:r>
      </w:del>
      <w:del w:id="3029" w:author="SFC2021" w:date="2025-12-22T16:11:21Z">
        <w:r>
          <w:fldChar w:fldCharType="separate"/>
        </w:r>
      </w:del>
      <w:del w:id="3030" w:author="SFC2021" w:date="2025-12-22T16:11:21Z">
        <w:r>
          <w:delText>147</w:delText>
        </w:r>
      </w:del>
      <w:del w:id="3031" w:author="SFC2021" w:date="2025-12-22T16:11:21Z">
        <w:r>
          <w:fldChar w:fldCharType="end"/>
        </w:r>
      </w:del>
      <w:del w:id="3032" w:author="SFC2021" w:date="2025-12-22T16:11:21Z">
        <w:r>
          <w:fldChar w:fldCharType="end"/>
        </w:r>
      </w:del>
    </w:p>
    <w:p>
      <w:pPr>
        <w:pStyle w:val="TOC5"/>
        <w:tabs>
          <w:tab w:val="end" w:leader="dot" w:pos="10240"/>
        </w:tabs>
        <w:rPr>
          <w:del w:id="3033" w:author="SFC2021" w:date="2025-12-22T16:11:21Z"/>
          <w:rFonts w:ascii="Calibri" w:hAnsi="Calibri"/>
          <w:noProof/>
          <w:sz w:val="22"/>
        </w:rPr>
      </w:pPr>
      <w:del w:id="3034" w:author="SFC2021" w:date="2025-12-22T16:11:21Z">
        <w:r>
          <w:fldChar w:fldCharType="begin"/>
        </w:r>
      </w:del>
      <w:del w:id="3035" w:author="SFC2021" w:date="2025-12-22T16:11:21Z">
        <w:r>
          <w:delInstrText xml:space="preserve"> HYPERLINK \l "_Toc256000685" </w:delInstrText>
        </w:r>
      </w:del>
      <w:del w:id="3036" w:author="SFC2021" w:date="2025-12-22T16:11:21Z">
        <w:r>
          <w:fldChar w:fldCharType="separate"/>
        </w:r>
      </w:del>
      <w:del w:id="3037"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038" w:author="SFC2021" w:date="2025-12-22T16:11:21Z">
        <w:r>
          <w:tab/>
        </w:r>
      </w:del>
      <w:del w:id="3039" w:author="SFC2021" w:date="2025-12-22T16:11:21Z">
        <w:r>
          <w:fldChar w:fldCharType="begin"/>
        </w:r>
      </w:del>
      <w:del w:id="3040" w:author="SFC2021" w:date="2025-12-22T16:11:21Z">
        <w:r>
          <w:delInstrText xml:space="preserve"> PAGEREF _Toc256000685 \h </w:delInstrText>
        </w:r>
      </w:del>
      <w:del w:id="3041" w:author="SFC2021" w:date="2025-12-22T16:11:21Z">
        <w:r>
          <w:fldChar w:fldCharType="separate"/>
        </w:r>
      </w:del>
      <w:del w:id="3042" w:author="SFC2021" w:date="2025-12-22T16:11:21Z">
        <w:r>
          <w:delText>147</w:delText>
        </w:r>
      </w:del>
      <w:del w:id="3043" w:author="SFC2021" w:date="2025-12-22T16:11:21Z">
        <w:r>
          <w:fldChar w:fldCharType="end"/>
        </w:r>
      </w:del>
      <w:del w:id="3044" w:author="SFC2021" w:date="2025-12-22T16:11:21Z">
        <w:r>
          <w:fldChar w:fldCharType="end"/>
        </w:r>
      </w:del>
    </w:p>
    <w:p>
      <w:pPr>
        <w:pStyle w:val="TOC5"/>
        <w:tabs>
          <w:tab w:val="end" w:leader="dot" w:pos="10240"/>
        </w:tabs>
        <w:rPr>
          <w:del w:id="3045" w:author="SFC2021" w:date="2025-12-22T16:11:21Z"/>
          <w:rFonts w:ascii="Calibri" w:hAnsi="Calibri"/>
          <w:noProof/>
          <w:sz w:val="22"/>
        </w:rPr>
      </w:pPr>
      <w:del w:id="3046" w:author="SFC2021" w:date="2025-12-22T16:11:21Z">
        <w:r>
          <w:fldChar w:fldCharType="begin"/>
        </w:r>
      </w:del>
      <w:del w:id="3047" w:author="SFC2021" w:date="2025-12-22T16:11:21Z">
        <w:r>
          <w:delInstrText xml:space="preserve"> HYPERLINK \l "_Toc256000686" </w:delInstrText>
        </w:r>
      </w:del>
      <w:del w:id="3048" w:author="SFC2021" w:date="2025-12-22T16:11:21Z">
        <w:r>
          <w:fldChar w:fldCharType="separate"/>
        </w:r>
      </w:del>
      <w:del w:id="3049"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050" w:author="SFC2021" w:date="2025-12-22T16:11:21Z">
        <w:r>
          <w:tab/>
        </w:r>
      </w:del>
      <w:del w:id="3051" w:author="SFC2021" w:date="2025-12-22T16:11:21Z">
        <w:r>
          <w:fldChar w:fldCharType="begin"/>
        </w:r>
      </w:del>
      <w:del w:id="3052" w:author="SFC2021" w:date="2025-12-22T16:11:21Z">
        <w:r>
          <w:delInstrText xml:space="preserve"> PAGEREF _Toc256000686 \h </w:delInstrText>
        </w:r>
      </w:del>
      <w:del w:id="3053" w:author="SFC2021" w:date="2025-12-22T16:11:21Z">
        <w:r>
          <w:fldChar w:fldCharType="separate"/>
        </w:r>
      </w:del>
      <w:del w:id="3054" w:author="SFC2021" w:date="2025-12-22T16:11:21Z">
        <w:r>
          <w:delText>147</w:delText>
        </w:r>
      </w:del>
      <w:del w:id="3055" w:author="SFC2021" w:date="2025-12-22T16:11:21Z">
        <w:r>
          <w:fldChar w:fldCharType="end"/>
        </w:r>
      </w:del>
      <w:del w:id="3056" w:author="SFC2021" w:date="2025-12-22T16:11:21Z">
        <w:r>
          <w:fldChar w:fldCharType="end"/>
        </w:r>
      </w:del>
    </w:p>
    <w:p>
      <w:pPr>
        <w:pStyle w:val="TOC4"/>
        <w:tabs>
          <w:tab w:val="end" w:leader="dot" w:pos="10240"/>
        </w:tabs>
        <w:rPr>
          <w:del w:id="3057" w:author="SFC2021" w:date="2025-12-22T16:11:21Z"/>
          <w:rFonts w:ascii="Calibri" w:hAnsi="Calibri"/>
          <w:noProof/>
          <w:sz w:val="22"/>
        </w:rPr>
      </w:pPr>
      <w:del w:id="3058" w:author="SFC2021" w:date="2025-12-22T16:11:21Z">
        <w:r>
          <w:fldChar w:fldCharType="begin"/>
        </w:r>
      </w:del>
      <w:del w:id="3059" w:author="SFC2021" w:date="2025-12-22T16:11:21Z">
        <w:r>
          <w:delInstrText xml:space="preserve"> HYPERLINK \l "_Toc256000687" </w:delInstrText>
        </w:r>
      </w:del>
      <w:del w:id="3060" w:author="SFC2021" w:date="2025-12-22T16:11:21Z">
        <w:r>
          <w:fldChar w:fldCharType="separate"/>
        </w:r>
      </w:del>
      <w:del w:id="3061" w:author="SFC2021" w:date="2025-12-22T16:11:21Z">
        <w:r w:rsidR="00A77B3E">
          <w:rPr>
            <w:rStyle w:val="Hyperlink"/>
          </w:rPr>
          <w:delText>2.1.1.1.2. Δείκτες</w:delText>
        </w:r>
      </w:del>
      <w:del w:id="3062" w:author="SFC2021" w:date="2025-12-22T16:11:21Z">
        <w:r>
          <w:tab/>
        </w:r>
      </w:del>
      <w:del w:id="3063" w:author="SFC2021" w:date="2025-12-22T16:11:21Z">
        <w:r>
          <w:fldChar w:fldCharType="begin"/>
        </w:r>
      </w:del>
      <w:del w:id="3064" w:author="SFC2021" w:date="2025-12-22T16:11:21Z">
        <w:r>
          <w:delInstrText xml:space="preserve"> PAGEREF _Toc256000687 \h </w:delInstrText>
        </w:r>
      </w:del>
      <w:del w:id="3065" w:author="SFC2021" w:date="2025-12-22T16:11:21Z">
        <w:r>
          <w:fldChar w:fldCharType="separate"/>
        </w:r>
      </w:del>
      <w:del w:id="3066" w:author="SFC2021" w:date="2025-12-22T16:11:21Z">
        <w:r>
          <w:delText>147</w:delText>
        </w:r>
      </w:del>
      <w:del w:id="3067" w:author="SFC2021" w:date="2025-12-22T16:11:21Z">
        <w:r>
          <w:fldChar w:fldCharType="end"/>
        </w:r>
      </w:del>
      <w:del w:id="3068" w:author="SFC2021" w:date="2025-12-22T16:11:21Z">
        <w:r>
          <w:fldChar w:fldCharType="end"/>
        </w:r>
      </w:del>
    </w:p>
    <w:p>
      <w:pPr>
        <w:pStyle w:val="TOC5"/>
        <w:tabs>
          <w:tab w:val="end" w:leader="dot" w:pos="10240"/>
        </w:tabs>
        <w:rPr>
          <w:del w:id="3069" w:author="SFC2021" w:date="2025-12-22T16:11:21Z"/>
          <w:rFonts w:ascii="Calibri" w:hAnsi="Calibri"/>
          <w:noProof/>
          <w:sz w:val="22"/>
        </w:rPr>
      </w:pPr>
      <w:del w:id="3070" w:author="SFC2021" w:date="2025-12-22T16:11:21Z">
        <w:r>
          <w:fldChar w:fldCharType="begin"/>
        </w:r>
      </w:del>
      <w:del w:id="3071" w:author="SFC2021" w:date="2025-12-22T16:11:21Z">
        <w:r>
          <w:delInstrText xml:space="preserve"> HYPERLINK \l "_Toc256000688" </w:delInstrText>
        </w:r>
      </w:del>
      <w:del w:id="3072" w:author="SFC2021" w:date="2025-12-22T16:11:21Z">
        <w:r>
          <w:fldChar w:fldCharType="separate"/>
        </w:r>
      </w:del>
      <w:del w:id="3073" w:author="SFC2021" w:date="2025-12-22T16:11:21Z">
        <w:r w:rsidR="00A77B3E">
          <w:rPr>
            <w:rStyle w:val="Hyperlink"/>
          </w:rPr>
          <w:delText>Πίνακας 2: Δείκτες εκροών</w:delText>
        </w:r>
      </w:del>
      <w:del w:id="3074" w:author="SFC2021" w:date="2025-12-22T16:11:21Z">
        <w:r>
          <w:tab/>
        </w:r>
      </w:del>
      <w:del w:id="3075" w:author="SFC2021" w:date="2025-12-22T16:11:21Z">
        <w:r>
          <w:fldChar w:fldCharType="begin"/>
        </w:r>
      </w:del>
      <w:del w:id="3076" w:author="SFC2021" w:date="2025-12-22T16:11:21Z">
        <w:r>
          <w:delInstrText xml:space="preserve"> PAGEREF _Toc256000688 \h </w:delInstrText>
        </w:r>
      </w:del>
      <w:del w:id="3077" w:author="SFC2021" w:date="2025-12-22T16:11:21Z">
        <w:r>
          <w:fldChar w:fldCharType="separate"/>
        </w:r>
      </w:del>
      <w:del w:id="3078" w:author="SFC2021" w:date="2025-12-22T16:11:21Z">
        <w:r>
          <w:delText>148</w:delText>
        </w:r>
      </w:del>
      <w:del w:id="3079" w:author="SFC2021" w:date="2025-12-22T16:11:21Z">
        <w:r>
          <w:fldChar w:fldCharType="end"/>
        </w:r>
      </w:del>
      <w:del w:id="3080" w:author="SFC2021" w:date="2025-12-22T16:11:21Z">
        <w:r>
          <w:fldChar w:fldCharType="end"/>
        </w:r>
      </w:del>
    </w:p>
    <w:p>
      <w:pPr>
        <w:pStyle w:val="TOC5"/>
        <w:tabs>
          <w:tab w:val="end" w:leader="dot" w:pos="10240"/>
        </w:tabs>
        <w:rPr>
          <w:del w:id="3081" w:author="SFC2021" w:date="2025-12-22T16:11:21Z"/>
          <w:rFonts w:ascii="Calibri" w:hAnsi="Calibri"/>
          <w:noProof/>
          <w:sz w:val="22"/>
        </w:rPr>
      </w:pPr>
      <w:del w:id="3082" w:author="SFC2021" w:date="2025-12-22T16:11:21Z">
        <w:r>
          <w:fldChar w:fldCharType="begin"/>
        </w:r>
      </w:del>
      <w:del w:id="3083" w:author="SFC2021" w:date="2025-12-22T16:11:21Z">
        <w:r>
          <w:delInstrText xml:space="preserve"> HYPERLINK \l "_Toc256000689" </w:delInstrText>
        </w:r>
      </w:del>
      <w:del w:id="3084" w:author="SFC2021" w:date="2025-12-22T16:11:21Z">
        <w:r>
          <w:fldChar w:fldCharType="separate"/>
        </w:r>
      </w:del>
      <w:del w:id="3085" w:author="SFC2021" w:date="2025-12-22T16:11:21Z">
        <w:r w:rsidR="00A77B3E">
          <w:rPr>
            <w:rStyle w:val="Hyperlink"/>
          </w:rPr>
          <w:delText>Πίνακας 3: Δείκτες αποτελεσμάτων</w:delText>
        </w:r>
      </w:del>
      <w:del w:id="3086" w:author="SFC2021" w:date="2025-12-22T16:11:21Z">
        <w:r>
          <w:tab/>
        </w:r>
      </w:del>
      <w:del w:id="3087" w:author="SFC2021" w:date="2025-12-22T16:11:21Z">
        <w:r>
          <w:fldChar w:fldCharType="begin"/>
        </w:r>
      </w:del>
      <w:del w:id="3088" w:author="SFC2021" w:date="2025-12-22T16:11:21Z">
        <w:r>
          <w:delInstrText xml:space="preserve"> PAGEREF _Toc256000689 \h </w:delInstrText>
        </w:r>
      </w:del>
      <w:del w:id="3089" w:author="SFC2021" w:date="2025-12-22T16:11:21Z">
        <w:r>
          <w:fldChar w:fldCharType="separate"/>
        </w:r>
      </w:del>
      <w:del w:id="3090" w:author="SFC2021" w:date="2025-12-22T16:11:21Z">
        <w:r>
          <w:delText>148</w:delText>
        </w:r>
      </w:del>
      <w:del w:id="3091" w:author="SFC2021" w:date="2025-12-22T16:11:21Z">
        <w:r>
          <w:fldChar w:fldCharType="end"/>
        </w:r>
      </w:del>
      <w:del w:id="3092" w:author="SFC2021" w:date="2025-12-22T16:11:21Z">
        <w:r>
          <w:fldChar w:fldCharType="end"/>
        </w:r>
      </w:del>
    </w:p>
    <w:p>
      <w:pPr>
        <w:pStyle w:val="TOC4"/>
        <w:tabs>
          <w:tab w:val="end" w:leader="dot" w:pos="10240"/>
        </w:tabs>
        <w:rPr>
          <w:del w:id="3093" w:author="SFC2021" w:date="2025-12-22T16:11:21Z"/>
          <w:rFonts w:ascii="Calibri" w:hAnsi="Calibri"/>
          <w:noProof/>
          <w:sz w:val="22"/>
        </w:rPr>
      </w:pPr>
      <w:del w:id="3094" w:author="SFC2021" w:date="2025-12-22T16:11:21Z">
        <w:r>
          <w:fldChar w:fldCharType="begin"/>
        </w:r>
      </w:del>
      <w:del w:id="3095" w:author="SFC2021" w:date="2025-12-22T16:11:21Z">
        <w:r>
          <w:delInstrText xml:space="preserve"> HYPERLINK \l "_Toc256000690" </w:delInstrText>
        </w:r>
      </w:del>
      <w:del w:id="3096" w:author="SFC2021" w:date="2025-12-22T16:11:21Z">
        <w:r>
          <w:fldChar w:fldCharType="separate"/>
        </w:r>
      </w:del>
      <w:del w:id="3097" w:author="SFC2021" w:date="2025-12-22T16:11:21Z">
        <w:r w:rsidR="00A77B3E">
          <w:rPr>
            <w:rStyle w:val="Hyperlink"/>
          </w:rPr>
          <w:delText>2.1.1.1.3. Ενδεικτική κατανομή των προγραμματισμένων πόρων (ΕΕ) ανά είδος παρέμβασης</w:delText>
        </w:r>
      </w:del>
      <w:del w:id="3098" w:author="SFC2021" w:date="2025-12-22T16:11:21Z">
        <w:r>
          <w:tab/>
        </w:r>
      </w:del>
      <w:del w:id="3099" w:author="SFC2021" w:date="2025-12-22T16:11:21Z">
        <w:r>
          <w:fldChar w:fldCharType="begin"/>
        </w:r>
      </w:del>
      <w:del w:id="3100" w:author="SFC2021" w:date="2025-12-22T16:11:21Z">
        <w:r>
          <w:delInstrText xml:space="preserve"> PAGEREF _Toc256000690 \h </w:delInstrText>
        </w:r>
      </w:del>
      <w:del w:id="3101" w:author="SFC2021" w:date="2025-12-22T16:11:21Z">
        <w:r>
          <w:fldChar w:fldCharType="separate"/>
        </w:r>
      </w:del>
      <w:del w:id="3102" w:author="SFC2021" w:date="2025-12-22T16:11:21Z">
        <w:r>
          <w:delText>148</w:delText>
        </w:r>
      </w:del>
      <w:del w:id="3103" w:author="SFC2021" w:date="2025-12-22T16:11:21Z">
        <w:r>
          <w:fldChar w:fldCharType="end"/>
        </w:r>
      </w:del>
      <w:del w:id="3104" w:author="SFC2021" w:date="2025-12-22T16:11:21Z">
        <w:r>
          <w:fldChar w:fldCharType="end"/>
        </w:r>
      </w:del>
    </w:p>
    <w:p>
      <w:pPr>
        <w:pStyle w:val="TOC5"/>
        <w:tabs>
          <w:tab w:val="end" w:leader="dot" w:pos="10240"/>
        </w:tabs>
        <w:rPr>
          <w:del w:id="3105" w:author="SFC2021" w:date="2025-12-22T16:11:21Z"/>
          <w:rFonts w:ascii="Calibri" w:hAnsi="Calibri"/>
          <w:noProof/>
          <w:sz w:val="22"/>
        </w:rPr>
      </w:pPr>
      <w:del w:id="3106" w:author="SFC2021" w:date="2025-12-22T16:11:21Z">
        <w:r>
          <w:fldChar w:fldCharType="begin"/>
        </w:r>
      </w:del>
      <w:del w:id="3107" w:author="SFC2021" w:date="2025-12-22T16:11:21Z">
        <w:r>
          <w:delInstrText xml:space="preserve"> HYPERLINK \l "_Toc256000691" </w:delInstrText>
        </w:r>
      </w:del>
      <w:del w:id="3108" w:author="SFC2021" w:date="2025-12-22T16:11:21Z">
        <w:r>
          <w:fldChar w:fldCharType="separate"/>
        </w:r>
      </w:del>
      <w:del w:id="3109" w:author="SFC2021" w:date="2025-12-22T16:11:21Z">
        <w:r w:rsidR="00A77B3E">
          <w:rPr>
            <w:rStyle w:val="Hyperlink"/>
          </w:rPr>
          <w:delText>Πίνακας 4: Διάσταση 1 — πεδίο παρέμβασης</w:delText>
        </w:r>
      </w:del>
      <w:del w:id="3110" w:author="SFC2021" w:date="2025-12-22T16:11:21Z">
        <w:r>
          <w:tab/>
        </w:r>
      </w:del>
      <w:del w:id="3111" w:author="SFC2021" w:date="2025-12-22T16:11:21Z">
        <w:r>
          <w:fldChar w:fldCharType="begin"/>
        </w:r>
      </w:del>
      <w:del w:id="3112" w:author="SFC2021" w:date="2025-12-22T16:11:21Z">
        <w:r>
          <w:delInstrText xml:space="preserve"> PAGEREF _Toc256000691 \h </w:delInstrText>
        </w:r>
      </w:del>
      <w:del w:id="3113" w:author="SFC2021" w:date="2025-12-22T16:11:21Z">
        <w:r>
          <w:fldChar w:fldCharType="separate"/>
        </w:r>
      </w:del>
      <w:del w:id="3114" w:author="SFC2021" w:date="2025-12-22T16:11:21Z">
        <w:r>
          <w:delText>148</w:delText>
        </w:r>
      </w:del>
      <w:del w:id="3115" w:author="SFC2021" w:date="2025-12-22T16:11:21Z">
        <w:r>
          <w:fldChar w:fldCharType="end"/>
        </w:r>
      </w:del>
      <w:del w:id="3116" w:author="SFC2021" w:date="2025-12-22T16:11:21Z">
        <w:r>
          <w:fldChar w:fldCharType="end"/>
        </w:r>
      </w:del>
    </w:p>
    <w:p>
      <w:pPr>
        <w:pStyle w:val="TOC5"/>
        <w:tabs>
          <w:tab w:val="end" w:leader="dot" w:pos="10240"/>
        </w:tabs>
        <w:rPr>
          <w:del w:id="3117" w:author="SFC2021" w:date="2025-12-22T16:11:21Z"/>
          <w:rFonts w:ascii="Calibri" w:hAnsi="Calibri"/>
          <w:noProof/>
          <w:sz w:val="22"/>
        </w:rPr>
      </w:pPr>
      <w:del w:id="3118" w:author="SFC2021" w:date="2025-12-22T16:11:21Z">
        <w:r>
          <w:fldChar w:fldCharType="begin"/>
        </w:r>
      </w:del>
      <w:del w:id="3119" w:author="SFC2021" w:date="2025-12-22T16:11:21Z">
        <w:r>
          <w:delInstrText xml:space="preserve"> HYPERLINK \l "_Toc256000692" </w:delInstrText>
        </w:r>
      </w:del>
      <w:del w:id="3120" w:author="SFC2021" w:date="2025-12-22T16:11:21Z">
        <w:r>
          <w:fldChar w:fldCharType="separate"/>
        </w:r>
      </w:del>
      <w:del w:id="3121" w:author="SFC2021" w:date="2025-12-22T16:11:21Z">
        <w:r w:rsidR="00A77B3E">
          <w:rPr>
            <w:rStyle w:val="Hyperlink"/>
          </w:rPr>
          <w:delText>Πίνακας 5: Διάσταση 2 — μορφή χρηματοδότησης</w:delText>
        </w:r>
      </w:del>
      <w:del w:id="3122" w:author="SFC2021" w:date="2025-12-22T16:11:21Z">
        <w:r>
          <w:tab/>
        </w:r>
      </w:del>
      <w:del w:id="3123" w:author="SFC2021" w:date="2025-12-22T16:11:21Z">
        <w:r>
          <w:fldChar w:fldCharType="begin"/>
        </w:r>
      </w:del>
      <w:del w:id="3124" w:author="SFC2021" w:date="2025-12-22T16:11:21Z">
        <w:r>
          <w:delInstrText xml:space="preserve"> PAGEREF _Toc256000692 \h </w:delInstrText>
        </w:r>
      </w:del>
      <w:del w:id="3125" w:author="SFC2021" w:date="2025-12-22T16:11:21Z">
        <w:r>
          <w:fldChar w:fldCharType="separate"/>
        </w:r>
      </w:del>
      <w:del w:id="3126" w:author="SFC2021" w:date="2025-12-22T16:11:21Z">
        <w:r>
          <w:delText>149</w:delText>
        </w:r>
      </w:del>
      <w:del w:id="3127" w:author="SFC2021" w:date="2025-12-22T16:11:21Z">
        <w:r>
          <w:fldChar w:fldCharType="end"/>
        </w:r>
      </w:del>
      <w:del w:id="3128" w:author="SFC2021" w:date="2025-12-22T16:11:21Z">
        <w:r>
          <w:fldChar w:fldCharType="end"/>
        </w:r>
      </w:del>
    </w:p>
    <w:p>
      <w:pPr>
        <w:pStyle w:val="TOC5"/>
        <w:tabs>
          <w:tab w:val="end" w:leader="dot" w:pos="10240"/>
        </w:tabs>
        <w:rPr>
          <w:del w:id="3129" w:author="SFC2021" w:date="2025-12-22T16:11:21Z"/>
          <w:rFonts w:ascii="Calibri" w:hAnsi="Calibri"/>
          <w:noProof/>
          <w:sz w:val="22"/>
        </w:rPr>
      </w:pPr>
      <w:del w:id="3130" w:author="SFC2021" w:date="2025-12-22T16:11:21Z">
        <w:r>
          <w:fldChar w:fldCharType="begin"/>
        </w:r>
      </w:del>
      <w:del w:id="3131" w:author="SFC2021" w:date="2025-12-22T16:11:21Z">
        <w:r>
          <w:delInstrText xml:space="preserve"> HYPERLINK \l "_Toc256000693" </w:delInstrText>
        </w:r>
      </w:del>
      <w:del w:id="3132" w:author="SFC2021" w:date="2025-12-22T16:11:21Z">
        <w:r>
          <w:fldChar w:fldCharType="separate"/>
        </w:r>
      </w:del>
      <w:del w:id="3133" w:author="SFC2021" w:date="2025-12-22T16:11:21Z">
        <w:r w:rsidR="00A77B3E">
          <w:rPr>
            <w:rStyle w:val="Hyperlink"/>
          </w:rPr>
          <w:delText>Πίνακας 6: Διάσταση 3 — μηχανισμός εδαφικής υλοποίησης και εδαφική εστίαση</w:delText>
        </w:r>
      </w:del>
      <w:del w:id="3134" w:author="SFC2021" w:date="2025-12-22T16:11:21Z">
        <w:r>
          <w:tab/>
        </w:r>
      </w:del>
      <w:del w:id="3135" w:author="SFC2021" w:date="2025-12-22T16:11:21Z">
        <w:r>
          <w:fldChar w:fldCharType="begin"/>
        </w:r>
      </w:del>
      <w:del w:id="3136" w:author="SFC2021" w:date="2025-12-22T16:11:21Z">
        <w:r>
          <w:delInstrText xml:space="preserve"> PAGEREF _Toc256000693 \h </w:delInstrText>
        </w:r>
      </w:del>
      <w:del w:id="3137" w:author="SFC2021" w:date="2025-12-22T16:11:21Z">
        <w:r>
          <w:fldChar w:fldCharType="separate"/>
        </w:r>
      </w:del>
      <w:del w:id="3138" w:author="SFC2021" w:date="2025-12-22T16:11:21Z">
        <w:r>
          <w:delText>149</w:delText>
        </w:r>
      </w:del>
      <w:del w:id="3139" w:author="SFC2021" w:date="2025-12-22T16:11:21Z">
        <w:r>
          <w:fldChar w:fldCharType="end"/>
        </w:r>
      </w:del>
      <w:del w:id="3140" w:author="SFC2021" w:date="2025-12-22T16:11:21Z">
        <w:r>
          <w:fldChar w:fldCharType="end"/>
        </w:r>
      </w:del>
    </w:p>
    <w:p>
      <w:pPr>
        <w:pStyle w:val="TOC5"/>
        <w:tabs>
          <w:tab w:val="end" w:leader="dot" w:pos="10240"/>
        </w:tabs>
        <w:rPr>
          <w:del w:id="3141" w:author="SFC2021" w:date="2025-12-22T16:11:21Z"/>
          <w:rFonts w:ascii="Calibri" w:hAnsi="Calibri"/>
          <w:noProof/>
          <w:sz w:val="22"/>
        </w:rPr>
      </w:pPr>
      <w:del w:id="3142" w:author="SFC2021" w:date="2025-12-22T16:11:21Z">
        <w:r>
          <w:fldChar w:fldCharType="begin"/>
        </w:r>
      </w:del>
      <w:del w:id="3143" w:author="SFC2021" w:date="2025-12-22T16:11:21Z">
        <w:r>
          <w:delInstrText xml:space="preserve"> HYPERLINK \l "_Toc256000694" </w:delInstrText>
        </w:r>
      </w:del>
      <w:del w:id="3144" w:author="SFC2021" w:date="2025-12-22T16:11:21Z">
        <w:r>
          <w:fldChar w:fldCharType="separate"/>
        </w:r>
      </w:del>
      <w:del w:id="3145" w:author="SFC2021" w:date="2025-12-22T16:11:21Z">
        <w:r w:rsidR="00A77B3E">
          <w:rPr>
            <w:rStyle w:val="Hyperlink"/>
          </w:rPr>
          <w:delText>Πίνακας 7: Διάσταση 6 — δευτερεύοντες θεματικοί στόχοι ΕΚΤ+</w:delText>
        </w:r>
      </w:del>
      <w:del w:id="3146" w:author="SFC2021" w:date="2025-12-22T16:11:21Z">
        <w:r>
          <w:tab/>
        </w:r>
      </w:del>
      <w:del w:id="3147" w:author="SFC2021" w:date="2025-12-22T16:11:21Z">
        <w:r>
          <w:fldChar w:fldCharType="begin"/>
        </w:r>
      </w:del>
      <w:del w:id="3148" w:author="SFC2021" w:date="2025-12-22T16:11:21Z">
        <w:r>
          <w:delInstrText xml:space="preserve"> PAGEREF _Toc256000694 \h </w:delInstrText>
        </w:r>
      </w:del>
      <w:del w:id="3149" w:author="SFC2021" w:date="2025-12-22T16:11:21Z">
        <w:r>
          <w:fldChar w:fldCharType="separate"/>
        </w:r>
      </w:del>
      <w:del w:id="3150" w:author="SFC2021" w:date="2025-12-22T16:11:21Z">
        <w:r>
          <w:delText>149</w:delText>
        </w:r>
      </w:del>
      <w:del w:id="3151" w:author="SFC2021" w:date="2025-12-22T16:11:21Z">
        <w:r>
          <w:fldChar w:fldCharType="end"/>
        </w:r>
      </w:del>
      <w:del w:id="3152" w:author="SFC2021" w:date="2025-12-22T16:11:21Z">
        <w:r>
          <w:fldChar w:fldCharType="end"/>
        </w:r>
      </w:del>
    </w:p>
    <w:p>
      <w:pPr>
        <w:pStyle w:val="TOC5"/>
        <w:tabs>
          <w:tab w:val="end" w:leader="dot" w:pos="10240"/>
        </w:tabs>
        <w:rPr>
          <w:del w:id="3153" w:author="SFC2021" w:date="2025-12-22T16:11:21Z"/>
          <w:rFonts w:ascii="Calibri" w:hAnsi="Calibri"/>
          <w:noProof/>
          <w:sz w:val="22"/>
        </w:rPr>
      </w:pPr>
      <w:del w:id="3154" w:author="SFC2021" w:date="2025-12-22T16:11:21Z">
        <w:r>
          <w:fldChar w:fldCharType="begin"/>
        </w:r>
      </w:del>
      <w:del w:id="3155" w:author="SFC2021" w:date="2025-12-22T16:11:21Z">
        <w:r>
          <w:delInstrText xml:space="preserve"> HYPERLINK \l "_Toc256000695" </w:delInstrText>
        </w:r>
      </w:del>
      <w:del w:id="3156" w:author="SFC2021" w:date="2025-12-22T16:11:21Z">
        <w:r>
          <w:fldChar w:fldCharType="separate"/>
        </w:r>
      </w:del>
      <w:del w:id="3157"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3158" w:author="SFC2021" w:date="2025-12-22T16:11:21Z">
        <w:r>
          <w:tab/>
        </w:r>
      </w:del>
      <w:del w:id="3159" w:author="SFC2021" w:date="2025-12-22T16:11:21Z">
        <w:r>
          <w:fldChar w:fldCharType="begin"/>
        </w:r>
      </w:del>
      <w:del w:id="3160" w:author="SFC2021" w:date="2025-12-22T16:11:21Z">
        <w:r>
          <w:delInstrText xml:space="preserve"> PAGEREF _Toc256000695 \h </w:delInstrText>
        </w:r>
      </w:del>
      <w:del w:id="3161" w:author="SFC2021" w:date="2025-12-22T16:11:21Z">
        <w:r>
          <w:fldChar w:fldCharType="separate"/>
        </w:r>
      </w:del>
      <w:del w:id="3162" w:author="SFC2021" w:date="2025-12-22T16:11:21Z">
        <w:r>
          <w:delText>149</w:delText>
        </w:r>
      </w:del>
      <w:del w:id="3163" w:author="SFC2021" w:date="2025-12-22T16:11:21Z">
        <w:r>
          <w:fldChar w:fldCharType="end"/>
        </w:r>
      </w:del>
      <w:del w:id="3164" w:author="SFC2021" w:date="2025-12-22T16:11:21Z">
        <w:r>
          <w:fldChar w:fldCharType="end"/>
        </w:r>
      </w:del>
    </w:p>
    <w:p>
      <w:pPr>
        <w:pStyle w:val="TOC4"/>
        <w:tabs>
          <w:tab w:val="end" w:leader="dot" w:pos="10240"/>
        </w:tabs>
        <w:rPr>
          <w:del w:id="3165" w:author="SFC2021" w:date="2025-12-22T16:11:21Z"/>
          <w:rFonts w:ascii="Calibri" w:hAnsi="Calibri"/>
          <w:noProof/>
          <w:sz w:val="22"/>
        </w:rPr>
      </w:pPr>
      <w:del w:id="3166" w:author="SFC2021" w:date="2025-12-22T16:11:21Z">
        <w:r>
          <w:fldChar w:fldCharType="begin"/>
        </w:r>
      </w:del>
      <w:del w:id="3167" w:author="SFC2021" w:date="2025-12-22T16:11:21Z">
        <w:r>
          <w:delInstrText xml:space="preserve"> HYPERLINK \l "_Toc256000696" </w:delInstrText>
        </w:r>
      </w:del>
      <w:del w:id="3168" w:author="SFC2021" w:date="2025-12-22T16:11:21Z">
        <w:r>
          <w:fldChar w:fldCharType="separate"/>
        </w:r>
      </w:del>
      <w:del w:id="3169" w:author="SFC2021" w:date="2025-12-22T16:11:21Z">
        <w:r w:rsidR="00A77B3E">
          <w:rPr>
            <w:rStyle w:val="Hyperlink"/>
          </w:rPr>
          <w:delTex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delText>
        </w:r>
      </w:del>
      <w:del w:id="3170" w:author="SFC2021" w:date="2025-12-22T16:11:21Z">
        <w:r>
          <w:tab/>
        </w:r>
      </w:del>
      <w:del w:id="3171" w:author="SFC2021" w:date="2025-12-22T16:11:21Z">
        <w:r>
          <w:fldChar w:fldCharType="begin"/>
        </w:r>
      </w:del>
      <w:del w:id="3172" w:author="SFC2021" w:date="2025-12-22T16:11:21Z">
        <w:r>
          <w:delInstrText xml:space="preserve"> PAGEREF _Toc256000696 \h </w:delInstrText>
        </w:r>
      </w:del>
      <w:del w:id="3173" w:author="SFC2021" w:date="2025-12-22T16:11:21Z">
        <w:r>
          <w:fldChar w:fldCharType="separate"/>
        </w:r>
      </w:del>
      <w:del w:id="3174" w:author="SFC2021" w:date="2025-12-22T16:11:21Z">
        <w:r>
          <w:delText>151</w:delText>
        </w:r>
      </w:del>
      <w:del w:id="3175" w:author="SFC2021" w:date="2025-12-22T16:11:21Z">
        <w:r>
          <w:fldChar w:fldCharType="end"/>
        </w:r>
      </w:del>
      <w:del w:id="3176" w:author="SFC2021" w:date="2025-12-22T16:11:21Z">
        <w:r>
          <w:fldChar w:fldCharType="end"/>
        </w:r>
      </w:del>
    </w:p>
    <w:p>
      <w:pPr>
        <w:pStyle w:val="TOC4"/>
        <w:tabs>
          <w:tab w:val="end" w:leader="dot" w:pos="10240"/>
        </w:tabs>
        <w:rPr>
          <w:del w:id="3177" w:author="SFC2021" w:date="2025-12-22T16:11:21Z"/>
          <w:rFonts w:ascii="Calibri" w:hAnsi="Calibri"/>
          <w:noProof/>
          <w:sz w:val="22"/>
        </w:rPr>
      </w:pPr>
      <w:del w:id="3178" w:author="SFC2021" w:date="2025-12-22T16:11:21Z">
        <w:r>
          <w:fldChar w:fldCharType="begin"/>
        </w:r>
      </w:del>
      <w:del w:id="3179" w:author="SFC2021" w:date="2025-12-22T16:11:21Z">
        <w:r>
          <w:delInstrText xml:space="preserve"> HYPERLINK \l "_Toc256000697" </w:delInstrText>
        </w:r>
      </w:del>
      <w:del w:id="3180" w:author="SFC2021" w:date="2025-12-22T16:11:21Z">
        <w:r>
          <w:fldChar w:fldCharType="separate"/>
        </w:r>
      </w:del>
      <w:del w:id="3181" w:author="SFC2021" w:date="2025-12-22T16:11:21Z">
        <w:r w:rsidR="00A77B3E">
          <w:rPr>
            <w:rStyle w:val="Hyperlink"/>
          </w:rPr>
          <w:delText>2.1.1.1.1. Παρεμβάσεις των ταμείων</w:delText>
        </w:r>
      </w:del>
      <w:del w:id="3182" w:author="SFC2021" w:date="2025-12-22T16:11:21Z">
        <w:r>
          <w:tab/>
        </w:r>
      </w:del>
      <w:del w:id="3183" w:author="SFC2021" w:date="2025-12-22T16:11:21Z">
        <w:r>
          <w:fldChar w:fldCharType="begin"/>
        </w:r>
      </w:del>
      <w:del w:id="3184" w:author="SFC2021" w:date="2025-12-22T16:11:21Z">
        <w:r>
          <w:delInstrText xml:space="preserve"> PAGEREF _Toc256000697 \h </w:delInstrText>
        </w:r>
      </w:del>
      <w:del w:id="3185" w:author="SFC2021" w:date="2025-12-22T16:11:21Z">
        <w:r>
          <w:fldChar w:fldCharType="separate"/>
        </w:r>
      </w:del>
      <w:del w:id="3186" w:author="SFC2021" w:date="2025-12-22T16:11:21Z">
        <w:r>
          <w:delText>151</w:delText>
        </w:r>
      </w:del>
      <w:del w:id="3187" w:author="SFC2021" w:date="2025-12-22T16:11:21Z">
        <w:r>
          <w:fldChar w:fldCharType="end"/>
        </w:r>
      </w:del>
      <w:del w:id="3188" w:author="SFC2021" w:date="2025-12-22T16:11:21Z">
        <w:r>
          <w:fldChar w:fldCharType="end"/>
        </w:r>
      </w:del>
    </w:p>
    <w:p>
      <w:pPr>
        <w:pStyle w:val="TOC5"/>
        <w:tabs>
          <w:tab w:val="end" w:leader="dot" w:pos="10240"/>
        </w:tabs>
        <w:rPr>
          <w:del w:id="3189" w:author="SFC2021" w:date="2025-12-22T16:11:21Z"/>
          <w:rFonts w:ascii="Calibri" w:hAnsi="Calibri"/>
          <w:noProof/>
          <w:sz w:val="22"/>
        </w:rPr>
      </w:pPr>
      <w:del w:id="3190" w:author="SFC2021" w:date="2025-12-22T16:11:21Z">
        <w:r>
          <w:fldChar w:fldCharType="begin"/>
        </w:r>
      </w:del>
      <w:del w:id="3191" w:author="SFC2021" w:date="2025-12-22T16:11:21Z">
        <w:r>
          <w:delInstrText xml:space="preserve"> HYPERLINK \l "_Toc256000698" </w:delInstrText>
        </w:r>
      </w:del>
      <w:del w:id="3192" w:author="SFC2021" w:date="2025-12-22T16:11:21Z">
        <w:r>
          <w:fldChar w:fldCharType="separate"/>
        </w:r>
      </w:del>
      <w:del w:id="3193"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3194" w:author="SFC2021" w:date="2025-12-22T16:11:21Z">
        <w:r>
          <w:tab/>
        </w:r>
      </w:del>
      <w:del w:id="3195" w:author="SFC2021" w:date="2025-12-22T16:11:21Z">
        <w:r>
          <w:fldChar w:fldCharType="begin"/>
        </w:r>
      </w:del>
      <w:del w:id="3196" w:author="SFC2021" w:date="2025-12-22T16:11:21Z">
        <w:r>
          <w:delInstrText xml:space="preserve"> PAGEREF _Toc256000698 \h </w:delInstrText>
        </w:r>
      </w:del>
      <w:del w:id="3197" w:author="SFC2021" w:date="2025-12-22T16:11:21Z">
        <w:r>
          <w:fldChar w:fldCharType="separate"/>
        </w:r>
      </w:del>
      <w:del w:id="3198" w:author="SFC2021" w:date="2025-12-22T16:11:21Z">
        <w:r>
          <w:delText>151</w:delText>
        </w:r>
      </w:del>
      <w:del w:id="3199" w:author="SFC2021" w:date="2025-12-22T16:11:21Z">
        <w:r>
          <w:fldChar w:fldCharType="end"/>
        </w:r>
      </w:del>
      <w:del w:id="3200" w:author="SFC2021" w:date="2025-12-22T16:11:21Z">
        <w:r>
          <w:fldChar w:fldCharType="end"/>
        </w:r>
      </w:del>
    </w:p>
    <w:p>
      <w:pPr>
        <w:pStyle w:val="TOC5"/>
        <w:tabs>
          <w:tab w:val="end" w:leader="dot" w:pos="10240"/>
        </w:tabs>
        <w:rPr>
          <w:del w:id="3201" w:author="SFC2021" w:date="2025-12-22T16:11:21Z"/>
          <w:rFonts w:ascii="Calibri" w:hAnsi="Calibri"/>
          <w:noProof/>
          <w:sz w:val="22"/>
        </w:rPr>
      </w:pPr>
      <w:del w:id="3202" w:author="SFC2021" w:date="2025-12-22T16:11:21Z">
        <w:r>
          <w:fldChar w:fldCharType="begin"/>
        </w:r>
      </w:del>
      <w:del w:id="3203" w:author="SFC2021" w:date="2025-12-22T16:11:21Z">
        <w:r>
          <w:delInstrText xml:space="preserve"> HYPERLINK \l "_Toc256000699" </w:delInstrText>
        </w:r>
      </w:del>
      <w:del w:id="3204" w:author="SFC2021" w:date="2025-12-22T16:11:21Z">
        <w:r>
          <w:fldChar w:fldCharType="separate"/>
        </w:r>
      </w:del>
      <w:del w:id="3205" w:author="SFC2021" w:date="2025-12-22T16:11:21Z">
        <w:r w:rsidR="00A77B3E">
          <w:rPr>
            <w:rStyle w:val="Hyperlink"/>
          </w:rPr>
          <w:delText>Βασικές ομάδες-στόχοι — άρθρο 22 παράγραφος 3 στοιχείο δ) σημείο iii) του ΚΚΔ:</w:delText>
        </w:r>
      </w:del>
      <w:del w:id="3206" w:author="SFC2021" w:date="2025-12-22T16:11:21Z">
        <w:r>
          <w:tab/>
        </w:r>
      </w:del>
      <w:del w:id="3207" w:author="SFC2021" w:date="2025-12-22T16:11:21Z">
        <w:r>
          <w:fldChar w:fldCharType="begin"/>
        </w:r>
      </w:del>
      <w:del w:id="3208" w:author="SFC2021" w:date="2025-12-22T16:11:21Z">
        <w:r>
          <w:delInstrText xml:space="preserve"> PAGEREF _Toc256000699 \h </w:delInstrText>
        </w:r>
      </w:del>
      <w:del w:id="3209" w:author="SFC2021" w:date="2025-12-22T16:11:21Z">
        <w:r>
          <w:fldChar w:fldCharType="separate"/>
        </w:r>
      </w:del>
      <w:del w:id="3210" w:author="SFC2021" w:date="2025-12-22T16:11:21Z">
        <w:r>
          <w:delText>152</w:delText>
        </w:r>
      </w:del>
      <w:del w:id="3211" w:author="SFC2021" w:date="2025-12-22T16:11:21Z">
        <w:r>
          <w:fldChar w:fldCharType="end"/>
        </w:r>
      </w:del>
      <w:del w:id="3212" w:author="SFC2021" w:date="2025-12-22T16:11:21Z">
        <w:r>
          <w:fldChar w:fldCharType="end"/>
        </w:r>
      </w:del>
    </w:p>
    <w:p>
      <w:pPr>
        <w:pStyle w:val="TOC5"/>
        <w:tabs>
          <w:tab w:val="end" w:leader="dot" w:pos="10240"/>
        </w:tabs>
        <w:rPr>
          <w:del w:id="3213" w:author="SFC2021" w:date="2025-12-22T16:11:21Z"/>
          <w:rFonts w:ascii="Calibri" w:hAnsi="Calibri"/>
          <w:noProof/>
          <w:sz w:val="22"/>
        </w:rPr>
      </w:pPr>
      <w:del w:id="3214" w:author="SFC2021" w:date="2025-12-22T16:11:21Z">
        <w:r>
          <w:fldChar w:fldCharType="begin"/>
        </w:r>
      </w:del>
      <w:del w:id="3215" w:author="SFC2021" w:date="2025-12-22T16:11:21Z">
        <w:r>
          <w:delInstrText xml:space="preserve"> HYPERLINK \l "_Toc256000700" </w:delInstrText>
        </w:r>
      </w:del>
      <w:del w:id="3216" w:author="SFC2021" w:date="2025-12-22T16:11:21Z">
        <w:r>
          <w:fldChar w:fldCharType="separate"/>
        </w:r>
      </w:del>
      <w:del w:id="3217"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218" w:author="SFC2021" w:date="2025-12-22T16:11:21Z">
        <w:r>
          <w:tab/>
        </w:r>
      </w:del>
      <w:del w:id="3219" w:author="SFC2021" w:date="2025-12-22T16:11:21Z">
        <w:r>
          <w:fldChar w:fldCharType="begin"/>
        </w:r>
      </w:del>
      <w:del w:id="3220" w:author="SFC2021" w:date="2025-12-22T16:11:21Z">
        <w:r>
          <w:delInstrText xml:space="preserve"> PAGEREF _Toc256000700 \h </w:delInstrText>
        </w:r>
      </w:del>
      <w:del w:id="3221" w:author="SFC2021" w:date="2025-12-22T16:11:21Z">
        <w:r>
          <w:fldChar w:fldCharType="separate"/>
        </w:r>
      </w:del>
      <w:del w:id="3222" w:author="SFC2021" w:date="2025-12-22T16:11:21Z">
        <w:r>
          <w:delText>152</w:delText>
        </w:r>
      </w:del>
      <w:del w:id="3223" w:author="SFC2021" w:date="2025-12-22T16:11:21Z">
        <w:r>
          <w:fldChar w:fldCharType="end"/>
        </w:r>
      </w:del>
      <w:del w:id="3224" w:author="SFC2021" w:date="2025-12-22T16:11:21Z">
        <w:r>
          <w:fldChar w:fldCharType="end"/>
        </w:r>
      </w:del>
    </w:p>
    <w:p>
      <w:pPr>
        <w:pStyle w:val="TOC5"/>
        <w:tabs>
          <w:tab w:val="end" w:leader="dot" w:pos="10240"/>
        </w:tabs>
        <w:rPr>
          <w:del w:id="3225" w:author="SFC2021" w:date="2025-12-22T16:11:21Z"/>
          <w:rFonts w:ascii="Calibri" w:hAnsi="Calibri"/>
          <w:noProof/>
          <w:sz w:val="22"/>
        </w:rPr>
      </w:pPr>
      <w:del w:id="3226" w:author="SFC2021" w:date="2025-12-22T16:11:21Z">
        <w:r>
          <w:fldChar w:fldCharType="begin"/>
        </w:r>
      </w:del>
      <w:del w:id="3227" w:author="SFC2021" w:date="2025-12-22T16:11:21Z">
        <w:r>
          <w:delInstrText xml:space="preserve"> HYPERLINK \l "_Toc256000701" </w:delInstrText>
        </w:r>
      </w:del>
      <w:del w:id="3228" w:author="SFC2021" w:date="2025-12-22T16:11:21Z">
        <w:r>
          <w:fldChar w:fldCharType="separate"/>
        </w:r>
      </w:del>
      <w:del w:id="3229"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230" w:author="SFC2021" w:date="2025-12-22T16:11:21Z">
        <w:r>
          <w:tab/>
        </w:r>
      </w:del>
      <w:del w:id="3231" w:author="SFC2021" w:date="2025-12-22T16:11:21Z">
        <w:r>
          <w:fldChar w:fldCharType="begin"/>
        </w:r>
      </w:del>
      <w:del w:id="3232" w:author="SFC2021" w:date="2025-12-22T16:11:21Z">
        <w:r>
          <w:delInstrText xml:space="preserve"> PAGEREF _Toc256000701 \h </w:delInstrText>
        </w:r>
      </w:del>
      <w:del w:id="3233" w:author="SFC2021" w:date="2025-12-22T16:11:21Z">
        <w:r>
          <w:fldChar w:fldCharType="separate"/>
        </w:r>
      </w:del>
      <w:del w:id="3234" w:author="SFC2021" w:date="2025-12-22T16:11:21Z">
        <w:r>
          <w:delText>153</w:delText>
        </w:r>
      </w:del>
      <w:del w:id="3235" w:author="SFC2021" w:date="2025-12-22T16:11:21Z">
        <w:r>
          <w:fldChar w:fldCharType="end"/>
        </w:r>
      </w:del>
      <w:del w:id="3236" w:author="SFC2021" w:date="2025-12-22T16:11:21Z">
        <w:r>
          <w:fldChar w:fldCharType="end"/>
        </w:r>
      </w:del>
    </w:p>
    <w:p>
      <w:pPr>
        <w:pStyle w:val="TOC5"/>
        <w:tabs>
          <w:tab w:val="end" w:leader="dot" w:pos="10240"/>
        </w:tabs>
        <w:rPr>
          <w:del w:id="3237" w:author="SFC2021" w:date="2025-12-22T16:11:21Z"/>
          <w:rFonts w:ascii="Calibri" w:hAnsi="Calibri"/>
          <w:noProof/>
          <w:sz w:val="22"/>
        </w:rPr>
      </w:pPr>
      <w:del w:id="3238" w:author="SFC2021" w:date="2025-12-22T16:11:21Z">
        <w:r>
          <w:fldChar w:fldCharType="begin"/>
        </w:r>
      </w:del>
      <w:del w:id="3239" w:author="SFC2021" w:date="2025-12-22T16:11:21Z">
        <w:r>
          <w:delInstrText xml:space="preserve"> HYPERLINK \l "_Toc256000702" </w:delInstrText>
        </w:r>
      </w:del>
      <w:del w:id="3240" w:author="SFC2021" w:date="2025-12-22T16:11:21Z">
        <w:r>
          <w:fldChar w:fldCharType="separate"/>
        </w:r>
      </w:del>
      <w:del w:id="3241"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242" w:author="SFC2021" w:date="2025-12-22T16:11:21Z">
        <w:r>
          <w:tab/>
        </w:r>
      </w:del>
      <w:del w:id="3243" w:author="SFC2021" w:date="2025-12-22T16:11:21Z">
        <w:r>
          <w:fldChar w:fldCharType="begin"/>
        </w:r>
      </w:del>
      <w:del w:id="3244" w:author="SFC2021" w:date="2025-12-22T16:11:21Z">
        <w:r>
          <w:delInstrText xml:space="preserve"> PAGEREF _Toc256000702 \h </w:delInstrText>
        </w:r>
      </w:del>
      <w:del w:id="3245" w:author="SFC2021" w:date="2025-12-22T16:11:21Z">
        <w:r>
          <w:fldChar w:fldCharType="separate"/>
        </w:r>
      </w:del>
      <w:del w:id="3246" w:author="SFC2021" w:date="2025-12-22T16:11:21Z">
        <w:r>
          <w:delText>153</w:delText>
        </w:r>
      </w:del>
      <w:del w:id="3247" w:author="SFC2021" w:date="2025-12-22T16:11:21Z">
        <w:r>
          <w:fldChar w:fldCharType="end"/>
        </w:r>
      </w:del>
      <w:del w:id="3248" w:author="SFC2021" w:date="2025-12-22T16:11:21Z">
        <w:r>
          <w:fldChar w:fldCharType="end"/>
        </w:r>
      </w:del>
    </w:p>
    <w:p>
      <w:pPr>
        <w:pStyle w:val="TOC5"/>
        <w:tabs>
          <w:tab w:val="end" w:leader="dot" w:pos="10240"/>
        </w:tabs>
        <w:rPr>
          <w:del w:id="3249" w:author="SFC2021" w:date="2025-12-22T16:11:21Z"/>
          <w:rFonts w:ascii="Calibri" w:hAnsi="Calibri"/>
          <w:noProof/>
          <w:sz w:val="22"/>
        </w:rPr>
      </w:pPr>
      <w:del w:id="3250" w:author="SFC2021" w:date="2025-12-22T16:11:21Z">
        <w:r>
          <w:fldChar w:fldCharType="begin"/>
        </w:r>
      </w:del>
      <w:del w:id="3251" w:author="SFC2021" w:date="2025-12-22T16:11:21Z">
        <w:r>
          <w:delInstrText xml:space="preserve"> HYPERLINK \l "_Toc256000703" </w:delInstrText>
        </w:r>
      </w:del>
      <w:del w:id="3252" w:author="SFC2021" w:date="2025-12-22T16:11:21Z">
        <w:r>
          <w:fldChar w:fldCharType="separate"/>
        </w:r>
      </w:del>
      <w:del w:id="3253"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254" w:author="SFC2021" w:date="2025-12-22T16:11:21Z">
        <w:r>
          <w:tab/>
        </w:r>
      </w:del>
      <w:del w:id="3255" w:author="SFC2021" w:date="2025-12-22T16:11:21Z">
        <w:r>
          <w:fldChar w:fldCharType="begin"/>
        </w:r>
      </w:del>
      <w:del w:id="3256" w:author="SFC2021" w:date="2025-12-22T16:11:21Z">
        <w:r>
          <w:delInstrText xml:space="preserve"> PAGEREF _Toc256000703 \h </w:delInstrText>
        </w:r>
      </w:del>
      <w:del w:id="3257" w:author="SFC2021" w:date="2025-12-22T16:11:21Z">
        <w:r>
          <w:fldChar w:fldCharType="separate"/>
        </w:r>
      </w:del>
      <w:del w:id="3258" w:author="SFC2021" w:date="2025-12-22T16:11:21Z">
        <w:r>
          <w:delText>153</w:delText>
        </w:r>
      </w:del>
      <w:del w:id="3259" w:author="SFC2021" w:date="2025-12-22T16:11:21Z">
        <w:r>
          <w:fldChar w:fldCharType="end"/>
        </w:r>
      </w:del>
      <w:del w:id="3260" w:author="SFC2021" w:date="2025-12-22T16:11:21Z">
        <w:r>
          <w:fldChar w:fldCharType="end"/>
        </w:r>
      </w:del>
    </w:p>
    <w:p>
      <w:pPr>
        <w:pStyle w:val="TOC4"/>
        <w:tabs>
          <w:tab w:val="end" w:leader="dot" w:pos="10240"/>
        </w:tabs>
        <w:rPr>
          <w:del w:id="3261" w:author="SFC2021" w:date="2025-12-22T16:11:21Z"/>
          <w:rFonts w:ascii="Calibri" w:hAnsi="Calibri"/>
          <w:noProof/>
          <w:sz w:val="22"/>
        </w:rPr>
      </w:pPr>
      <w:del w:id="3262" w:author="SFC2021" w:date="2025-12-22T16:11:21Z">
        <w:r>
          <w:fldChar w:fldCharType="begin"/>
        </w:r>
      </w:del>
      <w:del w:id="3263" w:author="SFC2021" w:date="2025-12-22T16:11:21Z">
        <w:r>
          <w:delInstrText xml:space="preserve"> HYPERLINK \l "_Toc256000704" </w:delInstrText>
        </w:r>
      </w:del>
      <w:del w:id="3264" w:author="SFC2021" w:date="2025-12-22T16:11:21Z">
        <w:r>
          <w:fldChar w:fldCharType="separate"/>
        </w:r>
      </w:del>
      <w:del w:id="3265" w:author="SFC2021" w:date="2025-12-22T16:11:21Z">
        <w:r w:rsidR="00A77B3E">
          <w:rPr>
            <w:rStyle w:val="Hyperlink"/>
          </w:rPr>
          <w:delText>2.1.1.1.2. Δείκτες</w:delText>
        </w:r>
      </w:del>
      <w:del w:id="3266" w:author="SFC2021" w:date="2025-12-22T16:11:21Z">
        <w:r>
          <w:tab/>
        </w:r>
      </w:del>
      <w:del w:id="3267" w:author="SFC2021" w:date="2025-12-22T16:11:21Z">
        <w:r>
          <w:fldChar w:fldCharType="begin"/>
        </w:r>
      </w:del>
      <w:del w:id="3268" w:author="SFC2021" w:date="2025-12-22T16:11:21Z">
        <w:r>
          <w:delInstrText xml:space="preserve"> PAGEREF _Toc256000704 \h </w:delInstrText>
        </w:r>
      </w:del>
      <w:del w:id="3269" w:author="SFC2021" w:date="2025-12-22T16:11:21Z">
        <w:r>
          <w:fldChar w:fldCharType="separate"/>
        </w:r>
      </w:del>
      <w:del w:id="3270" w:author="SFC2021" w:date="2025-12-22T16:11:21Z">
        <w:r>
          <w:delText>153</w:delText>
        </w:r>
      </w:del>
      <w:del w:id="3271" w:author="SFC2021" w:date="2025-12-22T16:11:21Z">
        <w:r>
          <w:fldChar w:fldCharType="end"/>
        </w:r>
      </w:del>
      <w:del w:id="3272" w:author="SFC2021" w:date="2025-12-22T16:11:21Z">
        <w:r>
          <w:fldChar w:fldCharType="end"/>
        </w:r>
      </w:del>
    </w:p>
    <w:p>
      <w:pPr>
        <w:pStyle w:val="TOC5"/>
        <w:tabs>
          <w:tab w:val="end" w:leader="dot" w:pos="10240"/>
        </w:tabs>
        <w:rPr>
          <w:del w:id="3273" w:author="SFC2021" w:date="2025-12-22T16:11:21Z"/>
          <w:rFonts w:ascii="Calibri" w:hAnsi="Calibri"/>
          <w:noProof/>
          <w:sz w:val="22"/>
        </w:rPr>
      </w:pPr>
      <w:del w:id="3274" w:author="SFC2021" w:date="2025-12-22T16:11:21Z">
        <w:r>
          <w:fldChar w:fldCharType="begin"/>
        </w:r>
      </w:del>
      <w:del w:id="3275" w:author="SFC2021" w:date="2025-12-22T16:11:21Z">
        <w:r>
          <w:delInstrText xml:space="preserve"> HYPERLINK \l "_Toc256000705" </w:delInstrText>
        </w:r>
      </w:del>
      <w:del w:id="3276" w:author="SFC2021" w:date="2025-12-22T16:11:21Z">
        <w:r>
          <w:fldChar w:fldCharType="separate"/>
        </w:r>
      </w:del>
      <w:del w:id="3277" w:author="SFC2021" w:date="2025-12-22T16:11:21Z">
        <w:r w:rsidR="00A77B3E">
          <w:rPr>
            <w:rStyle w:val="Hyperlink"/>
          </w:rPr>
          <w:delText>Πίνακας 2: Δείκτες εκροών</w:delText>
        </w:r>
      </w:del>
      <w:del w:id="3278" w:author="SFC2021" w:date="2025-12-22T16:11:21Z">
        <w:r>
          <w:tab/>
        </w:r>
      </w:del>
      <w:del w:id="3279" w:author="SFC2021" w:date="2025-12-22T16:11:21Z">
        <w:r>
          <w:fldChar w:fldCharType="begin"/>
        </w:r>
      </w:del>
      <w:del w:id="3280" w:author="SFC2021" w:date="2025-12-22T16:11:21Z">
        <w:r>
          <w:delInstrText xml:space="preserve"> PAGEREF _Toc256000705 \h </w:delInstrText>
        </w:r>
      </w:del>
      <w:del w:id="3281" w:author="SFC2021" w:date="2025-12-22T16:11:21Z">
        <w:r>
          <w:fldChar w:fldCharType="separate"/>
        </w:r>
      </w:del>
      <w:del w:id="3282" w:author="SFC2021" w:date="2025-12-22T16:11:21Z">
        <w:r>
          <w:delText>153</w:delText>
        </w:r>
      </w:del>
      <w:del w:id="3283" w:author="SFC2021" w:date="2025-12-22T16:11:21Z">
        <w:r>
          <w:fldChar w:fldCharType="end"/>
        </w:r>
      </w:del>
      <w:del w:id="3284" w:author="SFC2021" w:date="2025-12-22T16:11:21Z">
        <w:r>
          <w:fldChar w:fldCharType="end"/>
        </w:r>
      </w:del>
    </w:p>
    <w:p>
      <w:pPr>
        <w:pStyle w:val="TOC5"/>
        <w:tabs>
          <w:tab w:val="end" w:leader="dot" w:pos="10240"/>
        </w:tabs>
        <w:rPr>
          <w:del w:id="3285" w:author="SFC2021" w:date="2025-12-22T16:11:21Z"/>
          <w:rFonts w:ascii="Calibri" w:hAnsi="Calibri"/>
          <w:noProof/>
          <w:sz w:val="22"/>
        </w:rPr>
      </w:pPr>
      <w:del w:id="3286" w:author="SFC2021" w:date="2025-12-22T16:11:21Z">
        <w:r>
          <w:fldChar w:fldCharType="begin"/>
        </w:r>
      </w:del>
      <w:del w:id="3287" w:author="SFC2021" w:date="2025-12-22T16:11:21Z">
        <w:r>
          <w:delInstrText xml:space="preserve"> HYPERLINK \l "_Toc256000706" </w:delInstrText>
        </w:r>
      </w:del>
      <w:del w:id="3288" w:author="SFC2021" w:date="2025-12-22T16:11:21Z">
        <w:r>
          <w:fldChar w:fldCharType="separate"/>
        </w:r>
      </w:del>
      <w:del w:id="3289" w:author="SFC2021" w:date="2025-12-22T16:11:21Z">
        <w:r w:rsidR="00A77B3E">
          <w:rPr>
            <w:rStyle w:val="Hyperlink"/>
          </w:rPr>
          <w:delText>Πίνακας 3: Δείκτες αποτελεσμάτων</w:delText>
        </w:r>
      </w:del>
      <w:del w:id="3290" w:author="SFC2021" w:date="2025-12-22T16:11:21Z">
        <w:r>
          <w:tab/>
        </w:r>
      </w:del>
      <w:del w:id="3291" w:author="SFC2021" w:date="2025-12-22T16:11:21Z">
        <w:r>
          <w:fldChar w:fldCharType="begin"/>
        </w:r>
      </w:del>
      <w:del w:id="3292" w:author="SFC2021" w:date="2025-12-22T16:11:21Z">
        <w:r>
          <w:delInstrText xml:space="preserve"> PAGEREF _Toc256000706 \h </w:delInstrText>
        </w:r>
      </w:del>
      <w:del w:id="3293" w:author="SFC2021" w:date="2025-12-22T16:11:21Z">
        <w:r>
          <w:fldChar w:fldCharType="separate"/>
        </w:r>
      </w:del>
      <w:del w:id="3294" w:author="SFC2021" w:date="2025-12-22T16:11:21Z">
        <w:r>
          <w:delText>154</w:delText>
        </w:r>
      </w:del>
      <w:del w:id="3295" w:author="SFC2021" w:date="2025-12-22T16:11:21Z">
        <w:r>
          <w:fldChar w:fldCharType="end"/>
        </w:r>
      </w:del>
      <w:del w:id="3296" w:author="SFC2021" w:date="2025-12-22T16:11:21Z">
        <w:r>
          <w:fldChar w:fldCharType="end"/>
        </w:r>
      </w:del>
    </w:p>
    <w:p>
      <w:pPr>
        <w:pStyle w:val="TOC4"/>
        <w:tabs>
          <w:tab w:val="end" w:leader="dot" w:pos="10240"/>
        </w:tabs>
        <w:rPr>
          <w:del w:id="3297" w:author="SFC2021" w:date="2025-12-22T16:11:21Z"/>
          <w:rFonts w:ascii="Calibri" w:hAnsi="Calibri"/>
          <w:noProof/>
          <w:sz w:val="22"/>
        </w:rPr>
      </w:pPr>
      <w:del w:id="3298" w:author="SFC2021" w:date="2025-12-22T16:11:21Z">
        <w:r>
          <w:fldChar w:fldCharType="begin"/>
        </w:r>
      </w:del>
      <w:del w:id="3299" w:author="SFC2021" w:date="2025-12-22T16:11:21Z">
        <w:r>
          <w:delInstrText xml:space="preserve"> HYPERLINK \l "_Toc256000707" </w:delInstrText>
        </w:r>
      </w:del>
      <w:del w:id="3300" w:author="SFC2021" w:date="2025-12-22T16:11:21Z">
        <w:r>
          <w:fldChar w:fldCharType="separate"/>
        </w:r>
      </w:del>
      <w:del w:id="3301" w:author="SFC2021" w:date="2025-12-22T16:11:21Z">
        <w:r w:rsidR="00A77B3E">
          <w:rPr>
            <w:rStyle w:val="Hyperlink"/>
          </w:rPr>
          <w:delText>2.1.1.1.3. Ενδεικτική κατανομή των προγραμματισμένων πόρων (ΕΕ) ανά είδος παρέμβασης</w:delText>
        </w:r>
      </w:del>
      <w:del w:id="3302" w:author="SFC2021" w:date="2025-12-22T16:11:21Z">
        <w:r>
          <w:tab/>
        </w:r>
      </w:del>
      <w:del w:id="3303" w:author="SFC2021" w:date="2025-12-22T16:11:21Z">
        <w:r>
          <w:fldChar w:fldCharType="begin"/>
        </w:r>
      </w:del>
      <w:del w:id="3304" w:author="SFC2021" w:date="2025-12-22T16:11:21Z">
        <w:r>
          <w:delInstrText xml:space="preserve"> PAGEREF _Toc256000707 \h </w:delInstrText>
        </w:r>
      </w:del>
      <w:del w:id="3305" w:author="SFC2021" w:date="2025-12-22T16:11:21Z">
        <w:r>
          <w:fldChar w:fldCharType="separate"/>
        </w:r>
      </w:del>
      <w:del w:id="3306" w:author="SFC2021" w:date="2025-12-22T16:11:21Z">
        <w:r>
          <w:delText>154</w:delText>
        </w:r>
      </w:del>
      <w:del w:id="3307" w:author="SFC2021" w:date="2025-12-22T16:11:21Z">
        <w:r>
          <w:fldChar w:fldCharType="end"/>
        </w:r>
      </w:del>
      <w:del w:id="3308" w:author="SFC2021" w:date="2025-12-22T16:11:21Z">
        <w:r>
          <w:fldChar w:fldCharType="end"/>
        </w:r>
      </w:del>
    </w:p>
    <w:p>
      <w:pPr>
        <w:pStyle w:val="TOC5"/>
        <w:tabs>
          <w:tab w:val="end" w:leader="dot" w:pos="10240"/>
        </w:tabs>
        <w:rPr>
          <w:del w:id="3309" w:author="SFC2021" w:date="2025-12-22T16:11:21Z"/>
          <w:rFonts w:ascii="Calibri" w:hAnsi="Calibri"/>
          <w:noProof/>
          <w:sz w:val="22"/>
        </w:rPr>
      </w:pPr>
      <w:del w:id="3310" w:author="SFC2021" w:date="2025-12-22T16:11:21Z">
        <w:r>
          <w:fldChar w:fldCharType="begin"/>
        </w:r>
      </w:del>
      <w:del w:id="3311" w:author="SFC2021" w:date="2025-12-22T16:11:21Z">
        <w:r>
          <w:delInstrText xml:space="preserve"> HYPERLINK \l "_Toc256000708" </w:delInstrText>
        </w:r>
      </w:del>
      <w:del w:id="3312" w:author="SFC2021" w:date="2025-12-22T16:11:21Z">
        <w:r>
          <w:fldChar w:fldCharType="separate"/>
        </w:r>
      </w:del>
      <w:del w:id="3313" w:author="SFC2021" w:date="2025-12-22T16:11:21Z">
        <w:r w:rsidR="00A77B3E">
          <w:rPr>
            <w:rStyle w:val="Hyperlink"/>
          </w:rPr>
          <w:delText>Πίνακας 4: Διάσταση 1 — πεδίο παρέμβασης</w:delText>
        </w:r>
      </w:del>
      <w:del w:id="3314" w:author="SFC2021" w:date="2025-12-22T16:11:21Z">
        <w:r>
          <w:tab/>
        </w:r>
      </w:del>
      <w:del w:id="3315" w:author="SFC2021" w:date="2025-12-22T16:11:21Z">
        <w:r>
          <w:fldChar w:fldCharType="begin"/>
        </w:r>
      </w:del>
      <w:del w:id="3316" w:author="SFC2021" w:date="2025-12-22T16:11:21Z">
        <w:r>
          <w:delInstrText xml:space="preserve"> PAGEREF _Toc256000708 \h </w:delInstrText>
        </w:r>
      </w:del>
      <w:del w:id="3317" w:author="SFC2021" w:date="2025-12-22T16:11:21Z">
        <w:r>
          <w:fldChar w:fldCharType="separate"/>
        </w:r>
      </w:del>
      <w:del w:id="3318" w:author="SFC2021" w:date="2025-12-22T16:11:21Z">
        <w:r>
          <w:delText>154</w:delText>
        </w:r>
      </w:del>
      <w:del w:id="3319" w:author="SFC2021" w:date="2025-12-22T16:11:21Z">
        <w:r>
          <w:fldChar w:fldCharType="end"/>
        </w:r>
      </w:del>
      <w:del w:id="3320" w:author="SFC2021" w:date="2025-12-22T16:11:21Z">
        <w:r>
          <w:fldChar w:fldCharType="end"/>
        </w:r>
      </w:del>
    </w:p>
    <w:p>
      <w:pPr>
        <w:pStyle w:val="TOC5"/>
        <w:tabs>
          <w:tab w:val="end" w:leader="dot" w:pos="10240"/>
        </w:tabs>
        <w:rPr>
          <w:del w:id="3321" w:author="SFC2021" w:date="2025-12-22T16:11:21Z"/>
          <w:rFonts w:ascii="Calibri" w:hAnsi="Calibri"/>
          <w:noProof/>
          <w:sz w:val="22"/>
        </w:rPr>
      </w:pPr>
      <w:del w:id="3322" w:author="SFC2021" w:date="2025-12-22T16:11:21Z">
        <w:r>
          <w:fldChar w:fldCharType="begin"/>
        </w:r>
      </w:del>
      <w:del w:id="3323" w:author="SFC2021" w:date="2025-12-22T16:11:21Z">
        <w:r>
          <w:delInstrText xml:space="preserve"> HYPERLINK \l "_Toc256000709" </w:delInstrText>
        </w:r>
      </w:del>
      <w:del w:id="3324" w:author="SFC2021" w:date="2025-12-22T16:11:21Z">
        <w:r>
          <w:fldChar w:fldCharType="separate"/>
        </w:r>
      </w:del>
      <w:del w:id="3325" w:author="SFC2021" w:date="2025-12-22T16:11:21Z">
        <w:r w:rsidR="00A77B3E">
          <w:rPr>
            <w:rStyle w:val="Hyperlink"/>
          </w:rPr>
          <w:delText>Πίνακας 5: Διάσταση 2 — μορφή χρηματοδότησης</w:delText>
        </w:r>
      </w:del>
      <w:del w:id="3326" w:author="SFC2021" w:date="2025-12-22T16:11:21Z">
        <w:r>
          <w:tab/>
        </w:r>
      </w:del>
      <w:del w:id="3327" w:author="SFC2021" w:date="2025-12-22T16:11:21Z">
        <w:r>
          <w:fldChar w:fldCharType="begin"/>
        </w:r>
      </w:del>
      <w:del w:id="3328" w:author="SFC2021" w:date="2025-12-22T16:11:21Z">
        <w:r>
          <w:delInstrText xml:space="preserve"> PAGEREF _Toc256000709 \h </w:delInstrText>
        </w:r>
      </w:del>
      <w:del w:id="3329" w:author="SFC2021" w:date="2025-12-22T16:11:21Z">
        <w:r>
          <w:fldChar w:fldCharType="separate"/>
        </w:r>
      </w:del>
      <w:del w:id="3330" w:author="SFC2021" w:date="2025-12-22T16:11:21Z">
        <w:r>
          <w:delText>155</w:delText>
        </w:r>
      </w:del>
      <w:del w:id="3331" w:author="SFC2021" w:date="2025-12-22T16:11:21Z">
        <w:r>
          <w:fldChar w:fldCharType="end"/>
        </w:r>
      </w:del>
      <w:del w:id="3332" w:author="SFC2021" w:date="2025-12-22T16:11:21Z">
        <w:r>
          <w:fldChar w:fldCharType="end"/>
        </w:r>
      </w:del>
    </w:p>
    <w:p>
      <w:pPr>
        <w:pStyle w:val="TOC5"/>
        <w:tabs>
          <w:tab w:val="end" w:leader="dot" w:pos="10240"/>
        </w:tabs>
        <w:rPr>
          <w:del w:id="3333" w:author="SFC2021" w:date="2025-12-22T16:11:21Z"/>
          <w:rFonts w:ascii="Calibri" w:hAnsi="Calibri"/>
          <w:noProof/>
          <w:sz w:val="22"/>
        </w:rPr>
      </w:pPr>
      <w:del w:id="3334" w:author="SFC2021" w:date="2025-12-22T16:11:21Z">
        <w:r>
          <w:fldChar w:fldCharType="begin"/>
        </w:r>
      </w:del>
      <w:del w:id="3335" w:author="SFC2021" w:date="2025-12-22T16:11:21Z">
        <w:r>
          <w:delInstrText xml:space="preserve"> HYPERLINK \l "_Toc256000710" </w:delInstrText>
        </w:r>
      </w:del>
      <w:del w:id="3336" w:author="SFC2021" w:date="2025-12-22T16:11:21Z">
        <w:r>
          <w:fldChar w:fldCharType="separate"/>
        </w:r>
      </w:del>
      <w:del w:id="3337" w:author="SFC2021" w:date="2025-12-22T16:11:21Z">
        <w:r w:rsidR="00A77B3E">
          <w:rPr>
            <w:rStyle w:val="Hyperlink"/>
          </w:rPr>
          <w:delText>Πίνακας 6: Διάσταση 3 — μηχανισμός εδαφικής υλοποίησης και εδαφική εστίαση</w:delText>
        </w:r>
      </w:del>
      <w:del w:id="3338" w:author="SFC2021" w:date="2025-12-22T16:11:21Z">
        <w:r>
          <w:tab/>
        </w:r>
      </w:del>
      <w:del w:id="3339" w:author="SFC2021" w:date="2025-12-22T16:11:21Z">
        <w:r>
          <w:fldChar w:fldCharType="begin"/>
        </w:r>
      </w:del>
      <w:del w:id="3340" w:author="SFC2021" w:date="2025-12-22T16:11:21Z">
        <w:r>
          <w:delInstrText xml:space="preserve"> PAGEREF _Toc256000710 \h </w:delInstrText>
        </w:r>
      </w:del>
      <w:del w:id="3341" w:author="SFC2021" w:date="2025-12-22T16:11:21Z">
        <w:r>
          <w:fldChar w:fldCharType="separate"/>
        </w:r>
      </w:del>
      <w:del w:id="3342" w:author="SFC2021" w:date="2025-12-22T16:11:21Z">
        <w:r>
          <w:delText>155</w:delText>
        </w:r>
      </w:del>
      <w:del w:id="3343" w:author="SFC2021" w:date="2025-12-22T16:11:21Z">
        <w:r>
          <w:fldChar w:fldCharType="end"/>
        </w:r>
      </w:del>
      <w:del w:id="3344" w:author="SFC2021" w:date="2025-12-22T16:11:21Z">
        <w:r>
          <w:fldChar w:fldCharType="end"/>
        </w:r>
      </w:del>
    </w:p>
    <w:p>
      <w:pPr>
        <w:pStyle w:val="TOC5"/>
        <w:tabs>
          <w:tab w:val="end" w:leader="dot" w:pos="10240"/>
        </w:tabs>
        <w:rPr>
          <w:del w:id="3345" w:author="SFC2021" w:date="2025-12-22T16:11:21Z"/>
          <w:rFonts w:ascii="Calibri" w:hAnsi="Calibri"/>
          <w:noProof/>
          <w:sz w:val="22"/>
        </w:rPr>
      </w:pPr>
      <w:del w:id="3346" w:author="SFC2021" w:date="2025-12-22T16:11:21Z">
        <w:r>
          <w:fldChar w:fldCharType="begin"/>
        </w:r>
      </w:del>
      <w:del w:id="3347" w:author="SFC2021" w:date="2025-12-22T16:11:21Z">
        <w:r>
          <w:delInstrText xml:space="preserve"> HYPERLINK \l "_Toc256000711" </w:delInstrText>
        </w:r>
      </w:del>
      <w:del w:id="3348" w:author="SFC2021" w:date="2025-12-22T16:11:21Z">
        <w:r>
          <w:fldChar w:fldCharType="separate"/>
        </w:r>
      </w:del>
      <w:del w:id="3349" w:author="SFC2021" w:date="2025-12-22T16:11:21Z">
        <w:r w:rsidR="00A77B3E">
          <w:rPr>
            <w:rStyle w:val="Hyperlink"/>
          </w:rPr>
          <w:delText>Πίνακας 7: Διάσταση 6 — δευτερεύοντες θεματικοί στόχοι ΕΚΤ+</w:delText>
        </w:r>
      </w:del>
      <w:del w:id="3350" w:author="SFC2021" w:date="2025-12-22T16:11:21Z">
        <w:r>
          <w:tab/>
        </w:r>
      </w:del>
      <w:del w:id="3351" w:author="SFC2021" w:date="2025-12-22T16:11:21Z">
        <w:r>
          <w:fldChar w:fldCharType="begin"/>
        </w:r>
      </w:del>
      <w:del w:id="3352" w:author="SFC2021" w:date="2025-12-22T16:11:21Z">
        <w:r>
          <w:delInstrText xml:space="preserve"> PAGEREF _Toc256000711 \h </w:delInstrText>
        </w:r>
      </w:del>
      <w:del w:id="3353" w:author="SFC2021" w:date="2025-12-22T16:11:21Z">
        <w:r>
          <w:fldChar w:fldCharType="separate"/>
        </w:r>
      </w:del>
      <w:del w:id="3354" w:author="SFC2021" w:date="2025-12-22T16:11:21Z">
        <w:r>
          <w:delText>155</w:delText>
        </w:r>
      </w:del>
      <w:del w:id="3355" w:author="SFC2021" w:date="2025-12-22T16:11:21Z">
        <w:r>
          <w:fldChar w:fldCharType="end"/>
        </w:r>
      </w:del>
      <w:del w:id="3356" w:author="SFC2021" w:date="2025-12-22T16:11:21Z">
        <w:r>
          <w:fldChar w:fldCharType="end"/>
        </w:r>
      </w:del>
    </w:p>
    <w:p>
      <w:pPr>
        <w:pStyle w:val="TOC5"/>
        <w:tabs>
          <w:tab w:val="end" w:leader="dot" w:pos="10240"/>
        </w:tabs>
        <w:rPr>
          <w:del w:id="3357" w:author="SFC2021" w:date="2025-12-22T16:11:21Z"/>
          <w:rFonts w:ascii="Calibri" w:hAnsi="Calibri"/>
          <w:noProof/>
          <w:sz w:val="22"/>
        </w:rPr>
      </w:pPr>
      <w:del w:id="3358" w:author="SFC2021" w:date="2025-12-22T16:11:21Z">
        <w:r>
          <w:fldChar w:fldCharType="begin"/>
        </w:r>
      </w:del>
      <w:del w:id="3359" w:author="SFC2021" w:date="2025-12-22T16:11:21Z">
        <w:r>
          <w:delInstrText xml:space="preserve"> HYPERLINK \l "_Toc256000712" </w:delInstrText>
        </w:r>
      </w:del>
      <w:del w:id="3360" w:author="SFC2021" w:date="2025-12-22T16:11:21Z">
        <w:r>
          <w:fldChar w:fldCharType="separate"/>
        </w:r>
      </w:del>
      <w:del w:id="3361"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3362" w:author="SFC2021" w:date="2025-12-22T16:11:21Z">
        <w:r>
          <w:tab/>
        </w:r>
      </w:del>
      <w:del w:id="3363" w:author="SFC2021" w:date="2025-12-22T16:11:21Z">
        <w:r>
          <w:fldChar w:fldCharType="begin"/>
        </w:r>
      </w:del>
      <w:del w:id="3364" w:author="SFC2021" w:date="2025-12-22T16:11:21Z">
        <w:r>
          <w:delInstrText xml:space="preserve"> PAGEREF _Toc256000712 \h </w:delInstrText>
        </w:r>
      </w:del>
      <w:del w:id="3365" w:author="SFC2021" w:date="2025-12-22T16:11:21Z">
        <w:r>
          <w:fldChar w:fldCharType="separate"/>
        </w:r>
      </w:del>
      <w:del w:id="3366" w:author="SFC2021" w:date="2025-12-22T16:11:21Z">
        <w:r>
          <w:delText>155</w:delText>
        </w:r>
      </w:del>
      <w:del w:id="3367" w:author="SFC2021" w:date="2025-12-22T16:11:21Z">
        <w:r>
          <w:fldChar w:fldCharType="end"/>
        </w:r>
      </w:del>
      <w:del w:id="3368" w:author="SFC2021" w:date="2025-12-22T16:11:21Z">
        <w:r>
          <w:fldChar w:fldCharType="end"/>
        </w:r>
      </w:del>
    </w:p>
    <w:p>
      <w:pPr>
        <w:pStyle w:val="TOC4"/>
        <w:tabs>
          <w:tab w:val="end" w:leader="dot" w:pos="10240"/>
        </w:tabs>
        <w:rPr>
          <w:del w:id="3369" w:author="SFC2021" w:date="2025-12-22T16:11:21Z"/>
          <w:rFonts w:ascii="Calibri" w:hAnsi="Calibri"/>
          <w:noProof/>
          <w:sz w:val="22"/>
        </w:rPr>
      </w:pPr>
      <w:del w:id="3370" w:author="SFC2021" w:date="2025-12-22T16:11:21Z">
        <w:r>
          <w:fldChar w:fldCharType="begin"/>
        </w:r>
      </w:del>
      <w:del w:id="3371" w:author="SFC2021" w:date="2025-12-22T16:11:21Z">
        <w:r>
          <w:delInstrText xml:space="preserve"> HYPERLINK \l "_Toc256000713" </w:delInstrText>
        </w:r>
      </w:del>
      <w:del w:id="3372" w:author="SFC2021" w:date="2025-12-22T16:11:21Z">
        <w:r>
          <w:fldChar w:fldCharType="separate"/>
        </w:r>
      </w:del>
      <w:del w:id="3373" w:author="SFC2021" w:date="2025-12-22T16:11:21Z">
        <w:r w:rsidR="00A77B3E">
          <w:rPr>
            <w:rStyle w:val="Hyperlink"/>
          </w:rPr>
          <w:delTex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delText>
        </w:r>
      </w:del>
      <w:del w:id="3374" w:author="SFC2021" w:date="2025-12-22T16:11:21Z">
        <w:r>
          <w:tab/>
        </w:r>
      </w:del>
      <w:del w:id="3375" w:author="SFC2021" w:date="2025-12-22T16:11:21Z">
        <w:r>
          <w:fldChar w:fldCharType="begin"/>
        </w:r>
      </w:del>
      <w:del w:id="3376" w:author="SFC2021" w:date="2025-12-22T16:11:21Z">
        <w:r>
          <w:delInstrText xml:space="preserve"> PAGEREF _Toc256000713 \h </w:delInstrText>
        </w:r>
      </w:del>
      <w:del w:id="3377" w:author="SFC2021" w:date="2025-12-22T16:11:21Z">
        <w:r>
          <w:fldChar w:fldCharType="separate"/>
        </w:r>
      </w:del>
      <w:del w:id="3378" w:author="SFC2021" w:date="2025-12-22T16:11:21Z">
        <w:r>
          <w:delText>157</w:delText>
        </w:r>
      </w:del>
      <w:del w:id="3379" w:author="SFC2021" w:date="2025-12-22T16:11:21Z">
        <w:r>
          <w:fldChar w:fldCharType="end"/>
        </w:r>
      </w:del>
      <w:del w:id="3380" w:author="SFC2021" w:date="2025-12-22T16:11:21Z">
        <w:r>
          <w:fldChar w:fldCharType="end"/>
        </w:r>
      </w:del>
    </w:p>
    <w:p>
      <w:pPr>
        <w:pStyle w:val="TOC4"/>
        <w:tabs>
          <w:tab w:val="end" w:leader="dot" w:pos="10240"/>
        </w:tabs>
        <w:rPr>
          <w:del w:id="3381" w:author="SFC2021" w:date="2025-12-22T16:11:21Z"/>
          <w:rFonts w:ascii="Calibri" w:hAnsi="Calibri"/>
          <w:noProof/>
          <w:sz w:val="22"/>
        </w:rPr>
      </w:pPr>
      <w:del w:id="3382" w:author="SFC2021" w:date="2025-12-22T16:11:21Z">
        <w:r>
          <w:fldChar w:fldCharType="begin"/>
        </w:r>
      </w:del>
      <w:del w:id="3383" w:author="SFC2021" w:date="2025-12-22T16:11:21Z">
        <w:r>
          <w:delInstrText xml:space="preserve"> HYPERLINK \l "_Toc256000714" </w:delInstrText>
        </w:r>
      </w:del>
      <w:del w:id="3384" w:author="SFC2021" w:date="2025-12-22T16:11:21Z">
        <w:r>
          <w:fldChar w:fldCharType="separate"/>
        </w:r>
      </w:del>
      <w:del w:id="3385" w:author="SFC2021" w:date="2025-12-22T16:11:21Z">
        <w:r w:rsidR="00A77B3E">
          <w:rPr>
            <w:rStyle w:val="Hyperlink"/>
          </w:rPr>
          <w:delText>2.1.1.1.1. Παρεμβάσεις των ταμείων</w:delText>
        </w:r>
      </w:del>
      <w:del w:id="3386" w:author="SFC2021" w:date="2025-12-22T16:11:21Z">
        <w:r>
          <w:tab/>
        </w:r>
      </w:del>
      <w:del w:id="3387" w:author="SFC2021" w:date="2025-12-22T16:11:21Z">
        <w:r>
          <w:fldChar w:fldCharType="begin"/>
        </w:r>
      </w:del>
      <w:del w:id="3388" w:author="SFC2021" w:date="2025-12-22T16:11:21Z">
        <w:r>
          <w:delInstrText xml:space="preserve"> PAGEREF _Toc256000714 \h </w:delInstrText>
        </w:r>
      </w:del>
      <w:del w:id="3389" w:author="SFC2021" w:date="2025-12-22T16:11:21Z">
        <w:r>
          <w:fldChar w:fldCharType="separate"/>
        </w:r>
      </w:del>
      <w:del w:id="3390" w:author="SFC2021" w:date="2025-12-22T16:11:21Z">
        <w:r>
          <w:delText>157</w:delText>
        </w:r>
      </w:del>
      <w:del w:id="3391" w:author="SFC2021" w:date="2025-12-22T16:11:21Z">
        <w:r>
          <w:fldChar w:fldCharType="end"/>
        </w:r>
      </w:del>
      <w:del w:id="3392" w:author="SFC2021" w:date="2025-12-22T16:11:21Z">
        <w:r>
          <w:fldChar w:fldCharType="end"/>
        </w:r>
      </w:del>
    </w:p>
    <w:p>
      <w:pPr>
        <w:pStyle w:val="TOC5"/>
        <w:tabs>
          <w:tab w:val="end" w:leader="dot" w:pos="10240"/>
        </w:tabs>
        <w:rPr>
          <w:del w:id="3393" w:author="SFC2021" w:date="2025-12-22T16:11:21Z"/>
          <w:rFonts w:ascii="Calibri" w:hAnsi="Calibri"/>
          <w:noProof/>
          <w:sz w:val="22"/>
        </w:rPr>
      </w:pPr>
      <w:del w:id="3394" w:author="SFC2021" w:date="2025-12-22T16:11:21Z">
        <w:r>
          <w:fldChar w:fldCharType="begin"/>
        </w:r>
      </w:del>
      <w:del w:id="3395" w:author="SFC2021" w:date="2025-12-22T16:11:21Z">
        <w:r>
          <w:delInstrText xml:space="preserve"> HYPERLINK \l "_Toc256000715" </w:delInstrText>
        </w:r>
      </w:del>
      <w:del w:id="3396" w:author="SFC2021" w:date="2025-12-22T16:11:21Z">
        <w:r>
          <w:fldChar w:fldCharType="separate"/>
        </w:r>
      </w:del>
      <w:del w:id="339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3398" w:author="SFC2021" w:date="2025-12-22T16:11:21Z">
        <w:r>
          <w:tab/>
        </w:r>
      </w:del>
      <w:del w:id="3399" w:author="SFC2021" w:date="2025-12-22T16:11:21Z">
        <w:r>
          <w:fldChar w:fldCharType="begin"/>
        </w:r>
      </w:del>
      <w:del w:id="3400" w:author="SFC2021" w:date="2025-12-22T16:11:21Z">
        <w:r>
          <w:delInstrText xml:space="preserve"> PAGEREF _Toc256000715 \h </w:delInstrText>
        </w:r>
      </w:del>
      <w:del w:id="3401" w:author="SFC2021" w:date="2025-12-22T16:11:21Z">
        <w:r>
          <w:fldChar w:fldCharType="separate"/>
        </w:r>
      </w:del>
      <w:del w:id="3402" w:author="SFC2021" w:date="2025-12-22T16:11:21Z">
        <w:r>
          <w:delText>157</w:delText>
        </w:r>
      </w:del>
      <w:del w:id="3403" w:author="SFC2021" w:date="2025-12-22T16:11:21Z">
        <w:r>
          <w:fldChar w:fldCharType="end"/>
        </w:r>
      </w:del>
      <w:del w:id="3404" w:author="SFC2021" w:date="2025-12-22T16:11:21Z">
        <w:r>
          <w:fldChar w:fldCharType="end"/>
        </w:r>
      </w:del>
    </w:p>
    <w:p>
      <w:pPr>
        <w:pStyle w:val="TOC5"/>
        <w:tabs>
          <w:tab w:val="end" w:leader="dot" w:pos="10240"/>
        </w:tabs>
        <w:rPr>
          <w:del w:id="3405" w:author="SFC2021" w:date="2025-12-22T16:11:21Z"/>
          <w:rFonts w:ascii="Calibri" w:hAnsi="Calibri"/>
          <w:noProof/>
          <w:sz w:val="22"/>
        </w:rPr>
      </w:pPr>
      <w:del w:id="3406" w:author="SFC2021" w:date="2025-12-22T16:11:21Z">
        <w:r>
          <w:fldChar w:fldCharType="begin"/>
        </w:r>
      </w:del>
      <w:del w:id="3407" w:author="SFC2021" w:date="2025-12-22T16:11:21Z">
        <w:r>
          <w:delInstrText xml:space="preserve"> HYPERLINK \l "_Toc256000716" </w:delInstrText>
        </w:r>
      </w:del>
      <w:del w:id="3408" w:author="SFC2021" w:date="2025-12-22T16:11:21Z">
        <w:r>
          <w:fldChar w:fldCharType="separate"/>
        </w:r>
      </w:del>
      <w:del w:id="3409" w:author="SFC2021" w:date="2025-12-22T16:11:21Z">
        <w:r w:rsidR="00A77B3E">
          <w:rPr>
            <w:rStyle w:val="Hyperlink"/>
          </w:rPr>
          <w:delText>Βασικές ομάδες-στόχοι — άρθρο 22 παράγραφος 3 στοιχείο δ) σημείο iii) του ΚΚΔ:</w:delText>
        </w:r>
      </w:del>
      <w:del w:id="3410" w:author="SFC2021" w:date="2025-12-22T16:11:21Z">
        <w:r>
          <w:tab/>
        </w:r>
      </w:del>
      <w:del w:id="3411" w:author="SFC2021" w:date="2025-12-22T16:11:21Z">
        <w:r>
          <w:fldChar w:fldCharType="begin"/>
        </w:r>
      </w:del>
      <w:del w:id="3412" w:author="SFC2021" w:date="2025-12-22T16:11:21Z">
        <w:r>
          <w:delInstrText xml:space="preserve"> PAGEREF _Toc256000716 \h </w:delInstrText>
        </w:r>
      </w:del>
      <w:del w:id="3413" w:author="SFC2021" w:date="2025-12-22T16:11:21Z">
        <w:r>
          <w:fldChar w:fldCharType="separate"/>
        </w:r>
      </w:del>
      <w:del w:id="3414" w:author="SFC2021" w:date="2025-12-22T16:11:21Z">
        <w:r>
          <w:delText>158</w:delText>
        </w:r>
      </w:del>
      <w:del w:id="3415" w:author="SFC2021" w:date="2025-12-22T16:11:21Z">
        <w:r>
          <w:fldChar w:fldCharType="end"/>
        </w:r>
      </w:del>
      <w:del w:id="3416" w:author="SFC2021" w:date="2025-12-22T16:11:21Z">
        <w:r>
          <w:fldChar w:fldCharType="end"/>
        </w:r>
      </w:del>
    </w:p>
    <w:p>
      <w:pPr>
        <w:pStyle w:val="TOC5"/>
        <w:tabs>
          <w:tab w:val="end" w:leader="dot" w:pos="10240"/>
        </w:tabs>
        <w:rPr>
          <w:del w:id="3417" w:author="SFC2021" w:date="2025-12-22T16:11:21Z"/>
          <w:rFonts w:ascii="Calibri" w:hAnsi="Calibri"/>
          <w:noProof/>
          <w:sz w:val="22"/>
        </w:rPr>
      </w:pPr>
      <w:del w:id="3418" w:author="SFC2021" w:date="2025-12-22T16:11:21Z">
        <w:r>
          <w:fldChar w:fldCharType="begin"/>
        </w:r>
      </w:del>
      <w:del w:id="3419" w:author="SFC2021" w:date="2025-12-22T16:11:21Z">
        <w:r>
          <w:delInstrText xml:space="preserve"> HYPERLINK \l "_Toc256000717" </w:delInstrText>
        </w:r>
      </w:del>
      <w:del w:id="3420" w:author="SFC2021" w:date="2025-12-22T16:11:21Z">
        <w:r>
          <w:fldChar w:fldCharType="separate"/>
        </w:r>
      </w:del>
      <w:del w:id="342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422" w:author="SFC2021" w:date="2025-12-22T16:11:21Z">
        <w:r>
          <w:tab/>
        </w:r>
      </w:del>
      <w:del w:id="3423" w:author="SFC2021" w:date="2025-12-22T16:11:21Z">
        <w:r>
          <w:fldChar w:fldCharType="begin"/>
        </w:r>
      </w:del>
      <w:del w:id="3424" w:author="SFC2021" w:date="2025-12-22T16:11:21Z">
        <w:r>
          <w:delInstrText xml:space="preserve"> PAGEREF _Toc256000717 \h </w:delInstrText>
        </w:r>
      </w:del>
      <w:del w:id="3425" w:author="SFC2021" w:date="2025-12-22T16:11:21Z">
        <w:r>
          <w:fldChar w:fldCharType="separate"/>
        </w:r>
      </w:del>
      <w:del w:id="3426" w:author="SFC2021" w:date="2025-12-22T16:11:21Z">
        <w:r>
          <w:delText>158</w:delText>
        </w:r>
      </w:del>
      <w:del w:id="3427" w:author="SFC2021" w:date="2025-12-22T16:11:21Z">
        <w:r>
          <w:fldChar w:fldCharType="end"/>
        </w:r>
      </w:del>
      <w:del w:id="3428" w:author="SFC2021" w:date="2025-12-22T16:11:21Z">
        <w:r>
          <w:fldChar w:fldCharType="end"/>
        </w:r>
      </w:del>
    </w:p>
    <w:p>
      <w:pPr>
        <w:pStyle w:val="TOC5"/>
        <w:tabs>
          <w:tab w:val="end" w:leader="dot" w:pos="10240"/>
        </w:tabs>
        <w:rPr>
          <w:del w:id="3429" w:author="SFC2021" w:date="2025-12-22T16:11:21Z"/>
          <w:rFonts w:ascii="Calibri" w:hAnsi="Calibri"/>
          <w:noProof/>
          <w:sz w:val="22"/>
        </w:rPr>
      </w:pPr>
      <w:del w:id="3430" w:author="SFC2021" w:date="2025-12-22T16:11:21Z">
        <w:r>
          <w:fldChar w:fldCharType="begin"/>
        </w:r>
      </w:del>
      <w:del w:id="3431" w:author="SFC2021" w:date="2025-12-22T16:11:21Z">
        <w:r>
          <w:delInstrText xml:space="preserve"> HYPERLINK \l "_Toc256000718" </w:delInstrText>
        </w:r>
      </w:del>
      <w:del w:id="3432" w:author="SFC2021" w:date="2025-12-22T16:11:21Z">
        <w:r>
          <w:fldChar w:fldCharType="separate"/>
        </w:r>
      </w:del>
      <w:del w:id="343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434" w:author="SFC2021" w:date="2025-12-22T16:11:21Z">
        <w:r>
          <w:tab/>
        </w:r>
      </w:del>
      <w:del w:id="3435" w:author="SFC2021" w:date="2025-12-22T16:11:21Z">
        <w:r>
          <w:fldChar w:fldCharType="begin"/>
        </w:r>
      </w:del>
      <w:del w:id="3436" w:author="SFC2021" w:date="2025-12-22T16:11:21Z">
        <w:r>
          <w:delInstrText xml:space="preserve"> PAGEREF _Toc256000718 \h </w:delInstrText>
        </w:r>
      </w:del>
      <w:del w:id="3437" w:author="SFC2021" w:date="2025-12-22T16:11:21Z">
        <w:r>
          <w:fldChar w:fldCharType="separate"/>
        </w:r>
      </w:del>
      <w:del w:id="3438" w:author="SFC2021" w:date="2025-12-22T16:11:21Z">
        <w:r>
          <w:delText>158</w:delText>
        </w:r>
      </w:del>
      <w:del w:id="3439" w:author="SFC2021" w:date="2025-12-22T16:11:21Z">
        <w:r>
          <w:fldChar w:fldCharType="end"/>
        </w:r>
      </w:del>
      <w:del w:id="3440" w:author="SFC2021" w:date="2025-12-22T16:11:21Z">
        <w:r>
          <w:fldChar w:fldCharType="end"/>
        </w:r>
      </w:del>
    </w:p>
    <w:p>
      <w:pPr>
        <w:pStyle w:val="TOC5"/>
        <w:tabs>
          <w:tab w:val="end" w:leader="dot" w:pos="10240"/>
        </w:tabs>
        <w:rPr>
          <w:del w:id="3441" w:author="SFC2021" w:date="2025-12-22T16:11:21Z"/>
          <w:rFonts w:ascii="Calibri" w:hAnsi="Calibri"/>
          <w:noProof/>
          <w:sz w:val="22"/>
        </w:rPr>
      </w:pPr>
      <w:del w:id="3442" w:author="SFC2021" w:date="2025-12-22T16:11:21Z">
        <w:r>
          <w:fldChar w:fldCharType="begin"/>
        </w:r>
      </w:del>
      <w:del w:id="3443" w:author="SFC2021" w:date="2025-12-22T16:11:21Z">
        <w:r>
          <w:delInstrText xml:space="preserve"> HYPERLINK \l "_Toc256000719" </w:delInstrText>
        </w:r>
      </w:del>
      <w:del w:id="3444" w:author="SFC2021" w:date="2025-12-22T16:11:21Z">
        <w:r>
          <w:fldChar w:fldCharType="separate"/>
        </w:r>
      </w:del>
      <w:del w:id="344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446" w:author="SFC2021" w:date="2025-12-22T16:11:21Z">
        <w:r>
          <w:tab/>
        </w:r>
      </w:del>
      <w:del w:id="3447" w:author="SFC2021" w:date="2025-12-22T16:11:21Z">
        <w:r>
          <w:fldChar w:fldCharType="begin"/>
        </w:r>
      </w:del>
      <w:del w:id="3448" w:author="SFC2021" w:date="2025-12-22T16:11:21Z">
        <w:r>
          <w:delInstrText xml:space="preserve"> PAGEREF _Toc256000719 \h </w:delInstrText>
        </w:r>
      </w:del>
      <w:del w:id="3449" w:author="SFC2021" w:date="2025-12-22T16:11:21Z">
        <w:r>
          <w:fldChar w:fldCharType="separate"/>
        </w:r>
      </w:del>
      <w:del w:id="3450" w:author="SFC2021" w:date="2025-12-22T16:11:21Z">
        <w:r>
          <w:delText>158</w:delText>
        </w:r>
      </w:del>
      <w:del w:id="3451" w:author="SFC2021" w:date="2025-12-22T16:11:21Z">
        <w:r>
          <w:fldChar w:fldCharType="end"/>
        </w:r>
      </w:del>
      <w:del w:id="3452" w:author="SFC2021" w:date="2025-12-22T16:11:21Z">
        <w:r>
          <w:fldChar w:fldCharType="end"/>
        </w:r>
      </w:del>
    </w:p>
    <w:p>
      <w:pPr>
        <w:pStyle w:val="TOC5"/>
        <w:tabs>
          <w:tab w:val="end" w:leader="dot" w:pos="10240"/>
        </w:tabs>
        <w:rPr>
          <w:del w:id="3453" w:author="SFC2021" w:date="2025-12-22T16:11:21Z"/>
          <w:rFonts w:ascii="Calibri" w:hAnsi="Calibri"/>
          <w:noProof/>
          <w:sz w:val="22"/>
        </w:rPr>
      </w:pPr>
      <w:del w:id="3454" w:author="SFC2021" w:date="2025-12-22T16:11:21Z">
        <w:r>
          <w:fldChar w:fldCharType="begin"/>
        </w:r>
      </w:del>
      <w:del w:id="3455" w:author="SFC2021" w:date="2025-12-22T16:11:21Z">
        <w:r>
          <w:delInstrText xml:space="preserve"> HYPERLINK \l "_Toc256000720" </w:delInstrText>
        </w:r>
      </w:del>
      <w:del w:id="3456" w:author="SFC2021" w:date="2025-12-22T16:11:21Z">
        <w:r>
          <w:fldChar w:fldCharType="separate"/>
        </w:r>
      </w:del>
      <w:del w:id="345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458" w:author="SFC2021" w:date="2025-12-22T16:11:21Z">
        <w:r>
          <w:tab/>
        </w:r>
      </w:del>
      <w:del w:id="3459" w:author="SFC2021" w:date="2025-12-22T16:11:21Z">
        <w:r>
          <w:fldChar w:fldCharType="begin"/>
        </w:r>
      </w:del>
      <w:del w:id="3460" w:author="SFC2021" w:date="2025-12-22T16:11:21Z">
        <w:r>
          <w:delInstrText xml:space="preserve"> PAGEREF _Toc256000720 \h </w:delInstrText>
        </w:r>
      </w:del>
      <w:del w:id="3461" w:author="SFC2021" w:date="2025-12-22T16:11:21Z">
        <w:r>
          <w:fldChar w:fldCharType="separate"/>
        </w:r>
      </w:del>
      <w:del w:id="3462" w:author="SFC2021" w:date="2025-12-22T16:11:21Z">
        <w:r>
          <w:delText>159</w:delText>
        </w:r>
      </w:del>
      <w:del w:id="3463" w:author="SFC2021" w:date="2025-12-22T16:11:21Z">
        <w:r>
          <w:fldChar w:fldCharType="end"/>
        </w:r>
      </w:del>
      <w:del w:id="3464" w:author="SFC2021" w:date="2025-12-22T16:11:21Z">
        <w:r>
          <w:fldChar w:fldCharType="end"/>
        </w:r>
      </w:del>
    </w:p>
    <w:p>
      <w:pPr>
        <w:pStyle w:val="TOC4"/>
        <w:tabs>
          <w:tab w:val="end" w:leader="dot" w:pos="10240"/>
        </w:tabs>
        <w:rPr>
          <w:del w:id="3465" w:author="SFC2021" w:date="2025-12-22T16:11:21Z"/>
          <w:rFonts w:ascii="Calibri" w:hAnsi="Calibri"/>
          <w:noProof/>
          <w:sz w:val="22"/>
        </w:rPr>
      </w:pPr>
      <w:del w:id="3466" w:author="SFC2021" w:date="2025-12-22T16:11:21Z">
        <w:r>
          <w:fldChar w:fldCharType="begin"/>
        </w:r>
      </w:del>
      <w:del w:id="3467" w:author="SFC2021" w:date="2025-12-22T16:11:21Z">
        <w:r>
          <w:delInstrText xml:space="preserve"> HYPERLINK \l "_Toc256000721" </w:delInstrText>
        </w:r>
      </w:del>
      <w:del w:id="3468" w:author="SFC2021" w:date="2025-12-22T16:11:21Z">
        <w:r>
          <w:fldChar w:fldCharType="separate"/>
        </w:r>
      </w:del>
      <w:del w:id="3469" w:author="SFC2021" w:date="2025-12-22T16:11:21Z">
        <w:r w:rsidR="00A77B3E">
          <w:rPr>
            <w:rStyle w:val="Hyperlink"/>
          </w:rPr>
          <w:delText>2.1.1.1.2. Δείκτες</w:delText>
        </w:r>
      </w:del>
      <w:del w:id="3470" w:author="SFC2021" w:date="2025-12-22T16:11:21Z">
        <w:r>
          <w:tab/>
        </w:r>
      </w:del>
      <w:del w:id="3471" w:author="SFC2021" w:date="2025-12-22T16:11:21Z">
        <w:r>
          <w:fldChar w:fldCharType="begin"/>
        </w:r>
      </w:del>
      <w:del w:id="3472" w:author="SFC2021" w:date="2025-12-22T16:11:21Z">
        <w:r>
          <w:delInstrText xml:space="preserve"> PAGEREF _Toc256000721 \h </w:delInstrText>
        </w:r>
      </w:del>
      <w:del w:id="3473" w:author="SFC2021" w:date="2025-12-22T16:11:21Z">
        <w:r>
          <w:fldChar w:fldCharType="separate"/>
        </w:r>
      </w:del>
      <w:del w:id="3474" w:author="SFC2021" w:date="2025-12-22T16:11:21Z">
        <w:r>
          <w:delText>159</w:delText>
        </w:r>
      </w:del>
      <w:del w:id="3475" w:author="SFC2021" w:date="2025-12-22T16:11:21Z">
        <w:r>
          <w:fldChar w:fldCharType="end"/>
        </w:r>
      </w:del>
      <w:del w:id="3476" w:author="SFC2021" w:date="2025-12-22T16:11:21Z">
        <w:r>
          <w:fldChar w:fldCharType="end"/>
        </w:r>
      </w:del>
    </w:p>
    <w:p>
      <w:pPr>
        <w:pStyle w:val="TOC5"/>
        <w:tabs>
          <w:tab w:val="end" w:leader="dot" w:pos="10240"/>
        </w:tabs>
        <w:rPr>
          <w:del w:id="3477" w:author="SFC2021" w:date="2025-12-22T16:11:21Z"/>
          <w:rFonts w:ascii="Calibri" w:hAnsi="Calibri"/>
          <w:noProof/>
          <w:sz w:val="22"/>
        </w:rPr>
      </w:pPr>
      <w:del w:id="3478" w:author="SFC2021" w:date="2025-12-22T16:11:21Z">
        <w:r>
          <w:fldChar w:fldCharType="begin"/>
        </w:r>
      </w:del>
      <w:del w:id="3479" w:author="SFC2021" w:date="2025-12-22T16:11:21Z">
        <w:r>
          <w:delInstrText xml:space="preserve"> HYPERLINK \l "_Toc256000722" </w:delInstrText>
        </w:r>
      </w:del>
      <w:del w:id="3480" w:author="SFC2021" w:date="2025-12-22T16:11:21Z">
        <w:r>
          <w:fldChar w:fldCharType="separate"/>
        </w:r>
      </w:del>
      <w:del w:id="3481" w:author="SFC2021" w:date="2025-12-22T16:11:21Z">
        <w:r w:rsidR="00A77B3E">
          <w:rPr>
            <w:rStyle w:val="Hyperlink"/>
          </w:rPr>
          <w:delText>Πίνακας 2: Δείκτες εκροών</w:delText>
        </w:r>
      </w:del>
      <w:del w:id="3482" w:author="SFC2021" w:date="2025-12-22T16:11:21Z">
        <w:r>
          <w:tab/>
        </w:r>
      </w:del>
      <w:del w:id="3483" w:author="SFC2021" w:date="2025-12-22T16:11:21Z">
        <w:r>
          <w:fldChar w:fldCharType="begin"/>
        </w:r>
      </w:del>
      <w:del w:id="3484" w:author="SFC2021" w:date="2025-12-22T16:11:21Z">
        <w:r>
          <w:delInstrText xml:space="preserve"> PAGEREF _Toc256000722 \h </w:delInstrText>
        </w:r>
      </w:del>
      <w:del w:id="3485" w:author="SFC2021" w:date="2025-12-22T16:11:21Z">
        <w:r>
          <w:fldChar w:fldCharType="separate"/>
        </w:r>
      </w:del>
      <w:del w:id="3486" w:author="SFC2021" w:date="2025-12-22T16:11:21Z">
        <w:r>
          <w:delText>159</w:delText>
        </w:r>
      </w:del>
      <w:del w:id="3487" w:author="SFC2021" w:date="2025-12-22T16:11:21Z">
        <w:r>
          <w:fldChar w:fldCharType="end"/>
        </w:r>
      </w:del>
      <w:del w:id="3488" w:author="SFC2021" w:date="2025-12-22T16:11:21Z">
        <w:r>
          <w:fldChar w:fldCharType="end"/>
        </w:r>
      </w:del>
    </w:p>
    <w:p>
      <w:pPr>
        <w:pStyle w:val="TOC5"/>
        <w:tabs>
          <w:tab w:val="end" w:leader="dot" w:pos="10240"/>
        </w:tabs>
        <w:rPr>
          <w:del w:id="3489" w:author="SFC2021" w:date="2025-12-22T16:11:21Z"/>
          <w:rFonts w:ascii="Calibri" w:hAnsi="Calibri"/>
          <w:noProof/>
          <w:sz w:val="22"/>
        </w:rPr>
      </w:pPr>
      <w:del w:id="3490" w:author="SFC2021" w:date="2025-12-22T16:11:21Z">
        <w:r>
          <w:fldChar w:fldCharType="begin"/>
        </w:r>
      </w:del>
      <w:del w:id="3491" w:author="SFC2021" w:date="2025-12-22T16:11:21Z">
        <w:r>
          <w:delInstrText xml:space="preserve"> HYPERLINK \l "_Toc256000723" </w:delInstrText>
        </w:r>
      </w:del>
      <w:del w:id="3492" w:author="SFC2021" w:date="2025-12-22T16:11:21Z">
        <w:r>
          <w:fldChar w:fldCharType="separate"/>
        </w:r>
      </w:del>
      <w:del w:id="3493" w:author="SFC2021" w:date="2025-12-22T16:11:21Z">
        <w:r w:rsidR="00A77B3E">
          <w:rPr>
            <w:rStyle w:val="Hyperlink"/>
          </w:rPr>
          <w:delText>Πίνακας 3: Δείκτες αποτελεσμάτων</w:delText>
        </w:r>
      </w:del>
      <w:del w:id="3494" w:author="SFC2021" w:date="2025-12-22T16:11:21Z">
        <w:r>
          <w:tab/>
        </w:r>
      </w:del>
      <w:del w:id="3495" w:author="SFC2021" w:date="2025-12-22T16:11:21Z">
        <w:r>
          <w:fldChar w:fldCharType="begin"/>
        </w:r>
      </w:del>
      <w:del w:id="3496" w:author="SFC2021" w:date="2025-12-22T16:11:21Z">
        <w:r>
          <w:delInstrText xml:space="preserve"> PAGEREF _Toc256000723 \h </w:delInstrText>
        </w:r>
      </w:del>
      <w:del w:id="3497" w:author="SFC2021" w:date="2025-12-22T16:11:21Z">
        <w:r>
          <w:fldChar w:fldCharType="separate"/>
        </w:r>
      </w:del>
      <w:del w:id="3498" w:author="SFC2021" w:date="2025-12-22T16:11:21Z">
        <w:r>
          <w:delText>159</w:delText>
        </w:r>
      </w:del>
      <w:del w:id="3499" w:author="SFC2021" w:date="2025-12-22T16:11:21Z">
        <w:r>
          <w:fldChar w:fldCharType="end"/>
        </w:r>
      </w:del>
      <w:del w:id="3500" w:author="SFC2021" w:date="2025-12-22T16:11:21Z">
        <w:r>
          <w:fldChar w:fldCharType="end"/>
        </w:r>
      </w:del>
    </w:p>
    <w:p>
      <w:pPr>
        <w:pStyle w:val="TOC4"/>
        <w:tabs>
          <w:tab w:val="end" w:leader="dot" w:pos="10240"/>
        </w:tabs>
        <w:rPr>
          <w:del w:id="3501" w:author="SFC2021" w:date="2025-12-22T16:11:21Z"/>
          <w:rFonts w:ascii="Calibri" w:hAnsi="Calibri"/>
          <w:noProof/>
          <w:sz w:val="22"/>
        </w:rPr>
      </w:pPr>
      <w:del w:id="3502" w:author="SFC2021" w:date="2025-12-22T16:11:21Z">
        <w:r>
          <w:fldChar w:fldCharType="begin"/>
        </w:r>
      </w:del>
      <w:del w:id="3503" w:author="SFC2021" w:date="2025-12-22T16:11:21Z">
        <w:r>
          <w:delInstrText xml:space="preserve"> HYPERLINK \l "_Toc256000724" </w:delInstrText>
        </w:r>
      </w:del>
      <w:del w:id="3504" w:author="SFC2021" w:date="2025-12-22T16:11:21Z">
        <w:r>
          <w:fldChar w:fldCharType="separate"/>
        </w:r>
      </w:del>
      <w:del w:id="3505" w:author="SFC2021" w:date="2025-12-22T16:11:21Z">
        <w:r w:rsidR="00A77B3E">
          <w:rPr>
            <w:rStyle w:val="Hyperlink"/>
          </w:rPr>
          <w:delText>2.1.1.1.3. Ενδεικτική κατανομή των προγραμματισμένων πόρων (ΕΕ) ανά είδος παρέμβασης</w:delText>
        </w:r>
      </w:del>
      <w:del w:id="3506" w:author="SFC2021" w:date="2025-12-22T16:11:21Z">
        <w:r>
          <w:tab/>
        </w:r>
      </w:del>
      <w:del w:id="3507" w:author="SFC2021" w:date="2025-12-22T16:11:21Z">
        <w:r>
          <w:fldChar w:fldCharType="begin"/>
        </w:r>
      </w:del>
      <w:del w:id="3508" w:author="SFC2021" w:date="2025-12-22T16:11:21Z">
        <w:r>
          <w:delInstrText xml:space="preserve"> PAGEREF _Toc256000724 \h </w:delInstrText>
        </w:r>
      </w:del>
      <w:del w:id="3509" w:author="SFC2021" w:date="2025-12-22T16:11:21Z">
        <w:r>
          <w:fldChar w:fldCharType="separate"/>
        </w:r>
      </w:del>
      <w:del w:id="3510" w:author="SFC2021" w:date="2025-12-22T16:11:21Z">
        <w:r>
          <w:delText>160</w:delText>
        </w:r>
      </w:del>
      <w:del w:id="3511" w:author="SFC2021" w:date="2025-12-22T16:11:21Z">
        <w:r>
          <w:fldChar w:fldCharType="end"/>
        </w:r>
      </w:del>
      <w:del w:id="3512" w:author="SFC2021" w:date="2025-12-22T16:11:21Z">
        <w:r>
          <w:fldChar w:fldCharType="end"/>
        </w:r>
      </w:del>
    </w:p>
    <w:p>
      <w:pPr>
        <w:pStyle w:val="TOC5"/>
        <w:tabs>
          <w:tab w:val="end" w:leader="dot" w:pos="10240"/>
        </w:tabs>
        <w:rPr>
          <w:del w:id="3513" w:author="SFC2021" w:date="2025-12-22T16:11:21Z"/>
          <w:rFonts w:ascii="Calibri" w:hAnsi="Calibri"/>
          <w:noProof/>
          <w:sz w:val="22"/>
        </w:rPr>
      </w:pPr>
      <w:del w:id="3514" w:author="SFC2021" w:date="2025-12-22T16:11:21Z">
        <w:r>
          <w:fldChar w:fldCharType="begin"/>
        </w:r>
      </w:del>
      <w:del w:id="3515" w:author="SFC2021" w:date="2025-12-22T16:11:21Z">
        <w:r>
          <w:delInstrText xml:space="preserve"> HYPERLINK \l "_Toc256000725" </w:delInstrText>
        </w:r>
      </w:del>
      <w:del w:id="3516" w:author="SFC2021" w:date="2025-12-22T16:11:21Z">
        <w:r>
          <w:fldChar w:fldCharType="separate"/>
        </w:r>
      </w:del>
      <w:del w:id="3517" w:author="SFC2021" w:date="2025-12-22T16:11:21Z">
        <w:r w:rsidR="00A77B3E">
          <w:rPr>
            <w:rStyle w:val="Hyperlink"/>
          </w:rPr>
          <w:delText>Πίνακας 4: Διάσταση 1 — πεδίο παρέμβασης</w:delText>
        </w:r>
      </w:del>
      <w:del w:id="3518" w:author="SFC2021" w:date="2025-12-22T16:11:21Z">
        <w:r>
          <w:tab/>
        </w:r>
      </w:del>
      <w:del w:id="3519" w:author="SFC2021" w:date="2025-12-22T16:11:21Z">
        <w:r>
          <w:fldChar w:fldCharType="begin"/>
        </w:r>
      </w:del>
      <w:del w:id="3520" w:author="SFC2021" w:date="2025-12-22T16:11:21Z">
        <w:r>
          <w:delInstrText xml:space="preserve"> PAGEREF _Toc256000725 \h </w:delInstrText>
        </w:r>
      </w:del>
      <w:del w:id="3521" w:author="SFC2021" w:date="2025-12-22T16:11:21Z">
        <w:r>
          <w:fldChar w:fldCharType="separate"/>
        </w:r>
      </w:del>
      <w:del w:id="3522" w:author="SFC2021" w:date="2025-12-22T16:11:21Z">
        <w:r>
          <w:delText>160</w:delText>
        </w:r>
      </w:del>
      <w:del w:id="3523" w:author="SFC2021" w:date="2025-12-22T16:11:21Z">
        <w:r>
          <w:fldChar w:fldCharType="end"/>
        </w:r>
      </w:del>
      <w:del w:id="3524" w:author="SFC2021" w:date="2025-12-22T16:11:21Z">
        <w:r>
          <w:fldChar w:fldCharType="end"/>
        </w:r>
      </w:del>
    </w:p>
    <w:p>
      <w:pPr>
        <w:pStyle w:val="TOC5"/>
        <w:tabs>
          <w:tab w:val="end" w:leader="dot" w:pos="10240"/>
        </w:tabs>
        <w:rPr>
          <w:del w:id="3525" w:author="SFC2021" w:date="2025-12-22T16:11:21Z"/>
          <w:rFonts w:ascii="Calibri" w:hAnsi="Calibri"/>
          <w:noProof/>
          <w:sz w:val="22"/>
        </w:rPr>
      </w:pPr>
      <w:del w:id="3526" w:author="SFC2021" w:date="2025-12-22T16:11:21Z">
        <w:r>
          <w:fldChar w:fldCharType="begin"/>
        </w:r>
      </w:del>
      <w:del w:id="3527" w:author="SFC2021" w:date="2025-12-22T16:11:21Z">
        <w:r>
          <w:delInstrText xml:space="preserve"> HYPERLINK \l "_Toc256000726" </w:delInstrText>
        </w:r>
      </w:del>
      <w:del w:id="3528" w:author="SFC2021" w:date="2025-12-22T16:11:21Z">
        <w:r>
          <w:fldChar w:fldCharType="separate"/>
        </w:r>
      </w:del>
      <w:del w:id="3529" w:author="SFC2021" w:date="2025-12-22T16:11:21Z">
        <w:r w:rsidR="00A77B3E">
          <w:rPr>
            <w:rStyle w:val="Hyperlink"/>
          </w:rPr>
          <w:delText>Πίνακας 5: Διάσταση 2 — μορφή χρηματοδότησης</w:delText>
        </w:r>
      </w:del>
      <w:del w:id="3530" w:author="SFC2021" w:date="2025-12-22T16:11:21Z">
        <w:r>
          <w:tab/>
        </w:r>
      </w:del>
      <w:del w:id="3531" w:author="SFC2021" w:date="2025-12-22T16:11:21Z">
        <w:r>
          <w:fldChar w:fldCharType="begin"/>
        </w:r>
      </w:del>
      <w:del w:id="3532" w:author="SFC2021" w:date="2025-12-22T16:11:21Z">
        <w:r>
          <w:delInstrText xml:space="preserve"> PAGEREF _Toc256000726 \h </w:delInstrText>
        </w:r>
      </w:del>
      <w:del w:id="3533" w:author="SFC2021" w:date="2025-12-22T16:11:21Z">
        <w:r>
          <w:fldChar w:fldCharType="separate"/>
        </w:r>
      </w:del>
      <w:del w:id="3534" w:author="SFC2021" w:date="2025-12-22T16:11:21Z">
        <w:r>
          <w:delText>160</w:delText>
        </w:r>
      </w:del>
      <w:del w:id="3535" w:author="SFC2021" w:date="2025-12-22T16:11:21Z">
        <w:r>
          <w:fldChar w:fldCharType="end"/>
        </w:r>
      </w:del>
      <w:del w:id="3536" w:author="SFC2021" w:date="2025-12-22T16:11:21Z">
        <w:r>
          <w:fldChar w:fldCharType="end"/>
        </w:r>
      </w:del>
    </w:p>
    <w:p>
      <w:pPr>
        <w:pStyle w:val="TOC5"/>
        <w:tabs>
          <w:tab w:val="end" w:leader="dot" w:pos="10240"/>
        </w:tabs>
        <w:rPr>
          <w:del w:id="3537" w:author="SFC2021" w:date="2025-12-22T16:11:21Z"/>
          <w:rFonts w:ascii="Calibri" w:hAnsi="Calibri"/>
          <w:noProof/>
          <w:sz w:val="22"/>
        </w:rPr>
      </w:pPr>
      <w:del w:id="3538" w:author="SFC2021" w:date="2025-12-22T16:11:21Z">
        <w:r>
          <w:fldChar w:fldCharType="begin"/>
        </w:r>
      </w:del>
      <w:del w:id="3539" w:author="SFC2021" w:date="2025-12-22T16:11:21Z">
        <w:r>
          <w:delInstrText xml:space="preserve"> HYPERLINK \l "_Toc256000727" </w:delInstrText>
        </w:r>
      </w:del>
      <w:del w:id="3540" w:author="SFC2021" w:date="2025-12-22T16:11:21Z">
        <w:r>
          <w:fldChar w:fldCharType="separate"/>
        </w:r>
      </w:del>
      <w:del w:id="3541" w:author="SFC2021" w:date="2025-12-22T16:11:21Z">
        <w:r w:rsidR="00A77B3E">
          <w:rPr>
            <w:rStyle w:val="Hyperlink"/>
          </w:rPr>
          <w:delText>Πίνακας 6: Διάσταση 3 — μηχανισμός εδαφικής υλοποίησης και εδαφική εστίαση</w:delText>
        </w:r>
      </w:del>
      <w:del w:id="3542" w:author="SFC2021" w:date="2025-12-22T16:11:21Z">
        <w:r>
          <w:tab/>
        </w:r>
      </w:del>
      <w:del w:id="3543" w:author="SFC2021" w:date="2025-12-22T16:11:21Z">
        <w:r>
          <w:fldChar w:fldCharType="begin"/>
        </w:r>
      </w:del>
      <w:del w:id="3544" w:author="SFC2021" w:date="2025-12-22T16:11:21Z">
        <w:r>
          <w:delInstrText xml:space="preserve"> PAGEREF _Toc256000727 \h </w:delInstrText>
        </w:r>
      </w:del>
      <w:del w:id="3545" w:author="SFC2021" w:date="2025-12-22T16:11:21Z">
        <w:r>
          <w:fldChar w:fldCharType="separate"/>
        </w:r>
      </w:del>
      <w:del w:id="3546" w:author="SFC2021" w:date="2025-12-22T16:11:21Z">
        <w:r>
          <w:delText>160</w:delText>
        </w:r>
      </w:del>
      <w:del w:id="3547" w:author="SFC2021" w:date="2025-12-22T16:11:21Z">
        <w:r>
          <w:fldChar w:fldCharType="end"/>
        </w:r>
      </w:del>
      <w:del w:id="3548" w:author="SFC2021" w:date="2025-12-22T16:11:21Z">
        <w:r>
          <w:fldChar w:fldCharType="end"/>
        </w:r>
      </w:del>
    </w:p>
    <w:p>
      <w:pPr>
        <w:pStyle w:val="TOC5"/>
        <w:tabs>
          <w:tab w:val="end" w:leader="dot" w:pos="10240"/>
        </w:tabs>
        <w:rPr>
          <w:del w:id="3549" w:author="SFC2021" w:date="2025-12-22T16:11:21Z"/>
          <w:rFonts w:ascii="Calibri" w:hAnsi="Calibri"/>
          <w:noProof/>
          <w:sz w:val="22"/>
        </w:rPr>
      </w:pPr>
      <w:del w:id="3550" w:author="SFC2021" w:date="2025-12-22T16:11:21Z">
        <w:r>
          <w:fldChar w:fldCharType="begin"/>
        </w:r>
      </w:del>
      <w:del w:id="3551" w:author="SFC2021" w:date="2025-12-22T16:11:21Z">
        <w:r>
          <w:delInstrText xml:space="preserve"> HYPERLINK \l "_Toc256000728" </w:delInstrText>
        </w:r>
      </w:del>
      <w:del w:id="3552" w:author="SFC2021" w:date="2025-12-22T16:11:21Z">
        <w:r>
          <w:fldChar w:fldCharType="separate"/>
        </w:r>
      </w:del>
      <w:del w:id="3553" w:author="SFC2021" w:date="2025-12-22T16:11:21Z">
        <w:r w:rsidR="00A77B3E">
          <w:rPr>
            <w:rStyle w:val="Hyperlink"/>
          </w:rPr>
          <w:delText>Πίνακας 7: Διάσταση 6 — δευτερεύοντες θεματικοί στόχοι ΕΚΤ+</w:delText>
        </w:r>
      </w:del>
      <w:del w:id="3554" w:author="SFC2021" w:date="2025-12-22T16:11:21Z">
        <w:r>
          <w:tab/>
        </w:r>
      </w:del>
      <w:del w:id="3555" w:author="SFC2021" w:date="2025-12-22T16:11:21Z">
        <w:r>
          <w:fldChar w:fldCharType="begin"/>
        </w:r>
      </w:del>
      <w:del w:id="3556" w:author="SFC2021" w:date="2025-12-22T16:11:21Z">
        <w:r>
          <w:delInstrText xml:space="preserve"> PAGEREF _Toc256000728 \h </w:delInstrText>
        </w:r>
      </w:del>
      <w:del w:id="3557" w:author="SFC2021" w:date="2025-12-22T16:11:21Z">
        <w:r>
          <w:fldChar w:fldCharType="separate"/>
        </w:r>
      </w:del>
      <w:del w:id="3558" w:author="SFC2021" w:date="2025-12-22T16:11:21Z">
        <w:r>
          <w:delText>160</w:delText>
        </w:r>
      </w:del>
      <w:del w:id="3559" w:author="SFC2021" w:date="2025-12-22T16:11:21Z">
        <w:r>
          <w:fldChar w:fldCharType="end"/>
        </w:r>
      </w:del>
      <w:del w:id="3560" w:author="SFC2021" w:date="2025-12-22T16:11:21Z">
        <w:r>
          <w:fldChar w:fldCharType="end"/>
        </w:r>
      </w:del>
    </w:p>
    <w:p>
      <w:pPr>
        <w:pStyle w:val="TOC5"/>
        <w:tabs>
          <w:tab w:val="end" w:leader="dot" w:pos="10240"/>
        </w:tabs>
        <w:rPr>
          <w:del w:id="3561" w:author="SFC2021" w:date="2025-12-22T16:11:21Z"/>
          <w:rFonts w:ascii="Calibri" w:hAnsi="Calibri"/>
          <w:noProof/>
          <w:sz w:val="22"/>
        </w:rPr>
      </w:pPr>
      <w:del w:id="3562" w:author="SFC2021" w:date="2025-12-22T16:11:21Z">
        <w:r>
          <w:fldChar w:fldCharType="begin"/>
        </w:r>
      </w:del>
      <w:del w:id="3563" w:author="SFC2021" w:date="2025-12-22T16:11:21Z">
        <w:r>
          <w:delInstrText xml:space="preserve"> HYPERLINK \l "_Toc256000729" </w:delInstrText>
        </w:r>
      </w:del>
      <w:del w:id="3564" w:author="SFC2021" w:date="2025-12-22T16:11:21Z">
        <w:r>
          <w:fldChar w:fldCharType="separate"/>
        </w:r>
      </w:del>
      <w:del w:id="356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3566" w:author="SFC2021" w:date="2025-12-22T16:11:21Z">
        <w:r>
          <w:tab/>
        </w:r>
      </w:del>
      <w:del w:id="3567" w:author="SFC2021" w:date="2025-12-22T16:11:21Z">
        <w:r>
          <w:fldChar w:fldCharType="begin"/>
        </w:r>
      </w:del>
      <w:del w:id="3568" w:author="SFC2021" w:date="2025-12-22T16:11:21Z">
        <w:r>
          <w:delInstrText xml:space="preserve"> PAGEREF _Toc256000729 \h </w:delInstrText>
        </w:r>
      </w:del>
      <w:del w:id="3569" w:author="SFC2021" w:date="2025-12-22T16:11:21Z">
        <w:r>
          <w:fldChar w:fldCharType="separate"/>
        </w:r>
      </w:del>
      <w:del w:id="3570" w:author="SFC2021" w:date="2025-12-22T16:11:21Z">
        <w:r>
          <w:delText>161</w:delText>
        </w:r>
      </w:del>
      <w:del w:id="3571" w:author="SFC2021" w:date="2025-12-22T16:11:21Z">
        <w:r>
          <w:fldChar w:fldCharType="end"/>
        </w:r>
      </w:del>
      <w:del w:id="3572" w:author="SFC2021" w:date="2025-12-22T16:11:21Z">
        <w:r>
          <w:fldChar w:fldCharType="end"/>
        </w:r>
      </w:del>
    </w:p>
    <w:p>
      <w:pPr>
        <w:pStyle w:val="TOC4"/>
        <w:tabs>
          <w:tab w:val="end" w:leader="dot" w:pos="10240"/>
        </w:tabs>
        <w:rPr>
          <w:del w:id="3573" w:author="SFC2021" w:date="2025-12-22T16:11:21Z"/>
          <w:rFonts w:ascii="Calibri" w:hAnsi="Calibri"/>
          <w:noProof/>
          <w:sz w:val="22"/>
        </w:rPr>
      </w:pPr>
      <w:del w:id="3574" w:author="SFC2021" w:date="2025-12-22T16:11:21Z">
        <w:r>
          <w:fldChar w:fldCharType="begin"/>
        </w:r>
      </w:del>
      <w:del w:id="3575" w:author="SFC2021" w:date="2025-12-22T16:11:21Z">
        <w:r>
          <w:delInstrText xml:space="preserve"> HYPERLINK \l "_Toc256000730" </w:delInstrText>
        </w:r>
      </w:del>
      <w:del w:id="3576" w:author="SFC2021" w:date="2025-12-22T16:11:21Z">
        <w:r>
          <w:fldChar w:fldCharType="separate"/>
        </w:r>
      </w:del>
      <w:del w:id="3577" w:author="SFC2021" w:date="2025-12-22T16:11:21Z">
        <w:r w:rsidR="00A77B3E">
          <w:rPr>
            <w:rStyle w:val="Hyperlink"/>
          </w:rPr>
          <w:delTex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delText>
        </w:r>
      </w:del>
      <w:del w:id="3578" w:author="SFC2021" w:date="2025-12-22T16:11:21Z">
        <w:r>
          <w:tab/>
        </w:r>
      </w:del>
      <w:del w:id="3579" w:author="SFC2021" w:date="2025-12-22T16:11:21Z">
        <w:r>
          <w:fldChar w:fldCharType="begin"/>
        </w:r>
      </w:del>
      <w:del w:id="3580" w:author="SFC2021" w:date="2025-12-22T16:11:21Z">
        <w:r>
          <w:delInstrText xml:space="preserve"> PAGEREF _Toc256000730 \h </w:delInstrText>
        </w:r>
      </w:del>
      <w:del w:id="3581" w:author="SFC2021" w:date="2025-12-22T16:11:21Z">
        <w:r>
          <w:fldChar w:fldCharType="separate"/>
        </w:r>
      </w:del>
      <w:del w:id="3582" w:author="SFC2021" w:date="2025-12-22T16:11:21Z">
        <w:r>
          <w:delText>162</w:delText>
        </w:r>
      </w:del>
      <w:del w:id="3583" w:author="SFC2021" w:date="2025-12-22T16:11:21Z">
        <w:r>
          <w:fldChar w:fldCharType="end"/>
        </w:r>
      </w:del>
      <w:del w:id="3584" w:author="SFC2021" w:date="2025-12-22T16:11:21Z">
        <w:r>
          <w:fldChar w:fldCharType="end"/>
        </w:r>
      </w:del>
    </w:p>
    <w:p>
      <w:pPr>
        <w:pStyle w:val="TOC4"/>
        <w:tabs>
          <w:tab w:val="end" w:leader="dot" w:pos="10240"/>
        </w:tabs>
        <w:rPr>
          <w:del w:id="3585" w:author="SFC2021" w:date="2025-12-22T16:11:21Z"/>
          <w:rFonts w:ascii="Calibri" w:hAnsi="Calibri"/>
          <w:noProof/>
          <w:sz w:val="22"/>
        </w:rPr>
      </w:pPr>
      <w:del w:id="3586" w:author="SFC2021" w:date="2025-12-22T16:11:21Z">
        <w:r>
          <w:fldChar w:fldCharType="begin"/>
        </w:r>
      </w:del>
      <w:del w:id="3587" w:author="SFC2021" w:date="2025-12-22T16:11:21Z">
        <w:r>
          <w:delInstrText xml:space="preserve"> HYPERLINK \l "_Toc256000731" </w:delInstrText>
        </w:r>
      </w:del>
      <w:del w:id="3588" w:author="SFC2021" w:date="2025-12-22T16:11:21Z">
        <w:r>
          <w:fldChar w:fldCharType="separate"/>
        </w:r>
      </w:del>
      <w:del w:id="3589" w:author="SFC2021" w:date="2025-12-22T16:11:21Z">
        <w:r w:rsidR="00A77B3E">
          <w:rPr>
            <w:rStyle w:val="Hyperlink"/>
          </w:rPr>
          <w:delText>2.1.1.1.1. Παρεμβάσεις των ταμείων</w:delText>
        </w:r>
      </w:del>
      <w:del w:id="3590" w:author="SFC2021" w:date="2025-12-22T16:11:21Z">
        <w:r>
          <w:tab/>
        </w:r>
      </w:del>
      <w:del w:id="3591" w:author="SFC2021" w:date="2025-12-22T16:11:21Z">
        <w:r>
          <w:fldChar w:fldCharType="begin"/>
        </w:r>
      </w:del>
      <w:del w:id="3592" w:author="SFC2021" w:date="2025-12-22T16:11:21Z">
        <w:r>
          <w:delInstrText xml:space="preserve"> PAGEREF _Toc256000731 \h </w:delInstrText>
        </w:r>
      </w:del>
      <w:del w:id="3593" w:author="SFC2021" w:date="2025-12-22T16:11:21Z">
        <w:r>
          <w:fldChar w:fldCharType="separate"/>
        </w:r>
      </w:del>
      <w:del w:id="3594" w:author="SFC2021" w:date="2025-12-22T16:11:21Z">
        <w:r>
          <w:delText>162</w:delText>
        </w:r>
      </w:del>
      <w:del w:id="3595" w:author="SFC2021" w:date="2025-12-22T16:11:21Z">
        <w:r>
          <w:fldChar w:fldCharType="end"/>
        </w:r>
      </w:del>
      <w:del w:id="3596" w:author="SFC2021" w:date="2025-12-22T16:11:21Z">
        <w:r>
          <w:fldChar w:fldCharType="end"/>
        </w:r>
      </w:del>
    </w:p>
    <w:p>
      <w:pPr>
        <w:pStyle w:val="TOC5"/>
        <w:tabs>
          <w:tab w:val="end" w:leader="dot" w:pos="10240"/>
        </w:tabs>
        <w:rPr>
          <w:del w:id="3597" w:author="SFC2021" w:date="2025-12-22T16:11:21Z"/>
          <w:rFonts w:ascii="Calibri" w:hAnsi="Calibri"/>
          <w:noProof/>
          <w:sz w:val="22"/>
        </w:rPr>
      </w:pPr>
      <w:del w:id="3598" w:author="SFC2021" w:date="2025-12-22T16:11:21Z">
        <w:r>
          <w:fldChar w:fldCharType="begin"/>
        </w:r>
      </w:del>
      <w:del w:id="3599" w:author="SFC2021" w:date="2025-12-22T16:11:21Z">
        <w:r>
          <w:delInstrText xml:space="preserve"> HYPERLINK \l "_Toc256000732" </w:delInstrText>
        </w:r>
      </w:del>
      <w:del w:id="3600" w:author="SFC2021" w:date="2025-12-22T16:11:21Z">
        <w:r>
          <w:fldChar w:fldCharType="separate"/>
        </w:r>
      </w:del>
      <w:del w:id="3601"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3602" w:author="SFC2021" w:date="2025-12-22T16:11:21Z">
        <w:r>
          <w:tab/>
        </w:r>
      </w:del>
      <w:del w:id="3603" w:author="SFC2021" w:date="2025-12-22T16:11:21Z">
        <w:r>
          <w:fldChar w:fldCharType="begin"/>
        </w:r>
      </w:del>
      <w:del w:id="3604" w:author="SFC2021" w:date="2025-12-22T16:11:21Z">
        <w:r>
          <w:delInstrText xml:space="preserve"> PAGEREF _Toc256000732 \h </w:delInstrText>
        </w:r>
      </w:del>
      <w:del w:id="3605" w:author="SFC2021" w:date="2025-12-22T16:11:21Z">
        <w:r>
          <w:fldChar w:fldCharType="separate"/>
        </w:r>
      </w:del>
      <w:del w:id="3606" w:author="SFC2021" w:date="2025-12-22T16:11:21Z">
        <w:r>
          <w:delText>162</w:delText>
        </w:r>
      </w:del>
      <w:del w:id="3607" w:author="SFC2021" w:date="2025-12-22T16:11:21Z">
        <w:r>
          <w:fldChar w:fldCharType="end"/>
        </w:r>
      </w:del>
      <w:del w:id="3608" w:author="SFC2021" w:date="2025-12-22T16:11:21Z">
        <w:r>
          <w:fldChar w:fldCharType="end"/>
        </w:r>
      </w:del>
    </w:p>
    <w:p>
      <w:pPr>
        <w:pStyle w:val="TOC5"/>
        <w:tabs>
          <w:tab w:val="end" w:leader="dot" w:pos="10240"/>
        </w:tabs>
        <w:rPr>
          <w:del w:id="3609" w:author="SFC2021" w:date="2025-12-22T16:11:21Z"/>
          <w:rFonts w:ascii="Calibri" w:hAnsi="Calibri"/>
          <w:noProof/>
          <w:sz w:val="22"/>
        </w:rPr>
      </w:pPr>
      <w:del w:id="3610" w:author="SFC2021" w:date="2025-12-22T16:11:21Z">
        <w:r>
          <w:fldChar w:fldCharType="begin"/>
        </w:r>
      </w:del>
      <w:del w:id="3611" w:author="SFC2021" w:date="2025-12-22T16:11:21Z">
        <w:r>
          <w:delInstrText xml:space="preserve"> HYPERLINK \l "_Toc256000733" </w:delInstrText>
        </w:r>
      </w:del>
      <w:del w:id="3612" w:author="SFC2021" w:date="2025-12-22T16:11:21Z">
        <w:r>
          <w:fldChar w:fldCharType="separate"/>
        </w:r>
      </w:del>
      <w:del w:id="3613" w:author="SFC2021" w:date="2025-12-22T16:11:21Z">
        <w:r w:rsidR="00A77B3E">
          <w:rPr>
            <w:rStyle w:val="Hyperlink"/>
          </w:rPr>
          <w:delText>Βασικές ομάδες-στόχοι — άρθρο 22 παράγραφος 3 στοιχείο δ) σημείο iii) του ΚΚΔ:</w:delText>
        </w:r>
      </w:del>
      <w:del w:id="3614" w:author="SFC2021" w:date="2025-12-22T16:11:21Z">
        <w:r>
          <w:tab/>
        </w:r>
      </w:del>
      <w:del w:id="3615" w:author="SFC2021" w:date="2025-12-22T16:11:21Z">
        <w:r>
          <w:fldChar w:fldCharType="begin"/>
        </w:r>
      </w:del>
      <w:del w:id="3616" w:author="SFC2021" w:date="2025-12-22T16:11:21Z">
        <w:r>
          <w:delInstrText xml:space="preserve"> PAGEREF _Toc256000733 \h </w:delInstrText>
        </w:r>
      </w:del>
      <w:del w:id="3617" w:author="SFC2021" w:date="2025-12-22T16:11:21Z">
        <w:r>
          <w:fldChar w:fldCharType="separate"/>
        </w:r>
      </w:del>
      <w:del w:id="3618" w:author="SFC2021" w:date="2025-12-22T16:11:21Z">
        <w:r>
          <w:delText>163</w:delText>
        </w:r>
      </w:del>
      <w:del w:id="3619" w:author="SFC2021" w:date="2025-12-22T16:11:21Z">
        <w:r>
          <w:fldChar w:fldCharType="end"/>
        </w:r>
      </w:del>
      <w:del w:id="3620" w:author="SFC2021" w:date="2025-12-22T16:11:21Z">
        <w:r>
          <w:fldChar w:fldCharType="end"/>
        </w:r>
      </w:del>
    </w:p>
    <w:p>
      <w:pPr>
        <w:pStyle w:val="TOC5"/>
        <w:tabs>
          <w:tab w:val="end" w:leader="dot" w:pos="10240"/>
        </w:tabs>
        <w:rPr>
          <w:del w:id="3621" w:author="SFC2021" w:date="2025-12-22T16:11:21Z"/>
          <w:rFonts w:ascii="Calibri" w:hAnsi="Calibri"/>
          <w:noProof/>
          <w:sz w:val="22"/>
        </w:rPr>
      </w:pPr>
      <w:del w:id="3622" w:author="SFC2021" w:date="2025-12-22T16:11:21Z">
        <w:r>
          <w:fldChar w:fldCharType="begin"/>
        </w:r>
      </w:del>
      <w:del w:id="3623" w:author="SFC2021" w:date="2025-12-22T16:11:21Z">
        <w:r>
          <w:delInstrText xml:space="preserve"> HYPERLINK \l "_Toc256000734" </w:delInstrText>
        </w:r>
      </w:del>
      <w:del w:id="3624" w:author="SFC2021" w:date="2025-12-22T16:11:21Z">
        <w:r>
          <w:fldChar w:fldCharType="separate"/>
        </w:r>
      </w:del>
      <w:del w:id="3625"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626" w:author="SFC2021" w:date="2025-12-22T16:11:21Z">
        <w:r>
          <w:tab/>
        </w:r>
      </w:del>
      <w:del w:id="3627" w:author="SFC2021" w:date="2025-12-22T16:11:21Z">
        <w:r>
          <w:fldChar w:fldCharType="begin"/>
        </w:r>
      </w:del>
      <w:del w:id="3628" w:author="SFC2021" w:date="2025-12-22T16:11:21Z">
        <w:r>
          <w:delInstrText xml:space="preserve"> PAGEREF _Toc256000734 \h </w:delInstrText>
        </w:r>
      </w:del>
      <w:del w:id="3629" w:author="SFC2021" w:date="2025-12-22T16:11:21Z">
        <w:r>
          <w:fldChar w:fldCharType="separate"/>
        </w:r>
      </w:del>
      <w:del w:id="3630" w:author="SFC2021" w:date="2025-12-22T16:11:21Z">
        <w:r>
          <w:delText>163</w:delText>
        </w:r>
      </w:del>
      <w:del w:id="3631" w:author="SFC2021" w:date="2025-12-22T16:11:21Z">
        <w:r>
          <w:fldChar w:fldCharType="end"/>
        </w:r>
      </w:del>
      <w:del w:id="3632" w:author="SFC2021" w:date="2025-12-22T16:11:21Z">
        <w:r>
          <w:fldChar w:fldCharType="end"/>
        </w:r>
      </w:del>
    </w:p>
    <w:p>
      <w:pPr>
        <w:pStyle w:val="TOC5"/>
        <w:tabs>
          <w:tab w:val="end" w:leader="dot" w:pos="10240"/>
        </w:tabs>
        <w:rPr>
          <w:del w:id="3633" w:author="SFC2021" w:date="2025-12-22T16:11:21Z"/>
          <w:rFonts w:ascii="Calibri" w:hAnsi="Calibri"/>
          <w:noProof/>
          <w:sz w:val="22"/>
        </w:rPr>
      </w:pPr>
      <w:del w:id="3634" w:author="SFC2021" w:date="2025-12-22T16:11:21Z">
        <w:r>
          <w:fldChar w:fldCharType="begin"/>
        </w:r>
      </w:del>
      <w:del w:id="3635" w:author="SFC2021" w:date="2025-12-22T16:11:21Z">
        <w:r>
          <w:delInstrText xml:space="preserve"> HYPERLINK \l "_Toc256000735" </w:delInstrText>
        </w:r>
      </w:del>
      <w:del w:id="3636" w:author="SFC2021" w:date="2025-12-22T16:11:21Z">
        <w:r>
          <w:fldChar w:fldCharType="separate"/>
        </w:r>
      </w:del>
      <w:del w:id="3637"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638" w:author="SFC2021" w:date="2025-12-22T16:11:21Z">
        <w:r>
          <w:tab/>
        </w:r>
      </w:del>
      <w:del w:id="3639" w:author="SFC2021" w:date="2025-12-22T16:11:21Z">
        <w:r>
          <w:fldChar w:fldCharType="begin"/>
        </w:r>
      </w:del>
      <w:del w:id="3640" w:author="SFC2021" w:date="2025-12-22T16:11:21Z">
        <w:r>
          <w:delInstrText xml:space="preserve"> PAGEREF _Toc256000735 \h </w:delInstrText>
        </w:r>
      </w:del>
      <w:del w:id="3641" w:author="SFC2021" w:date="2025-12-22T16:11:21Z">
        <w:r>
          <w:fldChar w:fldCharType="separate"/>
        </w:r>
      </w:del>
      <w:del w:id="3642" w:author="SFC2021" w:date="2025-12-22T16:11:21Z">
        <w:r>
          <w:delText>164</w:delText>
        </w:r>
      </w:del>
      <w:del w:id="3643" w:author="SFC2021" w:date="2025-12-22T16:11:21Z">
        <w:r>
          <w:fldChar w:fldCharType="end"/>
        </w:r>
      </w:del>
      <w:del w:id="3644" w:author="SFC2021" w:date="2025-12-22T16:11:21Z">
        <w:r>
          <w:fldChar w:fldCharType="end"/>
        </w:r>
      </w:del>
    </w:p>
    <w:p>
      <w:pPr>
        <w:pStyle w:val="TOC5"/>
        <w:tabs>
          <w:tab w:val="end" w:leader="dot" w:pos="10240"/>
        </w:tabs>
        <w:rPr>
          <w:del w:id="3645" w:author="SFC2021" w:date="2025-12-22T16:11:21Z"/>
          <w:rFonts w:ascii="Calibri" w:hAnsi="Calibri"/>
          <w:noProof/>
          <w:sz w:val="22"/>
        </w:rPr>
      </w:pPr>
      <w:del w:id="3646" w:author="SFC2021" w:date="2025-12-22T16:11:21Z">
        <w:r>
          <w:fldChar w:fldCharType="begin"/>
        </w:r>
      </w:del>
      <w:del w:id="3647" w:author="SFC2021" w:date="2025-12-22T16:11:21Z">
        <w:r>
          <w:delInstrText xml:space="preserve"> HYPERLINK \l "_Toc256000736" </w:delInstrText>
        </w:r>
      </w:del>
      <w:del w:id="3648" w:author="SFC2021" w:date="2025-12-22T16:11:21Z">
        <w:r>
          <w:fldChar w:fldCharType="separate"/>
        </w:r>
      </w:del>
      <w:del w:id="3649"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650" w:author="SFC2021" w:date="2025-12-22T16:11:21Z">
        <w:r>
          <w:tab/>
        </w:r>
      </w:del>
      <w:del w:id="3651" w:author="SFC2021" w:date="2025-12-22T16:11:21Z">
        <w:r>
          <w:fldChar w:fldCharType="begin"/>
        </w:r>
      </w:del>
      <w:del w:id="3652" w:author="SFC2021" w:date="2025-12-22T16:11:21Z">
        <w:r>
          <w:delInstrText xml:space="preserve"> PAGEREF _Toc256000736 \h </w:delInstrText>
        </w:r>
      </w:del>
      <w:del w:id="3653" w:author="SFC2021" w:date="2025-12-22T16:11:21Z">
        <w:r>
          <w:fldChar w:fldCharType="separate"/>
        </w:r>
      </w:del>
      <w:del w:id="3654" w:author="SFC2021" w:date="2025-12-22T16:11:21Z">
        <w:r>
          <w:delText>164</w:delText>
        </w:r>
      </w:del>
      <w:del w:id="3655" w:author="SFC2021" w:date="2025-12-22T16:11:21Z">
        <w:r>
          <w:fldChar w:fldCharType="end"/>
        </w:r>
      </w:del>
      <w:del w:id="3656" w:author="SFC2021" w:date="2025-12-22T16:11:21Z">
        <w:r>
          <w:fldChar w:fldCharType="end"/>
        </w:r>
      </w:del>
    </w:p>
    <w:p>
      <w:pPr>
        <w:pStyle w:val="TOC5"/>
        <w:tabs>
          <w:tab w:val="end" w:leader="dot" w:pos="10240"/>
        </w:tabs>
        <w:rPr>
          <w:del w:id="3657" w:author="SFC2021" w:date="2025-12-22T16:11:21Z"/>
          <w:rFonts w:ascii="Calibri" w:hAnsi="Calibri"/>
          <w:noProof/>
          <w:sz w:val="22"/>
        </w:rPr>
      </w:pPr>
      <w:del w:id="3658" w:author="SFC2021" w:date="2025-12-22T16:11:21Z">
        <w:r>
          <w:fldChar w:fldCharType="begin"/>
        </w:r>
      </w:del>
      <w:del w:id="3659" w:author="SFC2021" w:date="2025-12-22T16:11:21Z">
        <w:r>
          <w:delInstrText xml:space="preserve"> HYPERLINK \l "_Toc256000737" </w:delInstrText>
        </w:r>
      </w:del>
      <w:del w:id="3660" w:author="SFC2021" w:date="2025-12-22T16:11:21Z">
        <w:r>
          <w:fldChar w:fldCharType="separate"/>
        </w:r>
      </w:del>
      <w:del w:id="3661"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662" w:author="SFC2021" w:date="2025-12-22T16:11:21Z">
        <w:r>
          <w:tab/>
        </w:r>
      </w:del>
      <w:del w:id="3663" w:author="SFC2021" w:date="2025-12-22T16:11:21Z">
        <w:r>
          <w:fldChar w:fldCharType="begin"/>
        </w:r>
      </w:del>
      <w:del w:id="3664" w:author="SFC2021" w:date="2025-12-22T16:11:21Z">
        <w:r>
          <w:delInstrText xml:space="preserve"> PAGEREF _Toc256000737 \h </w:delInstrText>
        </w:r>
      </w:del>
      <w:del w:id="3665" w:author="SFC2021" w:date="2025-12-22T16:11:21Z">
        <w:r>
          <w:fldChar w:fldCharType="separate"/>
        </w:r>
      </w:del>
      <w:del w:id="3666" w:author="SFC2021" w:date="2025-12-22T16:11:21Z">
        <w:r>
          <w:delText>164</w:delText>
        </w:r>
      </w:del>
      <w:del w:id="3667" w:author="SFC2021" w:date="2025-12-22T16:11:21Z">
        <w:r>
          <w:fldChar w:fldCharType="end"/>
        </w:r>
      </w:del>
      <w:del w:id="3668" w:author="SFC2021" w:date="2025-12-22T16:11:21Z">
        <w:r>
          <w:fldChar w:fldCharType="end"/>
        </w:r>
      </w:del>
    </w:p>
    <w:p>
      <w:pPr>
        <w:pStyle w:val="TOC4"/>
        <w:tabs>
          <w:tab w:val="end" w:leader="dot" w:pos="10240"/>
        </w:tabs>
        <w:rPr>
          <w:del w:id="3669" w:author="SFC2021" w:date="2025-12-22T16:11:21Z"/>
          <w:rFonts w:ascii="Calibri" w:hAnsi="Calibri"/>
          <w:noProof/>
          <w:sz w:val="22"/>
        </w:rPr>
      </w:pPr>
      <w:del w:id="3670" w:author="SFC2021" w:date="2025-12-22T16:11:21Z">
        <w:r>
          <w:fldChar w:fldCharType="begin"/>
        </w:r>
      </w:del>
      <w:del w:id="3671" w:author="SFC2021" w:date="2025-12-22T16:11:21Z">
        <w:r>
          <w:delInstrText xml:space="preserve"> HYPERLINK \l "_Toc256000738" </w:delInstrText>
        </w:r>
      </w:del>
      <w:del w:id="3672" w:author="SFC2021" w:date="2025-12-22T16:11:21Z">
        <w:r>
          <w:fldChar w:fldCharType="separate"/>
        </w:r>
      </w:del>
      <w:del w:id="3673" w:author="SFC2021" w:date="2025-12-22T16:11:21Z">
        <w:r w:rsidR="00A77B3E">
          <w:rPr>
            <w:rStyle w:val="Hyperlink"/>
          </w:rPr>
          <w:delText>2.1.1.1.2. Δείκτες</w:delText>
        </w:r>
      </w:del>
      <w:del w:id="3674" w:author="SFC2021" w:date="2025-12-22T16:11:21Z">
        <w:r>
          <w:tab/>
        </w:r>
      </w:del>
      <w:del w:id="3675" w:author="SFC2021" w:date="2025-12-22T16:11:21Z">
        <w:r>
          <w:fldChar w:fldCharType="begin"/>
        </w:r>
      </w:del>
      <w:del w:id="3676" w:author="SFC2021" w:date="2025-12-22T16:11:21Z">
        <w:r>
          <w:delInstrText xml:space="preserve"> PAGEREF _Toc256000738 \h </w:delInstrText>
        </w:r>
      </w:del>
      <w:del w:id="3677" w:author="SFC2021" w:date="2025-12-22T16:11:21Z">
        <w:r>
          <w:fldChar w:fldCharType="separate"/>
        </w:r>
      </w:del>
      <w:del w:id="3678" w:author="SFC2021" w:date="2025-12-22T16:11:21Z">
        <w:r>
          <w:delText>164</w:delText>
        </w:r>
      </w:del>
      <w:del w:id="3679" w:author="SFC2021" w:date="2025-12-22T16:11:21Z">
        <w:r>
          <w:fldChar w:fldCharType="end"/>
        </w:r>
      </w:del>
      <w:del w:id="3680" w:author="SFC2021" w:date="2025-12-22T16:11:21Z">
        <w:r>
          <w:fldChar w:fldCharType="end"/>
        </w:r>
      </w:del>
    </w:p>
    <w:p>
      <w:pPr>
        <w:pStyle w:val="TOC5"/>
        <w:tabs>
          <w:tab w:val="end" w:leader="dot" w:pos="10240"/>
        </w:tabs>
        <w:rPr>
          <w:del w:id="3681" w:author="SFC2021" w:date="2025-12-22T16:11:21Z"/>
          <w:rFonts w:ascii="Calibri" w:hAnsi="Calibri"/>
          <w:noProof/>
          <w:sz w:val="22"/>
        </w:rPr>
      </w:pPr>
      <w:del w:id="3682" w:author="SFC2021" w:date="2025-12-22T16:11:21Z">
        <w:r>
          <w:fldChar w:fldCharType="begin"/>
        </w:r>
      </w:del>
      <w:del w:id="3683" w:author="SFC2021" w:date="2025-12-22T16:11:21Z">
        <w:r>
          <w:delInstrText xml:space="preserve"> HYPERLINK \l "_Toc256000739" </w:delInstrText>
        </w:r>
      </w:del>
      <w:del w:id="3684" w:author="SFC2021" w:date="2025-12-22T16:11:21Z">
        <w:r>
          <w:fldChar w:fldCharType="separate"/>
        </w:r>
      </w:del>
      <w:del w:id="3685" w:author="SFC2021" w:date="2025-12-22T16:11:21Z">
        <w:r w:rsidR="00A77B3E">
          <w:rPr>
            <w:rStyle w:val="Hyperlink"/>
          </w:rPr>
          <w:delText>Πίνακας 2: Δείκτες εκροών</w:delText>
        </w:r>
      </w:del>
      <w:del w:id="3686" w:author="SFC2021" w:date="2025-12-22T16:11:21Z">
        <w:r>
          <w:tab/>
        </w:r>
      </w:del>
      <w:del w:id="3687" w:author="SFC2021" w:date="2025-12-22T16:11:21Z">
        <w:r>
          <w:fldChar w:fldCharType="begin"/>
        </w:r>
      </w:del>
      <w:del w:id="3688" w:author="SFC2021" w:date="2025-12-22T16:11:21Z">
        <w:r>
          <w:delInstrText xml:space="preserve"> PAGEREF _Toc256000739 \h </w:delInstrText>
        </w:r>
      </w:del>
      <w:del w:id="3689" w:author="SFC2021" w:date="2025-12-22T16:11:21Z">
        <w:r>
          <w:fldChar w:fldCharType="separate"/>
        </w:r>
      </w:del>
      <w:del w:id="3690" w:author="SFC2021" w:date="2025-12-22T16:11:21Z">
        <w:r>
          <w:delText>165</w:delText>
        </w:r>
      </w:del>
      <w:del w:id="3691" w:author="SFC2021" w:date="2025-12-22T16:11:21Z">
        <w:r>
          <w:fldChar w:fldCharType="end"/>
        </w:r>
      </w:del>
      <w:del w:id="3692" w:author="SFC2021" w:date="2025-12-22T16:11:21Z">
        <w:r>
          <w:fldChar w:fldCharType="end"/>
        </w:r>
      </w:del>
    </w:p>
    <w:p>
      <w:pPr>
        <w:pStyle w:val="TOC5"/>
        <w:tabs>
          <w:tab w:val="end" w:leader="dot" w:pos="10240"/>
        </w:tabs>
        <w:rPr>
          <w:del w:id="3693" w:author="SFC2021" w:date="2025-12-22T16:11:21Z"/>
          <w:rFonts w:ascii="Calibri" w:hAnsi="Calibri"/>
          <w:noProof/>
          <w:sz w:val="22"/>
        </w:rPr>
      </w:pPr>
      <w:del w:id="3694" w:author="SFC2021" w:date="2025-12-22T16:11:21Z">
        <w:r>
          <w:fldChar w:fldCharType="begin"/>
        </w:r>
      </w:del>
      <w:del w:id="3695" w:author="SFC2021" w:date="2025-12-22T16:11:21Z">
        <w:r>
          <w:delInstrText xml:space="preserve"> HYPERLINK \l "_Toc256000740" </w:delInstrText>
        </w:r>
      </w:del>
      <w:del w:id="3696" w:author="SFC2021" w:date="2025-12-22T16:11:21Z">
        <w:r>
          <w:fldChar w:fldCharType="separate"/>
        </w:r>
      </w:del>
      <w:del w:id="3697" w:author="SFC2021" w:date="2025-12-22T16:11:21Z">
        <w:r w:rsidR="00A77B3E">
          <w:rPr>
            <w:rStyle w:val="Hyperlink"/>
          </w:rPr>
          <w:delText>Πίνακας 3: Δείκτες αποτελεσμάτων</w:delText>
        </w:r>
      </w:del>
      <w:del w:id="3698" w:author="SFC2021" w:date="2025-12-22T16:11:21Z">
        <w:r>
          <w:tab/>
        </w:r>
      </w:del>
      <w:del w:id="3699" w:author="SFC2021" w:date="2025-12-22T16:11:21Z">
        <w:r>
          <w:fldChar w:fldCharType="begin"/>
        </w:r>
      </w:del>
      <w:del w:id="3700" w:author="SFC2021" w:date="2025-12-22T16:11:21Z">
        <w:r>
          <w:delInstrText xml:space="preserve"> PAGEREF _Toc256000740 \h </w:delInstrText>
        </w:r>
      </w:del>
      <w:del w:id="3701" w:author="SFC2021" w:date="2025-12-22T16:11:21Z">
        <w:r>
          <w:fldChar w:fldCharType="separate"/>
        </w:r>
      </w:del>
      <w:del w:id="3702" w:author="SFC2021" w:date="2025-12-22T16:11:21Z">
        <w:r>
          <w:delText>165</w:delText>
        </w:r>
      </w:del>
      <w:del w:id="3703" w:author="SFC2021" w:date="2025-12-22T16:11:21Z">
        <w:r>
          <w:fldChar w:fldCharType="end"/>
        </w:r>
      </w:del>
      <w:del w:id="3704" w:author="SFC2021" w:date="2025-12-22T16:11:21Z">
        <w:r>
          <w:fldChar w:fldCharType="end"/>
        </w:r>
      </w:del>
    </w:p>
    <w:p>
      <w:pPr>
        <w:pStyle w:val="TOC4"/>
        <w:tabs>
          <w:tab w:val="end" w:leader="dot" w:pos="10240"/>
        </w:tabs>
        <w:rPr>
          <w:del w:id="3705" w:author="SFC2021" w:date="2025-12-22T16:11:21Z"/>
          <w:rFonts w:ascii="Calibri" w:hAnsi="Calibri"/>
          <w:noProof/>
          <w:sz w:val="22"/>
        </w:rPr>
      </w:pPr>
      <w:del w:id="3706" w:author="SFC2021" w:date="2025-12-22T16:11:21Z">
        <w:r>
          <w:fldChar w:fldCharType="begin"/>
        </w:r>
      </w:del>
      <w:del w:id="3707" w:author="SFC2021" w:date="2025-12-22T16:11:21Z">
        <w:r>
          <w:delInstrText xml:space="preserve"> HYPERLINK \l "_Toc256000741" </w:delInstrText>
        </w:r>
      </w:del>
      <w:del w:id="3708" w:author="SFC2021" w:date="2025-12-22T16:11:21Z">
        <w:r>
          <w:fldChar w:fldCharType="separate"/>
        </w:r>
      </w:del>
      <w:del w:id="3709" w:author="SFC2021" w:date="2025-12-22T16:11:21Z">
        <w:r w:rsidR="00A77B3E">
          <w:rPr>
            <w:rStyle w:val="Hyperlink"/>
          </w:rPr>
          <w:delText>2.1.1.1.3. Ενδεικτική κατανομή των προγραμματισμένων πόρων (ΕΕ) ανά είδος παρέμβασης</w:delText>
        </w:r>
      </w:del>
      <w:del w:id="3710" w:author="SFC2021" w:date="2025-12-22T16:11:21Z">
        <w:r>
          <w:tab/>
        </w:r>
      </w:del>
      <w:del w:id="3711" w:author="SFC2021" w:date="2025-12-22T16:11:21Z">
        <w:r>
          <w:fldChar w:fldCharType="begin"/>
        </w:r>
      </w:del>
      <w:del w:id="3712" w:author="SFC2021" w:date="2025-12-22T16:11:21Z">
        <w:r>
          <w:delInstrText xml:space="preserve"> PAGEREF _Toc256000741 \h </w:delInstrText>
        </w:r>
      </w:del>
      <w:del w:id="3713" w:author="SFC2021" w:date="2025-12-22T16:11:21Z">
        <w:r>
          <w:fldChar w:fldCharType="separate"/>
        </w:r>
      </w:del>
      <w:del w:id="3714" w:author="SFC2021" w:date="2025-12-22T16:11:21Z">
        <w:r>
          <w:delText>165</w:delText>
        </w:r>
      </w:del>
      <w:del w:id="3715" w:author="SFC2021" w:date="2025-12-22T16:11:21Z">
        <w:r>
          <w:fldChar w:fldCharType="end"/>
        </w:r>
      </w:del>
      <w:del w:id="3716" w:author="SFC2021" w:date="2025-12-22T16:11:21Z">
        <w:r>
          <w:fldChar w:fldCharType="end"/>
        </w:r>
      </w:del>
    </w:p>
    <w:p>
      <w:pPr>
        <w:pStyle w:val="TOC5"/>
        <w:tabs>
          <w:tab w:val="end" w:leader="dot" w:pos="10240"/>
        </w:tabs>
        <w:rPr>
          <w:del w:id="3717" w:author="SFC2021" w:date="2025-12-22T16:11:21Z"/>
          <w:rFonts w:ascii="Calibri" w:hAnsi="Calibri"/>
          <w:noProof/>
          <w:sz w:val="22"/>
        </w:rPr>
      </w:pPr>
      <w:del w:id="3718" w:author="SFC2021" w:date="2025-12-22T16:11:21Z">
        <w:r>
          <w:fldChar w:fldCharType="begin"/>
        </w:r>
      </w:del>
      <w:del w:id="3719" w:author="SFC2021" w:date="2025-12-22T16:11:21Z">
        <w:r>
          <w:delInstrText xml:space="preserve"> HYPERLINK \l "_Toc256000742" </w:delInstrText>
        </w:r>
      </w:del>
      <w:del w:id="3720" w:author="SFC2021" w:date="2025-12-22T16:11:21Z">
        <w:r>
          <w:fldChar w:fldCharType="separate"/>
        </w:r>
      </w:del>
      <w:del w:id="3721" w:author="SFC2021" w:date="2025-12-22T16:11:21Z">
        <w:r w:rsidR="00A77B3E">
          <w:rPr>
            <w:rStyle w:val="Hyperlink"/>
          </w:rPr>
          <w:delText>Πίνακας 4: Διάσταση 1 — πεδίο παρέμβασης</w:delText>
        </w:r>
      </w:del>
      <w:del w:id="3722" w:author="SFC2021" w:date="2025-12-22T16:11:21Z">
        <w:r>
          <w:tab/>
        </w:r>
      </w:del>
      <w:del w:id="3723" w:author="SFC2021" w:date="2025-12-22T16:11:21Z">
        <w:r>
          <w:fldChar w:fldCharType="begin"/>
        </w:r>
      </w:del>
      <w:del w:id="3724" w:author="SFC2021" w:date="2025-12-22T16:11:21Z">
        <w:r>
          <w:delInstrText xml:space="preserve"> PAGEREF _Toc256000742 \h </w:delInstrText>
        </w:r>
      </w:del>
      <w:del w:id="3725" w:author="SFC2021" w:date="2025-12-22T16:11:21Z">
        <w:r>
          <w:fldChar w:fldCharType="separate"/>
        </w:r>
      </w:del>
      <w:del w:id="3726" w:author="SFC2021" w:date="2025-12-22T16:11:21Z">
        <w:r>
          <w:delText>165</w:delText>
        </w:r>
      </w:del>
      <w:del w:id="3727" w:author="SFC2021" w:date="2025-12-22T16:11:21Z">
        <w:r>
          <w:fldChar w:fldCharType="end"/>
        </w:r>
      </w:del>
      <w:del w:id="3728" w:author="SFC2021" w:date="2025-12-22T16:11:21Z">
        <w:r>
          <w:fldChar w:fldCharType="end"/>
        </w:r>
      </w:del>
    </w:p>
    <w:p>
      <w:pPr>
        <w:pStyle w:val="TOC5"/>
        <w:tabs>
          <w:tab w:val="end" w:leader="dot" w:pos="10240"/>
        </w:tabs>
        <w:rPr>
          <w:del w:id="3729" w:author="SFC2021" w:date="2025-12-22T16:11:21Z"/>
          <w:rFonts w:ascii="Calibri" w:hAnsi="Calibri"/>
          <w:noProof/>
          <w:sz w:val="22"/>
        </w:rPr>
      </w:pPr>
      <w:del w:id="3730" w:author="SFC2021" w:date="2025-12-22T16:11:21Z">
        <w:r>
          <w:fldChar w:fldCharType="begin"/>
        </w:r>
      </w:del>
      <w:del w:id="3731" w:author="SFC2021" w:date="2025-12-22T16:11:21Z">
        <w:r>
          <w:delInstrText xml:space="preserve"> HYPERLINK \l "_Toc256000743" </w:delInstrText>
        </w:r>
      </w:del>
      <w:del w:id="3732" w:author="SFC2021" w:date="2025-12-22T16:11:21Z">
        <w:r>
          <w:fldChar w:fldCharType="separate"/>
        </w:r>
      </w:del>
      <w:del w:id="3733" w:author="SFC2021" w:date="2025-12-22T16:11:21Z">
        <w:r w:rsidR="00A77B3E">
          <w:rPr>
            <w:rStyle w:val="Hyperlink"/>
          </w:rPr>
          <w:delText>Πίνακας 5: Διάσταση 2 — μορφή χρηματοδότησης</w:delText>
        </w:r>
      </w:del>
      <w:del w:id="3734" w:author="SFC2021" w:date="2025-12-22T16:11:21Z">
        <w:r>
          <w:tab/>
        </w:r>
      </w:del>
      <w:del w:id="3735" w:author="SFC2021" w:date="2025-12-22T16:11:21Z">
        <w:r>
          <w:fldChar w:fldCharType="begin"/>
        </w:r>
      </w:del>
      <w:del w:id="3736" w:author="SFC2021" w:date="2025-12-22T16:11:21Z">
        <w:r>
          <w:delInstrText xml:space="preserve"> PAGEREF _Toc256000743 \h </w:delInstrText>
        </w:r>
      </w:del>
      <w:del w:id="3737" w:author="SFC2021" w:date="2025-12-22T16:11:21Z">
        <w:r>
          <w:fldChar w:fldCharType="separate"/>
        </w:r>
      </w:del>
      <w:del w:id="3738" w:author="SFC2021" w:date="2025-12-22T16:11:21Z">
        <w:r>
          <w:delText>166</w:delText>
        </w:r>
      </w:del>
      <w:del w:id="3739" w:author="SFC2021" w:date="2025-12-22T16:11:21Z">
        <w:r>
          <w:fldChar w:fldCharType="end"/>
        </w:r>
      </w:del>
      <w:del w:id="3740" w:author="SFC2021" w:date="2025-12-22T16:11:21Z">
        <w:r>
          <w:fldChar w:fldCharType="end"/>
        </w:r>
      </w:del>
    </w:p>
    <w:p>
      <w:pPr>
        <w:pStyle w:val="TOC5"/>
        <w:tabs>
          <w:tab w:val="end" w:leader="dot" w:pos="10240"/>
        </w:tabs>
        <w:rPr>
          <w:del w:id="3741" w:author="SFC2021" w:date="2025-12-22T16:11:21Z"/>
          <w:rFonts w:ascii="Calibri" w:hAnsi="Calibri"/>
          <w:noProof/>
          <w:sz w:val="22"/>
        </w:rPr>
      </w:pPr>
      <w:del w:id="3742" w:author="SFC2021" w:date="2025-12-22T16:11:21Z">
        <w:r>
          <w:fldChar w:fldCharType="begin"/>
        </w:r>
      </w:del>
      <w:del w:id="3743" w:author="SFC2021" w:date="2025-12-22T16:11:21Z">
        <w:r>
          <w:delInstrText xml:space="preserve"> HYPERLINK \l "_Toc256000744" </w:delInstrText>
        </w:r>
      </w:del>
      <w:del w:id="3744" w:author="SFC2021" w:date="2025-12-22T16:11:21Z">
        <w:r>
          <w:fldChar w:fldCharType="separate"/>
        </w:r>
      </w:del>
      <w:del w:id="3745" w:author="SFC2021" w:date="2025-12-22T16:11:21Z">
        <w:r w:rsidR="00A77B3E">
          <w:rPr>
            <w:rStyle w:val="Hyperlink"/>
          </w:rPr>
          <w:delText>Πίνακας 6: Διάσταση 3 — μηχανισμός εδαφικής υλοποίησης και εδαφική εστίαση</w:delText>
        </w:r>
      </w:del>
      <w:del w:id="3746" w:author="SFC2021" w:date="2025-12-22T16:11:21Z">
        <w:r>
          <w:tab/>
        </w:r>
      </w:del>
      <w:del w:id="3747" w:author="SFC2021" w:date="2025-12-22T16:11:21Z">
        <w:r>
          <w:fldChar w:fldCharType="begin"/>
        </w:r>
      </w:del>
      <w:del w:id="3748" w:author="SFC2021" w:date="2025-12-22T16:11:21Z">
        <w:r>
          <w:delInstrText xml:space="preserve"> PAGEREF _Toc256000744 \h </w:delInstrText>
        </w:r>
      </w:del>
      <w:del w:id="3749" w:author="SFC2021" w:date="2025-12-22T16:11:21Z">
        <w:r>
          <w:fldChar w:fldCharType="separate"/>
        </w:r>
      </w:del>
      <w:del w:id="3750" w:author="SFC2021" w:date="2025-12-22T16:11:21Z">
        <w:r>
          <w:delText>166</w:delText>
        </w:r>
      </w:del>
      <w:del w:id="3751" w:author="SFC2021" w:date="2025-12-22T16:11:21Z">
        <w:r>
          <w:fldChar w:fldCharType="end"/>
        </w:r>
      </w:del>
      <w:del w:id="3752" w:author="SFC2021" w:date="2025-12-22T16:11:21Z">
        <w:r>
          <w:fldChar w:fldCharType="end"/>
        </w:r>
      </w:del>
    </w:p>
    <w:p>
      <w:pPr>
        <w:pStyle w:val="TOC5"/>
        <w:tabs>
          <w:tab w:val="end" w:leader="dot" w:pos="10240"/>
        </w:tabs>
        <w:rPr>
          <w:del w:id="3753" w:author="SFC2021" w:date="2025-12-22T16:11:21Z"/>
          <w:rFonts w:ascii="Calibri" w:hAnsi="Calibri"/>
          <w:noProof/>
          <w:sz w:val="22"/>
        </w:rPr>
      </w:pPr>
      <w:del w:id="3754" w:author="SFC2021" w:date="2025-12-22T16:11:21Z">
        <w:r>
          <w:fldChar w:fldCharType="begin"/>
        </w:r>
      </w:del>
      <w:del w:id="3755" w:author="SFC2021" w:date="2025-12-22T16:11:21Z">
        <w:r>
          <w:delInstrText xml:space="preserve"> HYPERLINK \l "_Toc256000745" </w:delInstrText>
        </w:r>
      </w:del>
      <w:del w:id="3756" w:author="SFC2021" w:date="2025-12-22T16:11:21Z">
        <w:r>
          <w:fldChar w:fldCharType="separate"/>
        </w:r>
      </w:del>
      <w:del w:id="3757" w:author="SFC2021" w:date="2025-12-22T16:11:21Z">
        <w:r w:rsidR="00A77B3E">
          <w:rPr>
            <w:rStyle w:val="Hyperlink"/>
          </w:rPr>
          <w:delText>Πίνακας 7: Διάσταση 6 — δευτερεύοντες θεματικοί στόχοι ΕΚΤ+</w:delText>
        </w:r>
      </w:del>
      <w:del w:id="3758" w:author="SFC2021" w:date="2025-12-22T16:11:21Z">
        <w:r>
          <w:tab/>
        </w:r>
      </w:del>
      <w:del w:id="3759" w:author="SFC2021" w:date="2025-12-22T16:11:21Z">
        <w:r>
          <w:fldChar w:fldCharType="begin"/>
        </w:r>
      </w:del>
      <w:del w:id="3760" w:author="SFC2021" w:date="2025-12-22T16:11:21Z">
        <w:r>
          <w:delInstrText xml:space="preserve"> PAGEREF _Toc256000745 \h </w:delInstrText>
        </w:r>
      </w:del>
      <w:del w:id="3761" w:author="SFC2021" w:date="2025-12-22T16:11:21Z">
        <w:r>
          <w:fldChar w:fldCharType="separate"/>
        </w:r>
      </w:del>
      <w:del w:id="3762" w:author="SFC2021" w:date="2025-12-22T16:11:21Z">
        <w:r>
          <w:delText>166</w:delText>
        </w:r>
      </w:del>
      <w:del w:id="3763" w:author="SFC2021" w:date="2025-12-22T16:11:21Z">
        <w:r>
          <w:fldChar w:fldCharType="end"/>
        </w:r>
      </w:del>
      <w:del w:id="3764" w:author="SFC2021" w:date="2025-12-22T16:11:21Z">
        <w:r>
          <w:fldChar w:fldCharType="end"/>
        </w:r>
      </w:del>
    </w:p>
    <w:p>
      <w:pPr>
        <w:pStyle w:val="TOC5"/>
        <w:tabs>
          <w:tab w:val="end" w:leader="dot" w:pos="10240"/>
        </w:tabs>
        <w:rPr>
          <w:del w:id="3765" w:author="SFC2021" w:date="2025-12-22T16:11:21Z"/>
          <w:rFonts w:ascii="Calibri" w:hAnsi="Calibri"/>
          <w:noProof/>
          <w:sz w:val="22"/>
        </w:rPr>
      </w:pPr>
      <w:del w:id="3766" w:author="SFC2021" w:date="2025-12-22T16:11:21Z">
        <w:r>
          <w:fldChar w:fldCharType="begin"/>
        </w:r>
      </w:del>
      <w:del w:id="3767" w:author="SFC2021" w:date="2025-12-22T16:11:21Z">
        <w:r>
          <w:delInstrText xml:space="preserve"> HYPERLINK \l "_Toc256000746" </w:delInstrText>
        </w:r>
      </w:del>
      <w:del w:id="3768" w:author="SFC2021" w:date="2025-12-22T16:11:21Z">
        <w:r>
          <w:fldChar w:fldCharType="separate"/>
        </w:r>
      </w:del>
      <w:del w:id="3769"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3770" w:author="SFC2021" w:date="2025-12-22T16:11:21Z">
        <w:r>
          <w:tab/>
        </w:r>
      </w:del>
      <w:del w:id="3771" w:author="SFC2021" w:date="2025-12-22T16:11:21Z">
        <w:r>
          <w:fldChar w:fldCharType="begin"/>
        </w:r>
      </w:del>
      <w:del w:id="3772" w:author="SFC2021" w:date="2025-12-22T16:11:21Z">
        <w:r>
          <w:delInstrText xml:space="preserve"> PAGEREF _Toc256000746 \h </w:delInstrText>
        </w:r>
      </w:del>
      <w:del w:id="3773" w:author="SFC2021" w:date="2025-12-22T16:11:21Z">
        <w:r>
          <w:fldChar w:fldCharType="separate"/>
        </w:r>
      </w:del>
      <w:del w:id="3774" w:author="SFC2021" w:date="2025-12-22T16:11:21Z">
        <w:r>
          <w:delText>167</w:delText>
        </w:r>
      </w:del>
      <w:del w:id="3775" w:author="SFC2021" w:date="2025-12-22T16:11:21Z">
        <w:r>
          <w:fldChar w:fldCharType="end"/>
        </w:r>
      </w:del>
      <w:del w:id="3776" w:author="SFC2021" w:date="2025-12-22T16:11:21Z">
        <w:r>
          <w:fldChar w:fldCharType="end"/>
        </w:r>
      </w:del>
    </w:p>
    <w:p>
      <w:pPr>
        <w:pStyle w:val="TOC3"/>
        <w:tabs>
          <w:tab w:val="end" w:leader="dot" w:pos="10240"/>
        </w:tabs>
        <w:rPr>
          <w:del w:id="3777" w:author="SFC2021" w:date="2025-12-22T16:11:21Z"/>
          <w:rFonts w:ascii="Calibri" w:hAnsi="Calibri"/>
          <w:noProof/>
          <w:sz w:val="22"/>
        </w:rPr>
      </w:pPr>
      <w:del w:id="3778" w:author="SFC2021" w:date="2025-12-22T16:11:21Z">
        <w:r>
          <w:fldChar w:fldCharType="begin"/>
        </w:r>
      </w:del>
      <w:del w:id="3779" w:author="SFC2021" w:date="2025-12-22T16:11:21Z">
        <w:r>
          <w:delInstrText xml:space="preserve"> HYPERLINK \l "_Toc256000747" </w:delInstrText>
        </w:r>
      </w:del>
      <w:del w:id="3780" w:author="SFC2021" w:date="2025-12-22T16:11:21Z">
        <w:r>
          <w:fldChar w:fldCharType="separate"/>
        </w:r>
      </w:del>
      <w:del w:id="3781" w:author="SFC2021" w:date="2025-12-22T16:11:21Z">
        <w:r w:rsidR="00A77B3E">
          <w:rPr>
            <w:rStyle w:val="Hyperlink"/>
            <w:rFonts w:ascii="Times New Roman" w:hAnsi="Times New Roman" w:cs="Times New Roman"/>
          </w:rPr>
          <w:delText>2.1.1. Προτεραιότητα: 5. ΠΡΟΤΕΡΑΙΟΤΗΤΑ 5 - ΑΠΑΣΧΟΛΗΣΗ ΤΩΝ ΝΕΩΝ (ΕΑΕΚ) (Απασχόληση των νέων)</w:delText>
        </w:r>
      </w:del>
      <w:del w:id="3782" w:author="SFC2021" w:date="2025-12-22T16:11:21Z">
        <w:r>
          <w:tab/>
        </w:r>
      </w:del>
      <w:del w:id="3783" w:author="SFC2021" w:date="2025-12-22T16:11:21Z">
        <w:r>
          <w:fldChar w:fldCharType="begin"/>
        </w:r>
      </w:del>
      <w:del w:id="3784" w:author="SFC2021" w:date="2025-12-22T16:11:21Z">
        <w:r>
          <w:delInstrText xml:space="preserve"> PAGEREF _Toc256000747 \h </w:delInstrText>
        </w:r>
      </w:del>
      <w:del w:id="3785" w:author="SFC2021" w:date="2025-12-22T16:11:21Z">
        <w:r>
          <w:fldChar w:fldCharType="separate"/>
        </w:r>
      </w:del>
      <w:del w:id="3786" w:author="SFC2021" w:date="2025-12-22T16:11:21Z">
        <w:r>
          <w:delText>168</w:delText>
        </w:r>
      </w:del>
      <w:del w:id="3787" w:author="SFC2021" w:date="2025-12-22T16:11:21Z">
        <w:r>
          <w:fldChar w:fldCharType="end"/>
        </w:r>
      </w:del>
      <w:del w:id="3788" w:author="SFC2021" w:date="2025-12-22T16:11:21Z">
        <w:r>
          <w:fldChar w:fldCharType="end"/>
        </w:r>
      </w:del>
    </w:p>
    <w:p>
      <w:pPr>
        <w:pStyle w:val="TOC4"/>
        <w:tabs>
          <w:tab w:val="end" w:leader="dot" w:pos="10240"/>
        </w:tabs>
        <w:rPr>
          <w:del w:id="3789" w:author="SFC2021" w:date="2025-12-22T16:11:21Z"/>
          <w:rFonts w:ascii="Calibri" w:hAnsi="Calibri"/>
          <w:noProof/>
          <w:sz w:val="22"/>
        </w:rPr>
      </w:pPr>
      <w:del w:id="3790" w:author="SFC2021" w:date="2025-12-22T16:11:21Z">
        <w:r>
          <w:fldChar w:fldCharType="begin"/>
        </w:r>
      </w:del>
      <w:del w:id="3791" w:author="SFC2021" w:date="2025-12-22T16:11:21Z">
        <w:r>
          <w:delInstrText xml:space="preserve"> HYPERLINK \l "_Toc256000748" </w:delInstrText>
        </w:r>
      </w:del>
      <w:del w:id="3792" w:author="SFC2021" w:date="2025-12-22T16:11:21Z">
        <w:r>
          <w:fldChar w:fldCharType="separate"/>
        </w:r>
      </w:del>
      <w:del w:id="3793" w:author="SFC2021" w:date="2025-12-22T16:11:21Z">
        <w:r w:rsidR="00A77B3E">
          <w:rPr>
            <w:rStyle w:val="Hyperlink"/>
          </w:rPr>
          <w:delTex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delText>
        </w:r>
      </w:del>
      <w:del w:id="3794" w:author="SFC2021" w:date="2025-12-22T16:11:21Z">
        <w:r>
          <w:tab/>
        </w:r>
      </w:del>
      <w:del w:id="3795" w:author="SFC2021" w:date="2025-12-22T16:11:21Z">
        <w:r>
          <w:fldChar w:fldCharType="begin"/>
        </w:r>
      </w:del>
      <w:del w:id="3796" w:author="SFC2021" w:date="2025-12-22T16:11:21Z">
        <w:r>
          <w:delInstrText xml:space="preserve"> PAGEREF _Toc256000748 \h </w:delInstrText>
        </w:r>
      </w:del>
      <w:del w:id="3797" w:author="SFC2021" w:date="2025-12-22T16:11:21Z">
        <w:r>
          <w:fldChar w:fldCharType="separate"/>
        </w:r>
      </w:del>
      <w:del w:id="3798" w:author="SFC2021" w:date="2025-12-22T16:11:21Z">
        <w:r>
          <w:delText>168</w:delText>
        </w:r>
      </w:del>
      <w:del w:id="3799" w:author="SFC2021" w:date="2025-12-22T16:11:21Z">
        <w:r>
          <w:fldChar w:fldCharType="end"/>
        </w:r>
      </w:del>
      <w:del w:id="3800" w:author="SFC2021" w:date="2025-12-22T16:11:21Z">
        <w:r>
          <w:fldChar w:fldCharType="end"/>
        </w:r>
      </w:del>
    </w:p>
    <w:p>
      <w:pPr>
        <w:pStyle w:val="TOC4"/>
        <w:tabs>
          <w:tab w:val="end" w:leader="dot" w:pos="10240"/>
        </w:tabs>
        <w:rPr>
          <w:del w:id="3801" w:author="SFC2021" w:date="2025-12-22T16:11:21Z"/>
          <w:rFonts w:ascii="Calibri" w:hAnsi="Calibri"/>
          <w:noProof/>
          <w:sz w:val="22"/>
        </w:rPr>
      </w:pPr>
      <w:del w:id="3802" w:author="SFC2021" w:date="2025-12-22T16:11:21Z">
        <w:r>
          <w:fldChar w:fldCharType="begin"/>
        </w:r>
      </w:del>
      <w:del w:id="3803" w:author="SFC2021" w:date="2025-12-22T16:11:21Z">
        <w:r>
          <w:delInstrText xml:space="preserve"> HYPERLINK \l "_Toc256000749" </w:delInstrText>
        </w:r>
      </w:del>
      <w:del w:id="3804" w:author="SFC2021" w:date="2025-12-22T16:11:21Z">
        <w:r>
          <w:fldChar w:fldCharType="separate"/>
        </w:r>
      </w:del>
      <w:del w:id="3805" w:author="SFC2021" w:date="2025-12-22T16:11:21Z">
        <w:r w:rsidR="00A77B3E">
          <w:rPr>
            <w:rStyle w:val="Hyperlink"/>
          </w:rPr>
          <w:delText>2.1.1.1.1. Παρεμβάσεις των ταμείων</w:delText>
        </w:r>
      </w:del>
      <w:del w:id="3806" w:author="SFC2021" w:date="2025-12-22T16:11:21Z">
        <w:r>
          <w:tab/>
        </w:r>
      </w:del>
      <w:del w:id="3807" w:author="SFC2021" w:date="2025-12-22T16:11:21Z">
        <w:r>
          <w:fldChar w:fldCharType="begin"/>
        </w:r>
      </w:del>
      <w:del w:id="3808" w:author="SFC2021" w:date="2025-12-22T16:11:21Z">
        <w:r>
          <w:delInstrText xml:space="preserve"> PAGEREF _Toc256000749 \h </w:delInstrText>
        </w:r>
      </w:del>
      <w:del w:id="3809" w:author="SFC2021" w:date="2025-12-22T16:11:21Z">
        <w:r>
          <w:fldChar w:fldCharType="separate"/>
        </w:r>
      </w:del>
      <w:del w:id="3810" w:author="SFC2021" w:date="2025-12-22T16:11:21Z">
        <w:r>
          <w:delText>168</w:delText>
        </w:r>
      </w:del>
      <w:del w:id="3811" w:author="SFC2021" w:date="2025-12-22T16:11:21Z">
        <w:r>
          <w:fldChar w:fldCharType="end"/>
        </w:r>
      </w:del>
      <w:del w:id="3812" w:author="SFC2021" w:date="2025-12-22T16:11:21Z">
        <w:r>
          <w:fldChar w:fldCharType="end"/>
        </w:r>
      </w:del>
    </w:p>
    <w:p>
      <w:pPr>
        <w:pStyle w:val="TOC5"/>
        <w:tabs>
          <w:tab w:val="end" w:leader="dot" w:pos="10240"/>
        </w:tabs>
        <w:rPr>
          <w:del w:id="3813" w:author="SFC2021" w:date="2025-12-22T16:11:21Z"/>
          <w:rFonts w:ascii="Calibri" w:hAnsi="Calibri"/>
          <w:noProof/>
          <w:sz w:val="22"/>
        </w:rPr>
      </w:pPr>
      <w:del w:id="3814" w:author="SFC2021" w:date="2025-12-22T16:11:21Z">
        <w:r>
          <w:fldChar w:fldCharType="begin"/>
        </w:r>
      </w:del>
      <w:del w:id="3815" w:author="SFC2021" w:date="2025-12-22T16:11:21Z">
        <w:r>
          <w:delInstrText xml:space="preserve"> HYPERLINK \l "_Toc256000750" </w:delInstrText>
        </w:r>
      </w:del>
      <w:del w:id="3816" w:author="SFC2021" w:date="2025-12-22T16:11:21Z">
        <w:r>
          <w:fldChar w:fldCharType="separate"/>
        </w:r>
      </w:del>
      <w:del w:id="381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3818" w:author="SFC2021" w:date="2025-12-22T16:11:21Z">
        <w:r>
          <w:tab/>
        </w:r>
      </w:del>
      <w:del w:id="3819" w:author="SFC2021" w:date="2025-12-22T16:11:21Z">
        <w:r>
          <w:fldChar w:fldCharType="begin"/>
        </w:r>
      </w:del>
      <w:del w:id="3820" w:author="SFC2021" w:date="2025-12-22T16:11:21Z">
        <w:r>
          <w:delInstrText xml:space="preserve"> PAGEREF _Toc256000750 \h </w:delInstrText>
        </w:r>
      </w:del>
      <w:del w:id="3821" w:author="SFC2021" w:date="2025-12-22T16:11:21Z">
        <w:r>
          <w:fldChar w:fldCharType="separate"/>
        </w:r>
      </w:del>
      <w:del w:id="3822" w:author="SFC2021" w:date="2025-12-22T16:11:21Z">
        <w:r>
          <w:delText>168</w:delText>
        </w:r>
      </w:del>
      <w:del w:id="3823" w:author="SFC2021" w:date="2025-12-22T16:11:21Z">
        <w:r>
          <w:fldChar w:fldCharType="end"/>
        </w:r>
      </w:del>
      <w:del w:id="3824" w:author="SFC2021" w:date="2025-12-22T16:11:21Z">
        <w:r>
          <w:fldChar w:fldCharType="end"/>
        </w:r>
      </w:del>
    </w:p>
    <w:p>
      <w:pPr>
        <w:pStyle w:val="TOC5"/>
        <w:tabs>
          <w:tab w:val="end" w:leader="dot" w:pos="10240"/>
        </w:tabs>
        <w:rPr>
          <w:del w:id="3825" w:author="SFC2021" w:date="2025-12-22T16:11:21Z"/>
          <w:rFonts w:ascii="Calibri" w:hAnsi="Calibri"/>
          <w:noProof/>
          <w:sz w:val="22"/>
        </w:rPr>
      </w:pPr>
      <w:del w:id="3826" w:author="SFC2021" w:date="2025-12-22T16:11:21Z">
        <w:r>
          <w:fldChar w:fldCharType="begin"/>
        </w:r>
      </w:del>
      <w:del w:id="3827" w:author="SFC2021" w:date="2025-12-22T16:11:21Z">
        <w:r>
          <w:delInstrText xml:space="preserve"> HYPERLINK \l "_Toc256000751" </w:delInstrText>
        </w:r>
      </w:del>
      <w:del w:id="3828" w:author="SFC2021" w:date="2025-12-22T16:11:21Z">
        <w:r>
          <w:fldChar w:fldCharType="separate"/>
        </w:r>
      </w:del>
      <w:del w:id="3829" w:author="SFC2021" w:date="2025-12-22T16:11:21Z">
        <w:r w:rsidR="00A77B3E">
          <w:rPr>
            <w:rStyle w:val="Hyperlink"/>
          </w:rPr>
          <w:delText>Βασικές ομάδες-στόχοι — άρθρο 22 παράγραφος 3 στοιχείο δ) σημείο iii) του ΚΚΔ:</w:delText>
        </w:r>
      </w:del>
      <w:del w:id="3830" w:author="SFC2021" w:date="2025-12-22T16:11:21Z">
        <w:r>
          <w:tab/>
        </w:r>
      </w:del>
      <w:del w:id="3831" w:author="SFC2021" w:date="2025-12-22T16:11:21Z">
        <w:r>
          <w:fldChar w:fldCharType="begin"/>
        </w:r>
      </w:del>
      <w:del w:id="3832" w:author="SFC2021" w:date="2025-12-22T16:11:21Z">
        <w:r>
          <w:delInstrText xml:space="preserve"> PAGEREF _Toc256000751 \h </w:delInstrText>
        </w:r>
      </w:del>
      <w:del w:id="3833" w:author="SFC2021" w:date="2025-12-22T16:11:21Z">
        <w:r>
          <w:fldChar w:fldCharType="separate"/>
        </w:r>
      </w:del>
      <w:del w:id="3834" w:author="SFC2021" w:date="2025-12-22T16:11:21Z">
        <w:r>
          <w:delText>171</w:delText>
        </w:r>
      </w:del>
      <w:del w:id="3835" w:author="SFC2021" w:date="2025-12-22T16:11:21Z">
        <w:r>
          <w:fldChar w:fldCharType="end"/>
        </w:r>
      </w:del>
      <w:del w:id="3836" w:author="SFC2021" w:date="2025-12-22T16:11:21Z">
        <w:r>
          <w:fldChar w:fldCharType="end"/>
        </w:r>
      </w:del>
    </w:p>
    <w:p>
      <w:pPr>
        <w:pStyle w:val="TOC5"/>
        <w:tabs>
          <w:tab w:val="end" w:leader="dot" w:pos="10240"/>
        </w:tabs>
        <w:rPr>
          <w:del w:id="3837" w:author="SFC2021" w:date="2025-12-22T16:11:21Z"/>
          <w:rFonts w:ascii="Calibri" w:hAnsi="Calibri"/>
          <w:noProof/>
          <w:sz w:val="22"/>
        </w:rPr>
      </w:pPr>
      <w:del w:id="3838" w:author="SFC2021" w:date="2025-12-22T16:11:21Z">
        <w:r>
          <w:fldChar w:fldCharType="begin"/>
        </w:r>
      </w:del>
      <w:del w:id="3839" w:author="SFC2021" w:date="2025-12-22T16:11:21Z">
        <w:r>
          <w:delInstrText xml:space="preserve"> HYPERLINK \l "_Toc256000752" </w:delInstrText>
        </w:r>
      </w:del>
      <w:del w:id="3840" w:author="SFC2021" w:date="2025-12-22T16:11:21Z">
        <w:r>
          <w:fldChar w:fldCharType="separate"/>
        </w:r>
      </w:del>
      <w:del w:id="384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3842" w:author="SFC2021" w:date="2025-12-22T16:11:21Z">
        <w:r>
          <w:tab/>
        </w:r>
      </w:del>
      <w:del w:id="3843" w:author="SFC2021" w:date="2025-12-22T16:11:21Z">
        <w:r>
          <w:fldChar w:fldCharType="begin"/>
        </w:r>
      </w:del>
      <w:del w:id="3844" w:author="SFC2021" w:date="2025-12-22T16:11:21Z">
        <w:r>
          <w:delInstrText xml:space="preserve"> PAGEREF _Toc256000752 \h </w:delInstrText>
        </w:r>
      </w:del>
      <w:del w:id="3845" w:author="SFC2021" w:date="2025-12-22T16:11:21Z">
        <w:r>
          <w:fldChar w:fldCharType="separate"/>
        </w:r>
      </w:del>
      <w:del w:id="3846" w:author="SFC2021" w:date="2025-12-22T16:11:21Z">
        <w:r>
          <w:delText>171</w:delText>
        </w:r>
      </w:del>
      <w:del w:id="3847" w:author="SFC2021" w:date="2025-12-22T16:11:21Z">
        <w:r>
          <w:fldChar w:fldCharType="end"/>
        </w:r>
      </w:del>
      <w:del w:id="3848" w:author="SFC2021" w:date="2025-12-22T16:11:21Z">
        <w:r>
          <w:fldChar w:fldCharType="end"/>
        </w:r>
      </w:del>
    </w:p>
    <w:p>
      <w:pPr>
        <w:pStyle w:val="TOC5"/>
        <w:tabs>
          <w:tab w:val="end" w:leader="dot" w:pos="10240"/>
        </w:tabs>
        <w:rPr>
          <w:del w:id="3849" w:author="SFC2021" w:date="2025-12-22T16:11:21Z"/>
          <w:rFonts w:ascii="Calibri" w:hAnsi="Calibri"/>
          <w:noProof/>
          <w:sz w:val="22"/>
        </w:rPr>
      </w:pPr>
      <w:del w:id="3850" w:author="SFC2021" w:date="2025-12-22T16:11:21Z">
        <w:r>
          <w:fldChar w:fldCharType="begin"/>
        </w:r>
      </w:del>
      <w:del w:id="3851" w:author="SFC2021" w:date="2025-12-22T16:11:21Z">
        <w:r>
          <w:delInstrText xml:space="preserve"> HYPERLINK \l "_Toc256000753" </w:delInstrText>
        </w:r>
      </w:del>
      <w:del w:id="3852" w:author="SFC2021" w:date="2025-12-22T16:11:21Z">
        <w:r>
          <w:fldChar w:fldCharType="separate"/>
        </w:r>
      </w:del>
      <w:del w:id="385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3854" w:author="SFC2021" w:date="2025-12-22T16:11:21Z">
        <w:r>
          <w:tab/>
        </w:r>
      </w:del>
      <w:del w:id="3855" w:author="SFC2021" w:date="2025-12-22T16:11:21Z">
        <w:r>
          <w:fldChar w:fldCharType="begin"/>
        </w:r>
      </w:del>
      <w:del w:id="3856" w:author="SFC2021" w:date="2025-12-22T16:11:21Z">
        <w:r>
          <w:delInstrText xml:space="preserve"> PAGEREF _Toc256000753 \h </w:delInstrText>
        </w:r>
      </w:del>
      <w:del w:id="3857" w:author="SFC2021" w:date="2025-12-22T16:11:21Z">
        <w:r>
          <w:fldChar w:fldCharType="separate"/>
        </w:r>
      </w:del>
      <w:del w:id="3858" w:author="SFC2021" w:date="2025-12-22T16:11:21Z">
        <w:r>
          <w:delText>171</w:delText>
        </w:r>
      </w:del>
      <w:del w:id="3859" w:author="SFC2021" w:date="2025-12-22T16:11:21Z">
        <w:r>
          <w:fldChar w:fldCharType="end"/>
        </w:r>
      </w:del>
      <w:del w:id="3860" w:author="SFC2021" w:date="2025-12-22T16:11:21Z">
        <w:r>
          <w:fldChar w:fldCharType="end"/>
        </w:r>
      </w:del>
    </w:p>
    <w:p>
      <w:pPr>
        <w:pStyle w:val="TOC5"/>
        <w:tabs>
          <w:tab w:val="end" w:leader="dot" w:pos="10240"/>
        </w:tabs>
        <w:rPr>
          <w:del w:id="3861" w:author="SFC2021" w:date="2025-12-22T16:11:21Z"/>
          <w:rFonts w:ascii="Calibri" w:hAnsi="Calibri"/>
          <w:noProof/>
          <w:sz w:val="22"/>
        </w:rPr>
      </w:pPr>
      <w:del w:id="3862" w:author="SFC2021" w:date="2025-12-22T16:11:21Z">
        <w:r>
          <w:fldChar w:fldCharType="begin"/>
        </w:r>
      </w:del>
      <w:del w:id="3863" w:author="SFC2021" w:date="2025-12-22T16:11:21Z">
        <w:r>
          <w:delInstrText xml:space="preserve"> HYPERLINK \l "_Toc256000754" </w:delInstrText>
        </w:r>
      </w:del>
      <w:del w:id="3864" w:author="SFC2021" w:date="2025-12-22T16:11:21Z">
        <w:r>
          <w:fldChar w:fldCharType="separate"/>
        </w:r>
      </w:del>
      <w:del w:id="386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3866" w:author="SFC2021" w:date="2025-12-22T16:11:21Z">
        <w:r>
          <w:tab/>
        </w:r>
      </w:del>
      <w:del w:id="3867" w:author="SFC2021" w:date="2025-12-22T16:11:21Z">
        <w:r>
          <w:fldChar w:fldCharType="begin"/>
        </w:r>
      </w:del>
      <w:del w:id="3868" w:author="SFC2021" w:date="2025-12-22T16:11:21Z">
        <w:r>
          <w:delInstrText xml:space="preserve"> PAGEREF _Toc256000754 \h </w:delInstrText>
        </w:r>
      </w:del>
      <w:del w:id="3869" w:author="SFC2021" w:date="2025-12-22T16:11:21Z">
        <w:r>
          <w:fldChar w:fldCharType="separate"/>
        </w:r>
      </w:del>
      <w:del w:id="3870" w:author="SFC2021" w:date="2025-12-22T16:11:21Z">
        <w:r>
          <w:delText>172</w:delText>
        </w:r>
      </w:del>
      <w:del w:id="3871" w:author="SFC2021" w:date="2025-12-22T16:11:21Z">
        <w:r>
          <w:fldChar w:fldCharType="end"/>
        </w:r>
      </w:del>
      <w:del w:id="3872" w:author="SFC2021" w:date="2025-12-22T16:11:21Z">
        <w:r>
          <w:fldChar w:fldCharType="end"/>
        </w:r>
      </w:del>
    </w:p>
    <w:p>
      <w:pPr>
        <w:pStyle w:val="TOC5"/>
        <w:tabs>
          <w:tab w:val="end" w:leader="dot" w:pos="10240"/>
        </w:tabs>
        <w:rPr>
          <w:del w:id="3873" w:author="SFC2021" w:date="2025-12-22T16:11:21Z"/>
          <w:rFonts w:ascii="Calibri" w:hAnsi="Calibri"/>
          <w:noProof/>
          <w:sz w:val="22"/>
        </w:rPr>
      </w:pPr>
      <w:del w:id="3874" w:author="SFC2021" w:date="2025-12-22T16:11:21Z">
        <w:r>
          <w:fldChar w:fldCharType="begin"/>
        </w:r>
      </w:del>
      <w:del w:id="3875" w:author="SFC2021" w:date="2025-12-22T16:11:21Z">
        <w:r>
          <w:delInstrText xml:space="preserve"> HYPERLINK \l "_Toc256000755" </w:delInstrText>
        </w:r>
      </w:del>
      <w:del w:id="3876" w:author="SFC2021" w:date="2025-12-22T16:11:21Z">
        <w:r>
          <w:fldChar w:fldCharType="separate"/>
        </w:r>
      </w:del>
      <w:del w:id="387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3878" w:author="SFC2021" w:date="2025-12-22T16:11:21Z">
        <w:r>
          <w:tab/>
        </w:r>
      </w:del>
      <w:del w:id="3879" w:author="SFC2021" w:date="2025-12-22T16:11:21Z">
        <w:r>
          <w:fldChar w:fldCharType="begin"/>
        </w:r>
      </w:del>
      <w:del w:id="3880" w:author="SFC2021" w:date="2025-12-22T16:11:21Z">
        <w:r>
          <w:delInstrText xml:space="preserve"> PAGEREF _Toc256000755 \h </w:delInstrText>
        </w:r>
      </w:del>
      <w:del w:id="3881" w:author="SFC2021" w:date="2025-12-22T16:11:21Z">
        <w:r>
          <w:fldChar w:fldCharType="separate"/>
        </w:r>
      </w:del>
      <w:del w:id="3882" w:author="SFC2021" w:date="2025-12-22T16:11:21Z">
        <w:r>
          <w:delText>172</w:delText>
        </w:r>
      </w:del>
      <w:del w:id="3883" w:author="SFC2021" w:date="2025-12-22T16:11:21Z">
        <w:r>
          <w:fldChar w:fldCharType="end"/>
        </w:r>
      </w:del>
      <w:del w:id="3884" w:author="SFC2021" w:date="2025-12-22T16:11:21Z">
        <w:r>
          <w:fldChar w:fldCharType="end"/>
        </w:r>
      </w:del>
    </w:p>
    <w:p>
      <w:pPr>
        <w:pStyle w:val="TOC4"/>
        <w:tabs>
          <w:tab w:val="end" w:leader="dot" w:pos="10240"/>
        </w:tabs>
        <w:rPr>
          <w:del w:id="3885" w:author="SFC2021" w:date="2025-12-22T16:11:21Z"/>
          <w:rFonts w:ascii="Calibri" w:hAnsi="Calibri"/>
          <w:noProof/>
          <w:sz w:val="22"/>
        </w:rPr>
      </w:pPr>
      <w:del w:id="3886" w:author="SFC2021" w:date="2025-12-22T16:11:21Z">
        <w:r>
          <w:fldChar w:fldCharType="begin"/>
        </w:r>
      </w:del>
      <w:del w:id="3887" w:author="SFC2021" w:date="2025-12-22T16:11:21Z">
        <w:r>
          <w:delInstrText xml:space="preserve"> HYPERLINK \l "_Toc256000756" </w:delInstrText>
        </w:r>
      </w:del>
      <w:del w:id="3888" w:author="SFC2021" w:date="2025-12-22T16:11:21Z">
        <w:r>
          <w:fldChar w:fldCharType="separate"/>
        </w:r>
      </w:del>
      <w:del w:id="3889" w:author="SFC2021" w:date="2025-12-22T16:11:21Z">
        <w:r w:rsidR="00A77B3E">
          <w:rPr>
            <w:rStyle w:val="Hyperlink"/>
          </w:rPr>
          <w:delText>2.1.1.1.2. Δείκτες</w:delText>
        </w:r>
      </w:del>
      <w:del w:id="3890" w:author="SFC2021" w:date="2025-12-22T16:11:21Z">
        <w:r>
          <w:tab/>
        </w:r>
      </w:del>
      <w:del w:id="3891" w:author="SFC2021" w:date="2025-12-22T16:11:21Z">
        <w:r>
          <w:fldChar w:fldCharType="begin"/>
        </w:r>
      </w:del>
      <w:del w:id="3892" w:author="SFC2021" w:date="2025-12-22T16:11:21Z">
        <w:r>
          <w:delInstrText xml:space="preserve"> PAGEREF _Toc256000756 \h </w:delInstrText>
        </w:r>
      </w:del>
      <w:del w:id="3893" w:author="SFC2021" w:date="2025-12-22T16:11:21Z">
        <w:r>
          <w:fldChar w:fldCharType="separate"/>
        </w:r>
      </w:del>
      <w:del w:id="3894" w:author="SFC2021" w:date="2025-12-22T16:11:21Z">
        <w:r>
          <w:delText>172</w:delText>
        </w:r>
      </w:del>
      <w:del w:id="3895" w:author="SFC2021" w:date="2025-12-22T16:11:21Z">
        <w:r>
          <w:fldChar w:fldCharType="end"/>
        </w:r>
      </w:del>
      <w:del w:id="3896" w:author="SFC2021" w:date="2025-12-22T16:11:21Z">
        <w:r>
          <w:fldChar w:fldCharType="end"/>
        </w:r>
      </w:del>
    </w:p>
    <w:p>
      <w:pPr>
        <w:pStyle w:val="TOC5"/>
        <w:tabs>
          <w:tab w:val="end" w:leader="dot" w:pos="10240"/>
        </w:tabs>
        <w:rPr>
          <w:del w:id="3897" w:author="SFC2021" w:date="2025-12-22T16:11:21Z"/>
          <w:rFonts w:ascii="Calibri" w:hAnsi="Calibri"/>
          <w:noProof/>
          <w:sz w:val="22"/>
        </w:rPr>
      </w:pPr>
      <w:del w:id="3898" w:author="SFC2021" w:date="2025-12-22T16:11:21Z">
        <w:r>
          <w:fldChar w:fldCharType="begin"/>
        </w:r>
      </w:del>
      <w:del w:id="3899" w:author="SFC2021" w:date="2025-12-22T16:11:21Z">
        <w:r>
          <w:delInstrText xml:space="preserve"> HYPERLINK \l "_Toc256000757" </w:delInstrText>
        </w:r>
      </w:del>
      <w:del w:id="3900" w:author="SFC2021" w:date="2025-12-22T16:11:21Z">
        <w:r>
          <w:fldChar w:fldCharType="separate"/>
        </w:r>
      </w:del>
      <w:del w:id="3901" w:author="SFC2021" w:date="2025-12-22T16:11:21Z">
        <w:r w:rsidR="00A77B3E">
          <w:rPr>
            <w:rStyle w:val="Hyperlink"/>
          </w:rPr>
          <w:delText>Πίνακας 2: Δείκτες εκροών</w:delText>
        </w:r>
      </w:del>
      <w:del w:id="3902" w:author="SFC2021" w:date="2025-12-22T16:11:21Z">
        <w:r>
          <w:tab/>
        </w:r>
      </w:del>
      <w:del w:id="3903" w:author="SFC2021" w:date="2025-12-22T16:11:21Z">
        <w:r>
          <w:fldChar w:fldCharType="begin"/>
        </w:r>
      </w:del>
      <w:del w:id="3904" w:author="SFC2021" w:date="2025-12-22T16:11:21Z">
        <w:r>
          <w:delInstrText xml:space="preserve"> PAGEREF _Toc256000757 \h </w:delInstrText>
        </w:r>
      </w:del>
      <w:del w:id="3905" w:author="SFC2021" w:date="2025-12-22T16:11:21Z">
        <w:r>
          <w:fldChar w:fldCharType="separate"/>
        </w:r>
      </w:del>
      <w:del w:id="3906" w:author="SFC2021" w:date="2025-12-22T16:11:21Z">
        <w:r>
          <w:delText>172</w:delText>
        </w:r>
      </w:del>
      <w:del w:id="3907" w:author="SFC2021" w:date="2025-12-22T16:11:21Z">
        <w:r>
          <w:fldChar w:fldCharType="end"/>
        </w:r>
      </w:del>
      <w:del w:id="3908" w:author="SFC2021" w:date="2025-12-22T16:11:21Z">
        <w:r>
          <w:fldChar w:fldCharType="end"/>
        </w:r>
      </w:del>
    </w:p>
    <w:p>
      <w:pPr>
        <w:pStyle w:val="TOC5"/>
        <w:tabs>
          <w:tab w:val="end" w:leader="dot" w:pos="10240"/>
        </w:tabs>
        <w:rPr>
          <w:del w:id="3909" w:author="SFC2021" w:date="2025-12-22T16:11:21Z"/>
          <w:rFonts w:ascii="Calibri" w:hAnsi="Calibri"/>
          <w:noProof/>
          <w:sz w:val="22"/>
        </w:rPr>
      </w:pPr>
      <w:del w:id="3910" w:author="SFC2021" w:date="2025-12-22T16:11:21Z">
        <w:r>
          <w:fldChar w:fldCharType="begin"/>
        </w:r>
      </w:del>
      <w:del w:id="3911" w:author="SFC2021" w:date="2025-12-22T16:11:21Z">
        <w:r>
          <w:delInstrText xml:space="preserve"> HYPERLINK \l "_Toc256000758" </w:delInstrText>
        </w:r>
      </w:del>
      <w:del w:id="3912" w:author="SFC2021" w:date="2025-12-22T16:11:21Z">
        <w:r>
          <w:fldChar w:fldCharType="separate"/>
        </w:r>
      </w:del>
      <w:del w:id="3913" w:author="SFC2021" w:date="2025-12-22T16:11:21Z">
        <w:r w:rsidR="00A77B3E">
          <w:rPr>
            <w:rStyle w:val="Hyperlink"/>
          </w:rPr>
          <w:delText>Πίνακας 3: Δείκτες αποτελεσμάτων</w:delText>
        </w:r>
      </w:del>
      <w:del w:id="3914" w:author="SFC2021" w:date="2025-12-22T16:11:21Z">
        <w:r>
          <w:tab/>
        </w:r>
      </w:del>
      <w:del w:id="3915" w:author="SFC2021" w:date="2025-12-22T16:11:21Z">
        <w:r>
          <w:fldChar w:fldCharType="begin"/>
        </w:r>
      </w:del>
      <w:del w:id="3916" w:author="SFC2021" w:date="2025-12-22T16:11:21Z">
        <w:r>
          <w:delInstrText xml:space="preserve"> PAGEREF _Toc256000758 \h </w:delInstrText>
        </w:r>
      </w:del>
      <w:del w:id="3917" w:author="SFC2021" w:date="2025-12-22T16:11:21Z">
        <w:r>
          <w:fldChar w:fldCharType="separate"/>
        </w:r>
      </w:del>
      <w:del w:id="3918" w:author="SFC2021" w:date="2025-12-22T16:11:21Z">
        <w:r>
          <w:delText>173</w:delText>
        </w:r>
      </w:del>
      <w:del w:id="3919" w:author="SFC2021" w:date="2025-12-22T16:11:21Z">
        <w:r>
          <w:fldChar w:fldCharType="end"/>
        </w:r>
      </w:del>
      <w:del w:id="3920" w:author="SFC2021" w:date="2025-12-22T16:11:21Z">
        <w:r>
          <w:fldChar w:fldCharType="end"/>
        </w:r>
      </w:del>
    </w:p>
    <w:p>
      <w:pPr>
        <w:pStyle w:val="TOC4"/>
        <w:tabs>
          <w:tab w:val="end" w:leader="dot" w:pos="10240"/>
        </w:tabs>
        <w:rPr>
          <w:del w:id="3921" w:author="SFC2021" w:date="2025-12-22T16:11:21Z"/>
          <w:rFonts w:ascii="Calibri" w:hAnsi="Calibri"/>
          <w:noProof/>
          <w:sz w:val="22"/>
        </w:rPr>
      </w:pPr>
      <w:del w:id="3922" w:author="SFC2021" w:date="2025-12-22T16:11:21Z">
        <w:r>
          <w:fldChar w:fldCharType="begin"/>
        </w:r>
      </w:del>
      <w:del w:id="3923" w:author="SFC2021" w:date="2025-12-22T16:11:21Z">
        <w:r>
          <w:delInstrText xml:space="preserve"> HYPERLINK \l "_Toc256000759" </w:delInstrText>
        </w:r>
      </w:del>
      <w:del w:id="3924" w:author="SFC2021" w:date="2025-12-22T16:11:21Z">
        <w:r>
          <w:fldChar w:fldCharType="separate"/>
        </w:r>
      </w:del>
      <w:del w:id="3925" w:author="SFC2021" w:date="2025-12-22T16:11:21Z">
        <w:r w:rsidR="00A77B3E">
          <w:rPr>
            <w:rStyle w:val="Hyperlink"/>
          </w:rPr>
          <w:delText>2.1.1.1.3. Ενδεικτική κατανομή των προγραμματισμένων πόρων (ΕΕ) ανά είδος παρέμβασης</w:delText>
        </w:r>
      </w:del>
      <w:del w:id="3926" w:author="SFC2021" w:date="2025-12-22T16:11:21Z">
        <w:r>
          <w:tab/>
        </w:r>
      </w:del>
      <w:del w:id="3927" w:author="SFC2021" w:date="2025-12-22T16:11:21Z">
        <w:r>
          <w:fldChar w:fldCharType="begin"/>
        </w:r>
      </w:del>
      <w:del w:id="3928" w:author="SFC2021" w:date="2025-12-22T16:11:21Z">
        <w:r>
          <w:delInstrText xml:space="preserve"> PAGEREF _Toc256000759 \h </w:delInstrText>
        </w:r>
      </w:del>
      <w:del w:id="3929" w:author="SFC2021" w:date="2025-12-22T16:11:21Z">
        <w:r>
          <w:fldChar w:fldCharType="separate"/>
        </w:r>
      </w:del>
      <w:del w:id="3930" w:author="SFC2021" w:date="2025-12-22T16:11:21Z">
        <w:r>
          <w:delText>173</w:delText>
        </w:r>
      </w:del>
      <w:del w:id="3931" w:author="SFC2021" w:date="2025-12-22T16:11:21Z">
        <w:r>
          <w:fldChar w:fldCharType="end"/>
        </w:r>
      </w:del>
      <w:del w:id="3932" w:author="SFC2021" w:date="2025-12-22T16:11:21Z">
        <w:r>
          <w:fldChar w:fldCharType="end"/>
        </w:r>
      </w:del>
    </w:p>
    <w:p>
      <w:pPr>
        <w:pStyle w:val="TOC5"/>
        <w:tabs>
          <w:tab w:val="end" w:leader="dot" w:pos="10240"/>
        </w:tabs>
        <w:rPr>
          <w:del w:id="3933" w:author="SFC2021" w:date="2025-12-22T16:11:21Z"/>
          <w:rFonts w:ascii="Calibri" w:hAnsi="Calibri"/>
          <w:noProof/>
          <w:sz w:val="22"/>
        </w:rPr>
      </w:pPr>
      <w:del w:id="3934" w:author="SFC2021" w:date="2025-12-22T16:11:21Z">
        <w:r>
          <w:fldChar w:fldCharType="begin"/>
        </w:r>
      </w:del>
      <w:del w:id="3935" w:author="SFC2021" w:date="2025-12-22T16:11:21Z">
        <w:r>
          <w:delInstrText xml:space="preserve"> HYPERLINK \l "_Toc256000760" </w:delInstrText>
        </w:r>
      </w:del>
      <w:del w:id="3936" w:author="SFC2021" w:date="2025-12-22T16:11:21Z">
        <w:r>
          <w:fldChar w:fldCharType="separate"/>
        </w:r>
      </w:del>
      <w:del w:id="3937" w:author="SFC2021" w:date="2025-12-22T16:11:21Z">
        <w:r w:rsidR="00A77B3E">
          <w:rPr>
            <w:rStyle w:val="Hyperlink"/>
          </w:rPr>
          <w:delText>Πίνακας 4: Διάσταση 1 — πεδίο παρέμβασης</w:delText>
        </w:r>
      </w:del>
      <w:del w:id="3938" w:author="SFC2021" w:date="2025-12-22T16:11:21Z">
        <w:r>
          <w:tab/>
        </w:r>
      </w:del>
      <w:del w:id="3939" w:author="SFC2021" w:date="2025-12-22T16:11:21Z">
        <w:r>
          <w:fldChar w:fldCharType="begin"/>
        </w:r>
      </w:del>
      <w:del w:id="3940" w:author="SFC2021" w:date="2025-12-22T16:11:21Z">
        <w:r>
          <w:delInstrText xml:space="preserve"> PAGEREF _Toc256000760 \h </w:delInstrText>
        </w:r>
      </w:del>
      <w:del w:id="3941" w:author="SFC2021" w:date="2025-12-22T16:11:21Z">
        <w:r>
          <w:fldChar w:fldCharType="separate"/>
        </w:r>
      </w:del>
      <w:del w:id="3942" w:author="SFC2021" w:date="2025-12-22T16:11:21Z">
        <w:r>
          <w:delText>173</w:delText>
        </w:r>
      </w:del>
      <w:del w:id="3943" w:author="SFC2021" w:date="2025-12-22T16:11:21Z">
        <w:r>
          <w:fldChar w:fldCharType="end"/>
        </w:r>
      </w:del>
      <w:del w:id="3944" w:author="SFC2021" w:date="2025-12-22T16:11:21Z">
        <w:r>
          <w:fldChar w:fldCharType="end"/>
        </w:r>
      </w:del>
    </w:p>
    <w:p>
      <w:pPr>
        <w:pStyle w:val="TOC5"/>
        <w:tabs>
          <w:tab w:val="end" w:leader="dot" w:pos="10240"/>
        </w:tabs>
        <w:rPr>
          <w:del w:id="3945" w:author="SFC2021" w:date="2025-12-22T16:11:21Z"/>
          <w:rFonts w:ascii="Calibri" w:hAnsi="Calibri"/>
          <w:noProof/>
          <w:sz w:val="22"/>
        </w:rPr>
      </w:pPr>
      <w:del w:id="3946" w:author="SFC2021" w:date="2025-12-22T16:11:21Z">
        <w:r>
          <w:fldChar w:fldCharType="begin"/>
        </w:r>
      </w:del>
      <w:del w:id="3947" w:author="SFC2021" w:date="2025-12-22T16:11:21Z">
        <w:r>
          <w:delInstrText xml:space="preserve"> HYPERLINK \l "_Toc256000761" </w:delInstrText>
        </w:r>
      </w:del>
      <w:del w:id="3948" w:author="SFC2021" w:date="2025-12-22T16:11:21Z">
        <w:r>
          <w:fldChar w:fldCharType="separate"/>
        </w:r>
      </w:del>
      <w:del w:id="3949" w:author="SFC2021" w:date="2025-12-22T16:11:21Z">
        <w:r w:rsidR="00A77B3E">
          <w:rPr>
            <w:rStyle w:val="Hyperlink"/>
          </w:rPr>
          <w:delText>Πίνακας 5: Διάσταση 2 — μορφή χρηματοδότησης</w:delText>
        </w:r>
      </w:del>
      <w:del w:id="3950" w:author="SFC2021" w:date="2025-12-22T16:11:21Z">
        <w:r>
          <w:tab/>
        </w:r>
      </w:del>
      <w:del w:id="3951" w:author="SFC2021" w:date="2025-12-22T16:11:21Z">
        <w:r>
          <w:fldChar w:fldCharType="begin"/>
        </w:r>
      </w:del>
      <w:del w:id="3952" w:author="SFC2021" w:date="2025-12-22T16:11:21Z">
        <w:r>
          <w:delInstrText xml:space="preserve"> PAGEREF _Toc256000761 \h </w:delInstrText>
        </w:r>
      </w:del>
      <w:del w:id="3953" w:author="SFC2021" w:date="2025-12-22T16:11:21Z">
        <w:r>
          <w:fldChar w:fldCharType="separate"/>
        </w:r>
      </w:del>
      <w:del w:id="3954" w:author="SFC2021" w:date="2025-12-22T16:11:21Z">
        <w:r>
          <w:delText>173</w:delText>
        </w:r>
      </w:del>
      <w:del w:id="3955" w:author="SFC2021" w:date="2025-12-22T16:11:21Z">
        <w:r>
          <w:fldChar w:fldCharType="end"/>
        </w:r>
      </w:del>
      <w:del w:id="3956" w:author="SFC2021" w:date="2025-12-22T16:11:21Z">
        <w:r>
          <w:fldChar w:fldCharType="end"/>
        </w:r>
      </w:del>
    </w:p>
    <w:p>
      <w:pPr>
        <w:pStyle w:val="TOC5"/>
        <w:tabs>
          <w:tab w:val="end" w:leader="dot" w:pos="10240"/>
        </w:tabs>
        <w:rPr>
          <w:del w:id="3957" w:author="SFC2021" w:date="2025-12-22T16:11:21Z"/>
          <w:rFonts w:ascii="Calibri" w:hAnsi="Calibri"/>
          <w:noProof/>
          <w:sz w:val="22"/>
        </w:rPr>
      </w:pPr>
      <w:del w:id="3958" w:author="SFC2021" w:date="2025-12-22T16:11:21Z">
        <w:r>
          <w:fldChar w:fldCharType="begin"/>
        </w:r>
      </w:del>
      <w:del w:id="3959" w:author="SFC2021" w:date="2025-12-22T16:11:21Z">
        <w:r>
          <w:delInstrText xml:space="preserve"> HYPERLINK \l "_Toc256000762" </w:delInstrText>
        </w:r>
      </w:del>
      <w:del w:id="3960" w:author="SFC2021" w:date="2025-12-22T16:11:21Z">
        <w:r>
          <w:fldChar w:fldCharType="separate"/>
        </w:r>
      </w:del>
      <w:del w:id="3961" w:author="SFC2021" w:date="2025-12-22T16:11:21Z">
        <w:r w:rsidR="00A77B3E">
          <w:rPr>
            <w:rStyle w:val="Hyperlink"/>
          </w:rPr>
          <w:delText>Πίνακας 6: Διάσταση 3 — μηχανισμός εδαφικής υλοποίησης και εδαφική εστίαση</w:delText>
        </w:r>
      </w:del>
      <w:del w:id="3962" w:author="SFC2021" w:date="2025-12-22T16:11:21Z">
        <w:r>
          <w:tab/>
        </w:r>
      </w:del>
      <w:del w:id="3963" w:author="SFC2021" w:date="2025-12-22T16:11:21Z">
        <w:r>
          <w:fldChar w:fldCharType="begin"/>
        </w:r>
      </w:del>
      <w:del w:id="3964" w:author="SFC2021" w:date="2025-12-22T16:11:21Z">
        <w:r>
          <w:delInstrText xml:space="preserve"> PAGEREF _Toc256000762 \h </w:delInstrText>
        </w:r>
      </w:del>
      <w:del w:id="3965" w:author="SFC2021" w:date="2025-12-22T16:11:21Z">
        <w:r>
          <w:fldChar w:fldCharType="separate"/>
        </w:r>
      </w:del>
      <w:del w:id="3966" w:author="SFC2021" w:date="2025-12-22T16:11:21Z">
        <w:r>
          <w:delText>174</w:delText>
        </w:r>
      </w:del>
      <w:del w:id="3967" w:author="SFC2021" w:date="2025-12-22T16:11:21Z">
        <w:r>
          <w:fldChar w:fldCharType="end"/>
        </w:r>
      </w:del>
      <w:del w:id="3968" w:author="SFC2021" w:date="2025-12-22T16:11:21Z">
        <w:r>
          <w:fldChar w:fldCharType="end"/>
        </w:r>
      </w:del>
    </w:p>
    <w:p>
      <w:pPr>
        <w:pStyle w:val="TOC5"/>
        <w:tabs>
          <w:tab w:val="end" w:leader="dot" w:pos="10240"/>
        </w:tabs>
        <w:rPr>
          <w:del w:id="3969" w:author="SFC2021" w:date="2025-12-22T16:11:21Z"/>
          <w:rFonts w:ascii="Calibri" w:hAnsi="Calibri"/>
          <w:noProof/>
          <w:sz w:val="22"/>
        </w:rPr>
      </w:pPr>
      <w:del w:id="3970" w:author="SFC2021" w:date="2025-12-22T16:11:21Z">
        <w:r>
          <w:fldChar w:fldCharType="begin"/>
        </w:r>
      </w:del>
      <w:del w:id="3971" w:author="SFC2021" w:date="2025-12-22T16:11:21Z">
        <w:r>
          <w:delInstrText xml:space="preserve"> HYPERLINK \l "_Toc256000763" </w:delInstrText>
        </w:r>
      </w:del>
      <w:del w:id="3972" w:author="SFC2021" w:date="2025-12-22T16:11:21Z">
        <w:r>
          <w:fldChar w:fldCharType="separate"/>
        </w:r>
      </w:del>
      <w:del w:id="3973" w:author="SFC2021" w:date="2025-12-22T16:11:21Z">
        <w:r w:rsidR="00A77B3E">
          <w:rPr>
            <w:rStyle w:val="Hyperlink"/>
          </w:rPr>
          <w:delText>Πίνακας 7: Διάσταση 6 — δευτερεύοντες θεματικοί στόχοι ΕΚΤ+</w:delText>
        </w:r>
      </w:del>
      <w:del w:id="3974" w:author="SFC2021" w:date="2025-12-22T16:11:21Z">
        <w:r>
          <w:tab/>
        </w:r>
      </w:del>
      <w:del w:id="3975" w:author="SFC2021" w:date="2025-12-22T16:11:21Z">
        <w:r>
          <w:fldChar w:fldCharType="begin"/>
        </w:r>
      </w:del>
      <w:del w:id="3976" w:author="SFC2021" w:date="2025-12-22T16:11:21Z">
        <w:r>
          <w:delInstrText xml:space="preserve"> PAGEREF _Toc256000763 \h </w:delInstrText>
        </w:r>
      </w:del>
      <w:del w:id="3977" w:author="SFC2021" w:date="2025-12-22T16:11:21Z">
        <w:r>
          <w:fldChar w:fldCharType="separate"/>
        </w:r>
      </w:del>
      <w:del w:id="3978" w:author="SFC2021" w:date="2025-12-22T16:11:21Z">
        <w:r>
          <w:delText>174</w:delText>
        </w:r>
      </w:del>
      <w:del w:id="3979" w:author="SFC2021" w:date="2025-12-22T16:11:21Z">
        <w:r>
          <w:fldChar w:fldCharType="end"/>
        </w:r>
      </w:del>
      <w:del w:id="3980" w:author="SFC2021" w:date="2025-12-22T16:11:21Z">
        <w:r>
          <w:fldChar w:fldCharType="end"/>
        </w:r>
      </w:del>
    </w:p>
    <w:p>
      <w:pPr>
        <w:pStyle w:val="TOC5"/>
        <w:tabs>
          <w:tab w:val="end" w:leader="dot" w:pos="10240"/>
        </w:tabs>
        <w:rPr>
          <w:del w:id="3981" w:author="SFC2021" w:date="2025-12-22T16:11:21Z"/>
          <w:rFonts w:ascii="Calibri" w:hAnsi="Calibri"/>
          <w:noProof/>
          <w:sz w:val="22"/>
        </w:rPr>
      </w:pPr>
      <w:del w:id="3982" w:author="SFC2021" w:date="2025-12-22T16:11:21Z">
        <w:r>
          <w:fldChar w:fldCharType="begin"/>
        </w:r>
      </w:del>
      <w:del w:id="3983" w:author="SFC2021" w:date="2025-12-22T16:11:21Z">
        <w:r>
          <w:delInstrText xml:space="preserve"> HYPERLINK \l "_Toc256000764" </w:delInstrText>
        </w:r>
      </w:del>
      <w:del w:id="3984" w:author="SFC2021" w:date="2025-12-22T16:11:21Z">
        <w:r>
          <w:fldChar w:fldCharType="separate"/>
        </w:r>
      </w:del>
      <w:del w:id="398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3986" w:author="SFC2021" w:date="2025-12-22T16:11:21Z">
        <w:r>
          <w:tab/>
        </w:r>
      </w:del>
      <w:del w:id="3987" w:author="SFC2021" w:date="2025-12-22T16:11:21Z">
        <w:r>
          <w:fldChar w:fldCharType="begin"/>
        </w:r>
      </w:del>
      <w:del w:id="3988" w:author="SFC2021" w:date="2025-12-22T16:11:21Z">
        <w:r>
          <w:delInstrText xml:space="preserve"> PAGEREF _Toc256000764 \h </w:delInstrText>
        </w:r>
      </w:del>
      <w:del w:id="3989" w:author="SFC2021" w:date="2025-12-22T16:11:21Z">
        <w:r>
          <w:fldChar w:fldCharType="separate"/>
        </w:r>
      </w:del>
      <w:del w:id="3990" w:author="SFC2021" w:date="2025-12-22T16:11:21Z">
        <w:r>
          <w:delText>174</w:delText>
        </w:r>
      </w:del>
      <w:del w:id="3991" w:author="SFC2021" w:date="2025-12-22T16:11:21Z">
        <w:r>
          <w:fldChar w:fldCharType="end"/>
        </w:r>
      </w:del>
      <w:del w:id="3992" w:author="SFC2021" w:date="2025-12-22T16:11:21Z">
        <w:r>
          <w:fldChar w:fldCharType="end"/>
        </w:r>
      </w:del>
    </w:p>
    <w:p>
      <w:pPr>
        <w:pStyle w:val="TOC4"/>
        <w:tabs>
          <w:tab w:val="end" w:leader="dot" w:pos="10240"/>
        </w:tabs>
        <w:rPr>
          <w:del w:id="3993" w:author="SFC2021" w:date="2025-12-22T16:11:21Z"/>
          <w:rFonts w:ascii="Calibri" w:hAnsi="Calibri"/>
          <w:noProof/>
          <w:sz w:val="22"/>
        </w:rPr>
      </w:pPr>
      <w:del w:id="3994" w:author="SFC2021" w:date="2025-12-22T16:11:21Z">
        <w:r>
          <w:fldChar w:fldCharType="begin"/>
        </w:r>
      </w:del>
      <w:del w:id="3995" w:author="SFC2021" w:date="2025-12-22T16:11:21Z">
        <w:r>
          <w:delInstrText xml:space="preserve"> HYPERLINK \l "_Toc256000765" </w:delInstrText>
        </w:r>
      </w:del>
      <w:del w:id="3996" w:author="SFC2021" w:date="2025-12-22T16:11:21Z">
        <w:r>
          <w:fldChar w:fldCharType="separate"/>
        </w:r>
      </w:del>
      <w:del w:id="3997" w:author="SFC2021" w:date="2025-12-22T16:11:21Z">
        <w:r w:rsidR="00A77B3E">
          <w:rPr>
            <w:rStyle w:val="Hyperlink"/>
          </w:rPr>
          <w:delText>2.1.1.1. Ειδικός στόχος: 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delText>
        </w:r>
      </w:del>
      <w:del w:id="3998" w:author="SFC2021" w:date="2025-12-22T16:11:21Z">
        <w:r>
          <w:tab/>
        </w:r>
      </w:del>
      <w:del w:id="3999" w:author="SFC2021" w:date="2025-12-22T16:11:21Z">
        <w:r>
          <w:fldChar w:fldCharType="begin"/>
        </w:r>
      </w:del>
      <w:del w:id="4000" w:author="SFC2021" w:date="2025-12-22T16:11:21Z">
        <w:r>
          <w:delInstrText xml:space="preserve"> PAGEREF _Toc256000765 \h </w:delInstrText>
        </w:r>
      </w:del>
      <w:del w:id="4001" w:author="SFC2021" w:date="2025-12-22T16:11:21Z">
        <w:r>
          <w:fldChar w:fldCharType="separate"/>
        </w:r>
      </w:del>
      <w:del w:id="4002" w:author="SFC2021" w:date="2025-12-22T16:11:21Z">
        <w:r>
          <w:delText>176</w:delText>
        </w:r>
      </w:del>
      <w:del w:id="4003" w:author="SFC2021" w:date="2025-12-22T16:11:21Z">
        <w:r>
          <w:fldChar w:fldCharType="end"/>
        </w:r>
      </w:del>
      <w:del w:id="4004" w:author="SFC2021" w:date="2025-12-22T16:11:21Z">
        <w:r>
          <w:fldChar w:fldCharType="end"/>
        </w:r>
      </w:del>
    </w:p>
    <w:p>
      <w:pPr>
        <w:pStyle w:val="TOC4"/>
        <w:tabs>
          <w:tab w:val="end" w:leader="dot" w:pos="10240"/>
        </w:tabs>
        <w:rPr>
          <w:del w:id="4005" w:author="SFC2021" w:date="2025-12-22T16:11:21Z"/>
          <w:rFonts w:ascii="Calibri" w:hAnsi="Calibri"/>
          <w:noProof/>
          <w:sz w:val="22"/>
        </w:rPr>
      </w:pPr>
      <w:del w:id="4006" w:author="SFC2021" w:date="2025-12-22T16:11:21Z">
        <w:r>
          <w:fldChar w:fldCharType="begin"/>
        </w:r>
      </w:del>
      <w:del w:id="4007" w:author="SFC2021" w:date="2025-12-22T16:11:21Z">
        <w:r>
          <w:delInstrText xml:space="preserve"> HYPERLINK \l "_Toc256000766" </w:delInstrText>
        </w:r>
      </w:del>
      <w:del w:id="4008" w:author="SFC2021" w:date="2025-12-22T16:11:21Z">
        <w:r>
          <w:fldChar w:fldCharType="separate"/>
        </w:r>
      </w:del>
      <w:del w:id="4009" w:author="SFC2021" w:date="2025-12-22T16:11:21Z">
        <w:r w:rsidR="00A77B3E">
          <w:rPr>
            <w:rStyle w:val="Hyperlink"/>
          </w:rPr>
          <w:delText>2.1.1.1.1. Παρεμβάσεις των ταμείων</w:delText>
        </w:r>
      </w:del>
      <w:del w:id="4010" w:author="SFC2021" w:date="2025-12-22T16:11:21Z">
        <w:r>
          <w:tab/>
        </w:r>
      </w:del>
      <w:del w:id="4011" w:author="SFC2021" w:date="2025-12-22T16:11:21Z">
        <w:r>
          <w:fldChar w:fldCharType="begin"/>
        </w:r>
      </w:del>
      <w:del w:id="4012" w:author="SFC2021" w:date="2025-12-22T16:11:21Z">
        <w:r>
          <w:delInstrText xml:space="preserve"> PAGEREF _Toc256000766 \h </w:delInstrText>
        </w:r>
      </w:del>
      <w:del w:id="4013" w:author="SFC2021" w:date="2025-12-22T16:11:21Z">
        <w:r>
          <w:fldChar w:fldCharType="separate"/>
        </w:r>
      </w:del>
      <w:del w:id="4014" w:author="SFC2021" w:date="2025-12-22T16:11:21Z">
        <w:r>
          <w:delText>176</w:delText>
        </w:r>
      </w:del>
      <w:del w:id="4015" w:author="SFC2021" w:date="2025-12-22T16:11:21Z">
        <w:r>
          <w:fldChar w:fldCharType="end"/>
        </w:r>
      </w:del>
      <w:del w:id="4016" w:author="SFC2021" w:date="2025-12-22T16:11:21Z">
        <w:r>
          <w:fldChar w:fldCharType="end"/>
        </w:r>
      </w:del>
    </w:p>
    <w:p>
      <w:pPr>
        <w:pStyle w:val="TOC5"/>
        <w:tabs>
          <w:tab w:val="end" w:leader="dot" w:pos="10240"/>
        </w:tabs>
        <w:rPr>
          <w:del w:id="4017" w:author="SFC2021" w:date="2025-12-22T16:11:21Z"/>
          <w:rFonts w:ascii="Calibri" w:hAnsi="Calibri"/>
          <w:noProof/>
          <w:sz w:val="22"/>
        </w:rPr>
      </w:pPr>
      <w:del w:id="4018" w:author="SFC2021" w:date="2025-12-22T16:11:21Z">
        <w:r>
          <w:fldChar w:fldCharType="begin"/>
        </w:r>
      </w:del>
      <w:del w:id="4019" w:author="SFC2021" w:date="2025-12-22T16:11:21Z">
        <w:r>
          <w:delInstrText xml:space="preserve"> HYPERLINK \l "_Toc256000767" </w:delInstrText>
        </w:r>
      </w:del>
      <w:del w:id="4020" w:author="SFC2021" w:date="2025-12-22T16:11:21Z">
        <w:r>
          <w:fldChar w:fldCharType="separate"/>
        </w:r>
      </w:del>
      <w:del w:id="4021"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4022" w:author="SFC2021" w:date="2025-12-22T16:11:21Z">
        <w:r>
          <w:tab/>
        </w:r>
      </w:del>
      <w:del w:id="4023" w:author="SFC2021" w:date="2025-12-22T16:11:21Z">
        <w:r>
          <w:fldChar w:fldCharType="begin"/>
        </w:r>
      </w:del>
      <w:del w:id="4024" w:author="SFC2021" w:date="2025-12-22T16:11:21Z">
        <w:r>
          <w:delInstrText xml:space="preserve"> PAGEREF _Toc256000767 \h </w:delInstrText>
        </w:r>
      </w:del>
      <w:del w:id="4025" w:author="SFC2021" w:date="2025-12-22T16:11:21Z">
        <w:r>
          <w:fldChar w:fldCharType="separate"/>
        </w:r>
      </w:del>
      <w:del w:id="4026" w:author="SFC2021" w:date="2025-12-22T16:11:21Z">
        <w:r>
          <w:delText>176</w:delText>
        </w:r>
      </w:del>
      <w:del w:id="4027" w:author="SFC2021" w:date="2025-12-22T16:11:21Z">
        <w:r>
          <w:fldChar w:fldCharType="end"/>
        </w:r>
      </w:del>
      <w:del w:id="4028" w:author="SFC2021" w:date="2025-12-22T16:11:21Z">
        <w:r>
          <w:fldChar w:fldCharType="end"/>
        </w:r>
      </w:del>
    </w:p>
    <w:p>
      <w:pPr>
        <w:pStyle w:val="TOC5"/>
        <w:tabs>
          <w:tab w:val="end" w:leader="dot" w:pos="10240"/>
        </w:tabs>
        <w:rPr>
          <w:del w:id="4029" w:author="SFC2021" w:date="2025-12-22T16:11:21Z"/>
          <w:rFonts w:ascii="Calibri" w:hAnsi="Calibri"/>
          <w:noProof/>
          <w:sz w:val="22"/>
        </w:rPr>
      </w:pPr>
      <w:del w:id="4030" w:author="SFC2021" w:date="2025-12-22T16:11:21Z">
        <w:r>
          <w:fldChar w:fldCharType="begin"/>
        </w:r>
      </w:del>
      <w:del w:id="4031" w:author="SFC2021" w:date="2025-12-22T16:11:21Z">
        <w:r>
          <w:delInstrText xml:space="preserve"> HYPERLINK \l "_Toc256000768" </w:delInstrText>
        </w:r>
      </w:del>
      <w:del w:id="4032" w:author="SFC2021" w:date="2025-12-22T16:11:21Z">
        <w:r>
          <w:fldChar w:fldCharType="separate"/>
        </w:r>
      </w:del>
      <w:del w:id="4033" w:author="SFC2021" w:date="2025-12-22T16:11:21Z">
        <w:r w:rsidR="00A77B3E">
          <w:rPr>
            <w:rStyle w:val="Hyperlink"/>
          </w:rPr>
          <w:delText>Βασικές ομάδες-στόχοι — άρθρο 22 παράγραφος 3 στοιχείο δ) σημείο iii) του ΚΚΔ:</w:delText>
        </w:r>
      </w:del>
      <w:del w:id="4034" w:author="SFC2021" w:date="2025-12-22T16:11:21Z">
        <w:r>
          <w:tab/>
        </w:r>
      </w:del>
      <w:del w:id="4035" w:author="SFC2021" w:date="2025-12-22T16:11:21Z">
        <w:r>
          <w:fldChar w:fldCharType="begin"/>
        </w:r>
      </w:del>
      <w:del w:id="4036" w:author="SFC2021" w:date="2025-12-22T16:11:21Z">
        <w:r>
          <w:delInstrText xml:space="preserve"> PAGEREF _Toc256000768 \h </w:delInstrText>
        </w:r>
      </w:del>
      <w:del w:id="4037" w:author="SFC2021" w:date="2025-12-22T16:11:21Z">
        <w:r>
          <w:fldChar w:fldCharType="separate"/>
        </w:r>
      </w:del>
      <w:del w:id="4038" w:author="SFC2021" w:date="2025-12-22T16:11:21Z">
        <w:r>
          <w:delText>177</w:delText>
        </w:r>
      </w:del>
      <w:del w:id="4039" w:author="SFC2021" w:date="2025-12-22T16:11:21Z">
        <w:r>
          <w:fldChar w:fldCharType="end"/>
        </w:r>
      </w:del>
      <w:del w:id="4040" w:author="SFC2021" w:date="2025-12-22T16:11:21Z">
        <w:r>
          <w:fldChar w:fldCharType="end"/>
        </w:r>
      </w:del>
    </w:p>
    <w:p>
      <w:pPr>
        <w:pStyle w:val="TOC5"/>
        <w:tabs>
          <w:tab w:val="end" w:leader="dot" w:pos="10240"/>
        </w:tabs>
        <w:rPr>
          <w:del w:id="4041" w:author="SFC2021" w:date="2025-12-22T16:11:21Z"/>
          <w:rFonts w:ascii="Calibri" w:hAnsi="Calibri"/>
          <w:noProof/>
          <w:sz w:val="22"/>
        </w:rPr>
      </w:pPr>
      <w:del w:id="4042" w:author="SFC2021" w:date="2025-12-22T16:11:21Z">
        <w:r>
          <w:fldChar w:fldCharType="begin"/>
        </w:r>
      </w:del>
      <w:del w:id="4043" w:author="SFC2021" w:date="2025-12-22T16:11:21Z">
        <w:r>
          <w:delInstrText xml:space="preserve"> HYPERLINK \l "_Toc256000769" </w:delInstrText>
        </w:r>
      </w:del>
      <w:del w:id="4044" w:author="SFC2021" w:date="2025-12-22T16:11:21Z">
        <w:r>
          <w:fldChar w:fldCharType="separate"/>
        </w:r>
      </w:del>
      <w:del w:id="4045"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4046" w:author="SFC2021" w:date="2025-12-22T16:11:21Z">
        <w:r>
          <w:tab/>
        </w:r>
      </w:del>
      <w:del w:id="4047" w:author="SFC2021" w:date="2025-12-22T16:11:21Z">
        <w:r>
          <w:fldChar w:fldCharType="begin"/>
        </w:r>
      </w:del>
      <w:del w:id="4048" w:author="SFC2021" w:date="2025-12-22T16:11:21Z">
        <w:r>
          <w:delInstrText xml:space="preserve"> PAGEREF _Toc256000769 \h </w:delInstrText>
        </w:r>
      </w:del>
      <w:del w:id="4049" w:author="SFC2021" w:date="2025-12-22T16:11:21Z">
        <w:r>
          <w:fldChar w:fldCharType="separate"/>
        </w:r>
      </w:del>
      <w:del w:id="4050" w:author="SFC2021" w:date="2025-12-22T16:11:21Z">
        <w:r>
          <w:delText>177</w:delText>
        </w:r>
      </w:del>
      <w:del w:id="4051" w:author="SFC2021" w:date="2025-12-22T16:11:21Z">
        <w:r>
          <w:fldChar w:fldCharType="end"/>
        </w:r>
      </w:del>
      <w:del w:id="4052" w:author="SFC2021" w:date="2025-12-22T16:11:21Z">
        <w:r>
          <w:fldChar w:fldCharType="end"/>
        </w:r>
      </w:del>
    </w:p>
    <w:p>
      <w:pPr>
        <w:pStyle w:val="TOC5"/>
        <w:tabs>
          <w:tab w:val="end" w:leader="dot" w:pos="10240"/>
        </w:tabs>
        <w:rPr>
          <w:del w:id="4053" w:author="SFC2021" w:date="2025-12-22T16:11:21Z"/>
          <w:rFonts w:ascii="Calibri" w:hAnsi="Calibri"/>
          <w:noProof/>
          <w:sz w:val="22"/>
        </w:rPr>
      </w:pPr>
      <w:del w:id="4054" w:author="SFC2021" w:date="2025-12-22T16:11:21Z">
        <w:r>
          <w:fldChar w:fldCharType="begin"/>
        </w:r>
      </w:del>
      <w:del w:id="4055" w:author="SFC2021" w:date="2025-12-22T16:11:21Z">
        <w:r>
          <w:delInstrText xml:space="preserve"> HYPERLINK \l "_Toc256000770" </w:delInstrText>
        </w:r>
      </w:del>
      <w:del w:id="4056" w:author="SFC2021" w:date="2025-12-22T16:11:21Z">
        <w:r>
          <w:fldChar w:fldCharType="separate"/>
        </w:r>
      </w:del>
      <w:del w:id="4057"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4058" w:author="SFC2021" w:date="2025-12-22T16:11:21Z">
        <w:r>
          <w:tab/>
        </w:r>
      </w:del>
      <w:del w:id="4059" w:author="SFC2021" w:date="2025-12-22T16:11:21Z">
        <w:r>
          <w:fldChar w:fldCharType="begin"/>
        </w:r>
      </w:del>
      <w:del w:id="4060" w:author="SFC2021" w:date="2025-12-22T16:11:21Z">
        <w:r>
          <w:delInstrText xml:space="preserve"> PAGEREF _Toc256000770 \h </w:delInstrText>
        </w:r>
      </w:del>
      <w:del w:id="4061" w:author="SFC2021" w:date="2025-12-22T16:11:21Z">
        <w:r>
          <w:fldChar w:fldCharType="separate"/>
        </w:r>
      </w:del>
      <w:del w:id="4062" w:author="SFC2021" w:date="2025-12-22T16:11:21Z">
        <w:r>
          <w:delText>178</w:delText>
        </w:r>
      </w:del>
      <w:del w:id="4063" w:author="SFC2021" w:date="2025-12-22T16:11:21Z">
        <w:r>
          <w:fldChar w:fldCharType="end"/>
        </w:r>
      </w:del>
      <w:del w:id="4064" w:author="SFC2021" w:date="2025-12-22T16:11:21Z">
        <w:r>
          <w:fldChar w:fldCharType="end"/>
        </w:r>
      </w:del>
    </w:p>
    <w:p>
      <w:pPr>
        <w:pStyle w:val="TOC5"/>
        <w:tabs>
          <w:tab w:val="end" w:leader="dot" w:pos="10240"/>
        </w:tabs>
        <w:rPr>
          <w:del w:id="4065" w:author="SFC2021" w:date="2025-12-22T16:11:21Z"/>
          <w:rFonts w:ascii="Calibri" w:hAnsi="Calibri"/>
          <w:noProof/>
          <w:sz w:val="22"/>
        </w:rPr>
      </w:pPr>
      <w:del w:id="4066" w:author="SFC2021" w:date="2025-12-22T16:11:21Z">
        <w:r>
          <w:fldChar w:fldCharType="begin"/>
        </w:r>
      </w:del>
      <w:del w:id="4067" w:author="SFC2021" w:date="2025-12-22T16:11:21Z">
        <w:r>
          <w:delInstrText xml:space="preserve"> HYPERLINK \l "_Toc256000771" </w:delInstrText>
        </w:r>
      </w:del>
      <w:del w:id="4068" w:author="SFC2021" w:date="2025-12-22T16:11:21Z">
        <w:r>
          <w:fldChar w:fldCharType="separate"/>
        </w:r>
      </w:del>
      <w:del w:id="4069"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4070" w:author="SFC2021" w:date="2025-12-22T16:11:21Z">
        <w:r>
          <w:tab/>
        </w:r>
      </w:del>
      <w:del w:id="4071" w:author="SFC2021" w:date="2025-12-22T16:11:21Z">
        <w:r>
          <w:fldChar w:fldCharType="begin"/>
        </w:r>
      </w:del>
      <w:del w:id="4072" w:author="SFC2021" w:date="2025-12-22T16:11:21Z">
        <w:r>
          <w:delInstrText xml:space="preserve"> PAGEREF _Toc256000771 \h </w:delInstrText>
        </w:r>
      </w:del>
      <w:del w:id="4073" w:author="SFC2021" w:date="2025-12-22T16:11:21Z">
        <w:r>
          <w:fldChar w:fldCharType="separate"/>
        </w:r>
      </w:del>
      <w:del w:id="4074" w:author="SFC2021" w:date="2025-12-22T16:11:21Z">
        <w:r>
          <w:delText>178</w:delText>
        </w:r>
      </w:del>
      <w:del w:id="4075" w:author="SFC2021" w:date="2025-12-22T16:11:21Z">
        <w:r>
          <w:fldChar w:fldCharType="end"/>
        </w:r>
      </w:del>
      <w:del w:id="4076" w:author="SFC2021" w:date="2025-12-22T16:11:21Z">
        <w:r>
          <w:fldChar w:fldCharType="end"/>
        </w:r>
      </w:del>
    </w:p>
    <w:p>
      <w:pPr>
        <w:pStyle w:val="TOC5"/>
        <w:tabs>
          <w:tab w:val="end" w:leader="dot" w:pos="10240"/>
        </w:tabs>
        <w:rPr>
          <w:del w:id="4077" w:author="SFC2021" w:date="2025-12-22T16:11:21Z"/>
          <w:rFonts w:ascii="Calibri" w:hAnsi="Calibri"/>
          <w:noProof/>
          <w:sz w:val="22"/>
        </w:rPr>
      </w:pPr>
      <w:del w:id="4078" w:author="SFC2021" w:date="2025-12-22T16:11:21Z">
        <w:r>
          <w:fldChar w:fldCharType="begin"/>
        </w:r>
      </w:del>
      <w:del w:id="4079" w:author="SFC2021" w:date="2025-12-22T16:11:21Z">
        <w:r>
          <w:delInstrText xml:space="preserve"> HYPERLINK \l "_Toc256000772" </w:delInstrText>
        </w:r>
      </w:del>
      <w:del w:id="4080" w:author="SFC2021" w:date="2025-12-22T16:11:21Z">
        <w:r>
          <w:fldChar w:fldCharType="separate"/>
        </w:r>
      </w:del>
      <w:del w:id="4081"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4082" w:author="SFC2021" w:date="2025-12-22T16:11:21Z">
        <w:r>
          <w:tab/>
        </w:r>
      </w:del>
      <w:del w:id="4083" w:author="SFC2021" w:date="2025-12-22T16:11:21Z">
        <w:r>
          <w:fldChar w:fldCharType="begin"/>
        </w:r>
      </w:del>
      <w:del w:id="4084" w:author="SFC2021" w:date="2025-12-22T16:11:21Z">
        <w:r>
          <w:delInstrText xml:space="preserve"> PAGEREF _Toc256000772 \h </w:delInstrText>
        </w:r>
      </w:del>
      <w:del w:id="4085" w:author="SFC2021" w:date="2025-12-22T16:11:21Z">
        <w:r>
          <w:fldChar w:fldCharType="separate"/>
        </w:r>
      </w:del>
      <w:del w:id="4086" w:author="SFC2021" w:date="2025-12-22T16:11:21Z">
        <w:r>
          <w:delText>178</w:delText>
        </w:r>
      </w:del>
      <w:del w:id="4087" w:author="SFC2021" w:date="2025-12-22T16:11:21Z">
        <w:r>
          <w:fldChar w:fldCharType="end"/>
        </w:r>
      </w:del>
      <w:del w:id="4088" w:author="SFC2021" w:date="2025-12-22T16:11:21Z">
        <w:r>
          <w:fldChar w:fldCharType="end"/>
        </w:r>
      </w:del>
    </w:p>
    <w:p>
      <w:pPr>
        <w:pStyle w:val="TOC4"/>
        <w:tabs>
          <w:tab w:val="end" w:leader="dot" w:pos="10240"/>
        </w:tabs>
        <w:rPr>
          <w:del w:id="4089" w:author="SFC2021" w:date="2025-12-22T16:11:21Z"/>
          <w:rFonts w:ascii="Calibri" w:hAnsi="Calibri"/>
          <w:noProof/>
          <w:sz w:val="22"/>
        </w:rPr>
      </w:pPr>
      <w:del w:id="4090" w:author="SFC2021" w:date="2025-12-22T16:11:21Z">
        <w:r>
          <w:fldChar w:fldCharType="begin"/>
        </w:r>
      </w:del>
      <w:del w:id="4091" w:author="SFC2021" w:date="2025-12-22T16:11:21Z">
        <w:r>
          <w:delInstrText xml:space="preserve"> HYPERLINK \l "_Toc256000773" </w:delInstrText>
        </w:r>
      </w:del>
      <w:del w:id="4092" w:author="SFC2021" w:date="2025-12-22T16:11:21Z">
        <w:r>
          <w:fldChar w:fldCharType="separate"/>
        </w:r>
      </w:del>
      <w:del w:id="4093" w:author="SFC2021" w:date="2025-12-22T16:11:21Z">
        <w:r w:rsidR="00A77B3E">
          <w:rPr>
            <w:rStyle w:val="Hyperlink"/>
          </w:rPr>
          <w:delText>2.1.1.1.2. Δείκτες</w:delText>
        </w:r>
      </w:del>
      <w:del w:id="4094" w:author="SFC2021" w:date="2025-12-22T16:11:21Z">
        <w:r>
          <w:tab/>
        </w:r>
      </w:del>
      <w:del w:id="4095" w:author="SFC2021" w:date="2025-12-22T16:11:21Z">
        <w:r>
          <w:fldChar w:fldCharType="begin"/>
        </w:r>
      </w:del>
      <w:del w:id="4096" w:author="SFC2021" w:date="2025-12-22T16:11:21Z">
        <w:r>
          <w:delInstrText xml:space="preserve"> PAGEREF _Toc256000773 \h </w:delInstrText>
        </w:r>
      </w:del>
      <w:del w:id="4097" w:author="SFC2021" w:date="2025-12-22T16:11:21Z">
        <w:r>
          <w:fldChar w:fldCharType="separate"/>
        </w:r>
      </w:del>
      <w:del w:id="4098" w:author="SFC2021" w:date="2025-12-22T16:11:21Z">
        <w:r>
          <w:delText>178</w:delText>
        </w:r>
      </w:del>
      <w:del w:id="4099" w:author="SFC2021" w:date="2025-12-22T16:11:21Z">
        <w:r>
          <w:fldChar w:fldCharType="end"/>
        </w:r>
      </w:del>
      <w:del w:id="4100" w:author="SFC2021" w:date="2025-12-22T16:11:21Z">
        <w:r>
          <w:fldChar w:fldCharType="end"/>
        </w:r>
      </w:del>
    </w:p>
    <w:p>
      <w:pPr>
        <w:pStyle w:val="TOC5"/>
        <w:tabs>
          <w:tab w:val="end" w:leader="dot" w:pos="10240"/>
        </w:tabs>
        <w:rPr>
          <w:del w:id="4101" w:author="SFC2021" w:date="2025-12-22T16:11:21Z"/>
          <w:rFonts w:ascii="Calibri" w:hAnsi="Calibri"/>
          <w:noProof/>
          <w:sz w:val="22"/>
        </w:rPr>
      </w:pPr>
      <w:del w:id="4102" w:author="SFC2021" w:date="2025-12-22T16:11:21Z">
        <w:r>
          <w:fldChar w:fldCharType="begin"/>
        </w:r>
      </w:del>
      <w:del w:id="4103" w:author="SFC2021" w:date="2025-12-22T16:11:21Z">
        <w:r>
          <w:delInstrText xml:space="preserve"> HYPERLINK \l "_Toc256000774" </w:delInstrText>
        </w:r>
      </w:del>
      <w:del w:id="4104" w:author="SFC2021" w:date="2025-12-22T16:11:21Z">
        <w:r>
          <w:fldChar w:fldCharType="separate"/>
        </w:r>
      </w:del>
      <w:del w:id="4105" w:author="SFC2021" w:date="2025-12-22T16:11:21Z">
        <w:r w:rsidR="00A77B3E">
          <w:rPr>
            <w:rStyle w:val="Hyperlink"/>
          </w:rPr>
          <w:delText>Πίνακας 2: Δείκτες εκροών</w:delText>
        </w:r>
      </w:del>
      <w:del w:id="4106" w:author="SFC2021" w:date="2025-12-22T16:11:21Z">
        <w:r>
          <w:tab/>
        </w:r>
      </w:del>
      <w:del w:id="4107" w:author="SFC2021" w:date="2025-12-22T16:11:21Z">
        <w:r>
          <w:fldChar w:fldCharType="begin"/>
        </w:r>
      </w:del>
      <w:del w:id="4108" w:author="SFC2021" w:date="2025-12-22T16:11:21Z">
        <w:r>
          <w:delInstrText xml:space="preserve"> PAGEREF _Toc256000774 \h </w:delInstrText>
        </w:r>
      </w:del>
      <w:del w:id="4109" w:author="SFC2021" w:date="2025-12-22T16:11:21Z">
        <w:r>
          <w:fldChar w:fldCharType="separate"/>
        </w:r>
      </w:del>
      <w:del w:id="4110" w:author="SFC2021" w:date="2025-12-22T16:11:21Z">
        <w:r>
          <w:delText>178</w:delText>
        </w:r>
      </w:del>
      <w:del w:id="4111" w:author="SFC2021" w:date="2025-12-22T16:11:21Z">
        <w:r>
          <w:fldChar w:fldCharType="end"/>
        </w:r>
      </w:del>
      <w:del w:id="4112" w:author="SFC2021" w:date="2025-12-22T16:11:21Z">
        <w:r>
          <w:fldChar w:fldCharType="end"/>
        </w:r>
      </w:del>
    </w:p>
    <w:p>
      <w:pPr>
        <w:pStyle w:val="TOC5"/>
        <w:tabs>
          <w:tab w:val="end" w:leader="dot" w:pos="10240"/>
        </w:tabs>
        <w:rPr>
          <w:del w:id="4113" w:author="SFC2021" w:date="2025-12-22T16:11:21Z"/>
          <w:rFonts w:ascii="Calibri" w:hAnsi="Calibri"/>
          <w:noProof/>
          <w:sz w:val="22"/>
        </w:rPr>
      </w:pPr>
      <w:del w:id="4114" w:author="SFC2021" w:date="2025-12-22T16:11:21Z">
        <w:r>
          <w:fldChar w:fldCharType="begin"/>
        </w:r>
      </w:del>
      <w:del w:id="4115" w:author="SFC2021" w:date="2025-12-22T16:11:21Z">
        <w:r>
          <w:delInstrText xml:space="preserve"> HYPERLINK \l "_Toc256000775" </w:delInstrText>
        </w:r>
      </w:del>
      <w:del w:id="4116" w:author="SFC2021" w:date="2025-12-22T16:11:21Z">
        <w:r>
          <w:fldChar w:fldCharType="separate"/>
        </w:r>
      </w:del>
      <w:del w:id="4117" w:author="SFC2021" w:date="2025-12-22T16:11:21Z">
        <w:r w:rsidR="00A77B3E">
          <w:rPr>
            <w:rStyle w:val="Hyperlink"/>
          </w:rPr>
          <w:delText>Πίνακας 3: Δείκτες αποτελεσμάτων</w:delText>
        </w:r>
      </w:del>
      <w:del w:id="4118" w:author="SFC2021" w:date="2025-12-22T16:11:21Z">
        <w:r>
          <w:tab/>
        </w:r>
      </w:del>
      <w:del w:id="4119" w:author="SFC2021" w:date="2025-12-22T16:11:21Z">
        <w:r>
          <w:fldChar w:fldCharType="begin"/>
        </w:r>
      </w:del>
      <w:del w:id="4120" w:author="SFC2021" w:date="2025-12-22T16:11:21Z">
        <w:r>
          <w:delInstrText xml:space="preserve"> PAGEREF _Toc256000775 \h </w:delInstrText>
        </w:r>
      </w:del>
      <w:del w:id="4121" w:author="SFC2021" w:date="2025-12-22T16:11:21Z">
        <w:r>
          <w:fldChar w:fldCharType="separate"/>
        </w:r>
      </w:del>
      <w:del w:id="4122" w:author="SFC2021" w:date="2025-12-22T16:11:21Z">
        <w:r>
          <w:delText>179</w:delText>
        </w:r>
      </w:del>
      <w:del w:id="4123" w:author="SFC2021" w:date="2025-12-22T16:11:21Z">
        <w:r>
          <w:fldChar w:fldCharType="end"/>
        </w:r>
      </w:del>
      <w:del w:id="4124" w:author="SFC2021" w:date="2025-12-22T16:11:21Z">
        <w:r>
          <w:fldChar w:fldCharType="end"/>
        </w:r>
      </w:del>
    </w:p>
    <w:p>
      <w:pPr>
        <w:pStyle w:val="TOC4"/>
        <w:tabs>
          <w:tab w:val="end" w:leader="dot" w:pos="10240"/>
        </w:tabs>
        <w:rPr>
          <w:del w:id="4125" w:author="SFC2021" w:date="2025-12-22T16:11:21Z"/>
          <w:rFonts w:ascii="Calibri" w:hAnsi="Calibri"/>
          <w:noProof/>
          <w:sz w:val="22"/>
        </w:rPr>
      </w:pPr>
      <w:del w:id="4126" w:author="SFC2021" w:date="2025-12-22T16:11:21Z">
        <w:r>
          <w:fldChar w:fldCharType="begin"/>
        </w:r>
      </w:del>
      <w:del w:id="4127" w:author="SFC2021" w:date="2025-12-22T16:11:21Z">
        <w:r>
          <w:delInstrText xml:space="preserve"> HYPERLINK \l "_Toc256000776" </w:delInstrText>
        </w:r>
      </w:del>
      <w:del w:id="4128" w:author="SFC2021" w:date="2025-12-22T16:11:21Z">
        <w:r>
          <w:fldChar w:fldCharType="separate"/>
        </w:r>
      </w:del>
      <w:del w:id="4129" w:author="SFC2021" w:date="2025-12-22T16:11:21Z">
        <w:r w:rsidR="00A77B3E">
          <w:rPr>
            <w:rStyle w:val="Hyperlink"/>
          </w:rPr>
          <w:delText>2.1.1.1.3. Ενδεικτική κατανομή των προγραμματισμένων πόρων (ΕΕ) ανά είδος παρέμβασης</w:delText>
        </w:r>
      </w:del>
      <w:del w:id="4130" w:author="SFC2021" w:date="2025-12-22T16:11:21Z">
        <w:r>
          <w:tab/>
        </w:r>
      </w:del>
      <w:del w:id="4131" w:author="SFC2021" w:date="2025-12-22T16:11:21Z">
        <w:r>
          <w:fldChar w:fldCharType="begin"/>
        </w:r>
      </w:del>
      <w:del w:id="4132" w:author="SFC2021" w:date="2025-12-22T16:11:21Z">
        <w:r>
          <w:delInstrText xml:space="preserve"> PAGEREF _Toc256000776 \h </w:delInstrText>
        </w:r>
      </w:del>
      <w:del w:id="4133" w:author="SFC2021" w:date="2025-12-22T16:11:21Z">
        <w:r>
          <w:fldChar w:fldCharType="separate"/>
        </w:r>
      </w:del>
      <w:del w:id="4134" w:author="SFC2021" w:date="2025-12-22T16:11:21Z">
        <w:r>
          <w:delText>179</w:delText>
        </w:r>
      </w:del>
      <w:del w:id="4135" w:author="SFC2021" w:date="2025-12-22T16:11:21Z">
        <w:r>
          <w:fldChar w:fldCharType="end"/>
        </w:r>
      </w:del>
      <w:del w:id="4136" w:author="SFC2021" w:date="2025-12-22T16:11:21Z">
        <w:r>
          <w:fldChar w:fldCharType="end"/>
        </w:r>
      </w:del>
    </w:p>
    <w:p>
      <w:pPr>
        <w:pStyle w:val="TOC5"/>
        <w:tabs>
          <w:tab w:val="end" w:leader="dot" w:pos="10240"/>
        </w:tabs>
        <w:rPr>
          <w:del w:id="4137" w:author="SFC2021" w:date="2025-12-22T16:11:21Z"/>
          <w:rFonts w:ascii="Calibri" w:hAnsi="Calibri"/>
          <w:noProof/>
          <w:sz w:val="22"/>
        </w:rPr>
      </w:pPr>
      <w:del w:id="4138" w:author="SFC2021" w:date="2025-12-22T16:11:21Z">
        <w:r>
          <w:fldChar w:fldCharType="begin"/>
        </w:r>
      </w:del>
      <w:del w:id="4139" w:author="SFC2021" w:date="2025-12-22T16:11:21Z">
        <w:r>
          <w:delInstrText xml:space="preserve"> HYPERLINK \l "_Toc256000777" </w:delInstrText>
        </w:r>
      </w:del>
      <w:del w:id="4140" w:author="SFC2021" w:date="2025-12-22T16:11:21Z">
        <w:r>
          <w:fldChar w:fldCharType="separate"/>
        </w:r>
      </w:del>
      <w:del w:id="4141" w:author="SFC2021" w:date="2025-12-22T16:11:21Z">
        <w:r w:rsidR="00A77B3E">
          <w:rPr>
            <w:rStyle w:val="Hyperlink"/>
          </w:rPr>
          <w:delText>Πίνακας 4: Διάσταση 1 — πεδίο παρέμβασης</w:delText>
        </w:r>
      </w:del>
      <w:del w:id="4142" w:author="SFC2021" w:date="2025-12-22T16:11:21Z">
        <w:r>
          <w:tab/>
        </w:r>
      </w:del>
      <w:del w:id="4143" w:author="SFC2021" w:date="2025-12-22T16:11:21Z">
        <w:r>
          <w:fldChar w:fldCharType="begin"/>
        </w:r>
      </w:del>
      <w:del w:id="4144" w:author="SFC2021" w:date="2025-12-22T16:11:21Z">
        <w:r>
          <w:delInstrText xml:space="preserve"> PAGEREF _Toc256000777 \h </w:delInstrText>
        </w:r>
      </w:del>
      <w:del w:id="4145" w:author="SFC2021" w:date="2025-12-22T16:11:21Z">
        <w:r>
          <w:fldChar w:fldCharType="separate"/>
        </w:r>
      </w:del>
      <w:del w:id="4146" w:author="SFC2021" w:date="2025-12-22T16:11:21Z">
        <w:r>
          <w:delText>179</w:delText>
        </w:r>
      </w:del>
      <w:del w:id="4147" w:author="SFC2021" w:date="2025-12-22T16:11:21Z">
        <w:r>
          <w:fldChar w:fldCharType="end"/>
        </w:r>
      </w:del>
      <w:del w:id="4148" w:author="SFC2021" w:date="2025-12-22T16:11:21Z">
        <w:r>
          <w:fldChar w:fldCharType="end"/>
        </w:r>
      </w:del>
    </w:p>
    <w:p>
      <w:pPr>
        <w:pStyle w:val="TOC5"/>
        <w:tabs>
          <w:tab w:val="end" w:leader="dot" w:pos="10240"/>
        </w:tabs>
        <w:rPr>
          <w:del w:id="4149" w:author="SFC2021" w:date="2025-12-22T16:11:21Z"/>
          <w:rFonts w:ascii="Calibri" w:hAnsi="Calibri"/>
          <w:noProof/>
          <w:sz w:val="22"/>
        </w:rPr>
      </w:pPr>
      <w:del w:id="4150" w:author="SFC2021" w:date="2025-12-22T16:11:21Z">
        <w:r>
          <w:fldChar w:fldCharType="begin"/>
        </w:r>
      </w:del>
      <w:del w:id="4151" w:author="SFC2021" w:date="2025-12-22T16:11:21Z">
        <w:r>
          <w:delInstrText xml:space="preserve"> HYPERLINK \l "_Toc256000778" </w:delInstrText>
        </w:r>
      </w:del>
      <w:del w:id="4152" w:author="SFC2021" w:date="2025-12-22T16:11:21Z">
        <w:r>
          <w:fldChar w:fldCharType="separate"/>
        </w:r>
      </w:del>
      <w:del w:id="4153" w:author="SFC2021" w:date="2025-12-22T16:11:21Z">
        <w:r w:rsidR="00A77B3E">
          <w:rPr>
            <w:rStyle w:val="Hyperlink"/>
          </w:rPr>
          <w:delText>Πίνακας 5: Διάσταση 2 — μορφή χρηματοδότησης</w:delText>
        </w:r>
      </w:del>
      <w:del w:id="4154" w:author="SFC2021" w:date="2025-12-22T16:11:21Z">
        <w:r>
          <w:tab/>
        </w:r>
      </w:del>
      <w:del w:id="4155" w:author="SFC2021" w:date="2025-12-22T16:11:21Z">
        <w:r>
          <w:fldChar w:fldCharType="begin"/>
        </w:r>
      </w:del>
      <w:del w:id="4156" w:author="SFC2021" w:date="2025-12-22T16:11:21Z">
        <w:r>
          <w:delInstrText xml:space="preserve"> PAGEREF _Toc256000778 \h </w:delInstrText>
        </w:r>
      </w:del>
      <w:del w:id="4157" w:author="SFC2021" w:date="2025-12-22T16:11:21Z">
        <w:r>
          <w:fldChar w:fldCharType="separate"/>
        </w:r>
      </w:del>
      <w:del w:id="4158" w:author="SFC2021" w:date="2025-12-22T16:11:21Z">
        <w:r>
          <w:delText>179</w:delText>
        </w:r>
      </w:del>
      <w:del w:id="4159" w:author="SFC2021" w:date="2025-12-22T16:11:21Z">
        <w:r>
          <w:fldChar w:fldCharType="end"/>
        </w:r>
      </w:del>
      <w:del w:id="4160" w:author="SFC2021" w:date="2025-12-22T16:11:21Z">
        <w:r>
          <w:fldChar w:fldCharType="end"/>
        </w:r>
      </w:del>
    </w:p>
    <w:p>
      <w:pPr>
        <w:pStyle w:val="TOC5"/>
        <w:tabs>
          <w:tab w:val="end" w:leader="dot" w:pos="10240"/>
        </w:tabs>
        <w:rPr>
          <w:del w:id="4161" w:author="SFC2021" w:date="2025-12-22T16:11:21Z"/>
          <w:rFonts w:ascii="Calibri" w:hAnsi="Calibri"/>
          <w:noProof/>
          <w:sz w:val="22"/>
        </w:rPr>
      </w:pPr>
      <w:del w:id="4162" w:author="SFC2021" w:date="2025-12-22T16:11:21Z">
        <w:r>
          <w:fldChar w:fldCharType="begin"/>
        </w:r>
      </w:del>
      <w:del w:id="4163" w:author="SFC2021" w:date="2025-12-22T16:11:21Z">
        <w:r>
          <w:delInstrText xml:space="preserve"> HYPERLINK \l "_Toc256000779" </w:delInstrText>
        </w:r>
      </w:del>
      <w:del w:id="4164" w:author="SFC2021" w:date="2025-12-22T16:11:21Z">
        <w:r>
          <w:fldChar w:fldCharType="separate"/>
        </w:r>
      </w:del>
      <w:del w:id="4165" w:author="SFC2021" w:date="2025-12-22T16:11:21Z">
        <w:r w:rsidR="00A77B3E">
          <w:rPr>
            <w:rStyle w:val="Hyperlink"/>
          </w:rPr>
          <w:delText>Πίνακας 6: Διάσταση 3 — μηχανισμός εδαφικής υλοποίησης και εδαφική εστίαση</w:delText>
        </w:r>
      </w:del>
      <w:del w:id="4166" w:author="SFC2021" w:date="2025-12-22T16:11:21Z">
        <w:r>
          <w:tab/>
        </w:r>
      </w:del>
      <w:del w:id="4167" w:author="SFC2021" w:date="2025-12-22T16:11:21Z">
        <w:r>
          <w:fldChar w:fldCharType="begin"/>
        </w:r>
      </w:del>
      <w:del w:id="4168" w:author="SFC2021" w:date="2025-12-22T16:11:21Z">
        <w:r>
          <w:delInstrText xml:space="preserve"> PAGEREF _Toc256000779 \h </w:delInstrText>
        </w:r>
      </w:del>
      <w:del w:id="4169" w:author="SFC2021" w:date="2025-12-22T16:11:21Z">
        <w:r>
          <w:fldChar w:fldCharType="separate"/>
        </w:r>
      </w:del>
      <w:del w:id="4170" w:author="SFC2021" w:date="2025-12-22T16:11:21Z">
        <w:r>
          <w:delText>180</w:delText>
        </w:r>
      </w:del>
      <w:del w:id="4171" w:author="SFC2021" w:date="2025-12-22T16:11:21Z">
        <w:r>
          <w:fldChar w:fldCharType="end"/>
        </w:r>
      </w:del>
      <w:del w:id="4172" w:author="SFC2021" w:date="2025-12-22T16:11:21Z">
        <w:r>
          <w:fldChar w:fldCharType="end"/>
        </w:r>
      </w:del>
    </w:p>
    <w:p>
      <w:pPr>
        <w:pStyle w:val="TOC5"/>
        <w:tabs>
          <w:tab w:val="end" w:leader="dot" w:pos="10240"/>
        </w:tabs>
        <w:rPr>
          <w:del w:id="4173" w:author="SFC2021" w:date="2025-12-22T16:11:21Z"/>
          <w:rFonts w:ascii="Calibri" w:hAnsi="Calibri"/>
          <w:noProof/>
          <w:sz w:val="22"/>
        </w:rPr>
      </w:pPr>
      <w:del w:id="4174" w:author="SFC2021" w:date="2025-12-22T16:11:21Z">
        <w:r>
          <w:fldChar w:fldCharType="begin"/>
        </w:r>
      </w:del>
      <w:del w:id="4175" w:author="SFC2021" w:date="2025-12-22T16:11:21Z">
        <w:r>
          <w:delInstrText xml:space="preserve"> HYPERLINK \l "_Toc256000780" </w:delInstrText>
        </w:r>
      </w:del>
      <w:del w:id="4176" w:author="SFC2021" w:date="2025-12-22T16:11:21Z">
        <w:r>
          <w:fldChar w:fldCharType="separate"/>
        </w:r>
      </w:del>
      <w:del w:id="4177" w:author="SFC2021" w:date="2025-12-22T16:11:21Z">
        <w:r w:rsidR="00A77B3E">
          <w:rPr>
            <w:rStyle w:val="Hyperlink"/>
          </w:rPr>
          <w:delText>Πίνακας 7: Διάσταση 6 — δευτερεύοντες θεματικοί στόχοι ΕΚΤ+</w:delText>
        </w:r>
      </w:del>
      <w:del w:id="4178" w:author="SFC2021" w:date="2025-12-22T16:11:21Z">
        <w:r>
          <w:tab/>
        </w:r>
      </w:del>
      <w:del w:id="4179" w:author="SFC2021" w:date="2025-12-22T16:11:21Z">
        <w:r>
          <w:fldChar w:fldCharType="begin"/>
        </w:r>
      </w:del>
      <w:del w:id="4180" w:author="SFC2021" w:date="2025-12-22T16:11:21Z">
        <w:r>
          <w:delInstrText xml:space="preserve"> PAGEREF _Toc256000780 \h </w:delInstrText>
        </w:r>
      </w:del>
      <w:del w:id="4181" w:author="SFC2021" w:date="2025-12-22T16:11:21Z">
        <w:r>
          <w:fldChar w:fldCharType="separate"/>
        </w:r>
      </w:del>
      <w:del w:id="4182" w:author="SFC2021" w:date="2025-12-22T16:11:21Z">
        <w:r>
          <w:delText>180</w:delText>
        </w:r>
      </w:del>
      <w:del w:id="4183" w:author="SFC2021" w:date="2025-12-22T16:11:21Z">
        <w:r>
          <w:fldChar w:fldCharType="end"/>
        </w:r>
      </w:del>
      <w:del w:id="4184" w:author="SFC2021" w:date="2025-12-22T16:11:21Z">
        <w:r>
          <w:fldChar w:fldCharType="end"/>
        </w:r>
      </w:del>
    </w:p>
    <w:p>
      <w:pPr>
        <w:pStyle w:val="TOC5"/>
        <w:tabs>
          <w:tab w:val="end" w:leader="dot" w:pos="10240"/>
        </w:tabs>
        <w:rPr>
          <w:del w:id="4185" w:author="SFC2021" w:date="2025-12-22T16:11:21Z"/>
          <w:rFonts w:ascii="Calibri" w:hAnsi="Calibri"/>
          <w:noProof/>
          <w:sz w:val="22"/>
        </w:rPr>
      </w:pPr>
      <w:del w:id="4186" w:author="SFC2021" w:date="2025-12-22T16:11:21Z">
        <w:r>
          <w:fldChar w:fldCharType="begin"/>
        </w:r>
      </w:del>
      <w:del w:id="4187" w:author="SFC2021" w:date="2025-12-22T16:11:21Z">
        <w:r>
          <w:delInstrText xml:space="preserve"> HYPERLINK \l "_Toc256000781" </w:delInstrText>
        </w:r>
      </w:del>
      <w:del w:id="4188" w:author="SFC2021" w:date="2025-12-22T16:11:21Z">
        <w:r>
          <w:fldChar w:fldCharType="separate"/>
        </w:r>
      </w:del>
      <w:del w:id="4189"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4190" w:author="SFC2021" w:date="2025-12-22T16:11:21Z">
        <w:r>
          <w:tab/>
        </w:r>
      </w:del>
      <w:del w:id="4191" w:author="SFC2021" w:date="2025-12-22T16:11:21Z">
        <w:r>
          <w:fldChar w:fldCharType="begin"/>
        </w:r>
      </w:del>
      <w:del w:id="4192" w:author="SFC2021" w:date="2025-12-22T16:11:21Z">
        <w:r>
          <w:delInstrText xml:space="preserve"> PAGEREF _Toc256000781 \h </w:delInstrText>
        </w:r>
      </w:del>
      <w:del w:id="4193" w:author="SFC2021" w:date="2025-12-22T16:11:21Z">
        <w:r>
          <w:fldChar w:fldCharType="separate"/>
        </w:r>
      </w:del>
      <w:del w:id="4194" w:author="SFC2021" w:date="2025-12-22T16:11:21Z">
        <w:r>
          <w:delText>180</w:delText>
        </w:r>
      </w:del>
      <w:del w:id="4195" w:author="SFC2021" w:date="2025-12-22T16:11:21Z">
        <w:r>
          <w:fldChar w:fldCharType="end"/>
        </w:r>
      </w:del>
      <w:del w:id="4196" w:author="SFC2021" w:date="2025-12-22T16:11:21Z">
        <w:r>
          <w:fldChar w:fldCharType="end"/>
        </w:r>
      </w:del>
    </w:p>
    <w:p>
      <w:pPr>
        <w:pStyle w:val="TOC3"/>
        <w:tabs>
          <w:tab w:val="end" w:leader="dot" w:pos="10240"/>
        </w:tabs>
        <w:rPr>
          <w:del w:id="4197" w:author="SFC2021" w:date="2025-12-22T16:11:21Z"/>
          <w:rFonts w:ascii="Calibri" w:hAnsi="Calibri"/>
          <w:noProof/>
          <w:sz w:val="22"/>
        </w:rPr>
      </w:pPr>
      <w:del w:id="4198" w:author="SFC2021" w:date="2025-12-22T16:11:21Z">
        <w:r>
          <w:fldChar w:fldCharType="begin"/>
        </w:r>
      </w:del>
      <w:del w:id="4199" w:author="SFC2021" w:date="2025-12-22T16:11:21Z">
        <w:r>
          <w:delInstrText xml:space="preserve"> HYPERLINK \l "_Toc256000782" </w:delInstrText>
        </w:r>
      </w:del>
      <w:del w:id="4200" w:author="SFC2021" w:date="2025-12-22T16:11:21Z">
        <w:r>
          <w:fldChar w:fldCharType="separate"/>
        </w:r>
      </w:del>
      <w:del w:id="4201" w:author="SFC2021" w:date="2025-12-22T16:11:21Z">
        <w:r w:rsidR="00A77B3E">
          <w:rPr>
            <w:rStyle w:val="Hyperlink"/>
            <w:rFonts w:ascii="Times New Roman" w:hAnsi="Times New Roman" w:cs="Times New Roman"/>
          </w:rPr>
          <w:delText>2.1.1. Προτεραιότητα: 8. ΠΡΟΤΕΡΑΙΟΤΗΤΑ 8 - ΕΝΙΣΧΥΣΗ ΔΕΞΙΟΤΗΤΩΝ ΓΙΑ ΤΙΣ ΣΤΡΑΤΗΓΙΚΕΣ ΤΕΧΝΟΛΟΓΙΕΣ ΓΙΑ ΤΗΝ ΕΥΡΩΠΗ (STEP)</w:delText>
        </w:r>
      </w:del>
      <w:del w:id="4202" w:author="SFC2021" w:date="2025-12-22T16:11:21Z">
        <w:r>
          <w:tab/>
        </w:r>
      </w:del>
      <w:del w:id="4203" w:author="SFC2021" w:date="2025-12-22T16:11:21Z">
        <w:r>
          <w:fldChar w:fldCharType="begin"/>
        </w:r>
      </w:del>
      <w:del w:id="4204" w:author="SFC2021" w:date="2025-12-22T16:11:21Z">
        <w:r>
          <w:delInstrText xml:space="preserve"> PAGEREF _Toc256000782 \h </w:delInstrText>
        </w:r>
      </w:del>
      <w:del w:id="4205" w:author="SFC2021" w:date="2025-12-22T16:11:21Z">
        <w:r>
          <w:fldChar w:fldCharType="separate"/>
        </w:r>
      </w:del>
      <w:del w:id="4206" w:author="SFC2021" w:date="2025-12-22T16:11:21Z">
        <w:r>
          <w:delText>181</w:delText>
        </w:r>
      </w:del>
      <w:del w:id="4207" w:author="SFC2021" w:date="2025-12-22T16:11:21Z">
        <w:r>
          <w:fldChar w:fldCharType="end"/>
        </w:r>
      </w:del>
      <w:del w:id="4208" w:author="SFC2021" w:date="2025-12-22T16:11:21Z">
        <w:r>
          <w:fldChar w:fldCharType="end"/>
        </w:r>
      </w:del>
    </w:p>
    <w:p>
      <w:pPr>
        <w:pStyle w:val="TOC4"/>
        <w:tabs>
          <w:tab w:val="end" w:leader="dot" w:pos="10240"/>
        </w:tabs>
        <w:rPr>
          <w:del w:id="4209" w:author="SFC2021" w:date="2025-12-22T16:11:21Z"/>
          <w:rFonts w:ascii="Calibri" w:hAnsi="Calibri"/>
          <w:noProof/>
          <w:sz w:val="22"/>
        </w:rPr>
      </w:pPr>
      <w:del w:id="4210" w:author="SFC2021" w:date="2025-12-22T16:11:21Z">
        <w:r>
          <w:fldChar w:fldCharType="begin"/>
        </w:r>
      </w:del>
      <w:del w:id="4211" w:author="SFC2021" w:date="2025-12-22T16:11:21Z">
        <w:r>
          <w:delInstrText xml:space="preserve"> HYPERLINK \l "_Toc256000783" </w:delInstrText>
        </w:r>
      </w:del>
      <w:del w:id="4212" w:author="SFC2021" w:date="2025-12-22T16:11:21Z">
        <w:r>
          <w:fldChar w:fldCharType="separate"/>
        </w:r>
      </w:del>
      <w:del w:id="4213" w:author="SFC2021" w:date="2025-12-22T16:11:21Z">
        <w:r w:rsidR="00A77B3E">
          <w:rPr>
            <w:rStyle w:val="Hyperlink"/>
          </w:rPr>
          <w:delTex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delText>
        </w:r>
      </w:del>
      <w:del w:id="4214" w:author="SFC2021" w:date="2025-12-22T16:11:21Z">
        <w:r>
          <w:tab/>
        </w:r>
      </w:del>
      <w:del w:id="4215" w:author="SFC2021" w:date="2025-12-22T16:11:21Z">
        <w:r>
          <w:fldChar w:fldCharType="begin"/>
        </w:r>
      </w:del>
      <w:del w:id="4216" w:author="SFC2021" w:date="2025-12-22T16:11:21Z">
        <w:r>
          <w:delInstrText xml:space="preserve"> PAGEREF _Toc256000783 \h </w:delInstrText>
        </w:r>
      </w:del>
      <w:del w:id="4217" w:author="SFC2021" w:date="2025-12-22T16:11:21Z">
        <w:r>
          <w:fldChar w:fldCharType="separate"/>
        </w:r>
      </w:del>
      <w:del w:id="4218" w:author="SFC2021" w:date="2025-12-22T16:11:21Z">
        <w:r>
          <w:delText>181</w:delText>
        </w:r>
      </w:del>
      <w:del w:id="4219" w:author="SFC2021" w:date="2025-12-22T16:11:21Z">
        <w:r>
          <w:fldChar w:fldCharType="end"/>
        </w:r>
      </w:del>
      <w:del w:id="4220" w:author="SFC2021" w:date="2025-12-22T16:11:21Z">
        <w:r>
          <w:fldChar w:fldCharType="end"/>
        </w:r>
      </w:del>
    </w:p>
    <w:p>
      <w:pPr>
        <w:pStyle w:val="TOC4"/>
        <w:tabs>
          <w:tab w:val="end" w:leader="dot" w:pos="10240"/>
        </w:tabs>
        <w:rPr>
          <w:del w:id="4221" w:author="SFC2021" w:date="2025-12-22T16:11:21Z"/>
          <w:rFonts w:ascii="Calibri" w:hAnsi="Calibri"/>
          <w:noProof/>
          <w:sz w:val="22"/>
        </w:rPr>
      </w:pPr>
      <w:del w:id="4222" w:author="SFC2021" w:date="2025-12-22T16:11:21Z">
        <w:r>
          <w:fldChar w:fldCharType="begin"/>
        </w:r>
      </w:del>
      <w:del w:id="4223" w:author="SFC2021" w:date="2025-12-22T16:11:21Z">
        <w:r>
          <w:delInstrText xml:space="preserve"> HYPERLINK \l "_Toc256000784" </w:delInstrText>
        </w:r>
      </w:del>
      <w:del w:id="4224" w:author="SFC2021" w:date="2025-12-22T16:11:21Z">
        <w:r>
          <w:fldChar w:fldCharType="separate"/>
        </w:r>
      </w:del>
      <w:del w:id="4225" w:author="SFC2021" w:date="2025-12-22T16:11:21Z">
        <w:r w:rsidR="00A77B3E">
          <w:rPr>
            <w:rStyle w:val="Hyperlink"/>
          </w:rPr>
          <w:delText>2.1.1.1.1. Παρεμβάσεις των ταμείων</w:delText>
        </w:r>
      </w:del>
      <w:del w:id="4226" w:author="SFC2021" w:date="2025-12-22T16:11:21Z">
        <w:r>
          <w:tab/>
        </w:r>
      </w:del>
      <w:del w:id="4227" w:author="SFC2021" w:date="2025-12-22T16:11:21Z">
        <w:r>
          <w:fldChar w:fldCharType="begin"/>
        </w:r>
      </w:del>
      <w:del w:id="4228" w:author="SFC2021" w:date="2025-12-22T16:11:21Z">
        <w:r>
          <w:delInstrText xml:space="preserve"> PAGEREF _Toc256000784 \h </w:delInstrText>
        </w:r>
      </w:del>
      <w:del w:id="4229" w:author="SFC2021" w:date="2025-12-22T16:11:21Z">
        <w:r>
          <w:fldChar w:fldCharType="separate"/>
        </w:r>
      </w:del>
      <w:del w:id="4230" w:author="SFC2021" w:date="2025-12-22T16:11:21Z">
        <w:r>
          <w:delText>181</w:delText>
        </w:r>
      </w:del>
      <w:del w:id="4231" w:author="SFC2021" w:date="2025-12-22T16:11:21Z">
        <w:r>
          <w:fldChar w:fldCharType="end"/>
        </w:r>
      </w:del>
      <w:del w:id="4232" w:author="SFC2021" w:date="2025-12-22T16:11:21Z">
        <w:r>
          <w:fldChar w:fldCharType="end"/>
        </w:r>
      </w:del>
    </w:p>
    <w:p>
      <w:pPr>
        <w:pStyle w:val="TOC5"/>
        <w:tabs>
          <w:tab w:val="end" w:leader="dot" w:pos="10240"/>
        </w:tabs>
        <w:rPr>
          <w:del w:id="4233" w:author="SFC2021" w:date="2025-12-22T16:11:21Z"/>
          <w:rFonts w:ascii="Calibri" w:hAnsi="Calibri"/>
          <w:noProof/>
          <w:sz w:val="22"/>
        </w:rPr>
      </w:pPr>
      <w:del w:id="4234" w:author="SFC2021" w:date="2025-12-22T16:11:21Z">
        <w:r>
          <w:fldChar w:fldCharType="begin"/>
        </w:r>
      </w:del>
      <w:del w:id="4235" w:author="SFC2021" w:date="2025-12-22T16:11:21Z">
        <w:r>
          <w:delInstrText xml:space="preserve"> HYPERLINK \l "_Toc256000785" </w:delInstrText>
        </w:r>
      </w:del>
      <w:del w:id="4236" w:author="SFC2021" w:date="2025-12-22T16:11:21Z">
        <w:r>
          <w:fldChar w:fldCharType="separate"/>
        </w:r>
      </w:del>
      <w:del w:id="4237" w:author="SFC2021" w:date="2025-12-22T16:11:21Z">
        <w:r w:rsidR="00A77B3E">
          <w:rPr>
            <w:rStyle w:val="Hyperlink"/>
          </w:rPr>
          <w:delText>Σχετικά είδη δράσεων — άρθρο 22 παράγραφος 3 στοιχείο δ) σημείο i) του ΚΚΔ και άρθρο 6 του κανονισμού ΕΚΤ+:</w:delText>
        </w:r>
      </w:del>
      <w:del w:id="4238" w:author="SFC2021" w:date="2025-12-22T16:11:21Z">
        <w:r>
          <w:tab/>
        </w:r>
      </w:del>
      <w:del w:id="4239" w:author="SFC2021" w:date="2025-12-22T16:11:21Z">
        <w:r>
          <w:fldChar w:fldCharType="begin"/>
        </w:r>
      </w:del>
      <w:del w:id="4240" w:author="SFC2021" w:date="2025-12-22T16:11:21Z">
        <w:r>
          <w:delInstrText xml:space="preserve"> PAGEREF _Toc256000785 \h </w:delInstrText>
        </w:r>
      </w:del>
      <w:del w:id="4241" w:author="SFC2021" w:date="2025-12-22T16:11:21Z">
        <w:r>
          <w:fldChar w:fldCharType="separate"/>
        </w:r>
      </w:del>
      <w:del w:id="4242" w:author="SFC2021" w:date="2025-12-22T16:11:21Z">
        <w:r>
          <w:delText>181</w:delText>
        </w:r>
      </w:del>
      <w:del w:id="4243" w:author="SFC2021" w:date="2025-12-22T16:11:21Z">
        <w:r>
          <w:fldChar w:fldCharType="end"/>
        </w:r>
      </w:del>
      <w:del w:id="4244" w:author="SFC2021" w:date="2025-12-22T16:11:21Z">
        <w:r>
          <w:fldChar w:fldCharType="end"/>
        </w:r>
      </w:del>
    </w:p>
    <w:p>
      <w:pPr>
        <w:pStyle w:val="TOC5"/>
        <w:tabs>
          <w:tab w:val="end" w:leader="dot" w:pos="10240"/>
        </w:tabs>
        <w:rPr>
          <w:del w:id="4245" w:author="SFC2021" w:date="2025-12-22T16:11:21Z"/>
          <w:rFonts w:ascii="Calibri" w:hAnsi="Calibri"/>
          <w:noProof/>
          <w:sz w:val="22"/>
        </w:rPr>
      </w:pPr>
      <w:del w:id="4246" w:author="SFC2021" w:date="2025-12-22T16:11:21Z">
        <w:r>
          <w:fldChar w:fldCharType="begin"/>
        </w:r>
      </w:del>
      <w:del w:id="4247" w:author="SFC2021" w:date="2025-12-22T16:11:21Z">
        <w:r>
          <w:delInstrText xml:space="preserve"> HYPERLINK \l "_Toc256000786" </w:delInstrText>
        </w:r>
      </w:del>
      <w:del w:id="4248" w:author="SFC2021" w:date="2025-12-22T16:11:21Z">
        <w:r>
          <w:fldChar w:fldCharType="separate"/>
        </w:r>
      </w:del>
      <w:del w:id="4249" w:author="SFC2021" w:date="2025-12-22T16:11:21Z">
        <w:r w:rsidR="00A77B3E">
          <w:rPr>
            <w:rStyle w:val="Hyperlink"/>
          </w:rPr>
          <w:delText>Βασικές ομάδες-στόχοι — άρθρο 22 παράγραφος 3 στοιχείο δ) σημείο iii) του ΚΚΔ:</w:delText>
        </w:r>
      </w:del>
      <w:del w:id="4250" w:author="SFC2021" w:date="2025-12-22T16:11:21Z">
        <w:r>
          <w:tab/>
        </w:r>
      </w:del>
      <w:del w:id="4251" w:author="SFC2021" w:date="2025-12-22T16:11:21Z">
        <w:r>
          <w:fldChar w:fldCharType="begin"/>
        </w:r>
      </w:del>
      <w:del w:id="4252" w:author="SFC2021" w:date="2025-12-22T16:11:21Z">
        <w:r>
          <w:delInstrText xml:space="preserve"> PAGEREF _Toc256000786 \h </w:delInstrText>
        </w:r>
      </w:del>
      <w:del w:id="4253" w:author="SFC2021" w:date="2025-12-22T16:11:21Z">
        <w:r>
          <w:fldChar w:fldCharType="separate"/>
        </w:r>
      </w:del>
      <w:del w:id="4254" w:author="SFC2021" w:date="2025-12-22T16:11:21Z">
        <w:r>
          <w:delText>182</w:delText>
        </w:r>
      </w:del>
      <w:del w:id="4255" w:author="SFC2021" w:date="2025-12-22T16:11:21Z">
        <w:r>
          <w:fldChar w:fldCharType="end"/>
        </w:r>
      </w:del>
      <w:del w:id="4256" w:author="SFC2021" w:date="2025-12-22T16:11:21Z">
        <w:r>
          <w:fldChar w:fldCharType="end"/>
        </w:r>
      </w:del>
    </w:p>
    <w:p>
      <w:pPr>
        <w:pStyle w:val="TOC5"/>
        <w:tabs>
          <w:tab w:val="end" w:leader="dot" w:pos="10240"/>
        </w:tabs>
        <w:rPr>
          <w:del w:id="4257" w:author="SFC2021" w:date="2025-12-22T16:11:21Z"/>
          <w:rFonts w:ascii="Calibri" w:hAnsi="Calibri"/>
          <w:noProof/>
          <w:sz w:val="22"/>
        </w:rPr>
      </w:pPr>
      <w:del w:id="4258" w:author="SFC2021" w:date="2025-12-22T16:11:21Z">
        <w:r>
          <w:fldChar w:fldCharType="begin"/>
        </w:r>
      </w:del>
      <w:del w:id="4259" w:author="SFC2021" w:date="2025-12-22T16:11:21Z">
        <w:r>
          <w:delInstrText xml:space="preserve"> HYPERLINK \l "_Toc256000787" </w:delInstrText>
        </w:r>
      </w:del>
      <w:del w:id="4260" w:author="SFC2021" w:date="2025-12-22T16:11:21Z">
        <w:r>
          <w:fldChar w:fldCharType="separate"/>
        </w:r>
      </w:del>
      <w:del w:id="4261" w:author="SFC2021" w:date="2025-12-22T16:11:21Z">
        <w:r w:rsidR="00A77B3E">
          <w:rPr>
            <w:rStyle w:val="Hyperlink"/>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del w:id="4262" w:author="SFC2021" w:date="2025-12-22T16:11:21Z">
        <w:r>
          <w:tab/>
        </w:r>
      </w:del>
      <w:del w:id="4263" w:author="SFC2021" w:date="2025-12-22T16:11:21Z">
        <w:r>
          <w:fldChar w:fldCharType="begin"/>
        </w:r>
      </w:del>
      <w:del w:id="4264" w:author="SFC2021" w:date="2025-12-22T16:11:21Z">
        <w:r>
          <w:delInstrText xml:space="preserve"> PAGEREF _Toc256000787 \h </w:delInstrText>
        </w:r>
      </w:del>
      <w:del w:id="4265" w:author="SFC2021" w:date="2025-12-22T16:11:21Z">
        <w:r>
          <w:fldChar w:fldCharType="separate"/>
        </w:r>
      </w:del>
      <w:del w:id="4266" w:author="SFC2021" w:date="2025-12-22T16:11:21Z">
        <w:r>
          <w:delText>182</w:delText>
        </w:r>
      </w:del>
      <w:del w:id="4267" w:author="SFC2021" w:date="2025-12-22T16:11:21Z">
        <w:r>
          <w:fldChar w:fldCharType="end"/>
        </w:r>
      </w:del>
      <w:del w:id="4268" w:author="SFC2021" w:date="2025-12-22T16:11:21Z">
        <w:r>
          <w:fldChar w:fldCharType="end"/>
        </w:r>
      </w:del>
    </w:p>
    <w:p>
      <w:pPr>
        <w:pStyle w:val="TOC5"/>
        <w:tabs>
          <w:tab w:val="end" w:leader="dot" w:pos="10240"/>
        </w:tabs>
        <w:rPr>
          <w:del w:id="4269" w:author="SFC2021" w:date="2025-12-22T16:11:21Z"/>
          <w:rFonts w:ascii="Calibri" w:hAnsi="Calibri"/>
          <w:noProof/>
          <w:sz w:val="22"/>
        </w:rPr>
      </w:pPr>
      <w:del w:id="4270" w:author="SFC2021" w:date="2025-12-22T16:11:21Z">
        <w:r>
          <w:fldChar w:fldCharType="begin"/>
        </w:r>
      </w:del>
      <w:del w:id="4271" w:author="SFC2021" w:date="2025-12-22T16:11:21Z">
        <w:r>
          <w:delInstrText xml:space="preserve"> HYPERLINK \l "_Toc256000788" </w:delInstrText>
        </w:r>
      </w:del>
      <w:del w:id="4272" w:author="SFC2021" w:date="2025-12-22T16:11:21Z">
        <w:r>
          <w:fldChar w:fldCharType="separate"/>
        </w:r>
      </w:del>
      <w:del w:id="4273" w:author="SFC2021" w:date="2025-12-22T16:11:21Z">
        <w:r w:rsidR="00A77B3E">
          <w:rPr>
            <w:rStyle w:val="Hyperlink"/>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del w:id="4274" w:author="SFC2021" w:date="2025-12-22T16:11:21Z">
        <w:r>
          <w:tab/>
        </w:r>
      </w:del>
      <w:del w:id="4275" w:author="SFC2021" w:date="2025-12-22T16:11:21Z">
        <w:r>
          <w:fldChar w:fldCharType="begin"/>
        </w:r>
      </w:del>
      <w:del w:id="4276" w:author="SFC2021" w:date="2025-12-22T16:11:21Z">
        <w:r>
          <w:delInstrText xml:space="preserve"> PAGEREF _Toc256000788 \h </w:delInstrText>
        </w:r>
      </w:del>
      <w:del w:id="4277" w:author="SFC2021" w:date="2025-12-22T16:11:21Z">
        <w:r>
          <w:fldChar w:fldCharType="separate"/>
        </w:r>
      </w:del>
      <w:del w:id="4278" w:author="SFC2021" w:date="2025-12-22T16:11:21Z">
        <w:r>
          <w:delText>183</w:delText>
        </w:r>
      </w:del>
      <w:del w:id="4279" w:author="SFC2021" w:date="2025-12-22T16:11:21Z">
        <w:r>
          <w:fldChar w:fldCharType="end"/>
        </w:r>
      </w:del>
      <w:del w:id="4280" w:author="SFC2021" w:date="2025-12-22T16:11:21Z">
        <w:r>
          <w:fldChar w:fldCharType="end"/>
        </w:r>
      </w:del>
    </w:p>
    <w:p>
      <w:pPr>
        <w:pStyle w:val="TOC5"/>
        <w:tabs>
          <w:tab w:val="end" w:leader="dot" w:pos="10240"/>
        </w:tabs>
        <w:rPr>
          <w:del w:id="4281" w:author="SFC2021" w:date="2025-12-22T16:11:21Z"/>
          <w:rFonts w:ascii="Calibri" w:hAnsi="Calibri"/>
          <w:noProof/>
          <w:sz w:val="22"/>
        </w:rPr>
      </w:pPr>
      <w:del w:id="4282" w:author="SFC2021" w:date="2025-12-22T16:11:21Z">
        <w:r>
          <w:fldChar w:fldCharType="begin"/>
        </w:r>
      </w:del>
      <w:del w:id="4283" w:author="SFC2021" w:date="2025-12-22T16:11:21Z">
        <w:r>
          <w:delInstrText xml:space="preserve"> HYPERLINK \l "_Toc256000789" </w:delInstrText>
        </w:r>
      </w:del>
      <w:del w:id="4284" w:author="SFC2021" w:date="2025-12-22T16:11:21Z">
        <w:r>
          <w:fldChar w:fldCharType="separate"/>
        </w:r>
      </w:del>
      <w:del w:id="4285" w:author="SFC2021" w:date="2025-12-22T16:11:21Z">
        <w:r w:rsidR="00A77B3E">
          <w:rPr>
            <w:rStyle w:val="Hyperlink"/>
          </w:rPr>
          <w:delText>Διαπεριφερειακές, διασυνοριακές και διακρατικές δράσεις — άρθρο 22 παράγραφος 3 στοιχείο δ) σημείο vi) του ΚΚΔ</w:delText>
        </w:r>
      </w:del>
      <w:del w:id="4286" w:author="SFC2021" w:date="2025-12-22T16:11:21Z">
        <w:r>
          <w:tab/>
        </w:r>
      </w:del>
      <w:del w:id="4287" w:author="SFC2021" w:date="2025-12-22T16:11:21Z">
        <w:r>
          <w:fldChar w:fldCharType="begin"/>
        </w:r>
      </w:del>
      <w:del w:id="4288" w:author="SFC2021" w:date="2025-12-22T16:11:21Z">
        <w:r>
          <w:delInstrText xml:space="preserve"> PAGEREF _Toc256000789 \h </w:delInstrText>
        </w:r>
      </w:del>
      <w:del w:id="4289" w:author="SFC2021" w:date="2025-12-22T16:11:21Z">
        <w:r>
          <w:fldChar w:fldCharType="separate"/>
        </w:r>
      </w:del>
      <w:del w:id="4290" w:author="SFC2021" w:date="2025-12-22T16:11:21Z">
        <w:r>
          <w:delText>183</w:delText>
        </w:r>
      </w:del>
      <w:del w:id="4291" w:author="SFC2021" w:date="2025-12-22T16:11:21Z">
        <w:r>
          <w:fldChar w:fldCharType="end"/>
        </w:r>
      </w:del>
      <w:del w:id="4292" w:author="SFC2021" w:date="2025-12-22T16:11:21Z">
        <w:r>
          <w:fldChar w:fldCharType="end"/>
        </w:r>
      </w:del>
    </w:p>
    <w:p>
      <w:pPr>
        <w:pStyle w:val="TOC5"/>
        <w:tabs>
          <w:tab w:val="end" w:leader="dot" w:pos="10240"/>
        </w:tabs>
        <w:rPr>
          <w:del w:id="4293" w:author="SFC2021" w:date="2025-12-22T16:11:21Z"/>
          <w:rFonts w:ascii="Calibri" w:hAnsi="Calibri"/>
          <w:noProof/>
          <w:sz w:val="22"/>
        </w:rPr>
      </w:pPr>
      <w:del w:id="4294" w:author="SFC2021" w:date="2025-12-22T16:11:21Z">
        <w:r>
          <w:fldChar w:fldCharType="begin"/>
        </w:r>
      </w:del>
      <w:del w:id="4295" w:author="SFC2021" w:date="2025-12-22T16:11:21Z">
        <w:r>
          <w:delInstrText xml:space="preserve"> HYPERLINK \l "_Toc256000790" </w:delInstrText>
        </w:r>
      </w:del>
      <w:del w:id="4296" w:author="SFC2021" w:date="2025-12-22T16:11:21Z">
        <w:r>
          <w:fldChar w:fldCharType="separate"/>
        </w:r>
      </w:del>
      <w:del w:id="4297" w:author="SFC2021" w:date="2025-12-22T16:11:21Z">
        <w:r w:rsidR="00A77B3E">
          <w:rPr>
            <w:rStyle w:val="Hyperlink"/>
          </w:rPr>
          <w:delText>Προβλεπόμενη χρήση των χρηματοδοτικών μέσων — άρθρο 22 παράγραφος 3 στοιχείο δ) σημείο vii) του ΚΚΔ</w:delText>
        </w:r>
      </w:del>
      <w:del w:id="4298" w:author="SFC2021" w:date="2025-12-22T16:11:21Z">
        <w:r>
          <w:tab/>
        </w:r>
      </w:del>
      <w:del w:id="4299" w:author="SFC2021" w:date="2025-12-22T16:11:21Z">
        <w:r>
          <w:fldChar w:fldCharType="begin"/>
        </w:r>
      </w:del>
      <w:del w:id="4300" w:author="SFC2021" w:date="2025-12-22T16:11:21Z">
        <w:r>
          <w:delInstrText xml:space="preserve"> PAGEREF _Toc256000790 \h </w:delInstrText>
        </w:r>
      </w:del>
      <w:del w:id="4301" w:author="SFC2021" w:date="2025-12-22T16:11:21Z">
        <w:r>
          <w:fldChar w:fldCharType="separate"/>
        </w:r>
      </w:del>
      <w:del w:id="4302" w:author="SFC2021" w:date="2025-12-22T16:11:21Z">
        <w:r>
          <w:delText>183</w:delText>
        </w:r>
      </w:del>
      <w:del w:id="4303" w:author="SFC2021" w:date="2025-12-22T16:11:21Z">
        <w:r>
          <w:fldChar w:fldCharType="end"/>
        </w:r>
      </w:del>
      <w:del w:id="4304" w:author="SFC2021" w:date="2025-12-22T16:11:21Z">
        <w:r>
          <w:fldChar w:fldCharType="end"/>
        </w:r>
      </w:del>
    </w:p>
    <w:p>
      <w:pPr>
        <w:pStyle w:val="TOC4"/>
        <w:tabs>
          <w:tab w:val="end" w:leader="dot" w:pos="10240"/>
        </w:tabs>
        <w:rPr>
          <w:del w:id="4305" w:author="SFC2021" w:date="2025-12-22T16:11:21Z"/>
          <w:rFonts w:ascii="Calibri" w:hAnsi="Calibri"/>
          <w:noProof/>
          <w:sz w:val="22"/>
        </w:rPr>
      </w:pPr>
      <w:del w:id="4306" w:author="SFC2021" w:date="2025-12-22T16:11:21Z">
        <w:r>
          <w:fldChar w:fldCharType="begin"/>
        </w:r>
      </w:del>
      <w:del w:id="4307" w:author="SFC2021" w:date="2025-12-22T16:11:21Z">
        <w:r>
          <w:delInstrText xml:space="preserve"> HYPERLINK \l "_Toc256000791" </w:delInstrText>
        </w:r>
      </w:del>
      <w:del w:id="4308" w:author="SFC2021" w:date="2025-12-22T16:11:21Z">
        <w:r>
          <w:fldChar w:fldCharType="separate"/>
        </w:r>
      </w:del>
      <w:del w:id="4309" w:author="SFC2021" w:date="2025-12-22T16:11:21Z">
        <w:r w:rsidR="00A77B3E">
          <w:rPr>
            <w:rStyle w:val="Hyperlink"/>
          </w:rPr>
          <w:delText>2.1.1.1.2. Δείκτες</w:delText>
        </w:r>
      </w:del>
      <w:del w:id="4310" w:author="SFC2021" w:date="2025-12-22T16:11:21Z">
        <w:r>
          <w:tab/>
        </w:r>
      </w:del>
      <w:del w:id="4311" w:author="SFC2021" w:date="2025-12-22T16:11:21Z">
        <w:r>
          <w:fldChar w:fldCharType="begin"/>
        </w:r>
      </w:del>
      <w:del w:id="4312" w:author="SFC2021" w:date="2025-12-22T16:11:21Z">
        <w:r>
          <w:delInstrText xml:space="preserve"> PAGEREF _Toc256000791 \h </w:delInstrText>
        </w:r>
      </w:del>
      <w:del w:id="4313" w:author="SFC2021" w:date="2025-12-22T16:11:21Z">
        <w:r>
          <w:fldChar w:fldCharType="separate"/>
        </w:r>
      </w:del>
      <w:del w:id="4314" w:author="SFC2021" w:date="2025-12-22T16:11:21Z">
        <w:r>
          <w:delText>183</w:delText>
        </w:r>
      </w:del>
      <w:del w:id="4315" w:author="SFC2021" w:date="2025-12-22T16:11:21Z">
        <w:r>
          <w:fldChar w:fldCharType="end"/>
        </w:r>
      </w:del>
      <w:del w:id="4316" w:author="SFC2021" w:date="2025-12-22T16:11:21Z">
        <w:r>
          <w:fldChar w:fldCharType="end"/>
        </w:r>
      </w:del>
    </w:p>
    <w:p>
      <w:pPr>
        <w:pStyle w:val="TOC5"/>
        <w:tabs>
          <w:tab w:val="end" w:leader="dot" w:pos="10240"/>
        </w:tabs>
        <w:rPr>
          <w:del w:id="4317" w:author="SFC2021" w:date="2025-12-22T16:11:21Z"/>
          <w:rFonts w:ascii="Calibri" w:hAnsi="Calibri"/>
          <w:noProof/>
          <w:sz w:val="22"/>
        </w:rPr>
      </w:pPr>
      <w:del w:id="4318" w:author="SFC2021" w:date="2025-12-22T16:11:21Z">
        <w:r>
          <w:fldChar w:fldCharType="begin"/>
        </w:r>
      </w:del>
      <w:del w:id="4319" w:author="SFC2021" w:date="2025-12-22T16:11:21Z">
        <w:r>
          <w:delInstrText xml:space="preserve"> HYPERLINK \l "_Toc256000792" </w:delInstrText>
        </w:r>
      </w:del>
      <w:del w:id="4320" w:author="SFC2021" w:date="2025-12-22T16:11:21Z">
        <w:r>
          <w:fldChar w:fldCharType="separate"/>
        </w:r>
      </w:del>
      <w:del w:id="4321" w:author="SFC2021" w:date="2025-12-22T16:11:21Z">
        <w:r w:rsidR="00A77B3E">
          <w:rPr>
            <w:rStyle w:val="Hyperlink"/>
          </w:rPr>
          <w:delText>Πίνακας 2: Δείκτες εκροών</w:delText>
        </w:r>
      </w:del>
      <w:del w:id="4322" w:author="SFC2021" w:date="2025-12-22T16:11:21Z">
        <w:r>
          <w:tab/>
        </w:r>
      </w:del>
      <w:del w:id="4323" w:author="SFC2021" w:date="2025-12-22T16:11:21Z">
        <w:r>
          <w:fldChar w:fldCharType="begin"/>
        </w:r>
      </w:del>
      <w:del w:id="4324" w:author="SFC2021" w:date="2025-12-22T16:11:21Z">
        <w:r>
          <w:delInstrText xml:space="preserve"> PAGEREF _Toc256000792 \h </w:delInstrText>
        </w:r>
      </w:del>
      <w:del w:id="4325" w:author="SFC2021" w:date="2025-12-22T16:11:21Z">
        <w:r>
          <w:fldChar w:fldCharType="separate"/>
        </w:r>
      </w:del>
      <w:del w:id="4326" w:author="SFC2021" w:date="2025-12-22T16:11:21Z">
        <w:r>
          <w:delText>183</w:delText>
        </w:r>
      </w:del>
      <w:del w:id="4327" w:author="SFC2021" w:date="2025-12-22T16:11:21Z">
        <w:r>
          <w:fldChar w:fldCharType="end"/>
        </w:r>
      </w:del>
      <w:del w:id="4328" w:author="SFC2021" w:date="2025-12-22T16:11:21Z">
        <w:r>
          <w:fldChar w:fldCharType="end"/>
        </w:r>
      </w:del>
    </w:p>
    <w:p>
      <w:pPr>
        <w:pStyle w:val="TOC5"/>
        <w:tabs>
          <w:tab w:val="end" w:leader="dot" w:pos="10240"/>
        </w:tabs>
        <w:rPr>
          <w:del w:id="4329" w:author="SFC2021" w:date="2025-12-22T16:11:21Z"/>
          <w:rFonts w:ascii="Calibri" w:hAnsi="Calibri"/>
          <w:noProof/>
          <w:sz w:val="22"/>
        </w:rPr>
      </w:pPr>
      <w:del w:id="4330" w:author="SFC2021" w:date="2025-12-22T16:11:21Z">
        <w:r>
          <w:fldChar w:fldCharType="begin"/>
        </w:r>
      </w:del>
      <w:del w:id="4331" w:author="SFC2021" w:date="2025-12-22T16:11:21Z">
        <w:r>
          <w:delInstrText xml:space="preserve"> HYPERLINK \l "_Toc256000793" </w:delInstrText>
        </w:r>
      </w:del>
      <w:del w:id="4332" w:author="SFC2021" w:date="2025-12-22T16:11:21Z">
        <w:r>
          <w:fldChar w:fldCharType="separate"/>
        </w:r>
      </w:del>
      <w:del w:id="4333" w:author="SFC2021" w:date="2025-12-22T16:11:21Z">
        <w:r w:rsidR="00A77B3E">
          <w:rPr>
            <w:rStyle w:val="Hyperlink"/>
          </w:rPr>
          <w:delText>Πίνακας 3: Δείκτες αποτελεσμάτων</w:delText>
        </w:r>
      </w:del>
      <w:del w:id="4334" w:author="SFC2021" w:date="2025-12-22T16:11:21Z">
        <w:r>
          <w:tab/>
        </w:r>
      </w:del>
      <w:del w:id="4335" w:author="SFC2021" w:date="2025-12-22T16:11:21Z">
        <w:r>
          <w:fldChar w:fldCharType="begin"/>
        </w:r>
      </w:del>
      <w:del w:id="4336" w:author="SFC2021" w:date="2025-12-22T16:11:21Z">
        <w:r>
          <w:delInstrText xml:space="preserve"> PAGEREF _Toc256000793 \h </w:delInstrText>
        </w:r>
      </w:del>
      <w:del w:id="4337" w:author="SFC2021" w:date="2025-12-22T16:11:21Z">
        <w:r>
          <w:fldChar w:fldCharType="separate"/>
        </w:r>
      </w:del>
      <w:del w:id="4338" w:author="SFC2021" w:date="2025-12-22T16:11:21Z">
        <w:r>
          <w:delText>184</w:delText>
        </w:r>
      </w:del>
      <w:del w:id="4339" w:author="SFC2021" w:date="2025-12-22T16:11:21Z">
        <w:r>
          <w:fldChar w:fldCharType="end"/>
        </w:r>
      </w:del>
      <w:del w:id="4340" w:author="SFC2021" w:date="2025-12-22T16:11:21Z">
        <w:r>
          <w:fldChar w:fldCharType="end"/>
        </w:r>
      </w:del>
    </w:p>
    <w:p>
      <w:pPr>
        <w:pStyle w:val="TOC4"/>
        <w:tabs>
          <w:tab w:val="end" w:leader="dot" w:pos="10240"/>
        </w:tabs>
        <w:rPr>
          <w:del w:id="4341" w:author="SFC2021" w:date="2025-12-22T16:11:21Z"/>
          <w:rFonts w:ascii="Calibri" w:hAnsi="Calibri"/>
          <w:noProof/>
          <w:sz w:val="22"/>
        </w:rPr>
      </w:pPr>
      <w:del w:id="4342" w:author="SFC2021" w:date="2025-12-22T16:11:21Z">
        <w:r>
          <w:fldChar w:fldCharType="begin"/>
        </w:r>
      </w:del>
      <w:del w:id="4343" w:author="SFC2021" w:date="2025-12-22T16:11:21Z">
        <w:r>
          <w:delInstrText xml:space="preserve"> HYPERLINK \l "_Toc256000794" </w:delInstrText>
        </w:r>
      </w:del>
      <w:del w:id="4344" w:author="SFC2021" w:date="2025-12-22T16:11:21Z">
        <w:r>
          <w:fldChar w:fldCharType="separate"/>
        </w:r>
      </w:del>
      <w:del w:id="4345" w:author="SFC2021" w:date="2025-12-22T16:11:21Z">
        <w:r w:rsidR="00A77B3E">
          <w:rPr>
            <w:rStyle w:val="Hyperlink"/>
          </w:rPr>
          <w:delText>2.1.1.1.3. Ενδεικτική κατανομή των προγραμματισμένων πόρων (ΕΕ) ανά είδος παρέμβασης</w:delText>
        </w:r>
      </w:del>
      <w:del w:id="4346" w:author="SFC2021" w:date="2025-12-22T16:11:21Z">
        <w:r>
          <w:tab/>
        </w:r>
      </w:del>
      <w:del w:id="4347" w:author="SFC2021" w:date="2025-12-22T16:11:21Z">
        <w:r>
          <w:fldChar w:fldCharType="begin"/>
        </w:r>
      </w:del>
      <w:del w:id="4348" w:author="SFC2021" w:date="2025-12-22T16:11:21Z">
        <w:r>
          <w:delInstrText xml:space="preserve"> PAGEREF _Toc256000794 \h </w:delInstrText>
        </w:r>
      </w:del>
      <w:del w:id="4349" w:author="SFC2021" w:date="2025-12-22T16:11:21Z">
        <w:r>
          <w:fldChar w:fldCharType="separate"/>
        </w:r>
      </w:del>
      <w:del w:id="4350" w:author="SFC2021" w:date="2025-12-22T16:11:21Z">
        <w:r>
          <w:delText>185</w:delText>
        </w:r>
      </w:del>
      <w:del w:id="4351" w:author="SFC2021" w:date="2025-12-22T16:11:21Z">
        <w:r>
          <w:fldChar w:fldCharType="end"/>
        </w:r>
      </w:del>
      <w:del w:id="4352" w:author="SFC2021" w:date="2025-12-22T16:11:21Z">
        <w:r>
          <w:fldChar w:fldCharType="end"/>
        </w:r>
      </w:del>
    </w:p>
    <w:p>
      <w:pPr>
        <w:pStyle w:val="TOC5"/>
        <w:tabs>
          <w:tab w:val="end" w:leader="dot" w:pos="10240"/>
        </w:tabs>
        <w:rPr>
          <w:del w:id="4353" w:author="SFC2021" w:date="2025-12-22T16:11:21Z"/>
          <w:rFonts w:ascii="Calibri" w:hAnsi="Calibri"/>
          <w:noProof/>
          <w:sz w:val="22"/>
        </w:rPr>
      </w:pPr>
      <w:del w:id="4354" w:author="SFC2021" w:date="2025-12-22T16:11:21Z">
        <w:r>
          <w:fldChar w:fldCharType="begin"/>
        </w:r>
      </w:del>
      <w:del w:id="4355" w:author="SFC2021" w:date="2025-12-22T16:11:21Z">
        <w:r>
          <w:delInstrText xml:space="preserve"> HYPERLINK \l "_Toc256000795" </w:delInstrText>
        </w:r>
      </w:del>
      <w:del w:id="4356" w:author="SFC2021" w:date="2025-12-22T16:11:21Z">
        <w:r>
          <w:fldChar w:fldCharType="separate"/>
        </w:r>
      </w:del>
      <w:del w:id="4357" w:author="SFC2021" w:date="2025-12-22T16:11:21Z">
        <w:r w:rsidR="00A77B3E">
          <w:rPr>
            <w:rStyle w:val="Hyperlink"/>
          </w:rPr>
          <w:delText>Πίνακας 4: Διάσταση 1 — πεδίο παρέμβασης</w:delText>
        </w:r>
      </w:del>
      <w:del w:id="4358" w:author="SFC2021" w:date="2025-12-22T16:11:21Z">
        <w:r>
          <w:tab/>
        </w:r>
      </w:del>
      <w:del w:id="4359" w:author="SFC2021" w:date="2025-12-22T16:11:21Z">
        <w:r>
          <w:fldChar w:fldCharType="begin"/>
        </w:r>
      </w:del>
      <w:del w:id="4360" w:author="SFC2021" w:date="2025-12-22T16:11:21Z">
        <w:r>
          <w:delInstrText xml:space="preserve"> PAGEREF _Toc256000795 \h </w:delInstrText>
        </w:r>
      </w:del>
      <w:del w:id="4361" w:author="SFC2021" w:date="2025-12-22T16:11:21Z">
        <w:r>
          <w:fldChar w:fldCharType="separate"/>
        </w:r>
      </w:del>
      <w:del w:id="4362" w:author="SFC2021" w:date="2025-12-22T16:11:21Z">
        <w:r>
          <w:delText>185</w:delText>
        </w:r>
      </w:del>
      <w:del w:id="4363" w:author="SFC2021" w:date="2025-12-22T16:11:21Z">
        <w:r>
          <w:fldChar w:fldCharType="end"/>
        </w:r>
      </w:del>
      <w:del w:id="4364" w:author="SFC2021" w:date="2025-12-22T16:11:21Z">
        <w:r>
          <w:fldChar w:fldCharType="end"/>
        </w:r>
      </w:del>
    </w:p>
    <w:p>
      <w:pPr>
        <w:pStyle w:val="TOC5"/>
        <w:tabs>
          <w:tab w:val="end" w:leader="dot" w:pos="10240"/>
        </w:tabs>
        <w:rPr>
          <w:del w:id="4365" w:author="SFC2021" w:date="2025-12-22T16:11:21Z"/>
          <w:rFonts w:ascii="Calibri" w:hAnsi="Calibri"/>
          <w:noProof/>
          <w:sz w:val="22"/>
        </w:rPr>
      </w:pPr>
      <w:del w:id="4366" w:author="SFC2021" w:date="2025-12-22T16:11:21Z">
        <w:r>
          <w:fldChar w:fldCharType="begin"/>
        </w:r>
      </w:del>
      <w:del w:id="4367" w:author="SFC2021" w:date="2025-12-22T16:11:21Z">
        <w:r>
          <w:delInstrText xml:space="preserve"> HYPERLINK \l "_Toc256000796" </w:delInstrText>
        </w:r>
      </w:del>
      <w:del w:id="4368" w:author="SFC2021" w:date="2025-12-22T16:11:21Z">
        <w:r>
          <w:fldChar w:fldCharType="separate"/>
        </w:r>
      </w:del>
      <w:del w:id="4369" w:author="SFC2021" w:date="2025-12-22T16:11:21Z">
        <w:r w:rsidR="00A77B3E">
          <w:rPr>
            <w:rStyle w:val="Hyperlink"/>
          </w:rPr>
          <w:delText>Πίνακας 5: Διάσταση 2 — μορφή χρηματοδότησης</w:delText>
        </w:r>
      </w:del>
      <w:del w:id="4370" w:author="SFC2021" w:date="2025-12-22T16:11:21Z">
        <w:r>
          <w:tab/>
        </w:r>
      </w:del>
      <w:del w:id="4371" w:author="SFC2021" w:date="2025-12-22T16:11:21Z">
        <w:r>
          <w:fldChar w:fldCharType="begin"/>
        </w:r>
      </w:del>
      <w:del w:id="4372" w:author="SFC2021" w:date="2025-12-22T16:11:21Z">
        <w:r>
          <w:delInstrText xml:space="preserve"> PAGEREF _Toc256000796 \h </w:delInstrText>
        </w:r>
      </w:del>
      <w:del w:id="4373" w:author="SFC2021" w:date="2025-12-22T16:11:21Z">
        <w:r>
          <w:fldChar w:fldCharType="separate"/>
        </w:r>
      </w:del>
      <w:del w:id="4374" w:author="SFC2021" w:date="2025-12-22T16:11:21Z">
        <w:r>
          <w:delText>185</w:delText>
        </w:r>
      </w:del>
      <w:del w:id="4375" w:author="SFC2021" w:date="2025-12-22T16:11:21Z">
        <w:r>
          <w:fldChar w:fldCharType="end"/>
        </w:r>
      </w:del>
      <w:del w:id="4376" w:author="SFC2021" w:date="2025-12-22T16:11:21Z">
        <w:r>
          <w:fldChar w:fldCharType="end"/>
        </w:r>
      </w:del>
    </w:p>
    <w:p>
      <w:pPr>
        <w:pStyle w:val="TOC5"/>
        <w:tabs>
          <w:tab w:val="end" w:leader="dot" w:pos="10240"/>
        </w:tabs>
        <w:rPr>
          <w:del w:id="4377" w:author="SFC2021" w:date="2025-12-22T16:11:21Z"/>
          <w:rFonts w:ascii="Calibri" w:hAnsi="Calibri"/>
          <w:noProof/>
          <w:sz w:val="22"/>
        </w:rPr>
      </w:pPr>
      <w:del w:id="4378" w:author="SFC2021" w:date="2025-12-22T16:11:21Z">
        <w:r>
          <w:fldChar w:fldCharType="begin"/>
        </w:r>
      </w:del>
      <w:del w:id="4379" w:author="SFC2021" w:date="2025-12-22T16:11:21Z">
        <w:r>
          <w:delInstrText xml:space="preserve"> HYPERLINK \l "_Toc256000797" </w:delInstrText>
        </w:r>
      </w:del>
      <w:del w:id="4380" w:author="SFC2021" w:date="2025-12-22T16:11:21Z">
        <w:r>
          <w:fldChar w:fldCharType="separate"/>
        </w:r>
      </w:del>
      <w:del w:id="4381" w:author="SFC2021" w:date="2025-12-22T16:11:21Z">
        <w:r w:rsidR="00A77B3E">
          <w:rPr>
            <w:rStyle w:val="Hyperlink"/>
          </w:rPr>
          <w:delText>Πίνακας 6: Διάσταση 3 — μηχανισμός εδαφικής υλοποίησης και εδαφική εστίαση</w:delText>
        </w:r>
      </w:del>
      <w:del w:id="4382" w:author="SFC2021" w:date="2025-12-22T16:11:21Z">
        <w:r>
          <w:tab/>
        </w:r>
      </w:del>
      <w:del w:id="4383" w:author="SFC2021" w:date="2025-12-22T16:11:21Z">
        <w:r>
          <w:fldChar w:fldCharType="begin"/>
        </w:r>
      </w:del>
      <w:del w:id="4384" w:author="SFC2021" w:date="2025-12-22T16:11:21Z">
        <w:r>
          <w:delInstrText xml:space="preserve"> PAGEREF _Toc256000797 \h </w:delInstrText>
        </w:r>
      </w:del>
      <w:del w:id="4385" w:author="SFC2021" w:date="2025-12-22T16:11:21Z">
        <w:r>
          <w:fldChar w:fldCharType="separate"/>
        </w:r>
      </w:del>
      <w:del w:id="4386" w:author="SFC2021" w:date="2025-12-22T16:11:21Z">
        <w:r>
          <w:delText>186</w:delText>
        </w:r>
      </w:del>
      <w:del w:id="4387" w:author="SFC2021" w:date="2025-12-22T16:11:21Z">
        <w:r>
          <w:fldChar w:fldCharType="end"/>
        </w:r>
      </w:del>
      <w:del w:id="4388" w:author="SFC2021" w:date="2025-12-22T16:11:21Z">
        <w:r>
          <w:fldChar w:fldCharType="end"/>
        </w:r>
      </w:del>
    </w:p>
    <w:p>
      <w:pPr>
        <w:pStyle w:val="TOC5"/>
        <w:tabs>
          <w:tab w:val="end" w:leader="dot" w:pos="10240"/>
        </w:tabs>
        <w:rPr>
          <w:del w:id="4389" w:author="SFC2021" w:date="2025-12-22T16:11:21Z"/>
          <w:rFonts w:ascii="Calibri" w:hAnsi="Calibri"/>
          <w:noProof/>
          <w:sz w:val="22"/>
        </w:rPr>
      </w:pPr>
      <w:del w:id="4390" w:author="SFC2021" w:date="2025-12-22T16:11:21Z">
        <w:r>
          <w:fldChar w:fldCharType="begin"/>
        </w:r>
      </w:del>
      <w:del w:id="4391" w:author="SFC2021" w:date="2025-12-22T16:11:21Z">
        <w:r>
          <w:delInstrText xml:space="preserve"> HYPERLINK \l "_Toc256000798" </w:delInstrText>
        </w:r>
      </w:del>
      <w:del w:id="4392" w:author="SFC2021" w:date="2025-12-22T16:11:21Z">
        <w:r>
          <w:fldChar w:fldCharType="separate"/>
        </w:r>
      </w:del>
      <w:del w:id="4393" w:author="SFC2021" w:date="2025-12-22T16:11:21Z">
        <w:r w:rsidR="00A77B3E">
          <w:rPr>
            <w:rStyle w:val="Hyperlink"/>
          </w:rPr>
          <w:delText>Πίνακας 7: Διάσταση 6 — δευτερεύοντες θεματικοί στόχοι ΕΚΤ+</w:delText>
        </w:r>
      </w:del>
      <w:del w:id="4394" w:author="SFC2021" w:date="2025-12-22T16:11:21Z">
        <w:r>
          <w:tab/>
        </w:r>
      </w:del>
      <w:del w:id="4395" w:author="SFC2021" w:date="2025-12-22T16:11:21Z">
        <w:r>
          <w:fldChar w:fldCharType="begin"/>
        </w:r>
      </w:del>
      <w:del w:id="4396" w:author="SFC2021" w:date="2025-12-22T16:11:21Z">
        <w:r>
          <w:delInstrText xml:space="preserve"> PAGEREF _Toc256000798 \h </w:delInstrText>
        </w:r>
      </w:del>
      <w:del w:id="4397" w:author="SFC2021" w:date="2025-12-22T16:11:21Z">
        <w:r>
          <w:fldChar w:fldCharType="separate"/>
        </w:r>
      </w:del>
      <w:del w:id="4398" w:author="SFC2021" w:date="2025-12-22T16:11:21Z">
        <w:r>
          <w:delText>186</w:delText>
        </w:r>
      </w:del>
      <w:del w:id="4399" w:author="SFC2021" w:date="2025-12-22T16:11:21Z">
        <w:r>
          <w:fldChar w:fldCharType="end"/>
        </w:r>
      </w:del>
      <w:del w:id="4400" w:author="SFC2021" w:date="2025-12-22T16:11:21Z">
        <w:r>
          <w:fldChar w:fldCharType="end"/>
        </w:r>
      </w:del>
    </w:p>
    <w:p>
      <w:pPr>
        <w:pStyle w:val="TOC5"/>
        <w:tabs>
          <w:tab w:val="end" w:leader="dot" w:pos="10240"/>
        </w:tabs>
        <w:rPr>
          <w:del w:id="4401" w:author="SFC2021" w:date="2025-12-22T16:11:21Z"/>
          <w:rFonts w:ascii="Calibri" w:hAnsi="Calibri"/>
          <w:noProof/>
          <w:sz w:val="22"/>
        </w:rPr>
      </w:pPr>
      <w:del w:id="4402" w:author="SFC2021" w:date="2025-12-22T16:11:21Z">
        <w:r>
          <w:fldChar w:fldCharType="begin"/>
        </w:r>
      </w:del>
      <w:del w:id="4403" w:author="SFC2021" w:date="2025-12-22T16:11:21Z">
        <w:r>
          <w:delInstrText xml:space="preserve"> HYPERLINK \l "_Toc256000799" </w:delInstrText>
        </w:r>
      </w:del>
      <w:del w:id="4404" w:author="SFC2021" w:date="2025-12-22T16:11:21Z">
        <w:r>
          <w:fldChar w:fldCharType="separate"/>
        </w:r>
      </w:del>
      <w:del w:id="4405"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4406" w:author="SFC2021" w:date="2025-12-22T16:11:21Z">
        <w:r>
          <w:tab/>
        </w:r>
      </w:del>
      <w:del w:id="4407" w:author="SFC2021" w:date="2025-12-22T16:11:21Z">
        <w:r>
          <w:fldChar w:fldCharType="begin"/>
        </w:r>
      </w:del>
      <w:del w:id="4408" w:author="SFC2021" w:date="2025-12-22T16:11:21Z">
        <w:r>
          <w:delInstrText xml:space="preserve"> PAGEREF _Toc256000799 \h </w:delInstrText>
        </w:r>
      </w:del>
      <w:del w:id="4409" w:author="SFC2021" w:date="2025-12-22T16:11:21Z">
        <w:r>
          <w:fldChar w:fldCharType="separate"/>
        </w:r>
      </w:del>
      <w:del w:id="4410" w:author="SFC2021" w:date="2025-12-22T16:11:21Z">
        <w:r>
          <w:delText>186</w:delText>
        </w:r>
      </w:del>
      <w:del w:id="4411" w:author="SFC2021" w:date="2025-12-22T16:11:21Z">
        <w:r>
          <w:fldChar w:fldCharType="end"/>
        </w:r>
      </w:del>
      <w:del w:id="4412" w:author="SFC2021" w:date="2025-12-22T16:11:21Z">
        <w:r>
          <w:fldChar w:fldCharType="end"/>
        </w:r>
      </w:del>
    </w:p>
    <w:p>
      <w:pPr>
        <w:pStyle w:val="TOC3"/>
        <w:tabs>
          <w:tab w:val="end" w:leader="dot" w:pos="10240"/>
        </w:tabs>
        <w:rPr>
          <w:del w:id="4413" w:author="SFC2021" w:date="2025-12-22T16:11:21Z"/>
          <w:rFonts w:ascii="Calibri" w:hAnsi="Calibri"/>
          <w:noProof/>
          <w:sz w:val="22"/>
        </w:rPr>
      </w:pPr>
      <w:del w:id="4414" w:author="SFC2021" w:date="2025-12-22T16:11:21Z">
        <w:r>
          <w:fldChar w:fldCharType="begin"/>
        </w:r>
      </w:del>
      <w:del w:id="4415" w:author="SFC2021" w:date="2025-12-22T16:11:21Z">
        <w:r>
          <w:delInstrText xml:space="preserve"> HYPERLINK \l "_Toc256000800" </w:delInstrText>
        </w:r>
      </w:del>
      <w:del w:id="4416" w:author="SFC2021" w:date="2025-12-22T16:11:21Z">
        <w:r>
          <w:fldChar w:fldCharType="separate"/>
        </w:r>
      </w:del>
      <w:del w:id="4417" w:author="SFC2021" w:date="2025-12-22T16:11:21Z">
        <w:r w:rsidR="00A77B3E">
          <w:rPr>
            <w:rStyle w:val="Hyperlink"/>
            <w:rFonts w:ascii="Times New Roman" w:hAnsi="Times New Roman" w:cs="Times New Roman"/>
          </w:rPr>
          <w:delText>2.1.1. Προτεραιότητα: 6. ΠΡΟΤΕΡΑΙΟΤΗΤΑ 6 - ΕΠΙΣΙΤΙΣΤΙΚΗ ΒΟΗΘΕΙΑ &amp; ΥΛΙΚΗ ΣΤΕΡΗΣΗ (Στήριξη των απόρων στο πλαίσιο του ειδικού στόχου που καθορίζεται στο άρθρο 4 παράγραφος 1 στοιχείο ιγ) του κανονισμού ΕΚΤ+ (ESO.4.13))</w:delText>
        </w:r>
      </w:del>
      <w:del w:id="4418" w:author="SFC2021" w:date="2025-12-22T16:11:21Z">
        <w:r>
          <w:tab/>
        </w:r>
      </w:del>
      <w:del w:id="4419" w:author="SFC2021" w:date="2025-12-22T16:11:21Z">
        <w:r>
          <w:fldChar w:fldCharType="begin"/>
        </w:r>
      </w:del>
      <w:del w:id="4420" w:author="SFC2021" w:date="2025-12-22T16:11:21Z">
        <w:r>
          <w:delInstrText xml:space="preserve"> PAGEREF _Toc256000800 \h </w:delInstrText>
        </w:r>
      </w:del>
      <w:del w:id="4421" w:author="SFC2021" w:date="2025-12-22T16:11:21Z">
        <w:r>
          <w:fldChar w:fldCharType="separate"/>
        </w:r>
      </w:del>
      <w:del w:id="4422" w:author="SFC2021" w:date="2025-12-22T16:11:21Z">
        <w:r>
          <w:delText>188</w:delText>
        </w:r>
      </w:del>
      <w:del w:id="4423" w:author="SFC2021" w:date="2025-12-22T16:11:21Z">
        <w:r>
          <w:fldChar w:fldCharType="end"/>
        </w:r>
      </w:del>
      <w:del w:id="4424" w:author="SFC2021" w:date="2025-12-22T16:11:21Z">
        <w:r>
          <w:fldChar w:fldCharType="end"/>
        </w:r>
      </w:del>
    </w:p>
    <w:p>
      <w:pPr>
        <w:pStyle w:val="TOC4"/>
        <w:tabs>
          <w:tab w:val="end" w:leader="dot" w:pos="10240"/>
        </w:tabs>
        <w:rPr>
          <w:del w:id="4425" w:author="SFC2021" w:date="2025-12-22T16:11:21Z"/>
          <w:rFonts w:ascii="Calibri" w:hAnsi="Calibri"/>
          <w:noProof/>
          <w:sz w:val="22"/>
        </w:rPr>
      </w:pPr>
      <w:del w:id="4426" w:author="SFC2021" w:date="2025-12-22T16:11:21Z">
        <w:r>
          <w:fldChar w:fldCharType="begin"/>
        </w:r>
      </w:del>
      <w:del w:id="4427" w:author="SFC2021" w:date="2025-12-22T16:11:21Z">
        <w:r>
          <w:delInstrText xml:space="preserve"> HYPERLINK \l "_Toc256000801" </w:delInstrText>
        </w:r>
      </w:del>
      <w:del w:id="4428" w:author="SFC2021" w:date="2025-12-22T16:11:21Z">
        <w:r>
          <w:fldChar w:fldCharType="separate"/>
        </w:r>
      </w:del>
      <w:del w:id="4429" w:author="SFC2021" w:date="2025-12-22T16:11:21Z">
        <w:r w:rsidR="00A77B3E">
          <w:rPr>
            <w:rStyle w:val="Hyperlink"/>
          </w:rPr>
          <w:delText>2.1.1.2. Ειδικός στόχος: ESO4.13. Αντιμετώπιση της υλικής στέρησης</w:delText>
        </w:r>
      </w:del>
      <w:del w:id="4430" w:author="SFC2021" w:date="2025-12-22T16:11:21Z">
        <w:r>
          <w:tab/>
        </w:r>
      </w:del>
      <w:del w:id="4431" w:author="SFC2021" w:date="2025-12-22T16:11:21Z">
        <w:r>
          <w:fldChar w:fldCharType="begin"/>
        </w:r>
      </w:del>
      <w:del w:id="4432" w:author="SFC2021" w:date="2025-12-22T16:11:21Z">
        <w:r>
          <w:delInstrText xml:space="preserve"> PAGEREF _Toc256000801 \h </w:delInstrText>
        </w:r>
      </w:del>
      <w:del w:id="4433" w:author="SFC2021" w:date="2025-12-22T16:11:21Z">
        <w:r>
          <w:fldChar w:fldCharType="separate"/>
        </w:r>
      </w:del>
      <w:del w:id="4434" w:author="SFC2021" w:date="2025-12-22T16:11:21Z">
        <w:r>
          <w:delText>188</w:delText>
        </w:r>
      </w:del>
      <w:del w:id="4435" w:author="SFC2021" w:date="2025-12-22T16:11:21Z">
        <w:r>
          <w:fldChar w:fldCharType="end"/>
        </w:r>
      </w:del>
      <w:del w:id="4436" w:author="SFC2021" w:date="2025-12-22T16:11:21Z">
        <w:r>
          <w:fldChar w:fldCharType="end"/>
        </w:r>
      </w:del>
    </w:p>
    <w:p>
      <w:pPr>
        <w:pStyle w:val="TOC4"/>
        <w:tabs>
          <w:tab w:val="end" w:leader="dot" w:pos="10240"/>
        </w:tabs>
        <w:rPr>
          <w:del w:id="4437" w:author="SFC2021" w:date="2025-12-22T16:11:21Z"/>
          <w:rFonts w:ascii="Calibri" w:hAnsi="Calibri"/>
          <w:noProof/>
          <w:sz w:val="22"/>
        </w:rPr>
      </w:pPr>
      <w:del w:id="4438" w:author="SFC2021" w:date="2025-12-22T16:11:21Z">
        <w:r>
          <w:fldChar w:fldCharType="begin"/>
        </w:r>
      </w:del>
      <w:del w:id="4439" w:author="SFC2021" w:date="2025-12-22T16:11:21Z">
        <w:r>
          <w:delInstrText xml:space="preserve"> HYPERLINK \l "_Toc256000802" </w:delInstrText>
        </w:r>
      </w:del>
      <w:del w:id="4440" w:author="SFC2021" w:date="2025-12-22T16:11:21Z">
        <w:r>
          <w:fldChar w:fldCharType="separate"/>
        </w:r>
      </w:del>
      <w:del w:id="4441" w:author="SFC2021" w:date="2025-12-22T16:11:21Z">
        <w:r w:rsidR="00A77B3E">
          <w:rPr>
            <w:rStyle w:val="Hyperlink"/>
          </w:rPr>
          <w:delText>2.1.1.2.1. Παρεμβάσεις των ταμείων</w:delText>
        </w:r>
      </w:del>
      <w:del w:id="4442" w:author="SFC2021" w:date="2025-12-22T16:11:21Z">
        <w:r>
          <w:tab/>
        </w:r>
      </w:del>
      <w:del w:id="4443" w:author="SFC2021" w:date="2025-12-22T16:11:21Z">
        <w:r>
          <w:fldChar w:fldCharType="begin"/>
        </w:r>
      </w:del>
      <w:del w:id="4444" w:author="SFC2021" w:date="2025-12-22T16:11:21Z">
        <w:r>
          <w:delInstrText xml:space="preserve"> PAGEREF _Toc256000802 \h </w:delInstrText>
        </w:r>
      </w:del>
      <w:del w:id="4445" w:author="SFC2021" w:date="2025-12-22T16:11:21Z">
        <w:r>
          <w:fldChar w:fldCharType="separate"/>
        </w:r>
      </w:del>
      <w:del w:id="4446" w:author="SFC2021" w:date="2025-12-22T16:11:21Z">
        <w:r>
          <w:delText>188</w:delText>
        </w:r>
      </w:del>
      <w:del w:id="4447" w:author="SFC2021" w:date="2025-12-22T16:11:21Z">
        <w:r>
          <w:fldChar w:fldCharType="end"/>
        </w:r>
      </w:del>
      <w:del w:id="4448" w:author="SFC2021" w:date="2025-12-22T16:11:21Z">
        <w:r>
          <w:fldChar w:fldCharType="end"/>
        </w:r>
      </w:del>
    </w:p>
    <w:p>
      <w:pPr>
        <w:pStyle w:val="TOC5"/>
        <w:tabs>
          <w:tab w:val="end" w:leader="dot" w:pos="10240"/>
        </w:tabs>
        <w:rPr>
          <w:del w:id="4449" w:author="SFC2021" w:date="2025-12-22T16:11:21Z"/>
          <w:rFonts w:ascii="Calibri" w:hAnsi="Calibri"/>
          <w:noProof/>
          <w:sz w:val="22"/>
        </w:rPr>
      </w:pPr>
      <w:del w:id="4450" w:author="SFC2021" w:date="2025-12-22T16:11:21Z">
        <w:r>
          <w:fldChar w:fldCharType="begin"/>
        </w:r>
      </w:del>
      <w:del w:id="4451" w:author="SFC2021" w:date="2025-12-22T16:11:21Z">
        <w:r>
          <w:delInstrText xml:space="preserve"> HYPERLINK \l "_Toc256000803" </w:delInstrText>
        </w:r>
      </w:del>
      <w:del w:id="4452" w:author="SFC2021" w:date="2025-12-22T16:11:21Z">
        <w:r>
          <w:fldChar w:fldCharType="separate"/>
        </w:r>
      </w:del>
      <w:del w:id="4453" w:author="SFC2021" w:date="2025-12-22T16:11:21Z">
        <w:r w:rsidR="00A77B3E">
          <w:rPr>
            <w:rStyle w:val="Hyperlink"/>
          </w:rPr>
          <w:delText>Τύποι στήριξης</w:delText>
        </w:r>
      </w:del>
      <w:del w:id="4454" w:author="SFC2021" w:date="2025-12-22T16:11:21Z">
        <w:r>
          <w:tab/>
        </w:r>
      </w:del>
      <w:del w:id="4455" w:author="SFC2021" w:date="2025-12-22T16:11:21Z">
        <w:r>
          <w:fldChar w:fldCharType="begin"/>
        </w:r>
      </w:del>
      <w:del w:id="4456" w:author="SFC2021" w:date="2025-12-22T16:11:21Z">
        <w:r>
          <w:delInstrText xml:space="preserve"> PAGEREF _Toc256000803 \h </w:delInstrText>
        </w:r>
      </w:del>
      <w:del w:id="4457" w:author="SFC2021" w:date="2025-12-22T16:11:21Z">
        <w:r>
          <w:fldChar w:fldCharType="separate"/>
        </w:r>
      </w:del>
      <w:del w:id="4458" w:author="SFC2021" w:date="2025-12-22T16:11:21Z">
        <w:r>
          <w:delText>188</w:delText>
        </w:r>
      </w:del>
      <w:del w:id="4459" w:author="SFC2021" w:date="2025-12-22T16:11:21Z">
        <w:r>
          <w:fldChar w:fldCharType="end"/>
        </w:r>
      </w:del>
      <w:del w:id="4460" w:author="SFC2021" w:date="2025-12-22T16:11:21Z">
        <w:r>
          <w:fldChar w:fldCharType="end"/>
        </w:r>
      </w:del>
    </w:p>
    <w:p>
      <w:pPr>
        <w:pStyle w:val="TOC5"/>
        <w:tabs>
          <w:tab w:val="end" w:leader="dot" w:pos="10240"/>
        </w:tabs>
        <w:rPr>
          <w:del w:id="4461" w:author="SFC2021" w:date="2025-12-22T16:11:21Z"/>
          <w:rFonts w:ascii="Calibri" w:hAnsi="Calibri"/>
          <w:noProof/>
          <w:sz w:val="22"/>
        </w:rPr>
      </w:pPr>
      <w:del w:id="4462" w:author="SFC2021" w:date="2025-12-22T16:11:21Z">
        <w:r>
          <w:fldChar w:fldCharType="begin"/>
        </w:r>
      </w:del>
      <w:del w:id="4463" w:author="SFC2021" w:date="2025-12-22T16:11:21Z">
        <w:r>
          <w:delInstrText xml:space="preserve"> HYPERLINK \l "_Toc256000804" </w:delInstrText>
        </w:r>
      </w:del>
      <w:del w:id="4464" w:author="SFC2021" w:date="2025-12-22T16:11:21Z">
        <w:r>
          <w:fldChar w:fldCharType="separate"/>
        </w:r>
      </w:del>
      <w:del w:id="4465" w:author="SFC2021" w:date="2025-12-22T16:11:21Z">
        <w:r w:rsidR="00A77B3E">
          <w:rPr>
            <w:rStyle w:val="Hyperlink"/>
          </w:rPr>
          <w:delText>Βασικές ομάδες-στόχοι</w:delText>
        </w:r>
      </w:del>
      <w:del w:id="4466" w:author="SFC2021" w:date="2025-12-22T16:11:21Z">
        <w:r>
          <w:tab/>
        </w:r>
      </w:del>
      <w:del w:id="4467" w:author="SFC2021" w:date="2025-12-22T16:11:21Z">
        <w:r>
          <w:fldChar w:fldCharType="begin"/>
        </w:r>
      </w:del>
      <w:del w:id="4468" w:author="SFC2021" w:date="2025-12-22T16:11:21Z">
        <w:r>
          <w:delInstrText xml:space="preserve"> PAGEREF _Toc256000804 \h </w:delInstrText>
        </w:r>
      </w:del>
      <w:del w:id="4469" w:author="SFC2021" w:date="2025-12-22T16:11:21Z">
        <w:r>
          <w:fldChar w:fldCharType="separate"/>
        </w:r>
      </w:del>
      <w:del w:id="4470" w:author="SFC2021" w:date="2025-12-22T16:11:21Z">
        <w:r>
          <w:delText>189</w:delText>
        </w:r>
      </w:del>
      <w:del w:id="4471" w:author="SFC2021" w:date="2025-12-22T16:11:21Z">
        <w:r>
          <w:fldChar w:fldCharType="end"/>
        </w:r>
      </w:del>
      <w:del w:id="4472" w:author="SFC2021" w:date="2025-12-22T16:11:21Z">
        <w:r>
          <w:fldChar w:fldCharType="end"/>
        </w:r>
      </w:del>
    </w:p>
    <w:p>
      <w:pPr>
        <w:pStyle w:val="TOC5"/>
        <w:tabs>
          <w:tab w:val="end" w:leader="dot" w:pos="10240"/>
        </w:tabs>
        <w:rPr>
          <w:del w:id="4473" w:author="SFC2021" w:date="2025-12-22T16:11:21Z"/>
          <w:rFonts w:ascii="Calibri" w:hAnsi="Calibri"/>
          <w:noProof/>
          <w:sz w:val="22"/>
        </w:rPr>
      </w:pPr>
      <w:del w:id="4474" w:author="SFC2021" w:date="2025-12-22T16:11:21Z">
        <w:r>
          <w:fldChar w:fldCharType="begin"/>
        </w:r>
      </w:del>
      <w:del w:id="4475" w:author="SFC2021" w:date="2025-12-22T16:11:21Z">
        <w:r>
          <w:delInstrText xml:space="preserve"> HYPERLINK \l "_Toc256000805" </w:delInstrText>
        </w:r>
      </w:del>
      <w:del w:id="4476" w:author="SFC2021" w:date="2025-12-22T16:11:21Z">
        <w:r>
          <w:fldChar w:fldCharType="separate"/>
        </w:r>
      </w:del>
      <w:del w:id="4477" w:author="SFC2021" w:date="2025-12-22T16:11:21Z">
        <w:r w:rsidR="00A77B3E">
          <w:rPr>
            <w:rStyle w:val="Hyperlink"/>
          </w:rPr>
          <w:delText>Περιγραφή των εθνικών ή περιφερειακών καθεστώτων στήριξης</w:delText>
        </w:r>
      </w:del>
      <w:del w:id="4478" w:author="SFC2021" w:date="2025-12-22T16:11:21Z">
        <w:r>
          <w:tab/>
        </w:r>
      </w:del>
      <w:del w:id="4479" w:author="SFC2021" w:date="2025-12-22T16:11:21Z">
        <w:r>
          <w:fldChar w:fldCharType="begin"/>
        </w:r>
      </w:del>
      <w:del w:id="4480" w:author="SFC2021" w:date="2025-12-22T16:11:21Z">
        <w:r>
          <w:delInstrText xml:space="preserve"> PAGEREF _Toc256000805 \h </w:delInstrText>
        </w:r>
      </w:del>
      <w:del w:id="4481" w:author="SFC2021" w:date="2025-12-22T16:11:21Z">
        <w:r>
          <w:fldChar w:fldCharType="separate"/>
        </w:r>
      </w:del>
      <w:del w:id="4482" w:author="SFC2021" w:date="2025-12-22T16:11:21Z">
        <w:r>
          <w:delText>189</w:delText>
        </w:r>
      </w:del>
      <w:del w:id="4483" w:author="SFC2021" w:date="2025-12-22T16:11:21Z">
        <w:r>
          <w:fldChar w:fldCharType="end"/>
        </w:r>
      </w:del>
      <w:del w:id="4484" w:author="SFC2021" w:date="2025-12-22T16:11:21Z">
        <w:r>
          <w:fldChar w:fldCharType="end"/>
        </w:r>
      </w:del>
    </w:p>
    <w:p>
      <w:pPr>
        <w:pStyle w:val="TOC5"/>
        <w:tabs>
          <w:tab w:val="end" w:leader="dot" w:pos="10240"/>
        </w:tabs>
        <w:rPr>
          <w:del w:id="4485" w:author="SFC2021" w:date="2025-12-22T16:11:21Z"/>
          <w:rFonts w:ascii="Calibri" w:hAnsi="Calibri"/>
          <w:noProof/>
          <w:sz w:val="22"/>
        </w:rPr>
      </w:pPr>
      <w:del w:id="4486" w:author="SFC2021" w:date="2025-12-22T16:11:21Z">
        <w:r>
          <w:fldChar w:fldCharType="begin"/>
        </w:r>
      </w:del>
      <w:del w:id="4487" w:author="SFC2021" w:date="2025-12-22T16:11:21Z">
        <w:r>
          <w:delInstrText xml:space="preserve"> HYPERLINK \l "_Toc256000806" </w:delInstrText>
        </w:r>
      </w:del>
      <w:del w:id="4488" w:author="SFC2021" w:date="2025-12-22T16:11:21Z">
        <w:r>
          <w:fldChar w:fldCharType="separate"/>
        </w:r>
      </w:del>
      <w:del w:id="4489" w:author="SFC2021" w:date="2025-12-22T16:11:21Z">
        <w:r w:rsidR="00A77B3E">
          <w:rPr>
            <w:rStyle w:val="Hyperlink"/>
          </w:rPr>
          <w:delText>Κριτήρια για την επιλογή των πράξεων</w:delText>
        </w:r>
      </w:del>
      <w:del w:id="4490" w:author="SFC2021" w:date="2025-12-22T16:11:21Z">
        <w:r>
          <w:tab/>
        </w:r>
      </w:del>
      <w:del w:id="4491" w:author="SFC2021" w:date="2025-12-22T16:11:21Z">
        <w:r>
          <w:fldChar w:fldCharType="begin"/>
        </w:r>
      </w:del>
      <w:del w:id="4492" w:author="SFC2021" w:date="2025-12-22T16:11:21Z">
        <w:r>
          <w:delInstrText xml:space="preserve"> PAGEREF _Toc256000806 \h </w:delInstrText>
        </w:r>
      </w:del>
      <w:del w:id="4493" w:author="SFC2021" w:date="2025-12-22T16:11:21Z">
        <w:r>
          <w:fldChar w:fldCharType="separate"/>
        </w:r>
      </w:del>
      <w:del w:id="4494" w:author="SFC2021" w:date="2025-12-22T16:11:21Z">
        <w:r>
          <w:delText>190</w:delText>
        </w:r>
      </w:del>
      <w:del w:id="4495" w:author="SFC2021" w:date="2025-12-22T16:11:21Z">
        <w:r>
          <w:fldChar w:fldCharType="end"/>
        </w:r>
      </w:del>
      <w:del w:id="4496" w:author="SFC2021" w:date="2025-12-22T16:11:21Z">
        <w:r>
          <w:fldChar w:fldCharType="end"/>
        </w:r>
      </w:del>
    </w:p>
    <w:p>
      <w:pPr>
        <w:pStyle w:val="TOC4"/>
        <w:tabs>
          <w:tab w:val="end" w:leader="dot" w:pos="10240"/>
        </w:tabs>
        <w:rPr>
          <w:del w:id="4497" w:author="SFC2021" w:date="2025-12-22T16:11:21Z"/>
          <w:rFonts w:ascii="Calibri" w:hAnsi="Calibri"/>
          <w:noProof/>
          <w:sz w:val="22"/>
        </w:rPr>
      </w:pPr>
      <w:del w:id="4498" w:author="SFC2021" w:date="2025-12-22T16:11:21Z">
        <w:r>
          <w:fldChar w:fldCharType="begin"/>
        </w:r>
      </w:del>
      <w:del w:id="4499" w:author="SFC2021" w:date="2025-12-22T16:11:21Z">
        <w:r>
          <w:delInstrText xml:space="preserve"> HYPERLINK \l "_Toc256000807" </w:delInstrText>
        </w:r>
      </w:del>
      <w:del w:id="4500" w:author="SFC2021" w:date="2025-12-22T16:11:21Z">
        <w:r>
          <w:fldChar w:fldCharType="separate"/>
        </w:r>
      </w:del>
      <w:del w:id="4501" w:author="SFC2021" w:date="2025-12-22T16:11:21Z">
        <w:r w:rsidR="00A77B3E">
          <w:rPr>
            <w:rStyle w:val="Hyperlink"/>
          </w:rPr>
          <w:delText>2.1.1.2.2. Δείκτες</w:delText>
        </w:r>
      </w:del>
      <w:del w:id="4502" w:author="SFC2021" w:date="2025-12-22T16:11:21Z">
        <w:r>
          <w:tab/>
        </w:r>
      </w:del>
      <w:del w:id="4503" w:author="SFC2021" w:date="2025-12-22T16:11:21Z">
        <w:r>
          <w:fldChar w:fldCharType="begin"/>
        </w:r>
      </w:del>
      <w:del w:id="4504" w:author="SFC2021" w:date="2025-12-22T16:11:21Z">
        <w:r>
          <w:delInstrText xml:space="preserve"> PAGEREF _Toc256000807 \h </w:delInstrText>
        </w:r>
      </w:del>
      <w:del w:id="4505" w:author="SFC2021" w:date="2025-12-22T16:11:21Z">
        <w:r>
          <w:fldChar w:fldCharType="separate"/>
        </w:r>
      </w:del>
      <w:del w:id="4506" w:author="SFC2021" w:date="2025-12-22T16:11:21Z">
        <w:r>
          <w:delText>191</w:delText>
        </w:r>
      </w:del>
      <w:del w:id="4507" w:author="SFC2021" w:date="2025-12-22T16:11:21Z">
        <w:r>
          <w:fldChar w:fldCharType="end"/>
        </w:r>
      </w:del>
      <w:del w:id="4508" w:author="SFC2021" w:date="2025-12-22T16:11:21Z">
        <w:r>
          <w:fldChar w:fldCharType="end"/>
        </w:r>
      </w:del>
    </w:p>
    <w:p>
      <w:pPr>
        <w:pStyle w:val="TOC5"/>
        <w:tabs>
          <w:tab w:val="end" w:leader="dot" w:pos="10240"/>
        </w:tabs>
        <w:rPr>
          <w:del w:id="4509" w:author="SFC2021" w:date="2025-12-22T16:11:21Z"/>
          <w:rFonts w:ascii="Calibri" w:hAnsi="Calibri"/>
          <w:noProof/>
          <w:sz w:val="22"/>
        </w:rPr>
      </w:pPr>
      <w:del w:id="4510" w:author="SFC2021" w:date="2025-12-22T16:11:21Z">
        <w:r>
          <w:fldChar w:fldCharType="begin"/>
        </w:r>
      </w:del>
      <w:del w:id="4511" w:author="SFC2021" w:date="2025-12-22T16:11:21Z">
        <w:r>
          <w:delInstrText xml:space="preserve"> HYPERLINK \l "_Toc256000808" </w:delInstrText>
        </w:r>
      </w:del>
      <w:del w:id="4512" w:author="SFC2021" w:date="2025-12-22T16:11:21Z">
        <w:r>
          <w:fldChar w:fldCharType="separate"/>
        </w:r>
      </w:del>
      <w:del w:id="4513" w:author="SFC2021" w:date="2025-12-22T16:11:21Z">
        <w:r w:rsidR="00A77B3E">
          <w:rPr>
            <w:rStyle w:val="Hyperlink"/>
          </w:rPr>
          <w:delText>Πίνακας 2: Δείκτες εκροών</w:delText>
        </w:r>
      </w:del>
      <w:del w:id="4514" w:author="SFC2021" w:date="2025-12-22T16:11:21Z">
        <w:r>
          <w:tab/>
        </w:r>
      </w:del>
      <w:del w:id="4515" w:author="SFC2021" w:date="2025-12-22T16:11:21Z">
        <w:r>
          <w:fldChar w:fldCharType="begin"/>
        </w:r>
      </w:del>
      <w:del w:id="4516" w:author="SFC2021" w:date="2025-12-22T16:11:21Z">
        <w:r>
          <w:delInstrText xml:space="preserve"> PAGEREF _Toc256000808 \h </w:delInstrText>
        </w:r>
      </w:del>
      <w:del w:id="4517" w:author="SFC2021" w:date="2025-12-22T16:11:21Z">
        <w:r>
          <w:fldChar w:fldCharType="separate"/>
        </w:r>
      </w:del>
      <w:del w:id="4518" w:author="SFC2021" w:date="2025-12-22T16:11:21Z">
        <w:r>
          <w:delText>191</w:delText>
        </w:r>
      </w:del>
      <w:del w:id="4519" w:author="SFC2021" w:date="2025-12-22T16:11:21Z">
        <w:r>
          <w:fldChar w:fldCharType="end"/>
        </w:r>
      </w:del>
      <w:del w:id="4520" w:author="SFC2021" w:date="2025-12-22T16:11:21Z">
        <w:r>
          <w:fldChar w:fldCharType="end"/>
        </w:r>
      </w:del>
    </w:p>
    <w:p>
      <w:pPr>
        <w:pStyle w:val="TOC5"/>
        <w:tabs>
          <w:tab w:val="end" w:leader="dot" w:pos="10240"/>
        </w:tabs>
        <w:rPr>
          <w:del w:id="4521" w:author="SFC2021" w:date="2025-12-22T16:11:21Z"/>
          <w:rFonts w:ascii="Calibri" w:hAnsi="Calibri"/>
          <w:noProof/>
          <w:sz w:val="22"/>
        </w:rPr>
      </w:pPr>
      <w:del w:id="4522" w:author="SFC2021" w:date="2025-12-22T16:11:21Z">
        <w:r>
          <w:fldChar w:fldCharType="begin"/>
        </w:r>
      </w:del>
      <w:del w:id="4523" w:author="SFC2021" w:date="2025-12-22T16:11:21Z">
        <w:r>
          <w:delInstrText xml:space="preserve"> HYPERLINK \l "_Toc256000809" </w:delInstrText>
        </w:r>
      </w:del>
      <w:del w:id="4524" w:author="SFC2021" w:date="2025-12-22T16:11:21Z">
        <w:r>
          <w:fldChar w:fldCharType="separate"/>
        </w:r>
      </w:del>
      <w:del w:id="4525" w:author="SFC2021" w:date="2025-12-22T16:11:21Z">
        <w:r w:rsidR="00A77B3E">
          <w:rPr>
            <w:rStyle w:val="Hyperlink"/>
          </w:rPr>
          <w:delText>Πίνακας 3: Δείκτες αποτελεσμάτων</w:delText>
        </w:r>
      </w:del>
      <w:del w:id="4526" w:author="SFC2021" w:date="2025-12-22T16:11:21Z">
        <w:r>
          <w:tab/>
        </w:r>
      </w:del>
      <w:del w:id="4527" w:author="SFC2021" w:date="2025-12-22T16:11:21Z">
        <w:r>
          <w:fldChar w:fldCharType="begin"/>
        </w:r>
      </w:del>
      <w:del w:id="4528" w:author="SFC2021" w:date="2025-12-22T16:11:21Z">
        <w:r>
          <w:delInstrText xml:space="preserve"> PAGEREF _Toc256000809 \h </w:delInstrText>
        </w:r>
      </w:del>
      <w:del w:id="4529" w:author="SFC2021" w:date="2025-12-22T16:11:21Z">
        <w:r>
          <w:fldChar w:fldCharType="separate"/>
        </w:r>
      </w:del>
      <w:del w:id="4530" w:author="SFC2021" w:date="2025-12-22T16:11:21Z">
        <w:r>
          <w:delText>191</w:delText>
        </w:r>
      </w:del>
      <w:del w:id="4531" w:author="SFC2021" w:date="2025-12-22T16:11:21Z">
        <w:r>
          <w:fldChar w:fldCharType="end"/>
        </w:r>
      </w:del>
      <w:del w:id="4532" w:author="SFC2021" w:date="2025-12-22T16:11:21Z">
        <w:r>
          <w:fldChar w:fldCharType="end"/>
        </w:r>
      </w:del>
    </w:p>
    <w:p>
      <w:pPr>
        <w:pStyle w:val="TOC2"/>
        <w:tabs>
          <w:tab w:val="end" w:leader="dot" w:pos="10240"/>
        </w:tabs>
        <w:rPr>
          <w:del w:id="4533" w:author="SFC2021" w:date="2025-12-22T16:11:21Z"/>
          <w:rFonts w:ascii="Calibri" w:hAnsi="Calibri"/>
          <w:noProof/>
          <w:sz w:val="22"/>
        </w:rPr>
      </w:pPr>
      <w:del w:id="4534" w:author="SFC2021" w:date="2025-12-22T16:11:21Z">
        <w:r>
          <w:fldChar w:fldCharType="begin"/>
        </w:r>
      </w:del>
      <w:del w:id="4535" w:author="SFC2021" w:date="2025-12-22T16:11:21Z">
        <w:r>
          <w:delInstrText xml:space="preserve"> HYPERLINK \l "_Toc256000810" </w:delInstrText>
        </w:r>
      </w:del>
      <w:del w:id="4536" w:author="SFC2021" w:date="2025-12-22T16:11:21Z">
        <w:r>
          <w:fldChar w:fldCharType="separate"/>
        </w:r>
      </w:del>
      <w:del w:id="4537" w:author="SFC2021" w:date="2025-12-22T16:11:21Z">
        <w:r w:rsidR="00A77B3E">
          <w:rPr>
            <w:rStyle w:val="Hyperlink"/>
            <w:rFonts w:ascii="Times New Roman" w:hAnsi="Times New Roman" w:cs="Times New Roman"/>
          </w:rPr>
          <w:delText>2.2. Προτεραιότητες της τεχνικής βοήθειας</w:delText>
        </w:r>
      </w:del>
      <w:del w:id="4538" w:author="SFC2021" w:date="2025-12-22T16:11:21Z">
        <w:r>
          <w:tab/>
        </w:r>
      </w:del>
      <w:del w:id="4539" w:author="SFC2021" w:date="2025-12-22T16:11:21Z">
        <w:r>
          <w:fldChar w:fldCharType="begin"/>
        </w:r>
      </w:del>
      <w:del w:id="4540" w:author="SFC2021" w:date="2025-12-22T16:11:21Z">
        <w:r>
          <w:delInstrText xml:space="preserve"> PAGEREF _Toc256000810 \h </w:delInstrText>
        </w:r>
      </w:del>
      <w:del w:id="4541" w:author="SFC2021" w:date="2025-12-22T16:11:21Z">
        <w:r>
          <w:fldChar w:fldCharType="separate"/>
        </w:r>
      </w:del>
      <w:del w:id="4542" w:author="SFC2021" w:date="2025-12-22T16:11:21Z">
        <w:r>
          <w:delText>193</w:delText>
        </w:r>
      </w:del>
      <w:del w:id="4543" w:author="SFC2021" w:date="2025-12-22T16:11:21Z">
        <w:r>
          <w:fldChar w:fldCharType="end"/>
        </w:r>
      </w:del>
      <w:del w:id="4544" w:author="SFC2021" w:date="2025-12-22T16:11:21Z">
        <w:r>
          <w:fldChar w:fldCharType="end"/>
        </w:r>
      </w:del>
    </w:p>
    <w:p>
      <w:pPr>
        <w:pStyle w:val="TOC3"/>
        <w:tabs>
          <w:tab w:val="end" w:leader="dot" w:pos="10240"/>
        </w:tabs>
        <w:rPr>
          <w:del w:id="4545" w:author="SFC2021" w:date="2025-12-22T16:11:21Z"/>
          <w:rFonts w:ascii="Calibri" w:hAnsi="Calibri"/>
          <w:noProof/>
          <w:sz w:val="22"/>
        </w:rPr>
      </w:pPr>
      <w:del w:id="4546" w:author="SFC2021" w:date="2025-12-22T16:11:21Z">
        <w:r>
          <w:fldChar w:fldCharType="begin"/>
        </w:r>
      </w:del>
      <w:del w:id="4547" w:author="SFC2021" w:date="2025-12-22T16:11:21Z">
        <w:r>
          <w:delInstrText xml:space="preserve"> HYPERLINK \l "_Toc256000811" </w:delInstrText>
        </w:r>
      </w:del>
      <w:del w:id="4548" w:author="SFC2021" w:date="2025-12-22T16:11:21Z">
        <w:r>
          <w:fldChar w:fldCharType="separate"/>
        </w:r>
      </w:del>
      <w:del w:id="4549" w:author="SFC2021" w:date="2025-12-22T16:11:21Z">
        <w:r w:rsidR="00A77B3E">
          <w:rPr>
            <w:rStyle w:val="Hyperlink"/>
            <w:rFonts w:ascii="Times New Roman" w:hAnsi="Times New Roman" w:cs="Times New Roman"/>
          </w:rPr>
          <w:delText>2.2.1. Προτεραιότητα για τεχνική βοήθεια σύμφωνα με το άρθρο 36 παράγραφος 4 του ΚΚΔ: 7. ΠΡΟΤΕΡΑΙΟΤΗΤΑ 7 - ΤΕΧΝΙΚΗ ΒΟΗΘΕΙΑ</w:delText>
        </w:r>
      </w:del>
      <w:del w:id="4550" w:author="SFC2021" w:date="2025-12-22T16:11:21Z">
        <w:r>
          <w:tab/>
        </w:r>
      </w:del>
      <w:del w:id="4551" w:author="SFC2021" w:date="2025-12-22T16:11:21Z">
        <w:r>
          <w:fldChar w:fldCharType="begin"/>
        </w:r>
      </w:del>
      <w:del w:id="4552" w:author="SFC2021" w:date="2025-12-22T16:11:21Z">
        <w:r>
          <w:delInstrText xml:space="preserve"> PAGEREF _Toc256000811 \h </w:delInstrText>
        </w:r>
      </w:del>
      <w:del w:id="4553" w:author="SFC2021" w:date="2025-12-22T16:11:21Z">
        <w:r>
          <w:fldChar w:fldCharType="separate"/>
        </w:r>
      </w:del>
      <w:del w:id="4554" w:author="SFC2021" w:date="2025-12-22T16:11:21Z">
        <w:r>
          <w:delText>193</w:delText>
        </w:r>
      </w:del>
      <w:del w:id="4555" w:author="SFC2021" w:date="2025-12-22T16:11:21Z">
        <w:r>
          <w:fldChar w:fldCharType="end"/>
        </w:r>
      </w:del>
      <w:del w:id="4556" w:author="SFC2021" w:date="2025-12-22T16:11:21Z">
        <w:r>
          <w:fldChar w:fldCharType="end"/>
        </w:r>
      </w:del>
    </w:p>
    <w:p>
      <w:pPr>
        <w:pStyle w:val="TOC4"/>
        <w:tabs>
          <w:tab w:val="end" w:leader="dot" w:pos="10240"/>
        </w:tabs>
        <w:rPr>
          <w:del w:id="4557" w:author="SFC2021" w:date="2025-12-22T16:11:21Z"/>
          <w:rFonts w:ascii="Calibri" w:hAnsi="Calibri"/>
          <w:noProof/>
          <w:sz w:val="22"/>
        </w:rPr>
      </w:pPr>
      <w:del w:id="4558" w:author="SFC2021" w:date="2025-12-22T16:11:21Z">
        <w:r>
          <w:fldChar w:fldCharType="begin"/>
        </w:r>
      </w:del>
      <w:del w:id="4559" w:author="SFC2021" w:date="2025-12-22T16:11:21Z">
        <w:r>
          <w:delInstrText xml:space="preserve"> HYPERLINK \l "_Toc256000812" </w:delInstrText>
        </w:r>
      </w:del>
      <w:del w:id="4560" w:author="SFC2021" w:date="2025-12-22T16:11:21Z">
        <w:r>
          <w:fldChar w:fldCharType="separate"/>
        </w:r>
      </w:del>
      <w:del w:id="4561" w:author="SFC2021" w:date="2025-12-22T16:11:21Z">
        <w:r w:rsidR="00A77B3E">
          <w:rPr>
            <w:rStyle w:val="Hyperlink"/>
          </w:rPr>
          <w:delText>2.2.1.1. Παρέμβαση των ταμείων</w:delText>
        </w:r>
      </w:del>
      <w:del w:id="4562" w:author="SFC2021" w:date="2025-12-22T16:11:21Z">
        <w:r>
          <w:tab/>
        </w:r>
      </w:del>
      <w:del w:id="4563" w:author="SFC2021" w:date="2025-12-22T16:11:21Z">
        <w:r>
          <w:fldChar w:fldCharType="begin"/>
        </w:r>
      </w:del>
      <w:del w:id="4564" w:author="SFC2021" w:date="2025-12-22T16:11:21Z">
        <w:r>
          <w:delInstrText xml:space="preserve"> PAGEREF _Toc256000812 \h </w:delInstrText>
        </w:r>
      </w:del>
      <w:del w:id="4565" w:author="SFC2021" w:date="2025-12-22T16:11:21Z">
        <w:r>
          <w:fldChar w:fldCharType="separate"/>
        </w:r>
      </w:del>
      <w:del w:id="4566" w:author="SFC2021" w:date="2025-12-22T16:11:21Z">
        <w:r>
          <w:delText>193</w:delText>
        </w:r>
      </w:del>
      <w:del w:id="4567" w:author="SFC2021" w:date="2025-12-22T16:11:21Z">
        <w:r>
          <w:fldChar w:fldCharType="end"/>
        </w:r>
      </w:del>
      <w:del w:id="4568" w:author="SFC2021" w:date="2025-12-22T16:11:21Z">
        <w:r>
          <w:fldChar w:fldCharType="end"/>
        </w:r>
      </w:del>
    </w:p>
    <w:p>
      <w:pPr>
        <w:pStyle w:val="TOC5"/>
        <w:tabs>
          <w:tab w:val="end" w:leader="dot" w:pos="10240"/>
        </w:tabs>
        <w:rPr>
          <w:del w:id="4569" w:author="SFC2021" w:date="2025-12-22T16:11:21Z"/>
          <w:rFonts w:ascii="Calibri" w:hAnsi="Calibri"/>
          <w:noProof/>
          <w:sz w:val="22"/>
        </w:rPr>
      </w:pPr>
      <w:del w:id="4570" w:author="SFC2021" w:date="2025-12-22T16:11:21Z">
        <w:r>
          <w:fldChar w:fldCharType="begin"/>
        </w:r>
      </w:del>
      <w:del w:id="4571" w:author="SFC2021" w:date="2025-12-22T16:11:21Z">
        <w:r>
          <w:delInstrText xml:space="preserve"> HYPERLINK \l "_Toc256000813" </w:delInstrText>
        </w:r>
      </w:del>
      <w:del w:id="4572" w:author="SFC2021" w:date="2025-12-22T16:11:21Z">
        <w:r>
          <w:fldChar w:fldCharType="separate"/>
        </w:r>
      </w:del>
      <w:del w:id="4573" w:author="SFC2021" w:date="2025-12-22T16:11:21Z">
        <w:r w:rsidR="00A77B3E">
          <w:rPr>
            <w:rStyle w:val="Hyperlink"/>
          </w:rPr>
          <w:delText>Σχετικά είδη δράσεων — άρθρο 22 παράγραφος 3 στοιχείο ε) σημείο i) του ΚΚΔ</w:delText>
        </w:r>
      </w:del>
      <w:del w:id="4574" w:author="SFC2021" w:date="2025-12-22T16:11:21Z">
        <w:r>
          <w:tab/>
        </w:r>
      </w:del>
      <w:del w:id="4575" w:author="SFC2021" w:date="2025-12-22T16:11:21Z">
        <w:r>
          <w:fldChar w:fldCharType="begin"/>
        </w:r>
      </w:del>
      <w:del w:id="4576" w:author="SFC2021" w:date="2025-12-22T16:11:21Z">
        <w:r>
          <w:delInstrText xml:space="preserve"> PAGEREF _Toc256000813 \h </w:delInstrText>
        </w:r>
      </w:del>
      <w:del w:id="4577" w:author="SFC2021" w:date="2025-12-22T16:11:21Z">
        <w:r>
          <w:fldChar w:fldCharType="separate"/>
        </w:r>
      </w:del>
      <w:del w:id="4578" w:author="SFC2021" w:date="2025-12-22T16:11:21Z">
        <w:r>
          <w:delText>193</w:delText>
        </w:r>
      </w:del>
      <w:del w:id="4579" w:author="SFC2021" w:date="2025-12-22T16:11:21Z">
        <w:r>
          <w:fldChar w:fldCharType="end"/>
        </w:r>
      </w:del>
      <w:del w:id="4580" w:author="SFC2021" w:date="2025-12-22T16:11:21Z">
        <w:r>
          <w:fldChar w:fldCharType="end"/>
        </w:r>
      </w:del>
    </w:p>
    <w:p>
      <w:pPr>
        <w:pStyle w:val="TOC5"/>
        <w:tabs>
          <w:tab w:val="end" w:leader="dot" w:pos="10240"/>
        </w:tabs>
        <w:rPr>
          <w:del w:id="4581" w:author="SFC2021" w:date="2025-12-22T16:11:21Z"/>
          <w:rFonts w:ascii="Calibri" w:hAnsi="Calibri"/>
          <w:noProof/>
          <w:sz w:val="22"/>
        </w:rPr>
      </w:pPr>
      <w:del w:id="4582" w:author="SFC2021" w:date="2025-12-22T16:11:21Z">
        <w:r>
          <w:fldChar w:fldCharType="begin"/>
        </w:r>
      </w:del>
      <w:del w:id="4583" w:author="SFC2021" w:date="2025-12-22T16:11:21Z">
        <w:r>
          <w:delInstrText xml:space="preserve"> HYPERLINK \l "_Toc256000814" </w:delInstrText>
        </w:r>
      </w:del>
      <w:del w:id="4584" w:author="SFC2021" w:date="2025-12-22T16:11:21Z">
        <w:r>
          <w:fldChar w:fldCharType="separate"/>
        </w:r>
      </w:del>
      <w:del w:id="4585" w:author="SFC2021" w:date="2025-12-22T16:11:21Z">
        <w:r w:rsidR="00A77B3E">
          <w:rPr>
            <w:rStyle w:val="Hyperlink"/>
          </w:rPr>
          <w:delText>Βασικές ομάδες-στόχοι — άρθρο 22 παράγραφος 3 στοιχείο δ) σημείο iii) του ΚΚΔ:</w:delText>
        </w:r>
      </w:del>
      <w:del w:id="4586" w:author="SFC2021" w:date="2025-12-22T16:11:21Z">
        <w:r>
          <w:tab/>
        </w:r>
      </w:del>
      <w:del w:id="4587" w:author="SFC2021" w:date="2025-12-22T16:11:21Z">
        <w:r>
          <w:fldChar w:fldCharType="begin"/>
        </w:r>
      </w:del>
      <w:del w:id="4588" w:author="SFC2021" w:date="2025-12-22T16:11:21Z">
        <w:r>
          <w:delInstrText xml:space="preserve"> PAGEREF _Toc256000814 \h </w:delInstrText>
        </w:r>
      </w:del>
      <w:del w:id="4589" w:author="SFC2021" w:date="2025-12-22T16:11:21Z">
        <w:r>
          <w:fldChar w:fldCharType="separate"/>
        </w:r>
      </w:del>
      <w:del w:id="4590" w:author="SFC2021" w:date="2025-12-22T16:11:21Z">
        <w:r>
          <w:delText>195</w:delText>
        </w:r>
      </w:del>
      <w:del w:id="4591" w:author="SFC2021" w:date="2025-12-22T16:11:21Z">
        <w:r>
          <w:fldChar w:fldCharType="end"/>
        </w:r>
      </w:del>
      <w:del w:id="4592" w:author="SFC2021" w:date="2025-12-22T16:11:21Z">
        <w:r>
          <w:fldChar w:fldCharType="end"/>
        </w:r>
      </w:del>
    </w:p>
    <w:p>
      <w:pPr>
        <w:pStyle w:val="TOC4"/>
        <w:tabs>
          <w:tab w:val="end" w:leader="dot" w:pos="10240"/>
        </w:tabs>
        <w:rPr>
          <w:del w:id="4593" w:author="SFC2021" w:date="2025-12-22T16:11:21Z"/>
          <w:rFonts w:ascii="Calibri" w:hAnsi="Calibri"/>
          <w:noProof/>
          <w:sz w:val="22"/>
        </w:rPr>
      </w:pPr>
      <w:del w:id="4594" w:author="SFC2021" w:date="2025-12-22T16:11:21Z">
        <w:r>
          <w:fldChar w:fldCharType="begin"/>
        </w:r>
      </w:del>
      <w:del w:id="4595" w:author="SFC2021" w:date="2025-12-22T16:11:21Z">
        <w:r>
          <w:delInstrText xml:space="preserve"> HYPERLINK \l "_Toc256000815" </w:delInstrText>
        </w:r>
      </w:del>
      <w:del w:id="4596" w:author="SFC2021" w:date="2025-12-22T16:11:21Z">
        <w:r>
          <w:fldChar w:fldCharType="separate"/>
        </w:r>
      </w:del>
      <w:del w:id="4597" w:author="SFC2021" w:date="2025-12-22T16:11:21Z">
        <w:r w:rsidR="00A77B3E">
          <w:rPr>
            <w:rStyle w:val="Hyperlink"/>
          </w:rPr>
          <w:delText>2.2.1.2. Δείκτες</w:delText>
        </w:r>
      </w:del>
      <w:del w:id="4598" w:author="SFC2021" w:date="2025-12-22T16:11:21Z">
        <w:r>
          <w:tab/>
        </w:r>
      </w:del>
      <w:del w:id="4599" w:author="SFC2021" w:date="2025-12-22T16:11:21Z">
        <w:r>
          <w:fldChar w:fldCharType="begin"/>
        </w:r>
      </w:del>
      <w:del w:id="4600" w:author="SFC2021" w:date="2025-12-22T16:11:21Z">
        <w:r>
          <w:delInstrText xml:space="preserve"> PAGEREF _Toc256000815 \h </w:delInstrText>
        </w:r>
      </w:del>
      <w:del w:id="4601" w:author="SFC2021" w:date="2025-12-22T16:11:21Z">
        <w:r>
          <w:fldChar w:fldCharType="separate"/>
        </w:r>
      </w:del>
      <w:del w:id="4602" w:author="SFC2021" w:date="2025-12-22T16:11:21Z">
        <w:r>
          <w:delText>195</w:delText>
        </w:r>
      </w:del>
      <w:del w:id="4603" w:author="SFC2021" w:date="2025-12-22T16:11:21Z">
        <w:r>
          <w:fldChar w:fldCharType="end"/>
        </w:r>
      </w:del>
      <w:del w:id="4604" w:author="SFC2021" w:date="2025-12-22T16:11:21Z">
        <w:r>
          <w:fldChar w:fldCharType="end"/>
        </w:r>
      </w:del>
    </w:p>
    <w:p>
      <w:pPr>
        <w:pStyle w:val="TOC5"/>
        <w:tabs>
          <w:tab w:val="end" w:leader="dot" w:pos="10240"/>
        </w:tabs>
        <w:rPr>
          <w:del w:id="4605" w:author="SFC2021" w:date="2025-12-22T16:11:21Z"/>
          <w:rFonts w:ascii="Calibri" w:hAnsi="Calibri"/>
          <w:noProof/>
          <w:sz w:val="22"/>
        </w:rPr>
      </w:pPr>
      <w:del w:id="4606" w:author="SFC2021" w:date="2025-12-22T16:11:21Z">
        <w:r>
          <w:fldChar w:fldCharType="begin"/>
        </w:r>
      </w:del>
      <w:del w:id="4607" w:author="SFC2021" w:date="2025-12-22T16:11:21Z">
        <w:r>
          <w:delInstrText xml:space="preserve"> HYPERLINK \l "_Toc256000816" </w:delInstrText>
        </w:r>
      </w:del>
      <w:del w:id="4608" w:author="SFC2021" w:date="2025-12-22T16:11:21Z">
        <w:r>
          <w:fldChar w:fldCharType="separate"/>
        </w:r>
      </w:del>
      <w:del w:id="4609" w:author="SFC2021" w:date="2025-12-22T16:11:21Z">
        <w:r w:rsidR="00A77B3E">
          <w:rPr>
            <w:rStyle w:val="Hyperlink"/>
          </w:rPr>
          <w:delText>Πίνακας 2: Δείκτες εκροών</w:delText>
        </w:r>
      </w:del>
      <w:del w:id="4610" w:author="SFC2021" w:date="2025-12-22T16:11:21Z">
        <w:r>
          <w:tab/>
        </w:r>
      </w:del>
      <w:del w:id="4611" w:author="SFC2021" w:date="2025-12-22T16:11:21Z">
        <w:r>
          <w:fldChar w:fldCharType="begin"/>
        </w:r>
      </w:del>
      <w:del w:id="4612" w:author="SFC2021" w:date="2025-12-22T16:11:21Z">
        <w:r>
          <w:delInstrText xml:space="preserve"> PAGEREF _Toc256000816 \h </w:delInstrText>
        </w:r>
      </w:del>
      <w:del w:id="4613" w:author="SFC2021" w:date="2025-12-22T16:11:21Z">
        <w:r>
          <w:fldChar w:fldCharType="separate"/>
        </w:r>
      </w:del>
      <w:del w:id="4614" w:author="SFC2021" w:date="2025-12-22T16:11:21Z">
        <w:r>
          <w:delText>195</w:delText>
        </w:r>
      </w:del>
      <w:del w:id="4615" w:author="SFC2021" w:date="2025-12-22T16:11:21Z">
        <w:r>
          <w:fldChar w:fldCharType="end"/>
        </w:r>
      </w:del>
      <w:del w:id="4616" w:author="SFC2021" w:date="2025-12-22T16:11:21Z">
        <w:r>
          <w:fldChar w:fldCharType="end"/>
        </w:r>
      </w:del>
    </w:p>
    <w:p>
      <w:pPr>
        <w:pStyle w:val="TOC4"/>
        <w:tabs>
          <w:tab w:val="end" w:leader="dot" w:pos="10240"/>
        </w:tabs>
        <w:rPr>
          <w:del w:id="4617" w:author="SFC2021" w:date="2025-12-22T16:11:21Z"/>
          <w:rFonts w:ascii="Calibri" w:hAnsi="Calibri"/>
          <w:noProof/>
          <w:sz w:val="22"/>
        </w:rPr>
      </w:pPr>
      <w:del w:id="4618" w:author="SFC2021" w:date="2025-12-22T16:11:21Z">
        <w:r>
          <w:fldChar w:fldCharType="begin"/>
        </w:r>
      </w:del>
      <w:del w:id="4619" w:author="SFC2021" w:date="2025-12-22T16:11:21Z">
        <w:r>
          <w:delInstrText xml:space="preserve"> HYPERLINK \l "_Toc256000817" </w:delInstrText>
        </w:r>
      </w:del>
      <w:del w:id="4620" w:author="SFC2021" w:date="2025-12-22T16:11:21Z">
        <w:r>
          <w:fldChar w:fldCharType="separate"/>
        </w:r>
      </w:del>
      <w:del w:id="4621" w:author="SFC2021" w:date="2025-12-22T16:11:21Z">
        <w:r w:rsidR="00A77B3E">
          <w:rPr>
            <w:rStyle w:val="Hyperlink"/>
          </w:rPr>
          <w:delText>2.2.1.3. Ενδεικτική κατανομή των προγραμματισμένων πόρων (ΕΕ) ανά είδος παρέμβασης</w:delText>
        </w:r>
      </w:del>
      <w:del w:id="4622" w:author="SFC2021" w:date="2025-12-22T16:11:21Z">
        <w:r>
          <w:tab/>
        </w:r>
      </w:del>
      <w:del w:id="4623" w:author="SFC2021" w:date="2025-12-22T16:11:21Z">
        <w:r>
          <w:fldChar w:fldCharType="begin"/>
        </w:r>
      </w:del>
      <w:del w:id="4624" w:author="SFC2021" w:date="2025-12-22T16:11:21Z">
        <w:r>
          <w:delInstrText xml:space="preserve"> PAGEREF _Toc256000817 \h </w:delInstrText>
        </w:r>
      </w:del>
      <w:del w:id="4625" w:author="SFC2021" w:date="2025-12-22T16:11:21Z">
        <w:r>
          <w:fldChar w:fldCharType="separate"/>
        </w:r>
      </w:del>
      <w:del w:id="4626" w:author="SFC2021" w:date="2025-12-22T16:11:21Z">
        <w:r>
          <w:delText>196</w:delText>
        </w:r>
      </w:del>
      <w:del w:id="4627" w:author="SFC2021" w:date="2025-12-22T16:11:21Z">
        <w:r>
          <w:fldChar w:fldCharType="end"/>
        </w:r>
      </w:del>
      <w:del w:id="4628" w:author="SFC2021" w:date="2025-12-22T16:11:21Z">
        <w:r>
          <w:fldChar w:fldCharType="end"/>
        </w:r>
      </w:del>
    </w:p>
    <w:p>
      <w:pPr>
        <w:pStyle w:val="TOC5"/>
        <w:tabs>
          <w:tab w:val="end" w:leader="dot" w:pos="10240"/>
        </w:tabs>
        <w:rPr>
          <w:del w:id="4629" w:author="SFC2021" w:date="2025-12-22T16:11:21Z"/>
          <w:rFonts w:ascii="Calibri" w:hAnsi="Calibri"/>
          <w:noProof/>
          <w:sz w:val="22"/>
        </w:rPr>
      </w:pPr>
      <w:del w:id="4630" w:author="SFC2021" w:date="2025-12-22T16:11:21Z">
        <w:r>
          <w:fldChar w:fldCharType="begin"/>
        </w:r>
      </w:del>
      <w:del w:id="4631" w:author="SFC2021" w:date="2025-12-22T16:11:21Z">
        <w:r>
          <w:delInstrText xml:space="preserve"> HYPERLINK \l "_Toc256000818" </w:delInstrText>
        </w:r>
      </w:del>
      <w:del w:id="4632" w:author="SFC2021" w:date="2025-12-22T16:11:21Z">
        <w:r>
          <w:fldChar w:fldCharType="separate"/>
        </w:r>
      </w:del>
      <w:del w:id="4633" w:author="SFC2021" w:date="2025-12-22T16:11:21Z">
        <w:r w:rsidR="00A77B3E">
          <w:rPr>
            <w:rStyle w:val="Hyperlink"/>
          </w:rPr>
          <w:delText>Πίνακας 4: Διάσταση 1 — πεδίο παρέμβασης</w:delText>
        </w:r>
      </w:del>
      <w:del w:id="4634" w:author="SFC2021" w:date="2025-12-22T16:11:21Z">
        <w:r>
          <w:tab/>
        </w:r>
      </w:del>
      <w:del w:id="4635" w:author="SFC2021" w:date="2025-12-22T16:11:21Z">
        <w:r>
          <w:fldChar w:fldCharType="begin"/>
        </w:r>
      </w:del>
      <w:del w:id="4636" w:author="SFC2021" w:date="2025-12-22T16:11:21Z">
        <w:r>
          <w:delInstrText xml:space="preserve"> PAGEREF _Toc256000818 \h </w:delInstrText>
        </w:r>
      </w:del>
      <w:del w:id="4637" w:author="SFC2021" w:date="2025-12-22T16:11:21Z">
        <w:r>
          <w:fldChar w:fldCharType="separate"/>
        </w:r>
      </w:del>
      <w:del w:id="4638" w:author="SFC2021" w:date="2025-12-22T16:11:21Z">
        <w:r>
          <w:delText>196</w:delText>
        </w:r>
      </w:del>
      <w:del w:id="4639" w:author="SFC2021" w:date="2025-12-22T16:11:21Z">
        <w:r>
          <w:fldChar w:fldCharType="end"/>
        </w:r>
      </w:del>
      <w:del w:id="4640" w:author="SFC2021" w:date="2025-12-22T16:11:21Z">
        <w:r>
          <w:fldChar w:fldCharType="end"/>
        </w:r>
      </w:del>
    </w:p>
    <w:p>
      <w:pPr>
        <w:pStyle w:val="TOC5"/>
        <w:tabs>
          <w:tab w:val="end" w:leader="dot" w:pos="10240"/>
        </w:tabs>
        <w:rPr>
          <w:del w:id="4641" w:author="SFC2021" w:date="2025-12-22T16:11:21Z"/>
          <w:rFonts w:ascii="Calibri" w:hAnsi="Calibri"/>
          <w:noProof/>
          <w:sz w:val="22"/>
        </w:rPr>
      </w:pPr>
      <w:del w:id="4642" w:author="SFC2021" w:date="2025-12-22T16:11:21Z">
        <w:r>
          <w:fldChar w:fldCharType="begin"/>
        </w:r>
      </w:del>
      <w:del w:id="4643" w:author="SFC2021" w:date="2025-12-22T16:11:21Z">
        <w:r>
          <w:delInstrText xml:space="preserve"> HYPERLINK \l "_Toc256000819" </w:delInstrText>
        </w:r>
      </w:del>
      <w:del w:id="4644" w:author="SFC2021" w:date="2025-12-22T16:11:21Z">
        <w:r>
          <w:fldChar w:fldCharType="separate"/>
        </w:r>
      </w:del>
      <w:del w:id="4645" w:author="SFC2021" w:date="2025-12-22T16:11:21Z">
        <w:r w:rsidR="00A77B3E">
          <w:rPr>
            <w:rStyle w:val="Hyperlink"/>
          </w:rPr>
          <w:delText>Πίνακας 7: Διάσταση 6 — δευτερεύοντες θεματικοί στόχοι ΕΚΤ+</w:delText>
        </w:r>
      </w:del>
      <w:del w:id="4646" w:author="SFC2021" w:date="2025-12-22T16:11:21Z">
        <w:r>
          <w:tab/>
        </w:r>
      </w:del>
      <w:del w:id="4647" w:author="SFC2021" w:date="2025-12-22T16:11:21Z">
        <w:r>
          <w:fldChar w:fldCharType="begin"/>
        </w:r>
      </w:del>
      <w:del w:id="4648" w:author="SFC2021" w:date="2025-12-22T16:11:21Z">
        <w:r>
          <w:delInstrText xml:space="preserve"> PAGEREF _Toc256000819 \h </w:delInstrText>
        </w:r>
      </w:del>
      <w:del w:id="4649" w:author="SFC2021" w:date="2025-12-22T16:11:21Z">
        <w:r>
          <w:fldChar w:fldCharType="separate"/>
        </w:r>
      </w:del>
      <w:del w:id="4650" w:author="SFC2021" w:date="2025-12-22T16:11:21Z">
        <w:r>
          <w:delText>196</w:delText>
        </w:r>
      </w:del>
      <w:del w:id="4651" w:author="SFC2021" w:date="2025-12-22T16:11:21Z">
        <w:r>
          <w:fldChar w:fldCharType="end"/>
        </w:r>
      </w:del>
      <w:del w:id="4652" w:author="SFC2021" w:date="2025-12-22T16:11:21Z">
        <w:r>
          <w:fldChar w:fldCharType="end"/>
        </w:r>
      </w:del>
    </w:p>
    <w:p>
      <w:pPr>
        <w:pStyle w:val="TOC5"/>
        <w:tabs>
          <w:tab w:val="end" w:leader="dot" w:pos="10240"/>
        </w:tabs>
        <w:rPr>
          <w:del w:id="4653" w:author="SFC2021" w:date="2025-12-22T16:11:21Z"/>
          <w:rFonts w:ascii="Calibri" w:hAnsi="Calibri"/>
          <w:noProof/>
          <w:sz w:val="22"/>
        </w:rPr>
      </w:pPr>
      <w:del w:id="4654" w:author="SFC2021" w:date="2025-12-22T16:11:21Z">
        <w:r>
          <w:fldChar w:fldCharType="begin"/>
        </w:r>
      </w:del>
      <w:del w:id="4655" w:author="SFC2021" w:date="2025-12-22T16:11:21Z">
        <w:r>
          <w:delInstrText xml:space="preserve"> HYPERLINK \l "_Toc256000820" </w:delInstrText>
        </w:r>
      </w:del>
      <w:del w:id="4656" w:author="SFC2021" w:date="2025-12-22T16:11:21Z">
        <w:r>
          <w:fldChar w:fldCharType="separate"/>
        </w:r>
      </w:del>
      <w:del w:id="4657" w:author="SFC2021" w:date="2025-12-22T16:11:21Z">
        <w:r w:rsidR="00A77B3E">
          <w:rPr>
            <w:rStyle w:val="Hyperlink"/>
          </w:rPr>
          <w:delText>Πίνακας 8: Διάσταση 7 — διάσταση της ισότητας των φύλων στο πλαίσιο των ΕΚΤ+, ΕΤΠΑ, Ταμείο Συνοχής και ΤΔΜ</w:delText>
        </w:r>
      </w:del>
      <w:del w:id="4658" w:author="SFC2021" w:date="2025-12-22T16:11:21Z">
        <w:r>
          <w:tab/>
        </w:r>
      </w:del>
      <w:del w:id="4659" w:author="SFC2021" w:date="2025-12-22T16:11:21Z">
        <w:r>
          <w:fldChar w:fldCharType="begin"/>
        </w:r>
      </w:del>
      <w:del w:id="4660" w:author="SFC2021" w:date="2025-12-22T16:11:21Z">
        <w:r>
          <w:delInstrText xml:space="preserve"> PAGEREF _Toc256000820 \h </w:delInstrText>
        </w:r>
      </w:del>
      <w:del w:id="4661" w:author="SFC2021" w:date="2025-12-22T16:11:21Z">
        <w:r>
          <w:fldChar w:fldCharType="separate"/>
        </w:r>
      </w:del>
      <w:del w:id="4662" w:author="SFC2021" w:date="2025-12-22T16:11:21Z">
        <w:r>
          <w:delText>196</w:delText>
        </w:r>
      </w:del>
      <w:del w:id="4663" w:author="SFC2021" w:date="2025-12-22T16:11:21Z">
        <w:r>
          <w:fldChar w:fldCharType="end"/>
        </w:r>
      </w:del>
      <w:del w:id="4664" w:author="SFC2021" w:date="2025-12-22T16:11:21Z">
        <w:r>
          <w:fldChar w:fldCharType="end"/>
        </w:r>
      </w:del>
    </w:p>
    <w:p>
      <w:pPr>
        <w:pStyle w:val="TOC1"/>
        <w:tabs>
          <w:tab w:val="end" w:leader="dot" w:pos="10240"/>
        </w:tabs>
        <w:rPr>
          <w:del w:id="4665" w:author="SFC2021" w:date="2025-12-22T16:11:21Z"/>
          <w:rFonts w:ascii="Calibri" w:hAnsi="Calibri"/>
          <w:noProof/>
          <w:sz w:val="22"/>
        </w:rPr>
      </w:pPr>
      <w:del w:id="4666" w:author="SFC2021" w:date="2025-12-22T16:11:21Z">
        <w:r>
          <w:fldChar w:fldCharType="begin"/>
        </w:r>
      </w:del>
      <w:del w:id="4667" w:author="SFC2021" w:date="2025-12-22T16:11:21Z">
        <w:r>
          <w:delInstrText xml:space="preserve"> HYPERLINK \l "_Toc256000821" </w:delInstrText>
        </w:r>
      </w:del>
      <w:del w:id="4668" w:author="SFC2021" w:date="2025-12-22T16:11:21Z">
        <w:r>
          <w:fldChar w:fldCharType="separate"/>
        </w:r>
      </w:del>
      <w:del w:id="4669" w:author="SFC2021" w:date="2025-12-22T16:11:21Z">
        <w:r w:rsidR="00A77B3E">
          <w:rPr>
            <w:rStyle w:val="Hyperlink"/>
            <w:rFonts w:ascii="Times New Roman" w:hAnsi="Times New Roman" w:cs="Times New Roman"/>
          </w:rPr>
          <w:delText>3. Σχέδιο χρηματοδότησης</w:delText>
        </w:r>
      </w:del>
      <w:del w:id="4670" w:author="SFC2021" w:date="2025-12-22T16:11:21Z">
        <w:r>
          <w:tab/>
        </w:r>
      </w:del>
      <w:del w:id="4671" w:author="SFC2021" w:date="2025-12-22T16:11:21Z">
        <w:r>
          <w:fldChar w:fldCharType="begin"/>
        </w:r>
      </w:del>
      <w:del w:id="4672" w:author="SFC2021" w:date="2025-12-22T16:11:21Z">
        <w:r>
          <w:delInstrText xml:space="preserve"> PAGEREF _Toc256000821 \h </w:delInstrText>
        </w:r>
      </w:del>
      <w:del w:id="4673" w:author="SFC2021" w:date="2025-12-22T16:11:21Z">
        <w:r>
          <w:fldChar w:fldCharType="separate"/>
        </w:r>
      </w:del>
      <w:del w:id="4674" w:author="SFC2021" w:date="2025-12-22T16:11:21Z">
        <w:r>
          <w:delText>198</w:delText>
        </w:r>
      </w:del>
      <w:del w:id="4675" w:author="SFC2021" w:date="2025-12-22T16:11:21Z">
        <w:r>
          <w:fldChar w:fldCharType="end"/>
        </w:r>
      </w:del>
      <w:del w:id="4676" w:author="SFC2021" w:date="2025-12-22T16:11:21Z">
        <w:r>
          <w:fldChar w:fldCharType="end"/>
        </w:r>
      </w:del>
    </w:p>
    <w:p>
      <w:pPr>
        <w:pStyle w:val="TOC2"/>
        <w:tabs>
          <w:tab w:val="end" w:leader="dot" w:pos="10240"/>
        </w:tabs>
        <w:rPr>
          <w:del w:id="4677" w:author="SFC2021" w:date="2025-12-22T16:11:21Z"/>
          <w:rFonts w:ascii="Calibri" w:hAnsi="Calibri"/>
          <w:noProof/>
          <w:sz w:val="22"/>
        </w:rPr>
      </w:pPr>
      <w:del w:id="4678" w:author="SFC2021" w:date="2025-12-22T16:11:21Z">
        <w:r>
          <w:fldChar w:fldCharType="begin"/>
        </w:r>
      </w:del>
      <w:del w:id="4679" w:author="SFC2021" w:date="2025-12-22T16:11:21Z">
        <w:r>
          <w:delInstrText xml:space="preserve"> HYPERLINK \l "_Toc256000822" </w:delInstrText>
        </w:r>
      </w:del>
      <w:del w:id="4680" w:author="SFC2021" w:date="2025-12-22T16:11:21Z">
        <w:r>
          <w:fldChar w:fldCharType="separate"/>
        </w:r>
      </w:del>
      <w:del w:id="4681" w:author="SFC2021" w:date="2025-12-22T16:11:21Z">
        <w:r w:rsidR="00A77B3E">
          <w:rPr>
            <w:rStyle w:val="Hyperlink"/>
            <w:rFonts w:ascii="Times New Roman" w:hAnsi="Times New Roman" w:cs="Times New Roman"/>
          </w:rPr>
          <w:delText>3.1. Μεταφορές και συνεισφορές (1)</w:delText>
        </w:r>
      </w:del>
      <w:del w:id="4682" w:author="SFC2021" w:date="2025-12-22T16:11:21Z">
        <w:r>
          <w:tab/>
        </w:r>
      </w:del>
      <w:del w:id="4683" w:author="SFC2021" w:date="2025-12-22T16:11:21Z">
        <w:r>
          <w:fldChar w:fldCharType="begin"/>
        </w:r>
      </w:del>
      <w:del w:id="4684" w:author="SFC2021" w:date="2025-12-22T16:11:21Z">
        <w:r>
          <w:delInstrText xml:space="preserve"> PAGEREF _Toc256000822 \h </w:delInstrText>
        </w:r>
      </w:del>
      <w:del w:id="4685" w:author="SFC2021" w:date="2025-12-22T16:11:21Z">
        <w:r>
          <w:fldChar w:fldCharType="separate"/>
        </w:r>
      </w:del>
      <w:del w:id="4686" w:author="SFC2021" w:date="2025-12-22T16:11:21Z">
        <w:r>
          <w:delText>198</w:delText>
        </w:r>
      </w:del>
      <w:del w:id="4687" w:author="SFC2021" w:date="2025-12-22T16:11:21Z">
        <w:r>
          <w:fldChar w:fldCharType="end"/>
        </w:r>
      </w:del>
      <w:del w:id="4688" w:author="SFC2021" w:date="2025-12-22T16:11:21Z">
        <w:r>
          <w:fldChar w:fldCharType="end"/>
        </w:r>
      </w:del>
    </w:p>
    <w:p>
      <w:pPr>
        <w:pStyle w:val="TOC4"/>
        <w:tabs>
          <w:tab w:val="end" w:leader="dot" w:pos="10240"/>
        </w:tabs>
        <w:rPr>
          <w:del w:id="4689" w:author="SFC2021" w:date="2025-12-22T16:11:21Z"/>
          <w:rFonts w:ascii="Calibri" w:hAnsi="Calibri"/>
          <w:noProof/>
          <w:sz w:val="22"/>
        </w:rPr>
      </w:pPr>
      <w:del w:id="4690" w:author="SFC2021" w:date="2025-12-22T16:11:21Z">
        <w:r>
          <w:fldChar w:fldCharType="begin"/>
        </w:r>
      </w:del>
      <w:del w:id="4691" w:author="SFC2021" w:date="2025-12-22T16:11:21Z">
        <w:r>
          <w:delInstrText xml:space="preserve"> HYPERLINK \l "_Toc256000823" </w:delInstrText>
        </w:r>
      </w:del>
      <w:del w:id="4692" w:author="SFC2021" w:date="2025-12-22T16:11:21Z">
        <w:r>
          <w:fldChar w:fldCharType="separate"/>
        </w:r>
      </w:del>
      <w:del w:id="4693" w:author="SFC2021" w:date="2025-12-22T16:11:21Z">
        <w:r w:rsidR="00A77B3E">
          <w:rPr>
            <w:rStyle w:val="Hyperlink"/>
          </w:rPr>
          <w:delText>Πίνακας 15Α: Συνεισφορές στο InvestEU* (κατανομή ανά έτος)</w:delText>
        </w:r>
      </w:del>
      <w:del w:id="4694" w:author="SFC2021" w:date="2025-12-22T16:11:21Z">
        <w:r>
          <w:tab/>
        </w:r>
      </w:del>
      <w:del w:id="4695" w:author="SFC2021" w:date="2025-12-22T16:11:21Z">
        <w:r>
          <w:fldChar w:fldCharType="begin"/>
        </w:r>
      </w:del>
      <w:del w:id="4696" w:author="SFC2021" w:date="2025-12-22T16:11:21Z">
        <w:r>
          <w:delInstrText xml:space="preserve"> PAGEREF _Toc256000823 \h </w:delInstrText>
        </w:r>
      </w:del>
      <w:del w:id="4697" w:author="SFC2021" w:date="2025-12-22T16:11:21Z">
        <w:r>
          <w:fldChar w:fldCharType="separate"/>
        </w:r>
      </w:del>
      <w:del w:id="4698" w:author="SFC2021" w:date="2025-12-22T16:11:21Z">
        <w:r>
          <w:delText>198</w:delText>
        </w:r>
      </w:del>
      <w:del w:id="4699" w:author="SFC2021" w:date="2025-12-22T16:11:21Z">
        <w:r>
          <w:fldChar w:fldCharType="end"/>
        </w:r>
      </w:del>
      <w:del w:id="4700" w:author="SFC2021" w:date="2025-12-22T16:11:21Z">
        <w:r>
          <w:fldChar w:fldCharType="end"/>
        </w:r>
      </w:del>
    </w:p>
    <w:p>
      <w:pPr>
        <w:pStyle w:val="TOC4"/>
        <w:tabs>
          <w:tab w:val="end" w:leader="dot" w:pos="10240"/>
        </w:tabs>
        <w:rPr>
          <w:del w:id="4701" w:author="SFC2021" w:date="2025-12-22T16:11:21Z"/>
          <w:rFonts w:ascii="Calibri" w:hAnsi="Calibri"/>
          <w:noProof/>
          <w:sz w:val="22"/>
        </w:rPr>
      </w:pPr>
      <w:del w:id="4702" w:author="SFC2021" w:date="2025-12-22T16:11:21Z">
        <w:r>
          <w:fldChar w:fldCharType="begin"/>
        </w:r>
      </w:del>
      <w:del w:id="4703" w:author="SFC2021" w:date="2025-12-22T16:11:21Z">
        <w:r>
          <w:delInstrText xml:space="preserve"> HYPERLINK \l "_Toc256000824" </w:delInstrText>
        </w:r>
      </w:del>
      <w:del w:id="4704" w:author="SFC2021" w:date="2025-12-22T16:11:21Z">
        <w:r>
          <w:fldChar w:fldCharType="separate"/>
        </w:r>
      </w:del>
      <w:del w:id="4705" w:author="SFC2021" w:date="2025-12-22T16:11:21Z">
        <w:r w:rsidR="00A77B3E">
          <w:rPr>
            <w:rStyle w:val="Hyperlink"/>
          </w:rPr>
          <w:delText>Πίνακας 15B: Συνεισφορές στο InvestEU* (συνοπτικά)</w:delText>
        </w:r>
      </w:del>
      <w:del w:id="4706" w:author="SFC2021" w:date="2025-12-22T16:11:21Z">
        <w:r>
          <w:tab/>
        </w:r>
      </w:del>
      <w:del w:id="4707" w:author="SFC2021" w:date="2025-12-22T16:11:21Z">
        <w:r>
          <w:fldChar w:fldCharType="begin"/>
        </w:r>
      </w:del>
      <w:del w:id="4708" w:author="SFC2021" w:date="2025-12-22T16:11:21Z">
        <w:r>
          <w:delInstrText xml:space="preserve"> PAGEREF _Toc256000824 \h </w:delInstrText>
        </w:r>
      </w:del>
      <w:del w:id="4709" w:author="SFC2021" w:date="2025-12-22T16:11:21Z">
        <w:r>
          <w:fldChar w:fldCharType="separate"/>
        </w:r>
      </w:del>
      <w:del w:id="4710" w:author="SFC2021" w:date="2025-12-22T16:11:21Z">
        <w:r>
          <w:delText>198</w:delText>
        </w:r>
      </w:del>
      <w:del w:id="4711" w:author="SFC2021" w:date="2025-12-22T16:11:21Z">
        <w:r>
          <w:fldChar w:fldCharType="end"/>
        </w:r>
      </w:del>
      <w:del w:id="4712" w:author="SFC2021" w:date="2025-12-22T16:11:21Z">
        <w:r>
          <w:fldChar w:fldCharType="end"/>
        </w:r>
      </w:del>
    </w:p>
    <w:p>
      <w:pPr>
        <w:pStyle w:val="TOC4"/>
        <w:tabs>
          <w:tab w:val="end" w:leader="dot" w:pos="10240"/>
        </w:tabs>
        <w:rPr>
          <w:del w:id="4713" w:author="SFC2021" w:date="2025-12-22T16:11:21Z"/>
          <w:rFonts w:ascii="Calibri" w:hAnsi="Calibri"/>
          <w:noProof/>
          <w:sz w:val="22"/>
        </w:rPr>
      </w:pPr>
      <w:del w:id="4714" w:author="SFC2021" w:date="2025-12-22T16:11:21Z">
        <w:r>
          <w:fldChar w:fldCharType="begin"/>
        </w:r>
      </w:del>
      <w:del w:id="4715" w:author="SFC2021" w:date="2025-12-22T16:11:21Z">
        <w:r>
          <w:delInstrText xml:space="preserve"> HYPERLINK \l "_Toc256000825" </w:delInstrText>
        </w:r>
      </w:del>
      <w:del w:id="4716" w:author="SFC2021" w:date="2025-12-22T16:11:21Z">
        <w:r>
          <w:fldChar w:fldCharType="separate"/>
        </w:r>
      </w:del>
      <w:del w:id="4717" w:author="SFC2021" w:date="2025-12-22T16:11:21Z">
        <w:r w:rsidR="00A77B3E">
          <w:rPr>
            <w:rStyle w:val="Hyperlink"/>
          </w:rPr>
          <w:delText>Αιτιολόγηση που λαμβάνει υπόψη τον τρόπο με τον οποίο τα ποσά αυτά συμβάλλουν στην επίτευξη των στόχων πολιτικής που έχουν επιλεγεί στο πρόγραμμα σύμφωνα με το άρθρο 10 παράγραφος 1 του κανονισμού InvestEU</w:delText>
        </w:r>
      </w:del>
      <w:del w:id="4718" w:author="SFC2021" w:date="2025-12-22T16:11:21Z">
        <w:r>
          <w:tab/>
        </w:r>
      </w:del>
      <w:del w:id="4719" w:author="SFC2021" w:date="2025-12-22T16:11:21Z">
        <w:r>
          <w:fldChar w:fldCharType="begin"/>
        </w:r>
      </w:del>
      <w:del w:id="4720" w:author="SFC2021" w:date="2025-12-22T16:11:21Z">
        <w:r>
          <w:delInstrText xml:space="preserve"> PAGEREF _Toc256000825 \h </w:delInstrText>
        </w:r>
      </w:del>
      <w:del w:id="4721" w:author="SFC2021" w:date="2025-12-22T16:11:21Z">
        <w:r>
          <w:fldChar w:fldCharType="separate"/>
        </w:r>
      </w:del>
      <w:del w:id="4722" w:author="SFC2021" w:date="2025-12-22T16:11:21Z">
        <w:r>
          <w:delText>199</w:delText>
        </w:r>
      </w:del>
      <w:del w:id="4723" w:author="SFC2021" w:date="2025-12-22T16:11:21Z">
        <w:r>
          <w:fldChar w:fldCharType="end"/>
        </w:r>
      </w:del>
      <w:del w:id="4724" w:author="SFC2021" w:date="2025-12-22T16:11:21Z">
        <w:r>
          <w:fldChar w:fldCharType="end"/>
        </w:r>
      </w:del>
    </w:p>
    <w:p>
      <w:pPr>
        <w:pStyle w:val="TOC4"/>
        <w:tabs>
          <w:tab w:val="end" w:leader="dot" w:pos="10240"/>
        </w:tabs>
        <w:rPr>
          <w:del w:id="4725" w:author="SFC2021" w:date="2025-12-22T16:11:21Z"/>
          <w:rFonts w:ascii="Calibri" w:hAnsi="Calibri"/>
          <w:noProof/>
          <w:sz w:val="22"/>
        </w:rPr>
      </w:pPr>
      <w:del w:id="4726" w:author="SFC2021" w:date="2025-12-22T16:11:21Z">
        <w:r>
          <w:fldChar w:fldCharType="begin"/>
        </w:r>
      </w:del>
      <w:del w:id="4727" w:author="SFC2021" w:date="2025-12-22T16:11:21Z">
        <w:r>
          <w:delInstrText xml:space="preserve"> HYPERLINK \l "_Toc256000826" </w:delInstrText>
        </w:r>
      </w:del>
      <w:del w:id="4728" w:author="SFC2021" w:date="2025-12-22T16:11:21Z">
        <w:r>
          <w:fldChar w:fldCharType="separate"/>
        </w:r>
      </w:del>
      <w:del w:id="4729" w:author="SFC2021" w:date="2025-12-22T16:11:21Z">
        <w:r w:rsidR="00A77B3E">
          <w:rPr>
            <w:rStyle w:val="Hyperlink"/>
          </w:rPr>
          <w:delText>Πίνακας 16Α: Μεταφορές προς μέσα υπό άμεση ή έμμεση διαχείριση (κατανομή ανά έτος)</w:delText>
        </w:r>
      </w:del>
      <w:del w:id="4730" w:author="SFC2021" w:date="2025-12-22T16:11:21Z">
        <w:r>
          <w:tab/>
        </w:r>
      </w:del>
      <w:del w:id="4731" w:author="SFC2021" w:date="2025-12-22T16:11:21Z">
        <w:r>
          <w:fldChar w:fldCharType="begin"/>
        </w:r>
      </w:del>
      <w:del w:id="4732" w:author="SFC2021" w:date="2025-12-22T16:11:21Z">
        <w:r>
          <w:delInstrText xml:space="preserve"> PAGEREF _Toc256000826 \h </w:delInstrText>
        </w:r>
      </w:del>
      <w:del w:id="4733" w:author="SFC2021" w:date="2025-12-22T16:11:21Z">
        <w:r>
          <w:fldChar w:fldCharType="separate"/>
        </w:r>
      </w:del>
      <w:del w:id="4734" w:author="SFC2021" w:date="2025-12-22T16:11:21Z">
        <w:r>
          <w:delText>199</w:delText>
        </w:r>
      </w:del>
      <w:del w:id="4735" w:author="SFC2021" w:date="2025-12-22T16:11:21Z">
        <w:r>
          <w:fldChar w:fldCharType="end"/>
        </w:r>
      </w:del>
      <w:del w:id="4736" w:author="SFC2021" w:date="2025-12-22T16:11:21Z">
        <w:r>
          <w:fldChar w:fldCharType="end"/>
        </w:r>
      </w:del>
    </w:p>
    <w:p>
      <w:pPr>
        <w:pStyle w:val="TOC4"/>
        <w:tabs>
          <w:tab w:val="end" w:leader="dot" w:pos="10240"/>
        </w:tabs>
        <w:rPr>
          <w:del w:id="4737" w:author="SFC2021" w:date="2025-12-22T16:11:21Z"/>
          <w:rFonts w:ascii="Calibri" w:hAnsi="Calibri"/>
          <w:noProof/>
          <w:sz w:val="22"/>
        </w:rPr>
      </w:pPr>
      <w:del w:id="4738" w:author="SFC2021" w:date="2025-12-22T16:11:21Z">
        <w:r>
          <w:fldChar w:fldCharType="begin"/>
        </w:r>
      </w:del>
      <w:del w:id="4739" w:author="SFC2021" w:date="2025-12-22T16:11:21Z">
        <w:r>
          <w:delInstrText xml:space="preserve"> HYPERLINK \l "_Toc256000827" </w:delInstrText>
        </w:r>
      </w:del>
      <w:del w:id="4740" w:author="SFC2021" w:date="2025-12-22T16:11:21Z">
        <w:r>
          <w:fldChar w:fldCharType="separate"/>
        </w:r>
      </w:del>
      <w:del w:id="4741" w:author="SFC2021" w:date="2025-12-22T16:11:21Z">
        <w:r w:rsidR="00A77B3E">
          <w:rPr>
            <w:rStyle w:val="Hyperlink"/>
          </w:rPr>
          <w:delText>Πίνακας 16B: Μεταφορές προς μέσα υπό άμεση ή έμμεση διαχείριση* (συνοπτικά)</w:delText>
        </w:r>
      </w:del>
      <w:del w:id="4742" w:author="SFC2021" w:date="2025-12-22T16:11:21Z">
        <w:r>
          <w:tab/>
        </w:r>
      </w:del>
      <w:del w:id="4743" w:author="SFC2021" w:date="2025-12-22T16:11:21Z">
        <w:r>
          <w:fldChar w:fldCharType="begin"/>
        </w:r>
      </w:del>
      <w:del w:id="4744" w:author="SFC2021" w:date="2025-12-22T16:11:21Z">
        <w:r>
          <w:delInstrText xml:space="preserve"> PAGEREF _Toc256000827 \h </w:delInstrText>
        </w:r>
      </w:del>
      <w:del w:id="4745" w:author="SFC2021" w:date="2025-12-22T16:11:21Z">
        <w:r>
          <w:fldChar w:fldCharType="separate"/>
        </w:r>
      </w:del>
      <w:del w:id="4746" w:author="SFC2021" w:date="2025-12-22T16:11:21Z">
        <w:r>
          <w:delText>199</w:delText>
        </w:r>
      </w:del>
      <w:del w:id="4747" w:author="SFC2021" w:date="2025-12-22T16:11:21Z">
        <w:r>
          <w:fldChar w:fldCharType="end"/>
        </w:r>
      </w:del>
      <w:del w:id="4748" w:author="SFC2021" w:date="2025-12-22T16:11:21Z">
        <w:r>
          <w:fldChar w:fldCharType="end"/>
        </w:r>
      </w:del>
    </w:p>
    <w:p>
      <w:pPr>
        <w:pStyle w:val="TOC4"/>
        <w:tabs>
          <w:tab w:val="end" w:leader="dot" w:pos="10240"/>
        </w:tabs>
        <w:rPr>
          <w:del w:id="4749" w:author="SFC2021" w:date="2025-12-22T16:11:21Z"/>
          <w:rFonts w:ascii="Calibri" w:hAnsi="Calibri"/>
          <w:noProof/>
          <w:sz w:val="22"/>
        </w:rPr>
      </w:pPr>
      <w:del w:id="4750" w:author="SFC2021" w:date="2025-12-22T16:11:21Z">
        <w:r>
          <w:fldChar w:fldCharType="begin"/>
        </w:r>
      </w:del>
      <w:del w:id="4751" w:author="SFC2021" w:date="2025-12-22T16:11:21Z">
        <w:r>
          <w:delInstrText xml:space="preserve"> HYPERLINK \l "_Toc256000828" </w:delInstrText>
        </w:r>
      </w:del>
      <w:del w:id="4752" w:author="SFC2021" w:date="2025-12-22T16:11:21Z">
        <w:r>
          <w:fldChar w:fldCharType="separate"/>
        </w:r>
      </w:del>
      <w:del w:id="4753" w:author="SFC2021" w:date="2025-12-22T16:11:21Z">
        <w:r w:rsidR="00A77B3E">
          <w:rPr>
            <w:rStyle w:val="Hyperlink"/>
          </w:rPr>
          <w:delText>Μεταφορές προς μέσα υπό άμεση ή έμμεση διαχείριση — Αιτιολόγηση</w:delText>
        </w:r>
      </w:del>
      <w:del w:id="4754" w:author="SFC2021" w:date="2025-12-22T16:11:21Z">
        <w:r>
          <w:tab/>
        </w:r>
      </w:del>
      <w:del w:id="4755" w:author="SFC2021" w:date="2025-12-22T16:11:21Z">
        <w:r>
          <w:fldChar w:fldCharType="begin"/>
        </w:r>
      </w:del>
      <w:del w:id="4756" w:author="SFC2021" w:date="2025-12-22T16:11:21Z">
        <w:r>
          <w:delInstrText xml:space="preserve"> PAGEREF _Toc256000828 \h </w:delInstrText>
        </w:r>
      </w:del>
      <w:del w:id="4757" w:author="SFC2021" w:date="2025-12-22T16:11:21Z">
        <w:r>
          <w:fldChar w:fldCharType="separate"/>
        </w:r>
      </w:del>
      <w:del w:id="4758" w:author="SFC2021" w:date="2025-12-22T16:11:21Z">
        <w:r>
          <w:delText>199</w:delText>
        </w:r>
      </w:del>
      <w:del w:id="4759" w:author="SFC2021" w:date="2025-12-22T16:11:21Z">
        <w:r>
          <w:fldChar w:fldCharType="end"/>
        </w:r>
      </w:del>
      <w:del w:id="4760" w:author="SFC2021" w:date="2025-12-22T16:11:21Z">
        <w:r>
          <w:fldChar w:fldCharType="end"/>
        </w:r>
      </w:del>
    </w:p>
    <w:p>
      <w:pPr>
        <w:pStyle w:val="TOC4"/>
        <w:tabs>
          <w:tab w:val="end" w:leader="dot" w:pos="10240"/>
        </w:tabs>
        <w:rPr>
          <w:del w:id="4761" w:author="SFC2021" w:date="2025-12-22T16:11:21Z"/>
          <w:rFonts w:ascii="Calibri" w:hAnsi="Calibri"/>
          <w:noProof/>
          <w:sz w:val="22"/>
        </w:rPr>
      </w:pPr>
      <w:del w:id="4762" w:author="SFC2021" w:date="2025-12-22T16:11:21Z">
        <w:r>
          <w:fldChar w:fldCharType="begin"/>
        </w:r>
      </w:del>
      <w:del w:id="4763" w:author="SFC2021" w:date="2025-12-22T16:11:21Z">
        <w:r>
          <w:delInstrText xml:space="preserve"> HYPERLINK \l "_Toc256000829" </w:delInstrText>
        </w:r>
      </w:del>
      <w:del w:id="4764" w:author="SFC2021" w:date="2025-12-22T16:11:21Z">
        <w:r>
          <w:fldChar w:fldCharType="separate"/>
        </w:r>
      </w:del>
      <w:del w:id="4765" w:author="SFC2021" w:date="2025-12-22T16:11:21Z">
        <w:r w:rsidR="00A77B3E">
          <w:rPr>
            <w:rStyle w:val="Hyperlink"/>
          </w:rPr>
          <w:delText>Πίνακας 17Α: Μεταφορές μεταξύ ΕΤΠΑ, ΕΚΤ+ και Ταμείου Συνοχής ή προς άλλο ταμείο ή ταμεία* (κατανομή ανά έτος)</w:delText>
        </w:r>
      </w:del>
      <w:del w:id="4766" w:author="SFC2021" w:date="2025-12-22T16:11:21Z">
        <w:r>
          <w:tab/>
        </w:r>
      </w:del>
      <w:del w:id="4767" w:author="SFC2021" w:date="2025-12-22T16:11:21Z">
        <w:r>
          <w:fldChar w:fldCharType="begin"/>
        </w:r>
      </w:del>
      <w:del w:id="4768" w:author="SFC2021" w:date="2025-12-22T16:11:21Z">
        <w:r>
          <w:delInstrText xml:space="preserve"> PAGEREF _Toc256000829 \h </w:delInstrText>
        </w:r>
      </w:del>
      <w:del w:id="4769" w:author="SFC2021" w:date="2025-12-22T16:11:21Z">
        <w:r>
          <w:fldChar w:fldCharType="separate"/>
        </w:r>
      </w:del>
      <w:del w:id="4770" w:author="SFC2021" w:date="2025-12-22T16:11:21Z">
        <w:r>
          <w:delText>199</w:delText>
        </w:r>
      </w:del>
      <w:del w:id="4771" w:author="SFC2021" w:date="2025-12-22T16:11:21Z">
        <w:r>
          <w:fldChar w:fldCharType="end"/>
        </w:r>
      </w:del>
      <w:del w:id="4772" w:author="SFC2021" w:date="2025-12-22T16:11:21Z">
        <w:r>
          <w:fldChar w:fldCharType="end"/>
        </w:r>
      </w:del>
    </w:p>
    <w:p>
      <w:pPr>
        <w:pStyle w:val="TOC4"/>
        <w:tabs>
          <w:tab w:val="end" w:leader="dot" w:pos="10240"/>
        </w:tabs>
        <w:rPr>
          <w:del w:id="4773" w:author="SFC2021" w:date="2025-12-22T16:11:21Z"/>
          <w:rFonts w:ascii="Calibri" w:hAnsi="Calibri"/>
          <w:noProof/>
          <w:sz w:val="22"/>
        </w:rPr>
      </w:pPr>
      <w:del w:id="4774" w:author="SFC2021" w:date="2025-12-22T16:11:21Z">
        <w:r>
          <w:fldChar w:fldCharType="begin"/>
        </w:r>
      </w:del>
      <w:del w:id="4775" w:author="SFC2021" w:date="2025-12-22T16:11:21Z">
        <w:r>
          <w:delInstrText xml:space="preserve"> HYPERLINK \l "_Toc256000830" </w:delInstrText>
        </w:r>
      </w:del>
      <w:del w:id="4776" w:author="SFC2021" w:date="2025-12-22T16:11:21Z">
        <w:r>
          <w:fldChar w:fldCharType="separate"/>
        </w:r>
      </w:del>
      <w:del w:id="4777" w:author="SFC2021" w:date="2025-12-22T16:11:21Z">
        <w:r w:rsidR="00A77B3E">
          <w:rPr>
            <w:rStyle w:val="Hyperlink"/>
          </w:rPr>
          <w:delText>Πίνακας 17B: Μεταφορές μεταξύ ΕΤΠΑ, ΕΚΤ+ και Ταμείου Συνοχής ή προς άλλο ταμείο ή ταμεία (συνοπτικά)</w:delText>
        </w:r>
      </w:del>
      <w:del w:id="4778" w:author="SFC2021" w:date="2025-12-22T16:11:21Z">
        <w:r>
          <w:tab/>
        </w:r>
      </w:del>
      <w:del w:id="4779" w:author="SFC2021" w:date="2025-12-22T16:11:21Z">
        <w:r>
          <w:fldChar w:fldCharType="begin"/>
        </w:r>
      </w:del>
      <w:del w:id="4780" w:author="SFC2021" w:date="2025-12-22T16:11:21Z">
        <w:r>
          <w:delInstrText xml:space="preserve"> PAGEREF _Toc256000830 \h </w:delInstrText>
        </w:r>
      </w:del>
      <w:del w:id="4781" w:author="SFC2021" w:date="2025-12-22T16:11:21Z">
        <w:r>
          <w:fldChar w:fldCharType="separate"/>
        </w:r>
      </w:del>
      <w:del w:id="4782" w:author="SFC2021" w:date="2025-12-22T16:11:21Z">
        <w:r>
          <w:delText>199</w:delText>
        </w:r>
      </w:del>
      <w:del w:id="4783" w:author="SFC2021" w:date="2025-12-22T16:11:21Z">
        <w:r>
          <w:fldChar w:fldCharType="end"/>
        </w:r>
      </w:del>
      <w:del w:id="4784" w:author="SFC2021" w:date="2025-12-22T16:11:21Z">
        <w:r>
          <w:fldChar w:fldCharType="end"/>
        </w:r>
      </w:del>
    </w:p>
    <w:p>
      <w:pPr>
        <w:pStyle w:val="TOC4"/>
        <w:tabs>
          <w:tab w:val="end" w:leader="dot" w:pos="10240"/>
        </w:tabs>
        <w:rPr>
          <w:del w:id="4785" w:author="SFC2021" w:date="2025-12-22T16:11:21Z"/>
          <w:rFonts w:ascii="Calibri" w:hAnsi="Calibri"/>
          <w:noProof/>
          <w:sz w:val="22"/>
        </w:rPr>
      </w:pPr>
      <w:del w:id="4786" w:author="SFC2021" w:date="2025-12-22T16:11:21Z">
        <w:r>
          <w:fldChar w:fldCharType="begin"/>
        </w:r>
      </w:del>
      <w:del w:id="4787" w:author="SFC2021" w:date="2025-12-22T16:11:21Z">
        <w:r>
          <w:delInstrText xml:space="preserve"> HYPERLINK \l "_Toc256000831" </w:delInstrText>
        </w:r>
      </w:del>
      <w:del w:id="4788" w:author="SFC2021" w:date="2025-12-22T16:11:21Z">
        <w:r>
          <w:fldChar w:fldCharType="separate"/>
        </w:r>
      </w:del>
      <w:del w:id="4789" w:author="SFC2021" w:date="2025-12-22T16:11:21Z">
        <w:r w:rsidR="00A77B3E">
          <w:rPr>
            <w:rStyle w:val="Hyperlink"/>
          </w:rPr>
          <w:delText>Μεταφορές μεταξύ ταμείων επιμερισμένης διαχείρισης, μεταξύ άλλων και μεταξύ των ταμείων της πολιτικής συνοχής — Αιτιολόγηση</w:delText>
        </w:r>
      </w:del>
      <w:del w:id="4790" w:author="SFC2021" w:date="2025-12-22T16:11:21Z">
        <w:r>
          <w:tab/>
        </w:r>
      </w:del>
      <w:del w:id="4791" w:author="SFC2021" w:date="2025-12-22T16:11:21Z">
        <w:r>
          <w:fldChar w:fldCharType="begin"/>
        </w:r>
      </w:del>
      <w:del w:id="4792" w:author="SFC2021" w:date="2025-12-22T16:11:21Z">
        <w:r>
          <w:delInstrText xml:space="preserve"> PAGEREF _Toc256000831 \h </w:delInstrText>
        </w:r>
      </w:del>
      <w:del w:id="4793" w:author="SFC2021" w:date="2025-12-22T16:11:21Z">
        <w:r>
          <w:fldChar w:fldCharType="separate"/>
        </w:r>
      </w:del>
      <w:del w:id="4794" w:author="SFC2021" w:date="2025-12-22T16:11:21Z">
        <w:r>
          <w:delText>200</w:delText>
        </w:r>
      </w:del>
      <w:del w:id="4795" w:author="SFC2021" w:date="2025-12-22T16:11:21Z">
        <w:r>
          <w:fldChar w:fldCharType="end"/>
        </w:r>
      </w:del>
      <w:del w:id="4796" w:author="SFC2021" w:date="2025-12-22T16:11:21Z">
        <w:r>
          <w:fldChar w:fldCharType="end"/>
        </w:r>
      </w:del>
    </w:p>
    <w:p>
      <w:pPr>
        <w:pStyle w:val="TOC4"/>
        <w:tabs>
          <w:tab w:val="end" w:leader="dot" w:pos="10240"/>
        </w:tabs>
        <w:rPr>
          <w:del w:id="4797" w:author="SFC2021" w:date="2025-12-22T16:11:21Z"/>
          <w:rFonts w:ascii="Calibri" w:hAnsi="Calibri"/>
          <w:noProof/>
          <w:sz w:val="22"/>
        </w:rPr>
      </w:pPr>
      <w:del w:id="4798" w:author="SFC2021" w:date="2025-12-22T16:11:21Z">
        <w:r>
          <w:fldChar w:fldCharType="begin"/>
        </w:r>
      </w:del>
      <w:del w:id="4799" w:author="SFC2021" w:date="2025-12-22T16:11:21Z">
        <w:r>
          <w:delInstrText xml:space="preserve"> HYPERLINK \l "_Toc256000832" </w:delInstrText>
        </w:r>
      </w:del>
      <w:del w:id="4800" w:author="SFC2021" w:date="2025-12-22T16:11:21Z">
        <w:r>
          <w:fldChar w:fldCharType="separate"/>
        </w:r>
      </w:del>
      <w:del w:id="4801" w:author="SFC2021" w:date="2025-12-22T16:11:21Z">
        <w:r w:rsidR="00A77B3E">
          <w:rPr>
            <w:rStyle w:val="Hyperlink"/>
          </w:rPr>
          <w:delText>Πίνακας 21: Πόροι που συμβάλλουν στην επίτευξη των στόχων που ορίζονται στο άρθρο 21γ παράγραφος 3 του κανονισμού (ΕΕ) 2021/241</w:delText>
        </w:r>
      </w:del>
      <w:del w:id="4802" w:author="SFC2021" w:date="2025-12-22T16:11:21Z">
        <w:r>
          <w:tab/>
        </w:r>
      </w:del>
      <w:del w:id="4803" w:author="SFC2021" w:date="2025-12-22T16:11:21Z">
        <w:r>
          <w:fldChar w:fldCharType="begin"/>
        </w:r>
      </w:del>
      <w:del w:id="4804" w:author="SFC2021" w:date="2025-12-22T16:11:21Z">
        <w:r>
          <w:delInstrText xml:space="preserve"> PAGEREF _Toc256000832 \h </w:delInstrText>
        </w:r>
      </w:del>
      <w:del w:id="4805" w:author="SFC2021" w:date="2025-12-22T16:11:21Z">
        <w:r>
          <w:fldChar w:fldCharType="separate"/>
        </w:r>
      </w:del>
      <w:del w:id="4806" w:author="SFC2021" w:date="2025-12-22T16:11:21Z">
        <w:r>
          <w:delText>200</w:delText>
        </w:r>
      </w:del>
      <w:del w:id="4807" w:author="SFC2021" w:date="2025-12-22T16:11:21Z">
        <w:r>
          <w:fldChar w:fldCharType="end"/>
        </w:r>
      </w:del>
      <w:del w:id="4808" w:author="SFC2021" w:date="2025-12-22T16:11:21Z">
        <w:r>
          <w:fldChar w:fldCharType="end"/>
        </w:r>
      </w:del>
    </w:p>
    <w:p>
      <w:pPr>
        <w:pStyle w:val="TOC2"/>
        <w:tabs>
          <w:tab w:val="end" w:leader="dot" w:pos="10240"/>
        </w:tabs>
        <w:rPr>
          <w:del w:id="4809" w:author="SFC2021" w:date="2025-12-22T16:11:21Z"/>
          <w:rFonts w:ascii="Calibri" w:hAnsi="Calibri"/>
          <w:noProof/>
          <w:sz w:val="22"/>
        </w:rPr>
      </w:pPr>
      <w:del w:id="4810" w:author="SFC2021" w:date="2025-12-22T16:11:21Z">
        <w:r>
          <w:fldChar w:fldCharType="begin"/>
        </w:r>
      </w:del>
      <w:del w:id="4811" w:author="SFC2021" w:date="2025-12-22T16:11:21Z">
        <w:r>
          <w:delInstrText xml:space="preserve"> HYPERLINK \l "_Toc256000833" </w:delInstrText>
        </w:r>
      </w:del>
      <w:del w:id="4812" w:author="SFC2021" w:date="2025-12-22T16:11:21Z">
        <w:r>
          <w:fldChar w:fldCharType="separate"/>
        </w:r>
      </w:del>
      <w:del w:id="4813" w:author="SFC2021" w:date="2025-12-22T16:11:21Z">
        <w:r w:rsidR="00A77B3E">
          <w:rPr>
            <w:rStyle w:val="Hyperlink"/>
            <w:rFonts w:ascii="Times New Roman" w:hAnsi="Times New Roman" w:cs="Times New Roman"/>
          </w:rPr>
          <w:delText>3.2. ΤΔΜ: κατανομή στο πρόγραμμα και μεταφορές (1)</w:delText>
        </w:r>
      </w:del>
      <w:del w:id="4814" w:author="SFC2021" w:date="2025-12-22T16:11:21Z">
        <w:r>
          <w:tab/>
        </w:r>
      </w:del>
      <w:del w:id="4815" w:author="SFC2021" w:date="2025-12-22T16:11:21Z">
        <w:r>
          <w:fldChar w:fldCharType="begin"/>
        </w:r>
      </w:del>
      <w:del w:id="4816" w:author="SFC2021" w:date="2025-12-22T16:11:21Z">
        <w:r>
          <w:delInstrText xml:space="preserve"> PAGEREF _Toc256000833 \h </w:delInstrText>
        </w:r>
      </w:del>
      <w:del w:id="4817" w:author="SFC2021" w:date="2025-12-22T16:11:21Z">
        <w:r>
          <w:fldChar w:fldCharType="separate"/>
        </w:r>
      </w:del>
      <w:del w:id="4818" w:author="SFC2021" w:date="2025-12-22T16:11:21Z">
        <w:r>
          <w:delText>200</w:delText>
        </w:r>
      </w:del>
      <w:del w:id="4819" w:author="SFC2021" w:date="2025-12-22T16:11:21Z">
        <w:r>
          <w:fldChar w:fldCharType="end"/>
        </w:r>
      </w:del>
      <w:del w:id="4820" w:author="SFC2021" w:date="2025-12-22T16:11:21Z">
        <w:r>
          <w:fldChar w:fldCharType="end"/>
        </w:r>
      </w:del>
    </w:p>
    <w:p>
      <w:pPr>
        <w:pStyle w:val="TOC2"/>
        <w:tabs>
          <w:tab w:val="end" w:leader="dot" w:pos="10240"/>
        </w:tabs>
        <w:rPr>
          <w:del w:id="4821" w:author="SFC2021" w:date="2025-12-22T16:11:21Z"/>
          <w:rFonts w:ascii="Calibri" w:hAnsi="Calibri"/>
          <w:noProof/>
          <w:sz w:val="22"/>
        </w:rPr>
      </w:pPr>
      <w:del w:id="4822" w:author="SFC2021" w:date="2025-12-22T16:11:21Z">
        <w:r>
          <w:fldChar w:fldCharType="begin"/>
        </w:r>
      </w:del>
      <w:del w:id="4823" w:author="SFC2021" w:date="2025-12-22T16:11:21Z">
        <w:r>
          <w:delInstrText xml:space="preserve"> HYPERLINK \l "_Toc256000834" </w:delInstrText>
        </w:r>
      </w:del>
      <w:del w:id="4824" w:author="SFC2021" w:date="2025-12-22T16:11:21Z">
        <w:r>
          <w:fldChar w:fldCharType="separate"/>
        </w:r>
      </w:del>
      <w:del w:id="4825" w:author="SFC2021" w:date="2025-12-22T16:11:21Z">
        <w:r w:rsidR="00A77B3E">
          <w:rPr>
            <w:rStyle w:val="Hyperlink"/>
            <w:rFonts w:ascii="TimesNewRoman" w:eastAsia="TimesNewRoman" w:hAnsi="TimesNewRoman" w:cs="TimesNewRoman"/>
          </w:rPr>
          <w:delText>3.3. Μεταφορές μεταξύ κατηγοριών περιφέρειας που προκύπτουν από την ενδιάμεση επανεξέταση</w:delText>
        </w:r>
      </w:del>
      <w:del w:id="4826" w:author="SFC2021" w:date="2025-12-22T16:11:21Z">
        <w:r>
          <w:tab/>
        </w:r>
      </w:del>
      <w:del w:id="4827" w:author="SFC2021" w:date="2025-12-22T16:11:21Z">
        <w:r>
          <w:fldChar w:fldCharType="begin"/>
        </w:r>
      </w:del>
      <w:del w:id="4828" w:author="SFC2021" w:date="2025-12-22T16:11:21Z">
        <w:r>
          <w:delInstrText xml:space="preserve"> PAGEREF _Toc256000834 \h </w:delInstrText>
        </w:r>
      </w:del>
      <w:del w:id="4829" w:author="SFC2021" w:date="2025-12-22T16:11:21Z">
        <w:r>
          <w:fldChar w:fldCharType="separate"/>
        </w:r>
      </w:del>
      <w:del w:id="4830" w:author="SFC2021" w:date="2025-12-22T16:11:21Z">
        <w:r>
          <w:delText>200</w:delText>
        </w:r>
      </w:del>
      <w:del w:id="4831" w:author="SFC2021" w:date="2025-12-22T16:11:21Z">
        <w:r>
          <w:fldChar w:fldCharType="end"/>
        </w:r>
      </w:del>
      <w:del w:id="4832" w:author="SFC2021" w:date="2025-12-22T16:11:21Z">
        <w:r>
          <w:fldChar w:fldCharType="end"/>
        </w:r>
      </w:del>
    </w:p>
    <w:p>
      <w:pPr>
        <w:pStyle w:val="TOC4"/>
        <w:tabs>
          <w:tab w:val="end" w:leader="dot" w:pos="10240"/>
        </w:tabs>
        <w:rPr>
          <w:del w:id="4833" w:author="SFC2021" w:date="2025-12-22T16:11:21Z"/>
          <w:rFonts w:ascii="Calibri" w:hAnsi="Calibri"/>
          <w:noProof/>
          <w:sz w:val="22"/>
        </w:rPr>
      </w:pPr>
      <w:del w:id="4834" w:author="SFC2021" w:date="2025-12-22T16:11:21Z">
        <w:r>
          <w:fldChar w:fldCharType="begin"/>
        </w:r>
      </w:del>
      <w:del w:id="4835" w:author="SFC2021" w:date="2025-12-22T16:11:21Z">
        <w:r>
          <w:delInstrText xml:space="preserve"> HYPERLINK \l "_Toc256000835" </w:delInstrText>
        </w:r>
      </w:del>
      <w:del w:id="4836" w:author="SFC2021" w:date="2025-12-22T16:11:21Z">
        <w:r>
          <w:fldChar w:fldCharType="separate"/>
        </w:r>
      </w:del>
      <w:del w:id="4837" w:author="SFC2021" w:date="2025-12-22T16:11:21Z">
        <w:r w:rsidR="00A77B3E">
          <w:rPr>
            <w:rStyle w:val="Hyperlink"/>
            <w:rFonts w:ascii="TimesNewRoman" w:eastAsia="TimesNewRoman" w:hAnsi="TimesNewRoman" w:cs="TimesNewRoman"/>
          </w:rPr>
          <w:delText>Πίνακας 19Α: Μεταφορές μεταξύ κατηγοριών περιφέρειας που προκύπτουν από την ενδιάμεση επανεξέταση εντός του προγράμματος (κατανομή ανά έτος)</w:delText>
        </w:r>
      </w:del>
      <w:del w:id="4838" w:author="SFC2021" w:date="2025-12-22T16:11:21Z">
        <w:r>
          <w:tab/>
        </w:r>
      </w:del>
      <w:del w:id="4839" w:author="SFC2021" w:date="2025-12-22T16:11:21Z">
        <w:r>
          <w:fldChar w:fldCharType="begin"/>
        </w:r>
      </w:del>
      <w:del w:id="4840" w:author="SFC2021" w:date="2025-12-22T16:11:21Z">
        <w:r>
          <w:delInstrText xml:space="preserve"> PAGEREF _Toc256000835 \h </w:delInstrText>
        </w:r>
      </w:del>
      <w:del w:id="4841" w:author="SFC2021" w:date="2025-12-22T16:11:21Z">
        <w:r>
          <w:fldChar w:fldCharType="separate"/>
        </w:r>
      </w:del>
      <w:del w:id="4842" w:author="SFC2021" w:date="2025-12-22T16:11:21Z">
        <w:r>
          <w:delText>200</w:delText>
        </w:r>
      </w:del>
      <w:del w:id="4843" w:author="SFC2021" w:date="2025-12-22T16:11:21Z">
        <w:r>
          <w:fldChar w:fldCharType="end"/>
        </w:r>
      </w:del>
      <w:del w:id="4844" w:author="SFC2021" w:date="2025-12-22T16:11:21Z">
        <w:r>
          <w:fldChar w:fldCharType="end"/>
        </w:r>
      </w:del>
    </w:p>
    <w:p>
      <w:pPr>
        <w:pStyle w:val="TOC4"/>
        <w:tabs>
          <w:tab w:val="end" w:leader="dot" w:pos="10240"/>
        </w:tabs>
        <w:rPr>
          <w:del w:id="4845" w:author="SFC2021" w:date="2025-12-22T16:11:21Z"/>
          <w:rFonts w:ascii="Calibri" w:hAnsi="Calibri"/>
          <w:noProof/>
          <w:sz w:val="22"/>
        </w:rPr>
      </w:pPr>
      <w:del w:id="4846" w:author="SFC2021" w:date="2025-12-22T16:11:21Z">
        <w:r>
          <w:fldChar w:fldCharType="begin"/>
        </w:r>
      </w:del>
      <w:del w:id="4847" w:author="SFC2021" w:date="2025-12-22T16:11:21Z">
        <w:r>
          <w:delInstrText xml:space="preserve"> HYPERLINK \l "_Toc256000836" </w:delInstrText>
        </w:r>
      </w:del>
      <w:del w:id="4848" w:author="SFC2021" w:date="2025-12-22T16:11:21Z">
        <w:r>
          <w:fldChar w:fldCharType="separate"/>
        </w:r>
      </w:del>
      <w:del w:id="4849" w:author="SFC2021" w:date="2025-12-22T16:11:21Z">
        <w:r w:rsidR="00A77B3E">
          <w:rPr>
            <w:rStyle w:val="Hyperlink"/>
            <w:rFonts w:ascii="TimesNewRoman" w:eastAsia="TimesNewRoman" w:hAnsi="TimesNewRoman" w:cs="TimesNewRoman"/>
          </w:rPr>
          <w:delText>Πίνακας 19B: Μεταφορές μεταξύ κατηγοριών περιφέρειας που προκύπτουν από την ενδιάμεση επανεξέταση προς άλλα προγράμματα (κατανομή ανά έτος)</w:delText>
        </w:r>
      </w:del>
      <w:del w:id="4850" w:author="SFC2021" w:date="2025-12-22T16:11:21Z">
        <w:r>
          <w:tab/>
        </w:r>
      </w:del>
      <w:del w:id="4851" w:author="SFC2021" w:date="2025-12-22T16:11:21Z">
        <w:r>
          <w:fldChar w:fldCharType="begin"/>
        </w:r>
      </w:del>
      <w:del w:id="4852" w:author="SFC2021" w:date="2025-12-22T16:11:21Z">
        <w:r>
          <w:delInstrText xml:space="preserve"> PAGEREF _Toc256000836 \h </w:delInstrText>
        </w:r>
      </w:del>
      <w:del w:id="4853" w:author="SFC2021" w:date="2025-12-22T16:11:21Z">
        <w:r>
          <w:fldChar w:fldCharType="separate"/>
        </w:r>
      </w:del>
      <w:del w:id="4854" w:author="SFC2021" w:date="2025-12-22T16:11:21Z">
        <w:r>
          <w:delText>200</w:delText>
        </w:r>
      </w:del>
      <w:del w:id="4855" w:author="SFC2021" w:date="2025-12-22T16:11:21Z">
        <w:r>
          <w:fldChar w:fldCharType="end"/>
        </w:r>
      </w:del>
      <w:del w:id="4856" w:author="SFC2021" w:date="2025-12-22T16:11:21Z">
        <w:r>
          <w:fldChar w:fldCharType="end"/>
        </w:r>
      </w:del>
    </w:p>
    <w:p>
      <w:pPr>
        <w:pStyle w:val="TOC2"/>
        <w:tabs>
          <w:tab w:val="end" w:leader="dot" w:pos="10240"/>
        </w:tabs>
        <w:rPr>
          <w:del w:id="4857" w:author="SFC2021" w:date="2025-12-22T16:11:21Z"/>
          <w:rFonts w:ascii="Calibri" w:hAnsi="Calibri"/>
          <w:noProof/>
          <w:sz w:val="22"/>
        </w:rPr>
      </w:pPr>
      <w:del w:id="4858" w:author="SFC2021" w:date="2025-12-22T16:11:21Z">
        <w:r>
          <w:fldChar w:fldCharType="begin"/>
        </w:r>
      </w:del>
      <w:del w:id="4859" w:author="SFC2021" w:date="2025-12-22T16:11:21Z">
        <w:r>
          <w:delInstrText xml:space="preserve"> HYPERLINK \l "_Toc256000837" </w:delInstrText>
        </w:r>
      </w:del>
      <w:del w:id="4860" w:author="SFC2021" w:date="2025-12-22T16:11:21Z">
        <w:r>
          <w:fldChar w:fldCharType="separate"/>
        </w:r>
      </w:del>
      <w:del w:id="4861" w:author="SFC2021" w:date="2025-12-22T16:11:21Z">
        <w:r w:rsidR="00A77B3E">
          <w:rPr>
            <w:rStyle w:val="Hyperlink"/>
            <w:rFonts w:ascii="TimesNewRoman" w:eastAsia="TimesNewRoman" w:hAnsi="TimesNewRoman" w:cs="TimesNewRoman"/>
          </w:rPr>
          <w:delText>3.4. Επιστρεπτέα μεταφορά (1)</w:delText>
        </w:r>
      </w:del>
      <w:del w:id="4862" w:author="SFC2021" w:date="2025-12-22T16:11:21Z">
        <w:r>
          <w:tab/>
        </w:r>
      </w:del>
      <w:del w:id="4863" w:author="SFC2021" w:date="2025-12-22T16:11:21Z">
        <w:r>
          <w:fldChar w:fldCharType="begin"/>
        </w:r>
      </w:del>
      <w:del w:id="4864" w:author="SFC2021" w:date="2025-12-22T16:11:21Z">
        <w:r>
          <w:delInstrText xml:space="preserve"> PAGEREF _Toc256000837 \h </w:delInstrText>
        </w:r>
      </w:del>
      <w:del w:id="4865" w:author="SFC2021" w:date="2025-12-22T16:11:21Z">
        <w:r>
          <w:fldChar w:fldCharType="separate"/>
        </w:r>
      </w:del>
      <w:del w:id="4866" w:author="SFC2021" w:date="2025-12-22T16:11:21Z">
        <w:r>
          <w:delText>201</w:delText>
        </w:r>
      </w:del>
      <w:del w:id="4867" w:author="SFC2021" w:date="2025-12-22T16:11:21Z">
        <w:r>
          <w:fldChar w:fldCharType="end"/>
        </w:r>
      </w:del>
      <w:del w:id="4868" w:author="SFC2021" w:date="2025-12-22T16:11:21Z">
        <w:r>
          <w:fldChar w:fldCharType="end"/>
        </w:r>
      </w:del>
    </w:p>
    <w:p>
      <w:pPr>
        <w:pStyle w:val="TOC4"/>
        <w:tabs>
          <w:tab w:val="end" w:leader="dot" w:pos="10240"/>
        </w:tabs>
        <w:rPr>
          <w:del w:id="4869" w:author="SFC2021" w:date="2025-12-22T16:11:21Z"/>
          <w:rFonts w:ascii="Calibri" w:hAnsi="Calibri"/>
          <w:noProof/>
          <w:sz w:val="22"/>
        </w:rPr>
      </w:pPr>
      <w:del w:id="4870" w:author="SFC2021" w:date="2025-12-22T16:11:21Z">
        <w:r>
          <w:fldChar w:fldCharType="begin"/>
        </w:r>
      </w:del>
      <w:del w:id="4871" w:author="SFC2021" w:date="2025-12-22T16:11:21Z">
        <w:r>
          <w:delInstrText xml:space="preserve"> HYPERLINK \l "_Toc256000838" </w:delInstrText>
        </w:r>
      </w:del>
      <w:del w:id="4872" w:author="SFC2021" w:date="2025-12-22T16:11:21Z">
        <w:r>
          <w:fldChar w:fldCharType="separate"/>
        </w:r>
      </w:del>
      <w:del w:id="4873" w:author="SFC2021" w:date="2025-12-22T16:11:21Z">
        <w:r w:rsidR="00A77B3E">
          <w:rPr>
            <w:rStyle w:val="Hyperlink"/>
            <w:rFonts w:ascii="TimesNewRoman" w:eastAsia="TimesNewRoman" w:hAnsi="TimesNewRoman" w:cs="TimesNewRoman"/>
          </w:rPr>
          <w:delText>Πίνακας 20Α: Επιστρεπτέες μεταφορές (κατανομή ανά έτος)</w:delText>
        </w:r>
      </w:del>
      <w:del w:id="4874" w:author="SFC2021" w:date="2025-12-22T16:11:21Z">
        <w:r>
          <w:tab/>
        </w:r>
      </w:del>
      <w:del w:id="4875" w:author="SFC2021" w:date="2025-12-22T16:11:21Z">
        <w:r>
          <w:fldChar w:fldCharType="begin"/>
        </w:r>
      </w:del>
      <w:del w:id="4876" w:author="SFC2021" w:date="2025-12-22T16:11:21Z">
        <w:r>
          <w:delInstrText xml:space="preserve"> PAGEREF _Toc256000838 \h </w:delInstrText>
        </w:r>
      </w:del>
      <w:del w:id="4877" w:author="SFC2021" w:date="2025-12-22T16:11:21Z">
        <w:r>
          <w:fldChar w:fldCharType="separate"/>
        </w:r>
      </w:del>
      <w:del w:id="4878" w:author="SFC2021" w:date="2025-12-22T16:11:21Z">
        <w:r>
          <w:delText>201</w:delText>
        </w:r>
      </w:del>
      <w:del w:id="4879" w:author="SFC2021" w:date="2025-12-22T16:11:21Z">
        <w:r>
          <w:fldChar w:fldCharType="end"/>
        </w:r>
      </w:del>
      <w:del w:id="4880" w:author="SFC2021" w:date="2025-12-22T16:11:21Z">
        <w:r>
          <w:fldChar w:fldCharType="end"/>
        </w:r>
      </w:del>
    </w:p>
    <w:p>
      <w:pPr>
        <w:pStyle w:val="TOC4"/>
        <w:tabs>
          <w:tab w:val="end" w:leader="dot" w:pos="10240"/>
        </w:tabs>
        <w:rPr>
          <w:del w:id="4881" w:author="SFC2021" w:date="2025-12-22T16:11:21Z"/>
          <w:rFonts w:ascii="Calibri" w:hAnsi="Calibri"/>
          <w:noProof/>
          <w:sz w:val="22"/>
        </w:rPr>
      </w:pPr>
      <w:del w:id="4882" w:author="SFC2021" w:date="2025-12-22T16:11:21Z">
        <w:r>
          <w:fldChar w:fldCharType="begin"/>
        </w:r>
      </w:del>
      <w:del w:id="4883" w:author="SFC2021" w:date="2025-12-22T16:11:21Z">
        <w:r>
          <w:delInstrText xml:space="preserve"> HYPERLINK \l "_Toc256000839" </w:delInstrText>
        </w:r>
      </w:del>
      <w:del w:id="4884" w:author="SFC2021" w:date="2025-12-22T16:11:21Z">
        <w:r>
          <w:fldChar w:fldCharType="separate"/>
        </w:r>
      </w:del>
      <w:del w:id="4885" w:author="SFC2021" w:date="2025-12-22T16:11:21Z">
        <w:r w:rsidR="00A77B3E">
          <w:rPr>
            <w:rStyle w:val="Hyperlink"/>
          </w:rPr>
          <w:delText>Πίνακας 20B: Επιστρεπτέες μεταφορές* (συνοπτικά)</w:delText>
        </w:r>
      </w:del>
      <w:del w:id="4886" w:author="SFC2021" w:date="2025-12-22T16:11:21Z">
        <w:r>
          <w:tab/>
        </w:r>
      </w:del>
      <w:del w:id="4887" w:author="SFC2021" w:date="2025-12-22T16:11:21Z">
        <w:r>
          <w:fldChar w:fldCharType="begin"/>
        </w:r>
      </w:del>
      <w:del w:id="4888" w:author="SFC2021" w:date="2025-12-22T16:11:21Z">
        <w:r>
          <w:delInstrText xml:space="preserve"> PAGEREF _Toc256000839 \h </w:delInstrText>
        </w:r>
      </w:del>
      <w:del w:id="4889" w:author="SFC2021" w:date="2025-12-22T16:11:21Z">
        <w:r>
          <w:fldChar w:fldCharType="separate"/>
        </w:r>
      </w:del>
      <w:del w:id="4890" w:author="SFC2021" w:date="2025-12-22T16:11:21Z">
        <w:r>
          <w:delText>201</w:delText>
        </w:r>
      </w:del>
      <w:del w:id="4891" w:author="SFC2021" w:date="2025-12-22T16:11:21Z">
        <w:r>
          <w:fldChar w:fldCharType="end"/>
        </w:r>
      </w:del>
      <w:del w:id="4892" w:author="SFC2021" w:date="2025-12-22T16:11:21Z">
        <w:r>
          <w:fldChar w:fldCharType="end"/>
        </w:r>
      </w:del>
    </w:p>
    <w:p>
      <w:pPr>
        <w:pStyle w:val="TOC2"/>
        <w:tabs>
          <w:tab w:val="end" w:leader="dot" w:pos="10240"/>
        </w:tabs>
        <w:rPr>
          <w:del w:id="4893" w:author="SFC2021" w:date="2025-12-22T16:11:21Z"/>
          <w:rFonts w:ascii="Calibri" w:hAnsi="Calibri"/>
          <w:noProof/>
          <w:sz w:val="22"/>
        </w:rPr>
      </w:pPr>
      <w:del w:id="4894" w:author="SFC2021" w:date="2025-12-22T16:11:21Z">
        <w:r>
          <w:fldChar w:fldCharType="begin"/>
        </w:r>
      </w:del>
      <w:del w:id="4895" w:author="SFC2021" w:date="2025-12-22T16:11:21Z">
        <w:r>
          <w:delInstrText xml:space="preserve"> HYPERLINK \l "_Toc256000840" </w:delInstrText>
        </w:r>
      </w:del>
      <w:del w:id="4896" w:author="SFC2021" w:date="2025-12-22T16:11:21Z">
        <w:r>
          <w:fldChar w:fldCharType="separate"/>
        </w:r>
      </w:del>
      <w:del w:id="4897" w:author="SFC2021" w:date="2025-12-22T16:11:21Z">
        <w:r w:rsidR="00A77B3E">
          <w:rPr>
            <w:rStyle w:val="Hyperlink"/>
            <w:rFonts w:ascii="TimesNewRoman" w:eastAsia="TimesNewRoman" w:hAnsi="TimesNewRoman" w:cs="TimesNewRoman"/>
          </w:rPr>
          <w:delText>3.5. Χρηματοδοτικές πιστώσεις ανά έτος</w:delText>
        </w:r>
      </w:del>
      <w:del w:id="4898" w:author="SFC2021" w:date="2025-12-22T16:11:21Z">
        <w:r>
          <w:tab/>
        </w:r>
      </w:del>
      <w:del w:id="4899" w:author="SFC2021" w:date="2025-12-22T16:11:21Z">
        <w:r>
          <w:fldChar w:fldCharType="begin"/>
        </w:r>
      </w:del>
      <w:del w:id="4900" w:author="SFC2021" w:date="2025-12-22T16:11:21Z">
        <w:r>
          <w:delInstrText xml:space="preserve"> PAGEREF _Toc256000840 \h </w:delInstrText>
        </w:r>
      </w:del>
      <w:del w:id="4901" w:author="SFC2021" w:date="2025-12-22T16:11:21Z">
        <w:r>
          <w:fldChar w:fldCharType="separate"/>
        </w:r>
      </w:del>
      <w:del w:id="4902" w:author="SFC2021" w:date="2025-12-22T16:11:21Z">
        <w:r>
          <w:delText>202</w:delText>
        </w:r>
      </w:del>
      <w:del w:id="4903" w:author="SFC2021" w:date="2025-12-22T16:11:21Z">
        <w:r>
          <w:fldChar w:fldCharType="end"/>
        </w:r>
      </w:del>
      <w:del w:id="4904" w:author="SFC2021" w:date="2025-12-22T16:11:21Z">
        <w:r>
          <w:fldChar w:fldCharType="end"/>
        </w:r>
      </w:del>
    </w:p>
    <w:p>
      <w:pPr>
        <w:pStyle w:val="TOC4"/>
        <w:tabs>
          <w:tab w:val="end" w:leader="dot" w:pos="10240"/>
        </w:tabs>
        <w:rPr>
          <w:del w:id="4905" w:author="SFC2021" w:date="2025-12-22T16:11:21Z"/>
          <w:rFonts w:ascii="Calibri" w:hAnsi="Calibri"/>
          <w:noProof/>
          <w:sz w:val="22"/>
        </w:rPr>
      </w:pPr>
      <w:del w:id="4906" w:author="SFC2021" w:date="2025-12-22T16:11:21Z">
        <w:r>
          <w:fldChar w:fldCharType="begin"/>
        </w:r>
      </w:del>
      <w:del w:id="4907" w:author="SFC2021" w:date="2025-12-22T16:11:21Z">
        <w:r>
          <w:delInstrText xml:space="preserve"> HYPERLINK \l "_Toc256000841" </w:delInstrText>
        </w:r>
      </w:del>
      <w:del w:id="4908" w:author="SFC2021" w:date="2025-12-22T16:11:21Z">
        <w:r>
          <w:fldChar w:fldCharType="separate"/>
        </w:r>
      </w:del>
      <w:del w:id="4909" w:author="SFC2021" w:date="2025-12-22T16:11:21Z">
        <w:r w:rsidR="00A77B3E">
          <w:rPr>
            <w:rStyle w:val="Hyperlink"/>
            <w:rFonts w:ascii="TimesNewRoman" w:eastAsia="TimesNewRoman" w:hAnsi="TimesNewRoman" w:cs="TimesNewRoman"/>
          </w:rPr>
          <w:delText>Πίνακας 10: Χρηματοδοτικές πιστώσεις ανά έτος</w:delText>
        </w:r>
      </w:del>
      <w:del w:id="4910" w:author="SFC2021" w:date="2025-12-22T16:11:21Z">
        <w:r>
          <w:tab/>
        </w:r>
      </w:del>
      <w:del w:id="4911" w:author="SFC2021" w:date="2025-12-22T16:11:21Z">
        <w:r>
          <w:fldChar w:fldCharType="begin"/>
        </w:r>
      </w:del>
      <w:del w:id="4912" w:author="SFC2021" w:date="2025-12-22T16:11:21Z">
        <w:r>
          <w:delInstrText xml:space="preserve"> PAGEREF _Toc256000841 \h </w:delInstrText>
        </w:r>
      </w:del>
      <w:del w:id="4913" w:author="SFC2021" w:date="2025-12-22T16:11:21Z">
        <w:r>
          <w:fldChar w:fldCharType="separate"/>
        </w:r>
      </w:del>
      <w:del w:id="4914" w:author="SFC2021" w:date="2025-12-22T16:11:21Z">
        <w:r>
          <w:delText>202</w:delText>
        </w:r>
      </w:del>
      <w:del w:id="4915" w:author="SFC2021" w:date="2025-12-22T16:11:21Z">
        <w:r>
          <w:fldChar w:fldCharType="end"/>
        </w:r>
      </w:del>
      <w:del w:id="4916" w:author="SFC2021" w:date="2025-12-22T16:11:21Z">
        <w:r>
          <w:fldChar w:fldCharType="end"/>
        </w:r>
      </w:del>
    </w:p>
    <w:p>
      <w:pPr>
        <w:pStyle w:val="TOC2"/>
        <w:tabs>
          <w:tab w:val="end" w:leader="dot" w:pos="10240"/>
        </w:tabs>
        <w:rPr>
          <w:del w:id="4917" w:author="SFC2021" w:date="2025-12-22T16:11:21Z"/>
          <w:rFonts w:ascii="Calibri" w:hAnsi="Calibri"/>
          <w:noProof/>
          <w:sz w:val="22"/>
        </w:rPr>
      </w:pPr>
      <w:del w:id="4918" w:author="SFC2021" w:date="2025-12-22T16:11:21Z">
        <w:r>
          <w:fldChar w:fldCharType="begin"/>
        </w:r>
      </w:del>
      <w:del w:id="4919" w:author="SFC2021" w:date="2025-12-22T16:11:21Z">
        <w:r>
          <w:delInstrText xml:space="preserve"> HYPERLINK \l "_Toc256000842" </w:delInstrText>
        </w:r>
      </w:del>
      <w:del w:id="4920" w:author="SFC2021" w:date="2025-12-22T16:11:21Z">
        <w:r>
          <w:fldChar w:fldCharType="separate"/>
        </w:r>
      </w:del>
      <w:del w:id="4921" w:author="SFC2021" w:date="2025-12-22T16:11:21Z">
        <w:r w:rsidR="00A77B3E">
          <w:rPr>
            <w:rStyle w:val="Hyperlink"/>
            <w:rFonts w:ascii="TimesNewRoman" w:eastAsia="TimesNewRoman" w:hAnsi="TimesNewRoman" w:cs="TimesNewRoman"/>
          </w:rPr>
          <w:delText>3.6. Σύνολο χρηματοδοτικών πιστώσεων ανά ταμείο και εθνική συγχρηματοδότηση</w:delText>
        </w:r>
      </w:del>
      <w:del w:id="4922" w:author="SFC2021" w:date="2025-12-22T16:11:21Z">
        <w:r>
          <w:tab/>
        </w:r>
      </w:del>
      <w:del w:id="4923" w:author="SFC2021" w:date="2025-12-22T16:11:21Z">
        <w:r>
          <w:fldChar w:fldCharType="begin"/>
        </w:r>
      </w:del>
      <w:del w:id="4924" w:author="SFC2021" w:date="2025-12-22T16:11:21Z">
        <w:r>
          <w:delInstrText xml:space="preserve"> PAGEREF _Toc256000842 \h </w:delInstrText>
        </w:r>
      </w:del>
      <w:del w:id="4925" w:author="SFC2021" w:date="2025-12-22T16:11:21Z">
        <w:r>
          <w:fldChar w:fldCharType="separate"/>
        </w:r>
      </w:del>
      <w:del w:id="4926" w:author="SFC2021" w:date="2025-12-22T16:11:21Z">
        <w:r>
          <w:delText>203</w:delText>
        </w:r>
      </w:del>
      <w:del w:id="4927" w:author="SFC2021" w:date="2025-12-22T16:11:21Z">
        <w:r>
          <w:fldChar w:fldCharType="end"/>
        </w:r>
      </w:del>
      <w:del w:id="4928" w:author="SFC2021" w:date="2025-12-22T16:11:21Z">
        <w:r>
          <w:fldChar w:fldCharType="end"/>
        </w:r>
      </w:del>
    </w:p>
    <w:p>
      <w:pPr>
        <w:pStyle w:val="TOC4"/>
        <w:tabs>
          <w:tab w:val="end" w:leader="dot" w:pos="10240"/>
        </w:tabs>
        <w:rPr>
          <w:del w:id="4929" w:author="SFC2021" w:date="2025-12-22T16:11:21Z"/>
          <w:rFonts w:ascii="Calibri" w:hAnsi="Calibri"/>
          <w:noProof/>
          <w:sz w:val="22"/>
        </w:rPr>
      </w:pPr>
      <w:del w:id="4930" w:author="SFC2021" w:date="2025-12-22T16:11:21Z">
        <w:r>
          <w:fldChar w:fldCharType="begin"/>
        </w:r>
      </w:del>
      <w:del w:id="4931" w:author="SFC2021" w:date="2025-12-22T16:11:21Z">
        <w:r>
          <w:delInstrText xml:space="preserve"> HYPERLINK \l "_Toc256000843" </w:delInstrText>
        </w:r>
      </w:del>
      <w:del w:id="4932" w:author="SFC2021" w:date="2025-12-22T16:11:21Z">
        <w:r>
          <w:fldChar w:fldCharType="separate"/>
        </w:r>
      </w:del>
      <w:del w:id="4933" w:author="SFC2021" w:date="2025-12-22T16:11:21Z">
        <w:r w:rsidR="00A77B3E">
          <w:rPr>
            <w:rStyle w:val="Hyperlink"/>
            <w:rFonts w:ascii="TimesNewRoman" w:eastAsia="TimesNewRoman" w:hAnsi="TimesNewRoman" w:cs="TimesNewRoman"/>
          </w:rPr>
          <w:delText>Πίνακας 11: Σύνολο χρηματοδοτικών πιστώσεων ανά ταμείο και εθνική συγχρηματοδότηση</w:delText>
        </w:r>
      </w:del>
      <w:del w:id="4934" w:author="SFC2021" w:date="2025-12-22T16:11:21Z">
        <w:r>
          <w:tab/>
        </w:r>
      </w:del>
      <w:del w:id="4935" w:author="SFC2021" w:date="2025-12-22T16:11:21Z">
        <w:r>
          <w:fldChar w:fldCharType="begin"/>
        </w:r>
      </w:del>
      <w:del w:id="4936" w:author="SFC2021" w:date="2025-12-22T16:11:21Z">
        <w:r>
          <w:delInstrText xml:space="preserve"> PAGEREF _Toc256000843 \h </w:delInstrText>
        </w:r>
      </w:del>
      <w:del w:id="4937" w:author="SFC2021" w:date="2025-12-22T16:11:21Z">
        <w:r>
          <w:fldChar w:fldCharType="separate"/>
        </w:r>
      </w:del>
      <w:del w:id="4938" w:author="SFC2021" w:date="2025-12-22T16:11:21Z">
        <w:r>
          <w:delText>203</w:delText>
        </w:r>
      </w:del>
      <w:del w:id="4939" w:author="SFC2021" w:date="2025-12-22T16:11:21Z">
        <w:r>
          <w:fldChar w:fldCharType="end"/>
        </w:r>
      </w:del>
      <w:del w:id="4940" w:author="SFC2021" w:date="2025-12-22T16:11:21Z">
        <w:r>
          <w:fldChar w:fldCharType="end"/>
        </w:r>
      </w:del>
    </w:p>
    <w:p>
      <w:pPr>
        <w:pStyle w:val="TOC1"/>
        <w:tabs>
          <w:tab w:val="end" w:leader="dot" w:pos="10240"/>
        </w:tabs>
        <w:rPr>
          <w:del w:id="4941" w:author="SFC2021" w:date="2025-12-22T16:11:21Z"/>
          <w:rFonts w:ascii="Calibri" w:hAnsi="Calibri"/>
          <w:noProof/>
          <w:sz w:val="22"/>
        </w:rPr>
      </w:pPr>
      <w:del w:id="4942" w:author="SFC2021" w:date="2025-12-22T16:11:21Z">
        <w:r>
          <w:fldChar w:fldCharType="begin"/>
        </w:r>
      </w:del>
      <w:del w:id="4943" w:author="SFC2021" w:date="2025-12-22T16:11:21Z">
        <w:r>
          <w:delInstrText xml:space="preserve"> HYPERLINK \l "_Toc256000844" </w:delInstrText>
        </w:r>
      </w:del>
      <w:del w:id="4944" w:author="SFC2021" w:date="2025-12-22T16:11:21Z">
        <w:r>
          <w:fldChar w:fldCharType="separate"/>
        </w:r>
      </w:del>
      <w:del w:id="4945" w:author="SFC2021" w:date="2025-12-22T16:11:21Z">
        <w:r w:rsidR="00A77B3E">
          <w:rPr>
            <w:rStyle w:val="Hyperlink"/>
            <w:rFonts w:ascii="Times New Roman" w:hAnsi="Times New Roman" w:cs="Times New Roman"/>
          </w:rPr>
          <w:delText>4. Αναγκαίοι πρόσφοροι όροι</w:delText>
        </w:r>
      </w:del>
      <w:del w:id="4946" w:author="SFC2021" w:date="2025-12-22T16:11:21Z">
        <w:r>
          <w:tab/>
        </w:r>
      </w:del>
      <w:del w:id="4947" w:author="SFC2021" w:date="2025-12-22T16:11:21Z">
        <w:r>
          <w:fldChar w:fldCharType="begin"/>
        </w:r>
      </w:del>
      <w:del w:id="4948" w:author="SFC2021" w:date="2025-12-22T16:11:21Z">
        <w:r>
          <w:delInstrText xml:space="preserve"> PAGEREF _Toc256000844 \h </w:delInstrText>
        </w:r>
      </w:del>
      <w:del w:id="4949" w:author="SFC2021" w:date="2025-12-22T16:11:21Z">
        <w:r>
          <w:fldChar w:fldCharType="separate"/>
        </w:r>
      </w:del>
      <w:del w:id="4950" w:author="SFC2021" w:date="2025-12-22T16:11:21Z">
        <w:r>
          <w:delText>205</w:delText>
        </w:r>
      </w:del>
      <w:del w:id="4951" w:author="SFC2021" w:date="2025-12-22T16:11:21Z">
        <w:r>
          <w:fldChar w:fldCharType="end"/>
        </w:r>
      </w:del>
      <w:del w:id="4952" w:author="SFC2021" w:date="2025-12-22T16:11:21Z">
        <w:r>
          <w:fldChar w:fldCharType="end"/>
        </w:r>
      </w:del>
    </w:p>
    <w:p>
      <w:pPr>
        <w:pStyle w:val="TOC1"/>
        <w:tabs>
          <w:tab w:val="end" w:leader="dot" w:pos="10240"/>
        </w:tabs>
        <w:rPr>
          <w:del w:id="4953" w:author="SFC2021" w:date="2025-12-22T16:11:21Z"/>
          <w:rFonts w:ascii="Calibri" w:hAnsi="Calibri"/>
          <w:noProof/>
          <w:sz w:val="22"/>
        </w:rPr>
      </w:pPr>
      <w:del w:id="4954" w:author="SFC2021" w:date="2025-12-22T16:11:21Z">
        <w:r>
          <w:fldChar w:fldCharType="begin"/>
        </w:r>
      </w:del>
      <w:del w:id="4955" w:author="SFC2021" w:date="2025-12-22T16:11:21Z">
        <w:r>
          <w:delInstrText xml:space="preserve"> HYPERLINK \l "_Toc256000845" </w:delInstrText>
        </w:r>
      </w:del>
      <w:del w:id="4956" w:author="SFC2021" w:date="2025-12-22T16:11:21Z">
        <w:r>
          <w:fldChar w:fldCharType="separate"/>
        </w:r>
      </w:del>
      <w:del w:id="4957" w:author="SFC2021" w:date="2025-12-22T16:11:21Z">
        <w:r w:rsidR="00A77B3E">
          <w:rPr>
            <w:rStyle w:val="Hyperlink"/>
            <w:rFonts w:ascii="Times New Roman" w:hAnsi="Times New Roman" w:cs="Times New Roman"/>
          </w:rPr>
          <w:delText>5. Αρμόδιες για το πρόγραμμα αρχές</w:delText>
        </w:r>
      </w:del>
      <w:del w:id="4958" w:author="SFC2021" w:date="2025-12-22T16:11:21Z">
        <w:r>
          <w:tab/>
        </w:r>
      </w:del>
      <w:del w:id="4959" w:author="SFC2021" w:date="2025-12-22T16:11:21Z">
        <w:r>
          <w:fldChar w:fldCharType="begin"/>
        </w:r>
      </w:del>
      <w:del w:id="4960" w:author="SFC2021" w:date="2025-12-22T16:11:21Z">
        <w:r>
          <w:delInstrText xml:space="preserve"> PAGEREF _Toc256000845 \h </w:delInstrText>
        </w:r>
      </w:del>
      <w:del w:id="4961" w:author="SFC2021" w:date="2025-12-22T16:11:21Z">
        <w:r>
          <w:fldChar w:fldCharType="separate"/>
        </w:r>
      </w:del>
      <w:del w:id="4962" w:author="SFC2021" w:date="2025-12-22T16:11:21Z">
        <w:r>
          <w:delText>244</w:delText>
        </w:r>
      </w:del>
      <w:del w:id="4963" w:author="SFC2021" w:date="2025-12-22T16:11:21Z">
        <w:r>
          <w:fldChar w:fldCharType="end"/>
        </w:r>
      </w:del>
      <w:del w:id="4964" w:author="SFC2021" w:date="2025-12-22T16:11:21Z">
        <w:r>
          <w:fldChar w:fldCharType="end"/>
        </w:r>
      </w:del>
    </w:p>
    <w:p>
      <w:pPr>
        <w:pStyle w:val="TOC2"/>
        <w:tabs>
          <w:tab w:val="end" w:leader="dot" w:pos="10240"/>
        </w:tabs>
        <w:rPr>
          <w:del w:id="4965" w:author="SFC2021" w:date="2025-12-22T16:11:21Z"/>
          <w:rFonts w:ascii="Calibri" w:hAnsi="Calibri"/>
          <w:noProof/>
          <w:sz w:val="22"/>
        </w:rPr>
      </w:pPr>
      <w:del w:id="4966" w:author="SFC2021" w:date="2025-12-22T16:11:21Z">
        <w:r>
          <w:fldChar w:fldCharType="begin"/>
        </w:r>
      </w:del>
      <w:del w:id="4967" w:author="SFC2021" w:date="2025-12-22T16:11:21Z">
        <w:r>
          <w:delInstrText xml:space="preserve"> HYPERLINK \l "_Toc256000846" </w:delInstrText>
        </w:r>
      </w:del>
      <w:del w:id="4968" w:author="SFC2021" w:date="2025-12-22T16:11:21Z">
        <w:r>
          <w:fldChar w:fldCharType="separate"/>
        </w:r>
      </w:del>
      <w:del w:id="4969" w:author="SFC2021" w:date="2025-12-22T16:11:21Z">
        <w:r w:rsidR="00A77B3E">
          <w:rPr>
            <w:rStyle w:val="Hyperlink"/>
            <w:rFonts w:ascii="TimesNewRoman" w:eastAsia="TimesNewRoman" w:hAnsi="TimesNewRoman" w:cs="TimesNewRoman"/>
          </w:rPr>
          <w:delText>Πίνακας 13: Αρχές του προγράμματος</w:delText>
        </w:r>
      </w:del>
      <w:del w:id="4970" w:author="SFC2021" w:date="2025-12-22T16:11:21Z">
        <w:r>
          <w:tab/>
        </w:r>
      </w:del>
      <w:del w:id="4971" w:author="SFC2021" w:date="2025-12-22T16:11:21Z">
        <w:r>
          <w:fldChar w:fldCharType="begin"/>
        </w:r>
      </w:del>
      <w:del w:id="4972" w:author="SFC2021" w:date="2025-12-22T16:11:21Z">
        <w:r>
          <w:delInstrText xml:space="preserve"> PAGEREF _Toc256000846 \h </w:delInstrText>
        </w:r>
      </w:del>
      <w:del w:id="4973" w:author="SFC2021" w:date="2025-12-22T16:11:21Z">
        <w:r>
          <w:fldChar w:fldCharType="separate"/>
        </w:r>
      </w:del>
      <w:del w:id="4974" w:author="SFC2021" w:date="2025-12-22T16:11:21Z">
        <w:r>
          <w:delText>244</w:delText>
        </w:r>
      </w:del>
      <w:del w:id="4975" w:author="SFC2021" w:date="2025-12-22T16:11:21Z">
        <w:r>
          <w:fldChar w:fldCharType="end"/>
        </w:r>
      </w:del>
      <w:del w:id="4976" w:author="SFC2021" w:date="2025-12-22T16:11:21Z">
        <w:r>
          <w:fldChar w:fldCharType="end"/>
        </w:r>
      </w:del>
    </w:p>
    <w:p>
      <w:pPr>
        <w:pStyle w:val="TOC2"/>
        <w:tabs>
          <w:tab w:val="end" w:leader="dot" w:pos="10240"/>
        </w:tabs>
        <w:rPr>
          <w:del w:id="4977" w:author="SFC2021" w:date="2025-12-22T16:11:21Z"/>
          <w:rFonts w:ascii="Calibri" w:hAnsi="Calibri"/>
          <w:noProof/>
          <w:sz w:val="22"/>
        </w:rPr>
      </w:pPr>
      <w:del w:id="4978" w:author="SFC2021" w:date="2025-12-22T16:11:21Z">
        <w:r>
          <w:fldChar w:fldCharType="begin"/>
        </w:r>
      </w:del>
      <w:del w:id="4979" w:author="SFC2021" w:date="2025-12-22T16:11:21Z">
        <w:r>
          <w:delInstrText xml:space="preserve"> HYPERLINK \l "_Toc256000847" </w:delInstrText>
        </w:r>
      </w:del>
      <w:del w:id="4980" w:author="SFC2021" w:date="2025-12-22T16:11:21Z">
        <w:r>
          <w:fldChar w:fldCharType="separate"/>
        </w:r>
      </w:del>
      <w:del w:id="4981" w:author="SFC2021" w:date="2025-12-22T16:11:21Z">
        <w:r w:rsidR="00A77B3E">
          <w:rPr>
            <w:rStyle w:val="Hyperlink"/>
            <w:rFonts w:ascii="TimesNewRoman" w:eastAsia="TimesNewRoman" w:hAnsi="TimesNewRoman" w:cs="TimesNewRoman"/>
          </w:rPr>
          <w:delText>Κατανομή των επιστρεφόμενων ποσών για τεχνική βοήθεια κατά το άρθρο 36 παράγραφος 5 του ΚΚΔ, εάν έχουν προσδιοριστεί περισσότεροι του ενός φορείς για τη λήψη πληρωμών από την Επιτροπή</w:delText>
        </w:r>
      </w:del>
      <w:del w:id="4982" w:author="SFC2021" w:date="2025-12-22T16:11:21Z">
        <w:r>
          <w:tab/>
        </w:r>
      </w:del>
      <w:del w:id="4983" w:author="SFC2021" w:date="2025-12-22T16:11:21Z">
        <w:r>
          <w:fldChar w:fldCharType="begin"/>
        </w:r>
      </w:del>
      <w:del w:id="4984" w:author="SFC2021" w:date="2025-12-22T16:11:21Z">
        <w:r>
          <w:delInstrText xml:space="preserve"> PAGEREF _Toc256000847 \h </w:delInstrText>
        </w:r>
      </w:del>
      <w:del w:id="4985" w:author="SFC2021" w:date="2025-12-22T16:11:21Z">
        <w:r>
          <w:fldChar w:fldCharType="separate"/>
        </w:r>
      </w:del>
      <w:del w:id="4986" w:author="SFC2021" w:date="2025-12-22T16:11:21Z">
        <w:r>
          <w:delText>244</w:delText>
        </w:r>
      </w:del>
      <w:del w:id="4987" w:author="SFC2021" w:date="2025-12-22T16:11:21Z">
        <w:r>
          <w:fldChar w:fldCharType="end"/>
        </w:r>
      </w:del>
      <w:del w:id="4988" w:author="SFC2021" w:date="2025-12-22T16:11:21Z">
        <w:r>
          <w:fldChar w:fldCharType="end"/>
        </w:r>
      </w:del>
    </w:p>
    <w:p>
      <w:pPr>
        <w:pStyle w:val="TOC1"/>
        <w:tabs>
          <w:tab w:val="end" w:leader="dot" w:pos="10240"/>
        </w:tabs>
        <w:rPr>
          <w:del w:id="4989" w:author="SFC2021" w:date="2025-12-22T16:11:21Z"/>
          <w:rFonts w:ascii="Calibri" w:hAnsi="Calibri"/>
          <w:noProof/>
          <w:sz w:val="22"/>
        </w:rPr>
      </w:pPr>
      <w:del w:id="4990" w:author="SFC2021" w:date="2025-12-22T16:11:21Z">
        <w:r>
          <w:fldChar w:fldCharType="begin"/>
        </w:r>
      </w:del>
      <w:del w:id="4991" w:author="SFC2021" w:date="2025-12-22T16:11:21Z">
        <w:r>
          <w:delInstrText xml:space="preserve"> HYPERLINK \l "_Toc256000848" </w:delInstrText>
        </w:r>
      </w:del>
      <w:del w:id="4992" w:author="SFC2021" w:date="2025-12-22T16:11:21Z">
        <w:r>
          <w:fldChar w:fldCharType="separate"/>
        </w:r>
      </w:del>
      <w:del w:id="4993" w:author="SFC2021" w:date="2025-12-22T16:11:21Z">
        <w:r w:rsidR="00A77B3E">
          <w:rPr>
            <w:rStyle w:val="Hyperlink"/>
            <w:rFonts w:ascii="TimesNewRoman" w:eastAsia="TimesNewRoman" w:hAnsi="TimesNewRoman" w:cs="TimesNewRoman"/>
          </w:rPr>
          <w:delText>6. Εταιρική σχέση</w:delText>
        </w:r>
      </w:del>
      <w:del w:id="4994" w:author="SFC2021" w:date="2025-12-22T16:11:21Z">
        <w:r>
          <w:tab/>
        </w:r>
      </w:del>
      <w:del w:id="4995" w:author="SFC2021" w:date="2025-12-22T16:11:21Z">
        <w:r>
          <w:fldChar w:fldCharType="begin"/>
        </w:r>
      </w:del>
      <w:del w:id="4996" w:author="SFC2021" w:date="2025-12-22T16:11:21Z">
        <w:r>
          <w:delInstrText xml:space="preserve"> PAGEREF _Toc256000848 \h </w:delInstrText>
        </w:r>
      </w:del>
      <w:del w:id="4997" w:author="SFC2021" w:date="2025-12-22T16:11:21Z">
        <w:r>
          <w:fldChar w:fldCharType="separate"/>
        </w:r>
      </w:del>
      <w:del w:id="4998" w:author="SFC2021" w:date="2025-12-22T16:11:21Z">
        <w:r>
          <w:delText>245</w:delText>
        </w:r>
      </w:del>
      <w:del w:id="4999" w:author="SFC2021" w:date="2025-12-22T16:11:21Z">
        <w:r>
          <w:fldChar w:fldCharType="end"/>
        </w:r>
      </w:del>
      <w:del w:id="5000" w:author="SFC2021" w:date="2025-12-22T16:11:21Z">
        <w:r>
          <w:fldChar w:fldCharType="end"/>
        </w:r>
      </w:del>
    </w:p>
    <w:p>
      <w:pPr>
        <w:pStyle w:val="TOC1"/>
        <w:tabs>
          <w:tab w:val="end" w:leader="dot" w:pos="10240"/>
        </w:tabs>
        <w:rPr>
          <w:del w:id="5001" w:author="SFC2021" w:date="2025-12-22T16:11:21Z"/>
          <w:rFonts w:ascii="Calibri" w:hAnsi="Calibri"/>
          <w:noProof/>
          <w:sz w:val="22"/>
        </w:rPr>
      </w:pPr>
      <w:del w:id="5002" w:author="SFC2021" w:date="2025-12-22T16:11:21Z">
        <w:r>
          <w:fldChar w:fldCharType="begin"/>
        </w:r>
      </w:del>
      <w:del w:id="5003" w:author="SFC2021" w:date="2025-12-22T16:11:21Z">
        <w:r>
          <w:delInstrText xml:space="preserve"> HYPERLINK \l "_Toc256000849" </w:delInstrText>
        </w:r>
      </w:del>
      <w:del w:id="5004" w:author="SFC2021" w:date="2025-12-22T16:11:21Z">
        <w:r>
          <w:fldChar w:fldCharType="separate"/>
        </w:r>
      </w:del>
      <w:del w:id="5005" w:author="SFC2021" w:date="2025-12-22T16:11:21Z">
        <w:r w:rsidR="00A77B3E">
          <w:rPr>
            <w:rStyle w:val="Hyperlink"/>
            <w:rFonts w:ascii="TimesNewRoman" w:eastAsia="TimesNewRoman" w:hAnsi="TimesNewRoman" w:cs="TimesNewRoman"/>
          </w:rPr>
          <w:delText>7. Επικοινωνία και προβολή</w:delText>
        </w:r>
      </w:del>
      <w:del w:id="5006" w:author="SFC2021" w:date="2025-12-22T16:11:21Z">
        <w:r>
          <w:tab/>
        </w:r>
      </w:del>
      <w:del w:id="5007" w:author="SFC2021" w:date="2025-12-22T16:11:21Z">
        <w:r>
          <w:fldChar w:fldCharType="begin"/>
        </w:r>
      </w:del>
      <w:del w:id="5008" w:author="SFC2021" w:date="2025-12-22T16:11:21Z">
        <w:r>
          <w:delInstrText xml:space="preserve"> PAGEREF _Toc256000849 \h </w:delInstrText>
        </w:r>
      </w:del>
      <w:del w:id="5009" w:author="SFC2021" w:date="2025-12-22T16:11:21Z">
        <w:r>
          <w:fldChar w:fldCharType="separate"/>
        </w:r>
      </w:del>
      <w:del w:id="5010" w:author="SFC2021" w:date="2025-12-22T16:11:21Z">
        <w:r>
          <w:delText>248</w:delText>
        </w:r>
      </w:del>
      <w:del w:id="5011" w:author="SFC2021" w:date="2025-12-22T16:11:21Z">
        <w:r>
          <w:fldChar w:fldCharType="end"/>
        </w:r>
      </w:del>
      <w:del w:id="5012" w:author="SFC2021" w:date="2025-12-22T16:11:21Z">
        <w:r>
          <w:fldChar w:fldCharType="end"/>
        </w:r>
      </w:del>
    </w:p>
    <w:p>
      <w:pPr>
        <w:pStyle w:val="TOC1"/>
        <w:tabs>
          <w:tab w:val="end" w:leader="dot" w:pos="10240"/>
        </w:tabs>
        <w:rPr>
          <w:del w:id="5013" w:author="SFC2021" w:date="2025-12-22T16:11:21Z"/>
          <w:rFonts w:ascii="Calibri" w:hAnsi="Calibri"/>
          <w:noProof/>
          <w:sz w:val="22"/>
        </w:rPr>
      </w:pPr>
      <w:del w:id="5014" w:author="SFC2021" w:date="2025-12-22T16:11:21Z">
        <w:r>
          <w:fldChar w:fldCharType="begin"/>
        </w:r>
      </w:del>
      <w:del w:id="5015" w:author="SFC2021" w:date="2025-12-22T16:11:21Z">
        <w:r>
          <w:delInstrText xml:space="preserve"> HYPERLINK \l "_Toc256000850" </w:delInstrText>
        </w:r>
      </w:del>
      <w:del w:id="5016" w:author="SFC2021" w:date="2025-12-22T16:11:21Z">
        <w:r>
          <w:fldChar w:fldCharType="separate"/>
        </w:r>
      </w:del>
      <w:del w:id="5017" w:author="SFC2021" w:date="2025-12-22T16:11:21Z">
        <w:r w:rsidR="00A77B3E">
          <w:rPr>
            <w:rStyle w:val="Hyperlink"/>
            <w:rFonts w:ascii="TimesNewRoman" w:eastAsia="TimesNewRoman" w:hAnsi="TimesNewRoman" w:cs="TimesNewRoman"/>
          </w:rPr>
          <w:delText>8. Χρήση μοναδιαίων δαπανών, κατ’ αποκοπή ποσών, ενιαίων συντελεστών και χρηματοδότησης που δεν συνδέεται με τις δαπάνες</w:delText>
        </w:r>
      </w:del>
      <w:del w:id="5018" w:author="SFC2021" w:date="2025-12-22T16:11:21Z">
        <w:r>
          <w:tab/>
        </w:r>
      </w:del>
      <w:del w:id="5019" w:author="SFC2021" w:date="2025-12-22T16:11:21Z">
        <w:r>
          <w:fldChar w:fldCharType="begin"/>
        </w:r>
      </w:del>
      <w:del w:id="5020" w:author="SFC2021" w:date="2025-12-22T16:11:21Z">
        <w:r>
          <w:delInstrText xml:space="preserve"> PAGEREF _Toc256000850 \h </w:delInstrText>
        </w:r>
      </w:del>
      <w:del w:id="5021" w:author="SFC2021" w:date="2025-12-22T16:11:21Z">
        <w:r>
          <w:fldChar w:fldCharType="separate"/>
        </w:r>
      </w:del>
      <w:del w:id="5022" w:author="SFC2021" w:date="2025-12-22T16:11:21Z">
        <w:r>
          <w:delText>250</w:delText>
        </w:r>
      </w:del>
      <w:del w:id="5023" w:author="SFC2021" w:date="2025-12-22T16:11:21Z">
        <w:r>
          <w:fldChar w:fldCharType="end"/>
        </w:r>
      </w:del>
      <w:del w:id="5024" w:author="SFC2021" w:date="2025-12-22T16:11:21Z">
        <w:r>
          <w:fldChar w:fldCharType="end"/>
        </w:r>
      </w:del>
    </w:p>
    <w:p>
      <w:pPr>
        <w:pStyle w:val="TOC2"/>
        <w:tabs>
          <w:tab w:val="end" w:leader="dot" w:pos="10240"/>
        </w:tabs>
        <w:rPr>
          <w:del w:id="5025" w:author="SFC2021" w:date="2025-12-22T16:11:21Z"/>
          <w:rFonts w:ascii="Calibri" w:hAnsi="Calibri"/>
          <w:noProof/>
          <w:sz w:val="22"/>
        </w:rPr>
      </w:pPr>
      <w:del w:id="5026" w:author="SFC2021" w:date="2025-12-22T16:11:21Z">
        <w:r>
          <w:fldChar w:fldCharType="begin"/>
        </w:r>
      </w:del>
      <w:del w:id="5027" w:author="SFC2021" w:date="2025-12-22T16:11:21Z">
        <w:r>
          <w:delInstrText xml:space="preserve"> HYPERLINK \l "_Toc256000851" </w:delInstrText>
        </w:r>
      </w:del>
      <w:del w:id="5028" w:author="SFC2021" w:date="2025-12-22T16:11:21Z">
        <w:r>
          <w:fldChar w:fldCharType="separate"/>
        </w:r>
      </w:del>
      <w:del w:id="5029" w:author="SFC2021" w:date="2025-12-22T16:11:21Z">
        <w:r w:rsidR="00A77B3E">
          <w:rPr>
            <w:rStyle w:val="Hyperlink"/>
            <w:rFonts w:ascii="TimesNewRoman" w:eastAsia="TimesNewRoman" w:hAnsi="TimesNewRoman" w:cs="TimesNewRoman"/>
          </w:rPr>
          <w:delText>Πίνακας 14: Χρήση μοναδιαίων δαπανών, κατ’ αποκοπή ποσών, ενιαίων συντελεστών και χρηματοδότησης που δεν συνδέεται με τις δαπάνες</w:delText>
        </w:r>
      </w:del>
      <w:del w:id="5030" w:author="SFC2021" w:date="2025-12-22T16:11:21Z">
        <w:r>
          <w:tab/>
        </w:r>
      </w:del>
      <w:del w:id="5031" w:author="SFC2021" w:date="2025-12-22T16:11:21Z">
        <w:r>
          <w:fldChar w:fldCharType="begin"/>
        </w:r>
      </w:del>
      <w:del w:id="5032" w:author="SFC2021" w:date="2025-12-22T16:11:21Z">
        <w:r>
          <w:delInstrText xml:space="preserve"> PAGEREF _Toc256000851 \h </w:delInstrText>
        </w:r>
      </w:del>
      <w:del w:id="5033" w:author="SFC2021" w:date="2025-12-22T16:11:21Z">
        <w:r>
          <w:fldChar w:fldCharType="separate"/>
        </w:r>
      </w:del>
      <w:del w:id="5034" w:author="SFC2021" w:date="2025-12-22T16:11:21Z">
        <w:r>
          <w:delText>250</w:delText>
        </w:r>
      </w:del>
      <w:del w:id="5035" w:author="SFC2021" w:date="2025-12-22T16:11:21Z">
        <w:r>
          <w:fldChar w:fldCharType="end"/>
        </w:r>
      </w:del>
      <w:del w:id="5036" w:author="SFC2021" w:date="2025-12-22T16:11:21Z">
        <w:r>
          <w:fldChar w:fldCharType="end"/>
        </w:r>
      </w:del>
    </w:p>
    <w:p>
      <w:pPr>
        <w:pStyle w:val="TOC1"/>
        <w:tabs>
          <w:tab w:val="end" w:leader="dot" w:pos="10240"/>
        </w:tabs>
        <w:rPr>
          <w:del w:id="5037" w:author="SFC2021" w:date="2025-12-22T16:11:21Z"/>
          <w:rFonts w:ascii="Calibri" w:hAnsi="Calibri"/>
          <w:noProof/>
          <w:sz w:val="22"/>
        </w:rPr>
      </w:pPr>
      <w:del w:id="5038" w:author="SFC2021" w:date="2025-12-22T16:11:21Z">
        <w:r>
          <w:fldChar w:fldCharType="begin"/>
        </w:r>
      </w:del>
      <w:del w:id="5039" w:author="SFC2021" w:date="2025-12-22T16:11:21Z">
        <w:r>
          <w:delInstrText xml:space="preserve"> HYPERLINK \l "_Toc256000852" </w:delInstrText>
        </w:r>
      </w:del>
      <w:del w:id="5040" w:author="SFC2021" w:date="2025-12-22T16:11:21Z">
        <w:r>
          <w:fldChar w:fldCharType="separate"/>
        </w:r>
      </w:del>
      <w:del w:id="5041" w:author="SFC2021" w:date="2025-12-22T16:11:21Z">
        <w:r w:rsidR="00A77B3E">
          <w:rPr>
            <w:rStyle w:val="Hyperlink"/>
            <w:rFonts w:ascii="TimesNewRoman" w:eastAsia="TimesNewRoman" w:hAnsi="TimesNewRoman" w:cs="TimesNewRoman"/>
          </w:rPr>
          <w:delText>Προσάρτημα 1: Συνεισφορά της Ένωσης βάσει μοναδιαίων δαπανών, κατ’ αποκοπή ποσών και ενιαίων συντελεστών</w:delText>
        </w:r>
      </w:del>
      <w:del w:id="5042" w:author="SFC2021" w:date="2025-12-22T16:11:21Z">
        <w:r>
          <w:tab/>
        </w:r>
      </w:del>
      <w:del w:id="5043" w:author="SFC2021" w:date="2025-12-22T16:11:21Z">
        <w:r>
          <w:fldChar w:fldCharType="begin"/>
        </w:r>
      </w:del>
      <w:del w:id="5044" w:author="SFC2021" w:date="2025-12-22T16:11:21Z">
        <w:r>
          <w:delInstrText xml:space="preserve"> PAGEREF _Toc256000852 \h </w:delInstrText>
        </w:r>
      </w:del>
      <w:del w:id="5045" w:author="SFC2021" w:date="2025-12-22T16:11:21Z">
        <w:r>
          <w:fldChar w:fldCharType="separate"/>
        </w:r>
      </w:del>
      <w:del w:id="5046" w:author="SFC2021" w:date="2025-12-22T16:11:21Z">
        <w:r>
          <w:delText>251</w:delText>
        </w:r>
      </w:del>
      <w:del w:id="5047" w:author="SFC2021" w:date="2025-12-22T16:11:21Z">
        <w:r>
          <w:fldChar w:fldCharType="end"/>
        </w:r>
      </w:del>
      <w:del w:id="5048" w:author="SFC2021" w:date="2025-12-22T16:11:21Z">
        <w:r>
          <w:fldChar w:fldCharType="end"/>
        </w:r>
      </w:del>
    </w:p>
    <w:p>
      <w:pPr>
        <w:pStyle w:val="TOC2"/>
        <w:tabs>
          <w:tab w:val="end" w:leader="dot" w:pos="10240"/>
        </w:tabs>
        <w:rPr>
          <w:del w:id="5049" w:author="SFC2021" w:date="2025-12-22T16:11:21Z"/>
          <w:rFonts w:ascii="Calibri" w:hAnsi="Calibri"/>
          <w:noProof/>
          <w:sz w:val="22"/>
        </w:rPr>
      </w:pPr>
      <w:del w:id="5050" w:author="SFC2021" w:date="2025-12-22T16:11:21Z">
        <w:r>
          <w:fldChar w:fldCharType="begin"/>
        </w:r>
      </w:del>
      <w:del w:id="5051" w:author="SFC2021" w:date="2025-12-22T16:11:21Z">
        <w:r>
          <w:delInstrText xml:space="preserve"> HYPERLINK \l "_Toc256000853" </w:delInstrText>
        </w:r>
      </w:del>
      <w:del w:id="5052" w:author="SFC2021" w:date="2025-12-22T16:11:21Z">
        <w:r>
          <w:fldChar w:fldCharType="separate"/>
        </w:r>
      </w:del>
      <w:del w:id="5053" w:author="SFC2021" w:date="2025-12-22T16:11:21Z">
        <w:r w:rsidR="00A77B3E">
          <w:rPr>
            <w:rStyle w:val="Hyperlink"/>
            <w:rFonts w:ascii="TimesNewRoman" w:eastAsia="TimesNewRoman" w:hAnsi="TimesNewRoman" w:cs="TimesNewRoman"/>
          </w:rPr>
          <w:delText>A. Σύνοψη των κύριων στοιχείων</w:delText>
        </w:r>
      </w:del>
      <w:del w:id="5054" w:author="SFC2021" w:date="2025-12-22T16:11:21Z">
        <w:r>
          <w:tab/>
        </w:r>
      </w:del>
      <w:del w:id="5055" w:author="SFC2021" w:date="2025-12-22T16:11:21Z">
        <w:r>
          <w:fldChar w:fldCharType="begin"/>
        </w:r>
      </w:del>
      <w:del w:id="5056" w:author="SFC2021" w:date="2025-12-22T16:11:21Z">
        <w:r>
          <w:delInstrText xml:space="preserve"> PAGEREF _Toc256000853 \h </w:delInstrText>
        </w:r>
      </w:del>
      <w:del w:id="5057" w:author="SFC2021" w:date="2025-12-22T16:11:21Z">
        <w:r>
          <w:fldChar w:fldCharType="separate"/>
        </w:r>
      </w:del>
      <w:del w:id="5058" w:author="SFC2021" w:date="2025-12-22T16:11:21Z">
        <w:r>
          <w:delText>251</w:delText>
        </w:r>
      </w:del>
      <w:del w:id="5059" w:author="SFC2021" w:date="2025-12-22T16:11:21Z">
        <w:r>
          <w:fldChar w:fldCharType="end"/>
        </w:r>
      </w:del>
      <w:del w:id="5060" w:author="SFC2021" w:date="2025-12-22T16:11:21Z">
        <w:r>
          <w:fldChar w:fldCharType="end"/>
        </w:r>
      </w:del>
    </w:p>
    <w:p>
      <w:pPr>
        <w:pStyle w:val="TOC2"/>
        <w:tabs>
          <w:tab w:val="end" w:leader="dot" w:pos="10240"/>
        </w:tabs>
        <w:rPr>
          <w:del w:id="5061" w:author="SFC2021" w:date="2025-12-22T16:11:21Z"/>
          <w:rFonts w:ascii="Calibri" w:hAnsi="Calibri"/>
          <w:noProof/>
          <w:sz w:val="22"/>
        </w:rPr>
      </w:pPr>
      <w:del w:id="5062" w:author="SFC2021" w:date="2025-12-22T16:11:21Z">
        <w:r>
          <w:fldChar w:fldCharType="begin"/>
        </w:r>
      </w:del>
      <w:del w:id="5063" w:author="SFC2021" w:date="2025-12-22T16:11:21Z">
        <w:r>
          <w:delInstrText xml:space="preserve"> HYPERLINK \l "_Toc256000854" </w:delInstrText>
        </w:r>
      </w:del>
      <w:del w:id="5064" w:author="SFC2021" w:date="2025-12-22T16:11:21Z">
        <w:r>
          <w:fldChar w:fldCharType="separate"/>
        </w:r>
      </w:del>
      <w:del w:id="5065" w:author="SFC2021" w:date="2025-12-22T16:11:21Z">
        <w:r w:rsidR="00A77B3E">
          <w:rPr>
            <w:rStyle w:val="Hyperlink"/>
            <w:rFonts w:ascii="TimesNewRoman" w:eastAsia="TimesNewRoman" w:hAnsi="TimesNewRoman" w:cs="TimesNewRoman"/>
          </w:rPr>
          <w:delText>Β. Λεπτομερή στοιχεία ανά τύπο πράξης</w:delText>
        </w:r>
      </w:del>
      <w:del w:id="5066" w:author="SFC2021" w:date="2025-12-22T16:11:21Z">
        <w:r>
          <w:tab/>
        </w:r>
      </w:del>
      <w:del w:id="5067" w:author="SFC2021" w:date="2025-12-22T16:11:21Z">
        <w:r>
          <w:fldChar w:fldCharType="begin"/>
        </w:r>
      </w:del>
      <w:del w:id="5068" w:author="SFC2021" w:date="2025-12-22T16:11:21Z">
        <w:r>
          <w:delInstrText xml:space="preserve"> PAGEREF _Toc256000854 \h </w:delInstrText>
        </w:r>
      </w:del>
      <w:del w:id="5069" w:author="SFC2021" w:date="2025-12-22T16:11:21Z">
        <w:r>
          <w:fldChar w:fldCharType="separate"/>
        </w:r>
      </w:del>
      <w:del w:id="5070" w:author="SFC2021" w:date="2025-12-22T16:11:21Z">
        <w:r>
          <w:delText>252</w:delText>
        </w:r>
      </w:del>
      <w:del w:id="5071" w:author="SFC2021" w:date="2025-12-22T16:11:21Z">
        <w:r>
          <w:fldChar w:fldCharType="end"/>
        </w:r>
      </w:del>
      <w:del w:id="5072" w:author="SFC2021" w:date="2025-12-22T16:11:21Z">
        <w:r>
          <w:fldChar w:fldCharType="end"/>
        </w:r>
      </w:del>
    </w:p>
    <w:p>
      <w:pPr>
        <w:pStyle w:val="TOC2"/>
        <w:tabs>
          <w:tab w:val="end" w:leader="dot" w:pos="10240"/>
        </w:tabs>
        <w:rPr>
          <w:del w:id="5073" w:author="SFC2021" w:date="2025-12-22T16:11:21Z"/>
          <w:rFonts w:ascii="Calibri" w:hAnsi="Calibri"/>
          <w:noProof/>
          <w:sz w:val="22"/>
        </w:rPr>
      </w:pPr>
      <w:del w:id="5074" w:author="SFC2021" w:date="2025-12-22T16:11:21Z">
        <w:r>
          <w:fldChar w:fldCharType="begin"/>
        </w:r>
      </w:del>
      <w:del w:id="5075" w:author="SFC2021" w:date="2025-12-22T16:11:21Z">
        <w:r>
          <w:delInstrText xml:space="preserve"> HYPERLINK \l "_Toc256000855" </w:delInstrText>
        </w:r>
      </w:del>
      <w:del w:id="5076" w:author="SFC2021" w:date="2025-12-22T16:11:21Z">
        <w:r>
          <w:fldChar w:fldCharType="separate"/>
        </w:r>
      </w:del>
      <w:del w:id="5077" w:author="SFC2021" w:date="2025-12-22T16:11:21Z">
        <w:r w:rsidR="00A77B3E">
          <w:rPr>
            <w:rStyle w:val="Hyperlink"/>
            <w:rFonts w:ascii="TimesNewRoman" w:eastAsia="TimesNewRoman" w:hAnsi="TimesNewRoman" w:cs="TimesNewRoman"/>
          </w:rPr>
          <w:delText>Γ. Υπολογισμός της τυποποιημένης κλίμακας μοναδιαίων δαπανών, κατ’ αποκοπή ποσών ή ενιαίων συντελεστών</w:delText>
        </w:r>
      </w:del>
      <w:del w:id="5078" w:author="SFC2021" w:date="2025-12-22T16:11:21Z">
        <w:r>
          <w:tab/>
        </w:r>
      </w:del>
      <w:del w:id="5079" w:author="SFC2021" w:date="2025-12-22T16:11:21Z">
        <w:r>
          <w:fldChar w:fldCharType="begin"/>
        </w:r>
      </w:del>
      <w:del w:id="5080" w:author="SFC2021" w:date="2025-12-22T16:11:21Z">
        <w:r>
          <w:delInstrText xml:space="preserve"> PAGEREF _Toc256000855 \h </w:delInstrText>
        </w:r>
      </w:del>
      <w:del w:id="5081" w:author="SFC2021" w:date="2025-12-22T16:11:21Z">
        <w:r>
          <w:fldChar w:fldCharType="separate"/>
        </w:r>
      </w:del>
      <w:del w:id="5082" w:author="SFC2021" w:date="2025-12-22T16:11:21Z">
        <w:r>
          <w:delText>252</w:delText>
        </w:r>
      </w:del>
      <w:del w:id="5083" w:author="SFC2021" w:date="2025-12-22T16:11:21Z">
        <w:r>
          <w:fldChar w:fldCharType="end"/>
        </w:r>
      </w:del>
      <w:del w:id="5084" w:author="SFC2021" w:date="2025-12-22T16:11:21Z">
        <w:r>
          <w:fldChar w:fldCharType="end"/>
        </w:r>
      </w:del>
    </w:p>
    <w:p>
      <w:pPr>
        <w:pStyle w:val="TOC2"/>
        <w:tabs>
          <w:tab w:val="end" w:leader="dot" w:pos="10240"/>
        </w:tabs>
        <w:rPr>
          <w:del w:id="5085" w:author="SFC2021" w:date="2025-12-22T16:11:21Z"/>
          <w:rFonts w:ascii="Calibri" w:hAnsi="Calibri"/>
          <w:noProof/>
          <w:sz w:val="22"/>
        </w:rPr>
      </w:pPr>
      <w:del w:id="5086" w:author="SFC2021" w:date="2025-12-22T16:11:21Z">
        <w:r>
          <w:fldChar w:fldCharType="begin"/>
        </w:r>
      </w:del>
      <w:del w:id="5087" w:author="SFC2021" w:date="2025-12-22T16:11:21Z">
        <w:r>
          <w:delInstrText xml:space="preserve"> HYPERLINK \l "_Toc256000856" </w:delInstrText>
        </w:r>
      </w:del>
      <w:del w:id="5088" w:author="SFC2021" w:date="2025-12-22T16:11:21Z">
        <w:r>
          <w:fldChar w:fldCharType="separate"/>
        </w:r>
      </w:del>
      <w:del w:id="5089" w:author="SFC2021" w:date="2025-12-22T16:11:21Z">
        <w:r w:rsidR="00A77B3E">
          <w:rPr>
            <w:rStyle w:val="Hyperlink"/>
            <w:rFonts w:ascii="TimesNewRoman" w:eastAsia="TimesNewRoman" w:hAnsi="TimesNewRoman" w:cs="TimesNewRoman"/>
          </w:rPr>
          <w:delText>1. Πηγή δεδομένων που χρησιμοποιούνται για τον υπολογισμό της τυποποιημένης κλίμακας μοναδιαίων δαπανών, κατ’ αποκοπή ποσών ή ενιαίων συντελεστών (ποιος παρήγαγε, συνέλεξε και καταχώρισε τα δεδομένα, πού αποθηκεύονται τα δεδομένα, προθεσμίες, επαλήθευση κ.λπ.)</w:delText>
        </w:r>
      </w:del>
      <w:del w:id="5090" w:author="SFC2021" w:date="2025-12-22T16:11:21Z">
        <w:r>
          <w:tab/>
        </w:r>
      </w:del>
      <w:del w:id="5091" w:author="SFC2021" w:date="2025-12-22T16:11:21Z">
        <w:r>
          <w:fldChar w:fldCharType="begin"/>
        </w:r>
      </w:del>
      <w:del w:id="5092" w:author="SFC2021" w:date="2025-12-22T16:11:21Z">
        <w:r>
          <w:delInstrText xml:space="preserve"> PAGEREF _Toc256000856 \h </w:delInstrText>
        </w:r>
      </w:del>
      <w:del w:id="5093" w:author="SFC2021" w:date="2025-12-22T16:11:21Z">
        <w:r>
          <w:fldChar w:fldCharType="separate"/>
        </w:r>
      </w:del>
      <w:del w:id="5094" w:author="SFC2021" w:date="2025-12-22T16:11:21Z">
        <w:r>
          <w:delText>252</w:delText>
        </w:r>
      </w:del>
      <w:del w:id="5095" w:author="SFC2021" w:date="2025-12-22T16:11:21Z">
        <w:r>
          <w:fldChar w:fldCharType="end"/>
        </w:r>
      </w:del>
      <w:del w:id="5096" w:author="SFC2021" w:date="2025-12-22T16:11:21Z">
        <w:r>
          <w:fldChar w:fldCharType="end"/>
        </w:r>
      </w:del>
    </w:p>
    <w:p>
      <w:pPr>
        <w:pStyle w:val="TOC2"/>
        <w:tabs>
          <w:tab w:val="end" w:leader="dot" w:pos="10240"/>
        </w:tabs>
        <w:rPr>
          <w:del w:id="5097" w:author="SFC2021" w:date="2025-12-22T16:11:21Z"/>
          <w:rFonts w:ascii="Calibri" w:hAnsi="Calibri"/>
          <w:noProof/>
          <w:sz w:val="22"/>
        </w:rPr>
      </w:pPr>
      <w:del w:id="5098" w:author="SFC2021" w:date="2025-12-22T16:11:21Z">
        <w:r>
          <w:fldChar w:fldCharType="begin"/>
        </w:r>
      </w:del>
      <w:del w:id="5099" w:author="SFC2021" w:date="2025-12-22T16:11:21Z">
        <w:r>
          <w:delInstrText xml:space="preserve"> HYPERLINK \l "_Toc256000857" </w:delInstrText>
        </w:r>
      </w:del>
      <w:del w:id="5100" w:author="SFC2021" w:date="2025-12-22T16:11:21Z">
        <w:r>
          <w:fldChar w:fldCharType="separate"/>
        </w:r>
      </w:del>
      <w:del w:id="5101" w:author="SFC2021" w:date="2025-12-22T16:11:21Z">
        <w:r w:rsidR="00A77B3E">
          <w:rPr>
            <w:rStyle w:val="Hyperlink"/>
            <w:rFonts w:ascii="TimesNewRoman" w:eastAsia="TimesNewRoman" w:hAnsi="TimesNewRoman" w:cs="TimesNewRoman"/>
          </w:rPr>
          <w:delText>2. Να διευκρινιστεί για ποιον λόγο ενδείκνυνται η προτεινόμενη μέθοδος και ο προτεινόμενος υπολογισμός βάσει του άρθρου 94 παράγραφος 2 του ΚΚΔ για τον τύπο πράξης.</w:delText>
        </w:r>
      </w:del>
      <w:del w:id="5102" w:author="SFC2021" w:date="2025-12-22T16:11:21Z">
        <w:r>
          <w:tab/>
        </w:r>
      </w:del>
      <w:del w:id="5103" w:author="SFC2021" w:date="2025-12-22T16:11:21Z">
        <w:r>
          <w:fldChar w:fldCharType="begin"/>
        </w:r>
      </w:del>
      <w:del w:id="5104" w:author="SFC2021" w:date="2025-12-22T16:11:21Z">
        <w:r>
          <w:delInstrText xml:space="preserve"> PAGEREF _Toc256000857 \h </w:delInstrText>
        </w:r>
      </w:del>
      <w:del w:id="5105" w:author="SFC2021" w:date="2025-12-22T16:11:21Z">
        <w:r>
          <w:fldChar w:fldCharType="separate"/>
        </w:r>
      </w:del>
      <w:del w:id="5106" w:author="SFC2021" w:date="2025-12-22T16:11:21Z">
        <w:r>
          <w:delText>252</w:delText>
        </w:r>
      </w:del>
      <w:del w:id="5107" w:author="SFC2021" w:date="2025-12-22T16:11:21Z">
        <w:r>
          <w:fldChar w:fldCharType="end"/>
        </w:r>
      </w:del>
      <w:del w:id="5108" w:author="SFC2021" w:date="2025-12-22T16:11:21Z">
        <w:r>
          <w:fldChar w:fldCharType="end"/>
        </w:r>
      </w:del>
    </w:p>
    <w:p>
      <w:pPr>
        <w:pStyle w:val="TOC2"/>
        <w:tabs>
          <w:tab w:val="end" w:leader="dot" w:pos="10240"/>
        </w:tabs>
        <w:rPr>
          <w:del w:id="5109" w:author="SFC2021" w:date="2025-12-22T16:11:21Z"/>
          <w:rFonts w:ascii="Calibri" w:hAnsi="Calibri"/>
          <w:noProof/>
          <w:sz w:val="22"/>
        </w:rPr>
      </w:pPr>
      <w:del w:id="5110" w:author="SFC2021" w:date="2025-12-22T16:11:21Z">
        <w:r>
          <w:fldChar w:fldCharType="begin"/>
        </w:r>
      </w:del>
      <w:del w:id="5111" w:author="SFC2021" w:date="2025-12-22T16:11:21Z">
        <w:r>
          <w:delInstrText xml:space="preserve"> HYPERLINK \l "_Toc256000858" </w:delInstrText>
        </w:r>
      </w:del>
      <w:del w:id="5112" w:author="SFC2021" w:date="2025-12-22T16:11:21Z">
        <w:r>
          <w:fldChar w:fldCharType="separate"/>
        </w:r>
      </w:del>
      <w:del w:id="5113" w:author="SFC2021" w:date="2025-12-22T16:11:21Z">
        <w:r w:rsidR="00A77B3E">
          <w:rPr>
            <w:rStyle w:val="Hyperlink"/>
            <w:rFonts w:ascii="TimesNewRoman" w:eastAsia="TimesNewRoman" w:hAnsi="TimesNewRoman" w:cs="TimesNewRoman"/>
          </w:rPr>
          <w:delText>3. Να προσδιορίσετε τον τρόπο διενέργειας των υπολογισμών, ιδίως περιλαμβάνοντας τυχόν παραδοχές ως προς την ποιότητα ή τις ποσότητες. Κατά περίπτωση, θα πρέπει να χρησιμοποιούνται και, εάν ζητηθεί, να παρέχονται στατιστικά αποδεικτικά στοιχεία και τιμές αναφοράς, σε μορφότυπο που να μπορεί να χρησιμοποιηθεί από την Επιτροπή.</w:delText>
        </w:r>
      </w:del>
      <w:del w:id="5114" w:author="SFC2021" w:date="2025-12-22T16:11:21Z">
        <w:r>
          <w:tab/>
        </w:r>
      </w:del>
      <w:del w:id="5115" w:author="SFC2021" w:date="2025-12-22T16:11:21Z">
        <w:r>
          <w:fldChar w:fldCharType="begin"/>
        </w:r>
      </w:del>
      <w:del w:id="5116" w:author="SFC2021" w:date="2025-12-22T16:11:21Z">
        <w:r>
          <w:delInstrText xml:space="preserve"> PAGEREF _Toc256000858 \h </w:delInstrText>
        </w:r>
      </w:del>
      <w:del w:id="5117" w:author="SFC2021" w:date="2025-12-22T16:11:21Z">
        <w:r>
          <w:fldChar w:fldCharType="separate"/>
        </w:r>
      </w:del>
      <w:del w:id="5118" w:author="SFC2021" w:date="2025-12-22T16:11:21Z">
        <w:r>
          <w:delText>252</w:delText>
        </w:r>
      </w:del>
      <w:del w:id="5119" w:author="SFC2021" w:date="2025-12-22T16:11:21Z">
        <w:r>
          <w:fldChar w:fldCharType="end"/>
        </w:r>
      </w:del>
      <w:del w:id="5120" w:author="SFC2021" w:date="2025-12-22T16:11:21Z">
        <w:r>
          <w:fldChar w:fldCharType="end"/>
        </w:r>
      </w:del>
    </w:p>
    <w:p>
      <w:pPr>
        <w:pStyle w:val="TOC2"/>
        <w:tabs>
          <w:tab w:val="end" w:leader="dot" w:pos="10240"/>
        </w:tabs>
        <w:rPr>
          <w:del w:id="5121" w:author="SFC2021" w:date="2025-12-22T16:11:21Z"/>
          <w:rFonts w:ascii="Calibri" w:hAnsi="Calibri"/>
          <w:noProof/>
          <w:sz w:val="22"/>
        </w:rPr>
      </w:pPr>
      <w:del w:id="5122" w:author="SFC2021" w:date="2025-12-22T16:11:21Z">
        <w:r>
          <w:fldChar w:fldCharType="begin"/>
        </w:r>
      </w:del>
      <w:del w:id="5123" w:author="SFC2021" w:date="2025-12-22T16:11:21Z">
        <w:r>
          <w:delInstrText xml:space="preserve"> HYPERLINK \l "_Toc256000859" </w:delInstrText>
        </w:r>
      </w:del>
      <w:del w:id="5124" w:author="SFC2021" w:date="2025-12-22T16:11:21Z">
        <w:r>
          <w:fldChar w:fldCharType="separate"/>
        </w:r>
      </w:del>
      <w:del w:id="5125" w:author="SFC2021" w:date="2025-12-22T16:11:21Z">
        <w:r w:rsidR="00A77B3E">
          <w:rPr>
            <w:rStyle w:val="Hyperlink"/>
            <w:rFonts w:ascii="TimesNewRoman" w:eastAsia="TimesNewRoman" w:hAnsi="TimesNewRoman" w:cs="TimesNewRoman"/>
          </w:rPr>
          <w:delText>4. Να εξηγήσετε πώς εξασφαλίσατε ότι στον υπολογισμό της τυποποιημένης κλίμακας μοναδιαίου κόστους, κατ’ αποκοπή ποσού ή ενιαίου συντελεστή έχουν περιληφθεί μόνον επιλέξιμες δαπάνες.</w:delText>
        </w:r>
      </w:del>
      <w:del w:id="5126" w:author="SFC2021" w:date="2025-12-22T16:11:21Z">
        <w:r>
          <w:tab/>
        </w:r>
      </w:del>
      <w:del w:id="5127" w:author="SFC2021" w:date="2025-12-22T16:11:21Z">
        <w:r>
          <w:fldChar w:fldCharType="begin"/>
        </w:r>
      </w:del>
      <w:del w:id="5128" w:author="SFC2021" w:date="2025-12-22T16:11:21Z">
        <w:r>
          <w:delInstrText xml:space="preserve"> PAGEREF _Toc256000859 \h </w:delInstrText>
        </w:r>
      </w:del>
      <w:del w:id="5129" w:author="SFC2021" w:date="2025-12-22T16:11:21Z">
        <w:r>
          <w:fldChar w:fldCharType="separate"/>
        </w:r>
      </w:del>
      <w:del w:id="5130" w:author="SFC2021" w:date="2025-12-22T16:11:21Z">
        <w:r>
          <w:delText>252</w:delText>
        </w:r>
      </w:del>
      <w:del w:id="5131" w:author="SFC2021" w:date="2025-12-22T16:11:21Z">
        <w:r>
          <w:fldChar w:fldCharType="end"/>
        </w:r>
      </w:del>
      <w:del w:id="5132" w:author="SFC2021" w:date="2025-12-22T16:11:21Z">
        <w:r>
          <w:fldChar w:fldCharType="end"/>
        </w:r>
      </w:del>
    </w:p>
    <w:p>
      <w:pPr>
        <w:pStyle w:val="TOC2"/>
        <w:tabs>
          <w:tab w:val="end" w:leader="dot" w:pos="10240"/>
        </w:tabs>
        <w:rPr>
          <w:del w:id="5133" w:author="SFC2021" w:date="2025-12-22T16:11:21Z"/>
          <w:rFonts w:ascii="Calibri" w:hAnsi="Calibri"/>
          <w:noProof/>
          <w:sz w:val="22"/>
        </w:rPr>
      </w:pPr>
      <w:del w:id="5134" w:author="SFC2021" w:date="2025-12-22T16:11:21Z">
        <w:r>
          <w:fldChar w:fldCharType="begin"/>
        </w:r>
      </w:del>
      <w:del w:id="5135" w:author="SFC2021" w:date="2025-12-22T16:11:21Z">
        <w:r>
          <w:delInstrText xml:space="preserve"> HYPERLINK \l "_Toc256000860" </w:delInstrText>
        </w:r>
      </w:del>
      <w:del w:id="5136" w:author="SFC2021" w:date="2025-12-22T16:11:21Z">
        <w:r>
          <w:fldChar w:fldCharType="separate"/>
        </w:r>
      </w:del>
      <w:del w:id="5137" w:author="SFC2021" w:date="2025-12-22T16:11:21Z">
        <w:r w:rsidR="00A77B3E">
          <w:rPr>
            <w:rStyle w:val="Hyperlink"/>
            <w:rFonts w:ascii="TimesNewRoman" w:eastAsia="TimesNewRoman" w:hAnsi="TimesNewRoman" w:cs="TimesNewRoman"/>
          </w:rPr>
          <w:delText>5. Αξιολόγηση από την ή τις ελεγκτικές αρχές της μεθοδολογίας υπολογισμού και των ποσών, καθώς και των ρυθμίσεων για τη διασφάλιση της επαλήθευσης, της ποιότητας, της συλλογής και της αποθήκευσης των δεδομένων.</w:delText>
        </w:r>
      </w:del>
      <w:del w:id="5138" w:author="SFC2021" w:date="2025-12-22T16:11:21Z">
        <w:r>
          <w:tab/>
        </w:r>
      </w:del>
      <w:del w:id="5139" w:author="SFC2021" w:date="2025-12-22T16:11:21Z">
        <w:r>
          <w:fldChar w:fldCharType="begin"/>
        </w:r>
      </w:del>
      <w:del w:id="5140" w:author="SFC2021" w:date="2025-12-22T16:11:21Z">
        <w:r>
          <w:delInstrText xml:space="preserve"> PAGEREF _Toc256000860 \h </w:delInstrText>
        </w:r>
      </w:del>
      <w:del w:id="5141" w:author="SFC2021" w:date="2025-12-22T16:11:21Z">
        <w:r>
          <w:fldChar w:fldCharType="separate"/>
        </w:r>
      </w:del>
      <w:del w:id="5142" w:author="SFC2021" w:date="2025-12-22T16:11:21Z">
        <w:r>
          <w:delText>253</w:delText>
        </w:r>
      </w:del>
      <w:del w:id="5143" w:author="SFC2021" w:date="2025-12-22T16:11:21Z">
        <w:r>
          <w:fldChar w:fldCharType="end"/>
        </w:r>
      </w:del>
      <w:del w:id="5144" w:author="SFC2021" w:date="2025-12-22T16:11:21Z">
        <w:r>
          <w:fldChar w:fldCharType="end"/>
        </w:r>
      </w:del>
    </w:p>
    <w:p>
      <w:pPr>
        <w:pStyle w:val="TOC1"/>
        <w:tabs>
          <w:tab w:val="end" w:leader="dot" w:pos="10240"/>
        </w:tabs>
        <w:rPr>
          <w:del w:id="5145" w:author="SFC2021" w:date="2025-12-22T16:11:21Z"/>
          <w:rFonts w:ascii="Calibri" w:hAnsi="Calibri"/>
          <w:noProof/>
          <w:sz w:val="22"/>
        </w:rPr>
      </w:pPr>
      <w:del w:id="5146" w:author="SFC2021" w:date="2025-12-22T16:11:21Z">
        <w:r>
          <w:fldChar w:fldCharType="begin"/>
        </w:r>
      </w:del>
      <w:del w:id="5147" w:author="SFC2021" w:date="2025-12-22T16:11:21Z">
        <w:r>
          <w:delInstrText xml:space="preserve"> HYPERLINK \l "_Toc256000861" </w:delInstrText>
        </w:r>
      </w:del>
      <w:del w:id="5148" w:author="SFC2021" w:date="2025-12-22T16:11:21Z">
        <w:r>
          <w:fldChar w:fldCharType="separate"/>
        </w:r>
      </w:del>
      <w:del w:id="5149" w:author="SFC2021" w:date="2025-12-22T16:11:21Z">
        <w:r w:rsidR="00A77B3E">
          <w:rPr>
            <w:rStyle w:val="Hyperlink"/>
            <w:rFonts w:ascii="Times New Roman" w:hAnsi="Times New Roman" w:cs="Times New Roman"/>
          </w:rPr>
          <w:delText>Προσάρτημα 2: Συνεισφορά της Ένωσης βάσει χρηματοδότησης που δεν συνδέεται με δαπάνες</w:delText>
        </w:r>
      </w:del>
      <w:del w:id="5150" w:author="SFC2021" w:date="2025-12-22T16:11:21Z">
        <w:r>
          <w:tab/>
        </w:r>
      </w:del>
      <w:del w:id="5151" w:author="SFC2021" w:date="2025-12-22T16:11:21Z">
        <w:r>
          <w:fldChar w:fldCharType="begin"/>
        </w:r>
      </w:del>
      <w:del w:id="5152" w:author="SFC2021" w:date="2025-12-22T16:11:21Z">
        <w:r>
          <w:delInstrText xml:space="preserve"> PAGEREF _Toc256000861 \h </w:delInstrText>
        </w:r>
      </w:del>
      <w:del w:id="5153" w:author="SFC2021" w:date="2025-12-22T16:11:21Z">
        <w:r>
          <w:fldChar w:fldCharType="separate"/>
        </w:r>
      </w:del>
      <w:del w:id="5154" w:author="SFC2021" w:date="2025-12-22T16:11:21Z">
        <w:r>
          <w:delText>254</w:delText>
        </w:r>
      </w:del>
      <w:del w:id="5155" w:author="SFC2021" w:date="2025-12-22T16:11:21Z">
        <w:r>
          <w:fldChar w:fldCharType="end"/>
        </w:r>
      </w:del>
      <w:del w:id="5156" w:author="SFC2021" w:date="2025-12-22T16:11:21Z">
        <w:r>
          <w:fldChar w:fldCharType="end"/>
        </w:r>
      </w:del>
    </w:p>
    <w:p>
      <w:pPr>
        <w:pStyle w:val="TOC2"/>
        <w:tabs>
          <w:tab w:val="end" w:leader="dot" w:pos="10240"/>
        </w:tabs>
        <w:rPr>
          <w:del w:id="5157" w:author="SFC2021" w:date="2025-12-22T16:11:21Z"/>
          <w:rFonts w:ascii="Calibri" w:hAnsi="Calibri"/>
          <w:noProof/>
          <w:sz w:val="22"/>
        </w:rPr>
      </w:pPr>
      <w:del w:id="5158" w:author="SFC2021" w:date="2025-12-22T16:11:21Z">
        <w:r>
          <w:fldChar w:fldCharType="begin"/>
        </w:r>
      </w:del>
      <w:del w:id="5159" w:author="SFC2021" w:date="2025-12-22T16:11:21Z">
        <w:r>
          <w:delInstrText xml:space="preserve"> HYPERLINK \l "_Toc256000862" </w:delInstrText>
        </w:r>
      </w:del>
      <w:del w:id="5160" w:author="SFC2021" w:date="2025-12-22T16:11:21Z">
        <w:r>
          <w:fldChar w:fldCharType="separate"/>
        </w:r>
      </w:del>
      <w:del w:id="5161" w:author="SFC2021" w:date="2025-12-22T16:11:21Z">
        <w:r w:rsidR="00A77B3E">
          <w:rPr>
            <w:rStyle w:val="Hyperlink"/>
            <w:rFonts w:ascii="TimesNewRoman" w:eastAsia="TimesNewRoman" w:hAnsi="TimesNewRoman" w:cs="TimesNewRoman"/>
          </w:rPr>
          <w:delText>A. Σύνοψη των κύριων στοιχείων</w:delText>
        </w:r>
      </w:del>
      <w:del w:id="5162" w:author="SFC2021" w:date="2025-12-22T16:11:21Z">
        <w:r>
          <w:tab/>
        </w:r>
      </w:del>
      <w:del w:id="5163" w:author="SFC2021" w:date="2025-12-22T16:11:21Z">
        <w:r>
          <w:fldChar w:fldCharType="begin"/>
        </w:r>
      </w:del>
      <w:del w:id="5164" w:author="SFC2021" w:date="2025-12-22T16:11:21Z">
        <w:r>
          <w:delInstrText xml:space="preserve"> PAGEREF _Toc256000862 \h </w:delInstrText>
        </w:r>
      </w:del>
      <w:del w:id="5165" w:author="SFC2021" w:date="2025-12-22T16:11:21Z">
        <w:r>
          <w:fldChar w:fldCharType="separate"/>
        </w:r>
      </w:del>
      <w:del w:id="5166" w:author="SFC2021" w:date="2025-12-22T16:11:21Z">
        <w:r>
          <w:delText>254</w:delText>
        </w:r>
      </w:del>
      <w:del w:id="5167" w:author="SFC2021" w:date="2025-12-22T16:11:21Z">
        <w:r>
          <w:fldChar w:fldCharType="end"/>
        </w:r>
      </w:del>
      <w:del w:id="5168" w:author="SFC2021" w:date="2025-12-22T16:11:21Z">
        <w:r>
          <w:fldChar w:fldCharType="end"/>
        </w:r>
      </w:del>
    </w:p>
    <w:p>
      <w:pPr>
        <w:pStyle w:val="TOC2"/>
        <w:tabs>
          <w:tab w:val="end" w:leader="dot" w:pos="10240"/>
        </w:tabs>
        <w:rPr>
          <w:del w:id="5169" w:author="SFC2021" w:date="2025-12-22T16:11:21Z"/>
          <w:rFonts w:ascii="Calibri" w:hAnsi="Calibri"/>
          <w:noProof/>
          <w:sz w:val="22"/>
        </w:rPr>
      </w:pPr>
      <w:del w:id="5170" w:author="SFC2021" w:date="2025-12-22T16:11:21Z">
        <w:r>
          <w:fldChar w:fldCharType="begin"/>
        </w:r>
      </w:del>
      <w:del w:id="5171" w:author="SFC2021" w:date="2025-12-22T16:11:21Z">
        <w:r>
          <w:delInstrText xml:space="preserve"> HYPERLINK \l "_Toc256000863" </w:delInstrText>
        </w:r>
      </w:del>
      <w:del w:id="5172" w:author="SFC2021" w:date="2025-12-22T16:11:21Z">
        <w:r>
          <w:fldChar w:fldCharType="separate"/>
        </w:r>
      </w:del>
      <w:del w:id="5173" w:author="SFC2021" w:date="2025-12-22T16:11:21Z">
        <w:r w:rsidR="00A77B3E">
          <w:rPr>
            <w:rStyle w:val="Hyperlink"/>
            <w:rFonts w:ascii="TimesNewRoman" w:eastAsia="TimesNewRoman" w:hAnsi="TimesNewRoman" w:cs="TimesNewRoman"/>
          </w:rPr>
          <w:delText>Β. Λεπτομερή στοιχεία ανά τύπο πράξης</w:delText>
        </w:r>
      </w:del>
      <w:del w:id="5174" w:author="SFC2021" w:date="2025-12-22T16:11:21Z">
        <w:r>
          <w:tab/>
        </w:r>
      </w:del>
      <w:del w:id="5175" w:author="SFC2021" w:date="2025-12-22T16:11:21Z">
        <w:r>
          <w:fldChar w:fldCharType="begin"/>
        </w:r>
      </w:del>
      <w:del w:id="5176" w:author="SFC2021" w:date="2025-12-22T16:11:21Z">
        <w:r>
          <w:delInstrText xml:space="preserve"> PAGEREF _Toc256000863 \h </w:delInstrText>
        </w:r>
      </w:del>
      <w:del w:id="5177" w:author="SFC2021" w:date="2025-12-22T16:11:21Z">
        <w:r>
          <w:fldChar w:fldCharType="separate"/>
        </w:r>
      </w:del>
      <w:del w:id="5178" w:author="SFC2021" w:date="2025-12-22T16:11:21Z">
        <w:r>
          <w:delText>255</w:delText>
        </w:r>
      </w:del>
      <w:del w:id="5179" w:author="SFC2021" w:date="2025-12-22T16:11:21Z">
        <w:r>
          <w:fldChar w:fldCharType="end"/>
        </w:r>
      </w:del>
      <w:del w:id="5180" w:author="SFC2021" w:date="2025-12-22T16:11:21Z">
        <w:r>
          <w:fldChar w:fldCharType="end"/>
        </w:r>
      </w:del>
    </w:p>
    <w:p>
      <w:pPr>
        <w:pStyle w:val="TOC1"/>
        <w:tabs>
          <w:tab w:val="end" w:leader="dot" w:pos="10240"/>
        </w:tabs>
        <w:rPr>
          <w:del w:id="5181" w:author="SFC2021" w:date="2025-12-22T16:11:21Z"/>
          <w:rFonts w:ascii="Calibri" w:hAnsi="Calibri"/>
          <w:noProof/>
          <w:sz w:val="22"/>
        </w:rPr>
      </w:pPr>
      <w:del w:id="5182" w:author="SFC2021" w:date="2025-12-22T16:11:21Z">
        <w:r>
          <w:fldChar w:fldCharType="begin"/>
        </w:r>
      </w:del>
      <w:del w:id="5183" w:author="SFC2021" w:date="2025-12-22T16:11:21Z">
        <w:r>
          <w:delInstrText xml:space="preserve"> HYPERLINK \l "_Toc256000864" </w:delInstrText>
        </w:r>
      </w:del>
      <w:del w:id="5184" w:author="SFC2021" w:date="2025-12-22T16:11:21Z">
        <w:r>
          <w:fldChar w:fldCharType="separate"/>
        </w:r>
      </w:del>
      <w:del w:id="5185" w:author="SFC2021" w:date="2025-12-22T16:11:21Z">
        <w:r w:rsidR="00A77B3E">
          <w:rPr>
            <w:rStyle w:val="Hyperlink"/>
            <w:rFonts w:ascii="TimesNewRoman" w:eastAsia="TimesNewRoman" w:hAnsi="TimesNewRoman" w:cs="TimesNewRoman"/>
          </w:rPr>
          <w:delText>Προσάρτημα 3</w:delText>
        </w:r>
      </w:del>
      <w:del w:id="5186" w:author="SFC2021" w:date="2025-12-22T16:11:21Z">
        <w:r>
          <w:tab/>
        </w:r>
      </w:del>
      <w:del w:id="5187" w:author="SFC2021" w:date="2025-12-22T16:11:21Z">
        <w:r>
          <w:fldChar w:fldCharType="begin"/>
        </w:r>
      </w:del>
      <w:del w:id="5188" w:author="SFC2021" w:date="2025-12-22T16:11:21Z">
        <w:r>
          <w:delInstrText xml:space="preserve"> PAGEREF _Toc256000864 \h </w:delInstrText>
        </w:r>
      </w:del>
      <w:del w:id="5189" w:author="SFC2021" w:date="2025-12-22T16:11:21Z">
        <w:r>
          <w:fldChar w:fldCharType="separate"/>
        </w:r>
      </w:del>
      <w:del w:id="5190" w:author="SFC2021" w:date="2025-12-22T16:11:21Z">
        <w:r>
          <w:delText>256</w:delText>
        </w:r>
      </w:del>
      <w:del w:id="5191" w:author="SFC2021" w:date="2025-12-22T16:11:21Z">
        <w:r>
          <w:fldChar w:fldCharType="end"/>
        </w:r>
      </w:del>
      <w:del w:id="5192" w:author="SFC2021" w:date="2025-12-22T16:11:21Z">
        <w:r>
          <w:fldChar w:fldCharType="end"/>
        </w:r>
      </w:del>
    </w:p>
    <w:p>
      <w:pPr>
        <w:pStyle w:val="TOC1"/>
        <w:tabs>
          <w:tab w:val="end" w:leader="dot" w:pos="10240"/>
        </w:tabs>
        <w:rPr>
          <w:del w:id="5193" w:author="SFC2021" w:date="2025-12-22T16:11:21Z"/>
          <w:rFonts w:ascii="Calibri" w:hAnsi="Calibri"/>
          <w:noProof/>
          <w:sz w:val="22"/>
        </w:rPr>
      </w:pPr>
      <w:del w:id="5194" w:author="SFC2021" w:date="2025-12-22T16:11:21Z">
        <w:r>
          <w:fldChar w:fldCharType="begin"/>
        </w:r>
      </w:del>
      <w:del w:id="5195" w:author="SFC2021" w:date="2025-12-22T16:11:21Z">
        <w:r>
          <w:delInstrText xml:space="preserve"> HYPERLINK \l "_Toc256000865" </w:delInstrText>
        </w:r>
      </w:del>
      <w:del w:id="5196" w:author="SFC2021" w:date="2025-12-22T16:11:21Z">
        <w:r>
          <w:fldChar w:fldCharType="separate"/>
        </w:r>
      </w:del>
      <w:del w:id="5197" w:author="SFC2021" w:date="2025-12-22T16:11:21Z">
        <w:r w:rsidR="00A77B3E">
          <w:rPr>
            <w:rStyle w:val="Hyperlink"/>
            <w:rFonts w:ascii="TimesNewRoman" w:eastAsia="TimesNewRoman" w:hAnsi="TimesNewRoman" w:cs="TimesNewRoman"/>
          </w:rPr>
          <w:delText>ΕΓΓΡΑΦΑ</w:delText>
        </w:r>
      </w:del>
      <w:del w:id="5198" w:author="SFC2021" w:date="2025-12-22T16:11:21Z">
        <w:r>
          <w:tab/>
        </w:r>
      </w:del>
      <w:del w:id="5199" w:author="SFC2021" w:date="2025-12-22T16:11:21Z">
        <w:r>
          <w:fldChar w:fldCharType="begin"/>
        </w:r>
      </w:del>
      <w:del w:id="5200" w:author="SFC2021" w:date="2025-12-22T16:11:21Z">
        <w:r>
          <w:delInstrText xml:space="preserve"> PAGEREF _Toc256000865 \h </w:delInstrText>
        </w:r>
      </w:del>
      <w:del w:id="5201" w:author="SFC2021" w:date="2025-12-22T16:11:21Z">
        <w:r>
          <w:fldChar w:fldCharType="separate"/>
        </w:r>
      </w:del>
      <w:del w:id="5202" w:author="SFC2021" w:date="2025-12-22T16:11:21Z">
        <w:r>
          <w:delText>257</w:delText>
        </w:r>
      </w:del>
      <w:del w:id="5203" w:author="SFC2021" w:date="2025-12-22T16:11:21Z">
        <w:r>
          <w:fldChar w:fldCharType="end"/>
        </w:r>
      </w:del>
      <w:del w:id="5204" w:author="SFC2021" w:date="2025-12-22T16:11:21Z">
        <w:r>
          <w:fldChar w:fldCharType="end"/>
        </w:r>
      </w:del>
    </w:p>
    <w:p>
      <w:pPr>
        <w:pStyle w:val="TOC1"/>
        <w:tabs>
          <w:tab w:val="end" w:leader="dot" w:pos="10240"/>
        </w:tabs>
        <w:rPr>
          <w:ins w:id="5205" w:author="SFC2021" w:date="2025-12-22T16:11:21Z"/>
          <w:rFonts w:ascii="Calibri" w:hAnsi="Calibri"/>
          <w:noProof/>
          <w:sz w:val="22"/>
        </w:rPr>
      </w:pPr>
      <w:del w:id="5206" w:author="SFC2021" w:date="2025-12-22T16:11:21Z">
        <w:r>
          <w:rPr>
            <w:rFonts w:ascii="Times New Roman" w:eastAsia="Times New Roman" w:hAnsi="Times New Roman" w:cs="Times New Roman"/>
            <w:b w:val="0"/>
            <w:vanish w:val="0"/>
            <w:color w:val="000000"/>
            <w:sz w:val="24"/>
          </w:rPr>
          <w:fldChar w:fldCharType="end"/>
        </w:r>
      </w:del>
      <w:ins w:id="5207" w:author="SFC2021" w:date="2025-12-22T16:11:21Z">
        <w:r w:rsidR="00A77B3E">
          <w:rPr>
            <w:rFonts w:ascii="Times New Roman" w:eastAsia="Times New Roman" w:hAnsi="Times New Roman" w:cs="Times New Roman"/>
            <w:b w:val="0"/>
            <w:vanish w:val="0"/>
            <w:color w:val="000000"/>
            <w:sz w:val="24"/>
          </w:rPr>
          <w:fldChar w:fldCharType="begin"/>
        </w:r>
      </w:ins>
      <w:ins w:id="5208" w:author="SFC2021" w:date="2025-12-22T16:11:21Z">
        <w:r w:rsidR="00A77B3E">
          <w:rPr>
            <w:rFonts w:ascii="Times New Roman" w:eastAsia="Times New Roman" w:hAnsi="Times New Roman" w:cs="Times New Roman"/>
            <w:b w:val="0"/>
            <w:vanish w:val="0"/>
            <w:color w:val="000000"/>
            <w:sz w:val="24"/>
          </w:rPr>
          <w:instrText>TOC \o "1-9" \z \u \h</w:instrText>
        </w:r>
      </w:ins>
      <w:ins w:id="5209" w:author="SFC2021" w:date="2025-12-22T16:11:21Z">
        <w:r w:rsidR="00A77B3E">
          <w:rPr>
            <w:rFonts w:ascii="Times New Roman" w:eastAsia="Times New Roman" w:hAnsi="Times New Roman" w:cs="Times New Roman"/>
            <w:b w:val="0"/>
            <w:vanish w:val="0"/>
            <w:color w:val="000000"/>
            <w:sz w:val="24"/>
          </w:rPr>
          <w:fldChar w:fldCharType="separate"/>
        </w:r>
      </w:ins>
    </w:p>
    <w:p>
      <w:pPr>
        <w:pStyle w:val="TOC1"/>
        <w:tabs>
          <w:tab w:val="end" w:leader="dot" w:pos="10240"/>
        </w:tabs>
        <w:rPr>
          <w:rFonts w:asciiTheme="minorHAnsi" w:hAnsiTheme="minorHAnsi"/>
          <w:noProof/>
          <w:sz w:val="22"/>
        </w:rPr>
      </w:pPr>
      <w:hyperlink w:anchor="_Toc256000000" w:history="1">
        <w:r>
          <w:rPr>
            <w:rStyle w:val="Hyperlink"/>
            <w:rFonts w:ascii="Times New Roman" w:hAnsi="Times New Roman" w:cs="Times New Roman"/>
          </w:rPr>
          <w:t>1. Στρατηγική του προγράμματος: βασικές προκλήσεις και μέτρα πολιτικής</w:t>
        </w:r>
        <w:r>
          <w:tab/>
        </w:r>
        <w:r>
          <w:fldChar w:fldCharType="begin"/>
        </w:r>
        <w:r>
          <w:instrText xml:space="preserve"> PAGEREF _Toc256000000 \h </w:instrText>
        </w:r>
        <w:r>
          <w:fldChar w:fldCharType="separate"/>
        </w:r>
        <w:r>
          <w:t>32</w:t>
        </w:r>
        <w:r>
          <w:fldChar w:fldCharType="end"/>
        </w:r>
      </w:hyperlink>
    </w:p>
    <w:p>
      <w:pPr>
        <w:pStyle w:val="TOC2"/>
        <w:tabs>
          <w:tab w:val="end" w:leader="dot" w:pos="10240"/>
        </w:tabs>
        <w:rPr>
          <w:rFonts w:asciiTheme="minorHAnsi" w:hAnsiTheme="minorHAnsi"/>
          <w:noProof/>
          <w:sz w:val="22"/>
        </w:rPr>
      </w:pPr>
      <w:hyperlink w:anchor="_Toc256000001" w:history="1">
        <w:r>
          <w:rPr>
            <w:rStyle w:val="Hyperlink"/>
            <w:rFonts w:ascii="TimesNewRoman" w:eastAsia="TimesNewRoman" w:hAnsi="TimesNewRoman" w:cs="TimesNewRoman"/>
          </w:rPr>
          <w:t>Πίνακας 1</w:t>
        </w:r>
        <w:r>
          <w:tab/>
        </w:r>
        <w:r>
          <w:fldChar w:fldCharType="begin"/>
        </w:r>
        <w:r>
          <w:instrText xml:space="preserve"> PAGEREF _Toc256000001 \h </w:instrText>
        </w:r>
        <w:r>
          <w:fldChar w:fldCharType="separate"/>
        </w:r>
        <w:r>
          <w:t>43</w:t>
        </w:r>
        <w:r>
          <w:fldChar w:fldCharType="end"/>
        </w:r>
      </w:hyperlink>
    </w:p>
    <w:p>
      <w:pPr>
        <w:pStyle w:val="TOC1"/>
        <w:tabs>
          <w:tab w:val="end" w:leader="dot" w:pos="10240"/>
        </w:tabs>
        <w:rPr>
          <w:rFonts w:asciiTheme="minorHAnsi" w:hAnsiTheme="minorHAnsi"/>
          <w:noProof/>
          <w:sz w:val="22"/>
        </w:rPr>
      </w:pPr>
      <w:hyperlink w:anchor="_Toc256000002" w:history="1">
        <w:r>
          <w:rPr>
            <w:rStyle w:val="Hyperlink"/>
            <w:rFonts w:ascii="Times New Roman" w:hAnsi="Times New Roman" w:cs="Times New Roman"/>
          </w:rPr>
          <w:t>2. Προτεραιότητες</w:t>
        </w:r>
        <w:r>
          <w:tab/>
        </w:r>
        <w:r>
          <w:fldChar w:fldCharType="begin"/>
        </w:r>
        <w:r>
          <w:instrText xml:space="preserve"> PAGEREF _Toc256000002 \h </w:instrText>
        </w:r>
        <w:r>
          <w:fldChar w:fldCharType="separate"/>
        </w:r>
        <w:r>
          <w:t>62</w:t>
        </w:r>
        <w:r>
          <w:fldChar w:fldCharType="end"/>
        </w:r>
      </w:hyperlink>
    </w:p>
    <w:p>
      <w:pPr>
        <w:pStyle w:val="TOC2"/>
        <w:tabs>
          <w:tab w:val="end" w:leader="dot" w:pos="10240"/>
        </w:tabs>
        <w:rPr>
          <w:rFonts w:asciiTheme="minorHAnsi" w:hAnsiTheme="minorHAnsi"/>
          <w:noProof/>
          <w:sz w:val="22"/>
        </w:rPr>
      </w:pPr>
      <w:hyperlink w:anchor="_Toc256000003" w:history="1">
        <w:r>
          <w:rPr>
            <w:rStyle w:val="Hyperlink"/>
            <w:rFonts w:ascii="TimesNewRoman" w:eastAsia="TimesNewRoman" w:hAnsi="TimesNewRoman" w:cs="TimesNewRoman"/>
          </w:rPr>
          <w:t>2.1. Προτεραιότητες εκτός της τεχνικής βοήθειας</w:t>
        </w:r>
        <w:r>
          <w:tab/>
        </w:r>
        <w:r>
          <w:fldChar w:fldCharType="begin"/>
        </w:r>
        <w:r>
          <w:instrText xml:space="preserve"> PAGEREF _Toc256000003 \h </w:instrText>
        </w:r>
        <w:r>
          <w:fldChar w:fldCharType="separate"/>
        </w:r>
        <w:r>
          <w:t>62</w:t>
        </w:r>
        <w:r>
          <w:fldChar w:fldCharType="end"/>
        </w:r>
      </w:hyperlink>
    </w:p>
    <w:p>
      <w:pPr>
        <w:pStyle w:val="TOC3"/>
        <w:tabs>
          <w:tab w:val="end" w:leader="dot" w:pos="10240"/>
        </w:tabs>
        <w:rPr>
          <w:rFonts w:asciiTheme="minorHAnsi" w:hAnsiTheme="minorHAnsi"/>
          <w:noProof/>
          <w:sz w:val="22"/>
        </w:rPr>
      </w:pPr>
      <w:hyperlink w:anchor="_Toc256000004" w:history="1">
        <w:r>
          <w:rPr>
            <w:rStyle w:val="Hyperlink"/>
            <w:rFonts w:ascii="Times New Roman" w:hAnsi="Times New Roman" w:cs="Times New Roman"/>
          </w:rPr>
          <w:t>2.1.1. Προτεραιότητα: 1. ΠΡΟΤΕΡΑΙΟΤΗΤΑ 1 - ΣΥΣΤΗΜΙΚΕΣ / ΟΡΙΖΟΝΤΙΕΣ ΠΑΡΕΜΒΑΣΕΙΣ</w:t>
        </w:r>
        <w:r>
          <w:tab/>
        </w:r>
        <w:r>
          <w:fldChar w:fldCharType="begin"/>
        </w:r>
        <w:r>
          <w:instrText xml:space="preserve"> PAGEREF _Toc256000004 \h </w:instrText>
        </w:r>
        <w:r>
          <w:fldChar w:fldCharType="separate"/>
        </w:r>
        <w:r>
          <w:t>62</w:t>
        </w:r>
        <w:r>
          <w:fldChar w:fldCharType="end"/>
        </w:r>
      </w:hyperlink>
    </w:p>
    <w:p>
      <w:pPr>
        <w:pStyle w:val="TOC4"/>
        <w:tabs>
          <w:tab w:val="end" w:leader="dot" w:pos="10240"/>
        </w:tabs>
        <w:rPr>
          <w:rFonts w:asciiTheme="minorHAnsi" w:hAnsiTheme="minorHAnsi"/>
          <w:noProof/>
          <w:sz w:val="22"/>
        </w:rPr>
      </w:pPr>
      <w:hyperlink w:anchor="_Toc256000005" w:history="1">
        <w:r>
          <w:rPr>
            <w:rStyle w:val="Hyperlink"/>
          </w:rPr>
          <w: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t>
        </w:r>
        <w:r>
          <w:tab/>
        </w:r>
        <w:r>
          <w:fldChar w:fldCharType="begin"/>
        </w:r>
        <w:r>
          <w:instrText xml:space="preserve"> PAGEREF _Toc256000005 \h </w:instrText>
        </w:r>
        <w:r>
          <w:fldChar w:fldCharType="separate"/>
        </w:r>
        <w:r>
          <w:t>62</w:t>
        </w:r>
        <w:r>
          <w:fldChar w:fldCharType="end"/>
        </w:r>
      </w:hyperlink>
    </w:p>
    <w:p>
      <w:pPr>
        <w:pStyle w:val="TOC4"/>
        <w:tabs>
          <w:tab w:val="end" w:leader="dot" w:pos="10240"/>
        </w:tabs>
        <w:rPr>
          <w:rFonts w:asciiTheme="minorHAnsi" w:hAnsiTheme="minorHAnsi"/>
          <w:noProof/>
          <w:sz w:val="22"/>
        </w:rPr>
      </w:pPr>
      <w:hyperlink w:anchor="_Toc256000006" w:history="1">
        <w:r>
          <w:rPr>
            <w:rStyle w:val="Hyperlink"/>
          </w:rPr>
          <w:t>2.1.1.1.1. Παρεμβάσεις των ταμείων</w:t>
        </w:r>
        <w:r>
          <w:tab/>
        </w:r>
        <w:r>
          <w:fldChar w:fldCharType="begin"/>
        </w:r>
        <w:r>
          <w:instrText xml:space="preserve"> PAGEREF _Toc256000006 \h </w:instrText>
        </w:r>
        <w:r>
          <w:fldChar w:fldCharType="separate"/>
        </w:r>
        <w:r>
          <w:t>62</w:t>
        </w:r>
        <w:r>
          <w:fldChar w:fldCharType="end"/>
        </w:r>
      </w:hyperlink>
    </w:p>
    <w:p>
      <w:pPr>
        <w:pStyle w:val="TOC5"/>
        <w:tabs>
          <w:tab w:val="end" w:leader="dot" w:pos="10240"/>
        </w:tabs>
        <w:rPr>
          <w:rFonts w:asciiTheme="minorHAnsi" w:hAnsiTheme="minorHAnsi"/>
          <w:noProof/>
          <w:sz w:val="22"/>
        </w:rPr>
      </w:pPr>
      <w:hyperlink w:anchor="_Toc256000007"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_Toc256000007 \h </w:instrText>
        </w:r>
        <w:r>
          <w:fldChar w:fldCharType="separate"/>
        </w:r>
        <w:r>
          <w:t>62</w:t>
        </w:r>
        <w:r>
          <w:fldChar w:fldCharType="end"/>
        </w:r>
      </w:hyperlink>
    </w:p>
    <w:p>
      <w:pPr>
        <w:pStyle w:val="TOC5"/>
        <w:tabs>
          <w:tab w:val="end" w:leader="dot" w:pos="10240"/>
        </w:tabs>
        <w:rPr>
          <w:rFonts w:asciiTheme="minorHAnsi" w:hAnsiTheme="minorHAnsi"/>
          <w:noProof/>
          <w:sz w:val="22"/>
        </w:rPr>
      </w:pPr>
      <w:hyperlink w:anchor="_Toc256000008" w:history="1">
        <w:r>
          <w:rPr>
            <w:rStyle w:val="Hyperlink"/>
          </w:rPr>
          <w:t>Βασικές ομάδες-στόχοι — άρθρο 22 παράγραφος 3 στοιχείο δ) σημείο iii) του ΚΚΔ:</w:t>
        </w:r>
        <w:r>
          <w:tab/>
        </w:r>
        <w:r>
          <w:fldChar w:fldCharType="begin"/>
        </w:r>
        <w:r>
          <w:instrText xml:space="preserve"> PAGEREF _Toc256000008 \h </w:instrText>
        </w:r>
        <w:r>
          <w:fldChar w:fldCharType="separate"/>
        </w:r>
        <w:r>
          <w:t>64</w:t>
        </w:r>
        <w:r>
          <w:fldChar w:fldCharType="end"/>
        </w:r>
      </w:hyperlink>
    </w:p>
    <w:p>
      <w:pPr>
        <w:pStyle w:val="TOC5"/>
        <w:tabs>
          <w:tab w:val="end" w:leader="dot" w:pos="10240"/>
        </w:tabs>
        <w:rPr>
          <w:rFonts w:asciiTheme="minorHAnsi" w:hAnsiTheme="minorHAnsi"/>
          <w:noProof/>
          <w:sz w:val="22"/>
        </w:rPr>
      </w:pPr>
      <w:hyperlink w:anchor="_Toc256000009"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_Toc256000009 \h </w:instrText>
        </w:r>
        <w:r>
          <w:fldChar w:fldCharType="separate"/>
        </w:r>
        <w:r>
          <w:t>65</w:t>
        </w:r>
        <w:r>
          <w:fldChar w:fldCharType="end"/>
        </w:r>
      </w:hyperlink>
    </w:p>
    <w:p>
      <w:pPr>
        <w:pStyle w:val="TOC5"/>
        <w:tabs>
          <w:tab w:val="end" w:leader="dot" w:pos="10240"/>
        </w:tabs>
        <w:rPr>
          <w:rFonts w:asciiTheme="minorHAnsi" w:hAnsiTheme="minorHAnsi"/>
          <w:noProof/>
          <w:sz w:val="22"/>
        </w:rPr>
      </w:pPr>
      <w:hyperlink w:anchor="_Toc256000010"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_Toc256000010 \h </w:instrText>
        </w:r>
        <w:r>
          <w:fldChar w:fldCharType="separate"/>
        </w:r>
        <w:r>
          <w:t>65</w:t>
        </w:r>
        <w:r>
          <w:fldChar w:fldCharType="end"/>
        </w:r>
      </w:hyperlink>
    </w:p>
    <w:p>
      <w:pPr>
        <w:pStyle w:val="TOC5"/>
        <w:tabs>
          <w:tab w:val="end" w:leader="dot" w:pos="10240"/>
        </w:tabs>
        <w:rPr>
          <w:rFonts w:asciiTheme="minorHAnsi" w:hAnsiTheme="minorHAnsi"/>
          <w:noProof/>
          <w:sz w:val="22"/>
        </w:rPr>
      </w:pPr>
      <w:hyperlink w:anchor="_Toc256000011"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_Toc256000011 \h </w:instrText>
        </w:r>
        <w:r>
          <w:fldChar w:fldCharType="separate"/>
        </w:r>
        <w:r>
          <w:t>65</w:t>
        </w:r>
        <w:r>
          <w:fldChar w:fldCharType="end"/>
        </w:r>
      </w:hyperlink>
    </w:p>
    <w:p>
      <w:pPr>
        <w:pStyle w:val="TOC5"/>
        <w:tabs>
          <w:tab w:val="end" w:leader="dot" w:pos="10240"/>
        </w:tabs>
        <w:rPr>
          <w:rFonts w:asciiTheme="minorHAnsi" w:hAnsiTheme="minorHAnsi"/>
          <w:noProof/>
          <w:sz w:val="22"/>
        </w:rPr>
      </w:pPr>
      <w:hyperlink w:anchor="_Toc256000012"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_Toc256000012 \h </w:instrText>
        </w:r>
        <w:r>
          <w:fldChar w:fldCharType="separate"/>
        </w:r>
        <w:r>
          <w:t>65</w:t>
        </w:r>
        <w:r>
          <w:fldChar w:fldCharType="end"/>
        </w:r>
      </w:hyperlink>
    </w:p>
    <w:p>
      <w:pPr>
        <w:pStyle w:val="TOC4"/>
        <w:tabs>
          <w:tab w:val="end" w:leader="dot" w:pos="10240"/>
        </w:tabs>
        <w:rPr>
          <w:rFonts w:asciiTheme="minorHAnsi" w:hAnsiTheme="minorHAnsi"/>
          <w:noProof/>
          <w:sz w:val="22"/>
        </w:rPr>
      </w:pPr>
      <w:hyperlink w:anchor="_Toc256000013" w:history="1">
        <w:r>
          <w:rPr>
            <w:rStyle w:val="Hyperlink"/>
          </w:rPr>
          <w:t>2.1.1.1.2. Δείκτες</w:t>
        </w:r>
        <w:r>
          <w:tab/>
        </w:r>
        <w:r>
          <w:fldChar w:fldCharType="begin"/>
        </w:r>
        <w:r>
          <w:instrText xml:space="preserve"> PAGEREF _Toc256000013 \h </w:instrText>
        </w:r>
        <w:r>
          <w:fldChar w:fldCharType="separate"/>
        </w:r>
        <w:r>
          <w:t>65</w:t>
        </w:r>
        <w:r>
          <w:fldChar w:fldCharType="end"/>
        </w:r>
      </w:hyperlink>
    </w:p>
    <w:p>
      <w:pPr>
        <w:pStyle w:val="TOC5"/>
        <w:tabs>
          <w:tab w:val="end" w:leader="dot" w:pos="10240"/>
        </w:tabs>
        <w:rPr>
          <w:rFonts w:asciiTheme="minorHAnsi" w:hAnsiTheme="minorHAnsi"/>
          <w:noProof/>
          <w:sz w:val="22"/>
        </w:rPr>
      </w:pPr>
      <w:hyperlink w:anchor="_Toc256000014" w:history="1">
        <w:r>
          <w:rPr>
            <w:rStyle w:val="Hyperlink"/>
          </w:rPr>
          <w:t>Πίνακας 2: Δείκτες εκροών</w:t>
        </w:r>
        <w:r>
          <w:tab/>
        </w:r>
        <w:r>
          <w:fldChar w:fldCharType="begin"/>
        </w:r>
        <w:r>
          <w:instrText xml:space="preserve"> PAGEREF _Toc256000014 \h </w:instrText>
        </w:r>
        <w:r>
          <w:fldChar w:fldCharType="separate"/>
        </w:r>
        <w:r>
          <w:t>66</w:t>
        </w:r>
        <w:r>
          <w:fldChar w:fldCharType="end"/>
        </w:r>
      </w:hyperlink>
    </w:p>
    <w:p>
      <w:pPr>
        <w:pStyle w:val="TOC5"/>
        <w:tabs>
          <w:tab w:val="end" w:leader="dot" w:pos="10240"/>
        </w:tabs>
        <w:rPr>
          <w:rFonts w:asciiTheme="minorHAnsi" w:hAnsiTheme="minorHAnsi"/>
          <w:noProof/>
          <w:sz w:val="22"/>
        </w:rPr>
      </w:pPr>
      <w:hyperlink w:anchor="_Toc256000015" w:history="1">
        <w:r>
          <w:rPr>
            <w:rStyle w:val="Hyperlink"/>
          </w:rPr>
          <w:t>Πίνακας 3: Δείκτες αποτελεσμάτων</w:t>
        </w:r>
        <w:r>
          <w:tab/>
        </w:r>
        <w:r>
          <w:fldChar w:fldCharType="begin"/>
        </w:r>
        <w:r>
          <w:instrText xml:space="preserve"> PAGEREF _Toc256000015 \h </w:instrText>
        </w:r>
        <w:r>
          <w:fldChar w:fldCharType="separate"/>
        </w:r>
        <w:r>
          <w:t>66</w:t>
        </w:r>
        <w:r>
          <w:fldChar w:fldCharType="end"/>
        </w:r>
      </w:hyperlink>
    </w:p>
    <w:p>
      <w:pPr>
        <w:pStyle w:val="TOC4"/>
        <w:tabs>
          <w:tab w:val="end" w:leader="dot" w:pos="10240"/>
        </w:tabs>
        <w:rPr>
          <w:rFonts w:asciiTheme="minorHAnsi" w:hAnsiTheme="minorHAnsi"/>
          <w:noProof/>
          <w:sz w:val="22"/>
        </w:rPr>
      </w:pPr>
      <w:hyperlink w:anchor="_Toc256000016"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_Toc256000016 \h </w:instrText>
        </w:r>
        <w:r>
          <w:fldChar w:fldCharType="separate"/>
        </w:r>
        <w:r>
          <w:t>67</w:t>
        </w:r>
        <w:r>
          <w:fldChar w:fldCharType="end"/>
        </w:r>
      </w:hyperlink>
    </w:p>
    <w:p>
      <w:pPr>
        <w:pStyle w:val="TOC5"/>
        <w:tabs>
          <w:tab w:val="end" w:leader="dot" w:pos="10240"/>
        </w:tabs>
        <w:rPr>
          <w:rFonts w:asciiTheme="minorHAnsi" w:hAnsiTheme="minorHAnsi"/>
          <w:noProof/>
          <w:sz w:val="22"/>
        </w:rPr>
      </w:pPr>
      <w:hyperlink w:anchor="_Toc256000017" w:history="1">
        <w:r>
          <w:rPr>
            <w:rStyle w:val="Hyperlink"/>
          </w:rPr>
          <w:t>Πίνακας 4: Διάσταση 1 — πεδίο παρέμβασης</w:t>
        </w:r>
        <w:r>
          <w:tab/>
        </w:r>
        <w:r>
          <w:fldChar w:fldCharType="begin"/>
        </w:r>
        <w:r>
          <w:instrText xml:space="preserve"> PAGEREF _Toc256000017 \h </w:instrText>
        </w:r>
        <w:r>
          <w:fldChar w:fldCharType="separate"/>
        </w:r>
        <w:r>
          <w:t>67</w:t>
        </w:r>
        <w:r>
          <w:fldChar w:fldCharType="end"/>
        </w:r>
      </w:hyperlink>
    </w:p>
    <w:p>
      <w:pPr>
        <w:pStyle w:val="TOC5"/>
        <w:tabs>
          <w:tab w:val="end" w:leader="dot" w:pos="10240"/>
        </w:tabs>
        <w:rPr>
          <w:rFonts w:asciiTheme="minorHAnsi" w:hAnsiTheme="minorHAnsi"/>
          <w:noProof/>
          <w:sz w:val="22"/>
        </w:rPr>
      </w:pPr>
      <w:hyperlink w:anchor="_Toc256000018" w:history="1">
        <w:r>
          <w:rPr>
            <w:rStyle w:val="Hyperlink"/>
          </w:rPr>
          <w:t>Πίνακας 5: Διάσταση 2 — μορφή χρηματοδότησης</w:t>
        </w:r>
        <w:r>
          <w:tab/>
        </w:r>
        <w:r>
          <w:fldChar w:fldCharType="begin"/>
        </w:r>
        <w:r>
          <w:instrText xml:space="preserve"> PAGEREF _Toc256000018 \h </w:instrText>
        </w:r>
        <w:r>
          <w:fldChar w:fldCharType="separate"/>
        </w:r>
        <w:r>
          <w:t>67</w:t>
        </w:r>
        <w:r>
          <w:fldChar w:fldCharType="end"/>
        </w:r>
      </w:hyperlink>
    </w:p>
    <w:p>
      <w:pPr>
        <w:pStyle w:val="TOC5"/>
        <w:tabs>
          <w:tab w:val="end" w:leader="dot" w:pos="10240"/>
        </w:tabs>
        <w:rPr>
          <w:rFonts w:asciiTheme="minorHAnsi" w:hAnsiTheme="minorHAnsi"/>
          <w:noProof/>
          <w:sz w:val="22"/>
        </w:rPr>
      </w:pPr>
      <w:hyperlink w:anchor="_Toc256000019" w:history="1">
        <w:r>
          <w:rPr>
            <w:rStyle w:val="Hyperlink"/>
          </w:rPr>
          <w:t>Πίνακας 6: Διάσταση 3 — μηχανισμός εδαφικής υλοποίησης και εδαφική εστίαση</w:t>
        </w:r>
        <w:r>
          <w:tab/>
        </w:r>
        <w:r>
          <w:fldChar w:fldCharType="begin"/>
        </w:r>
        <w:r>
          <w:instrText xml:space="preserve"> PAGEREF _Toc256000019 \h </w:instrText>
        </w:r>
        <w:r>
          <w:fldChar w:fldCharType="separate"/>
        </w:r>
        <w:r>
          <w:t>68</w:t>
        </w:r>
        <w:r>
          <w:fldChar w:fldCharType="end"/>
        </w:r>
      </w:hyperlink>
    </w:p>
    <w:p>
      <w:pPr>
        <w:pStyle w:val="TOC5"/>
        <w:tabs>
          <w:tab w:val="end" w:leader="dot" w:pos="10240"/>
        </w:tabs>
        <w:rPr>
          <w:rFonts w:asciiTheme="minorHAnsi" w:hAnsiTheme="minorHAnsi"/>
          <w:noProof/>
          <w:sz w:val="22"/>
        </w:rPr>
      </w:pPr>
      <w:hyperlink w:anchor="_Toc256000020" w:history="1">
        <w:r>
          <w:rPr>
            <w:rStyle w:val="Hyperlink"/>
          </w:rPr>
          <w:t>Πίνακας 7: Διάσταση 6 — δευτερεύοντες θεματικοί στόχοι ΕΚΤ+</w:t>
        </w:r>
        <w:r>
          <w:tab/>
        </w:r>
        <w:r>
          <w:fldChar w:fldCharType="begin"/>
        </w:r>
        <w:r>
          <w:instrText xml:space="preserve"> PAGEREF _Toc256000020 \h </w:instrText>
        </w:r>
        <w:r>
          <w:fldChar w:fldCharType="separate"/>
        </w:r>
        <w:r>
          <w:t>68</w:t>
        </w:r>
        <w:r>
          <w:fldChar w:fldCharType="end"/>
        </w:r>
      </w:hyperlink>
    </w:p>
    <w:p>
      <w:pPr>
        <w:pStyle w:val="TOC5"/>
        <w:tabs>
          <w:tab w:val="end" w:leader="dot" w:pos="10240"/>
        </w:tabs>
        <w:rPr>
          <w:rFonts w:asciiTheme="minorHAnsi" w:hAnsiTheme="minorHAnsi"/>
          <w:noProof/>
          <w:sz w:val="22"/>
        </w:rPr>
      </w:pPr>
      <w:hyperlink w:anchor="_Toc256000021"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_Toc256000021 \h </w:instrText>
        </w:r>
        <w:r>
          <w:fldChar w:fldCharType="separate"/>
        </w:r>
        <w:r>
          <w:t>68</w:t>
        </w:r>
        <w:r>
          <w:fldChar w:fldCharType="end"/>
        </w:r>
      </w:hyperlink>
    </w:p>
    <w:p>
      <w:pPr>
        <w:pStyle w:val="TOC4"/>
        <w:tabs>
          <w:tab w:val="end" w:leader="dot" w:pos="10240"/>
        </w:tabs>
        <w:rPr>
          <w:rFonts w:asciiTheme="minorHAnsi" w:hAnsiTheme="minorHAnsi"/>
          <w:noProof/>
          <w:sz w:val="22"/>
        </w:rPr>
      </w:pPr>
      <w:hyperlink w:anchor="_Toc256000022" w:history="1">
        <w:r>
          <w:rPr>
            <w:rStyle w:val="Hyperlink"/>
          </w:rPr>
          <w: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t>
        </w:r>
        <w:r>
          <w:tab/>
        </w:r>
        <w:r>
          <w:fldChar w:fldCharType="begin"/>
        </w:r>
        <w:r>
          <w:instrText xml:space="preserve"> PAGEREF _Toc256000022 \h </w:instrText>
        </w:r>
        <w:r>
          <w:fldChar w:fldCharType="separate"/>
        </w:r>
        <w:r>
          <w:t>69</w:t>
        </w:r>
        <w:r>
          <w:fldChar w:fldCharType="end"/>
        </w:r>
      </w:hyperlink>
    </w:p>
    <w:p>
      <w:pPr>
        <w:pStyle w:val="TOC4"/>
        <w:tabs>
          <w:tab w:val="end" w:leader="dot" w:pos="10240"/>
        </w:tabs>
        <w:rPr>
          <w:rFonts w:asciiTheme="minorHAnsi" w:hAnsiTheme="minorHAnsi"/>
          <w:noProof/>
          <w:sz w:val="22"/>
        </w:rPr>
      </w:pPr>
      <w:hyperlink w:anchor="_Toc256000023" w:history="1">
        <w:r>
          <w:rPr>
            <w:rStyle w:val="Hyperlink"/>
          </w:rPr>
          <w:t>2.1.1.1.1. Παρεμβάσεις των ταμείων</w:t>
        </w:r>
        <w:r>
          <w:tab/>
        </w:r>
        <w:r>
          <w:fldChar w:fldCharType="begin"/>
        </w:r>
        <w:r>
          <w:instrText xml:space="preserve"> PAGEREF _Toc256000023 \h </w:instrText>
        </w:r>
        <w:r>
          <w:fldChar w:fldCharType="separate"/>
        </w:r>
        <w:r>
          <w:t>69</w:t>
        </w:r>
        <w:r>
          <w:fldChar w:fldCharType="end"/>
        </w:r>
      </w:hyperlink>
    </w:p>
    <w:p>
      <w:pPr>
        <w:pStyle w:val="TOC5"/>
        <w:tabs>
          <w:tab w:val="end" w:leader="dot" w:pos="10240"/>
        </w:tabs>
        <w:rPr>
          <w:rFonts w:asciiTheme="minorHAnsi" w:hAnsiTheme="minorHAnsi"/>
          <w:noProof/>
          <w:sz w:val="22"/>
        </w:rPr>
      </w:pPr>
      <w:hyperlink w:anchor="_Toc256000024"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_Toc256000024 \h </w:instrText>
        </w:r>
        <w:r>
          <w:fldChar w:fldCharType="separate"/>
        </w:r>
        <w:r>
          <w:t>69</w:t>
        </w:r>
        <w:r>
          <w:fldChar w:fldCharType="end"/>
        </w:r>
      </w:hyperlink>
    </w:p>
    <w:p>
      <w:pPr>
        <w:pStyle w:val="TOC5"/>
        <w:tabs>
          <w:tab w:val="end" w:leader="dot" w:pos="10240"/>
        </w:tabs>
        <w:rPr>
          <w:rFonts w:asciiTheme="minorHAnsi" w:hAnsiTheme="minorHAnsi"/>
          <w:noProof/>
          <w:sz w:val="22"/>
        </w:rPr>
      </w:pPr>
      <w:hyperlink w:anchor="_Toc256000025" w:history="1">
        <w:r>
          <w:rPr>
            <w:rStyle w:val="Hyperlink"/>
          </w:rPr>
          <w:t>Βασικές ομάδες-στόχοι — άρθρο 22 παράγραφος 3 στοιχείο δ) σημείο iii) του ΚΚΔ:</w:t>
        </w:r>
        <w:r>
          <w:tab/>
        </w:r>
        <w:r>
          <w:fldChar w:fldCharType="begin"/>
        </w:r>
        <w:r>
          <w:instrText xml:space="preserve"> PAGEREF _Toc256000025 \h </w:instrText>
        </w:r>
        <w:r>
          <w:fldChar w:fldCharType="separate"/>
        </w:r>
        <w:r>
          <w:t>70</w:t>
        </w:r>
        <w:r>
          <w:fldChar w:fldCharType="end"/>
        </w:r>
      </w:hyperlink>
    </w:p>
    <w:p>
      <w:pPr>
        <w:pStyle w:val="TOC5"/>
        <w:tabs>
          <w:tab w:val="end" w:leader="dot" w:pos="10240"/>
        </w:tabs>
        <w:rPr>
          <w:rFonts w:asciiTheme="minorHAnsi" w:hAnsiTheme="minorHAnsi"/>
          <w:noProof/>
          <w:sz w:val="22"/>
        </w:rPr>
      </w:pPr>
      <w:hyperlink w:anchor="_Toc256000026"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_Toc256000026 \h </w:instrText>
        </w:r>
        <w:r>
          <w:fldChar w:fldCharType="separate"/>
        </w:r>
        <w:r>
          <w:t>71</w:t>
        </w:r>
        <w:r>
          <w:fldChar w:fldCharType="end"/>
        </w:r>
      </w:hyperlink>
    </w:p>
    <w:p>
      <w:pPr>
        <w:pStyle w:val="TOC5"/>
        <w:tabs>
          <w:tab w:val="end" w:leader="dot" w:pos="10240"/>
        </w:tabs>
        <w:rPr>
          <w:rFonts w:asciiTheme="minorHAnsi" w:hAnsiTheme="minorHAnsi"/>
          <w:noProof/>
          <w:sz w:val="22"/>
        </w:rPr>
      </w:pPr>
      <w:hyperlink w:anchor="_Toc256000027"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_Toc256000027 \h </w:instrText>
        </w:r>
        <w:r>
          <w:fldChar w:fldCharType="separate"/>
        </w:r>
        <w:r>
          <w:t>71</w:t>
        </w:r>
        <w:r>
          <w:fldChar w:fldCharType="end"/>
        </w:r>
      </w:hyperlink>
    </w:p>
    <w:p>
      <w:pPr>
        <w:pStyle w:val="TOC5"/>
        <w:tabs>
          <w:tab w:val="end" w:leader="dot" w:pos="10240"/>
        </w:tabs>
        <w:rPr>
          <w:rFonts w:asciiTheme="minorHAnsi" w:hAnsiTheme="minorHAnsi"/>
          <w:noProof/>
          <w:sz w:val="22"/>
        </w:rPr>
      </w:pPr>
      <w:hyperlink w:anchor="_Toc256000028"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_Toc256000028 \h </w:instrText>
        </w:r>
        <w:r>
          <w:fldChar w:fldCharType="separate"/>
        </w:r>
        <w:r>
          <w:t>71</w:t>
        </w:r>
        <w:r>
          <w:fldChar w:fldCharType="end"/>
        </w:r>
      </w:hyperlink>
    </w:p>
    <w:p>
      <w:pPr>
        <w:pStyle w:val="TOC5"/>
        <w:tabs>
          <w:tab w:val="end" w:leader="dot" w:pos="10240"/>
        </w:tabs>
        <w:rPr>
          <w:rFonts w:asciiTheme="minorHAnsi" w:hAnsiTheme="minorHAnsi"/>
          <w:noProof/>
          <w:sz w:val="22"/>
        </w:rPr>
      </w:pPr>
      <w:hyperlink w:anchor="_Toc256000029"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_Toc256000029 \h </w:instrText>
        </w:r>
        <w:r>
          <w:fldChar w:fldCharType="separate"/>
        </w:r>
        <w:r>
          <w:t>71</w:t>
        </w:r>
        <w:r>
          <w:fldChar w:fldCharType="end"/>
        </w:r>
      </w:hyperlink>
    </w:p>
    <w:p>
      <w:pPr>
        <w:pStyle w:val="TOC4"/>
        <w:tabs>
          <w:tab w:val="end" w:leader="dot" w:pos="10240"/>
        </w:tabs>
        <w:rPr>
          <w:rFonts w:asciiTheme="minorHAnsi" w:hAnsiTheme="minorHAnsi"/>
          <w:noProof/>
          <w:sz w:val="22"/>
        </w:rPr>
      </w:pPr>
      <w:hyperlink w:anchor="_Toc256000030" w:history="1">
        <w:r>
          <w:rPr>
            <w:rStyle w:val="Hyperlink"/>
          </w:rPr>
          <w:t>2.1.1.1.2. Δείκτες</w:t>
        </w:r>
        <w:r>
          <w:tab/>
        </w:r>
        <w:r>
          <w:fldChar w:fldCharType="begin"/>
        </w:r>
        <w:r>
          <w:instrText xml:space="preserve"> PAGEREF _Toc256000030 \h </w:instrText>
        </w:r>
        <w:r>
          <w:fldChar w:fldCharType="separate"/>
        </w:r>
        <w:r>
          <w:t>72</w:t>
        </w:r>
        <w:r>
          <w:fldChar w:fldCharType="end"/>
        </w:r>
      </w:hyperlink>
    </w:p>
    <w:p>
      <w:pPr>
        <w:pStyle w:val="TOC5"/>
        <w:tabs>
          <w:tab w:val="end" w:leader="dot" w:pos="10240"/>
        </w:tabs>
        <w:rPr>
          <w:rFonts w:asciiTheme="minorHAnsi" w:hAnsiTheme="minorHAnsi"/>
          <w:noProof/>
          <w:sz w:val="22"/>
        </w:rPr>
      </w:pPr>
      <w:hyperlink w:anchor="_Toc256000031" w:history="1">
        <w:r>
          <w:rPr>
            <w:rStyle w:val="Hyperlink"/>
          </w:rPr>
          <w:t>Πίνακας 2: Δείκτες εκροών</w:t>
        </w:r>
        <w:r>
          <w:tab/>
        </w:r>
        <w:r>
          <w:fldChar w:fldCharType="begin"/>
        </w:r>
        <w:r>
          <w:instrText xml:space="preserve"> PAGEREF _Toc256000031 \h </w:instrText>
        </w:r>
        <w:r>
          <w:fldChar w:fldCharType="separate"/>
        </w:r>
        <w:r>
          <w:t>72</w:t>
        </w:r>
        <w:r>
          <w:fldChar w:fldCharType="end"/>
        </w:r>
      </w:hyperlink>
    </w:p>
    <w:p>
      <w:pPr>
        <w:pStyle w:val="TOC5"/>
        <w:tabs>
          <w:tab w:val="end" w:leader="dot" w:pos="10240"/>
        </w:tabs>
        <w:rPr>
          <w:rFonts w:asciiTheme="minorHAnsi" w:hAnsiTheme="minorHAnsi"/>
          <w:noProof/>
          <w:sz w:val="22"/>
        </w:rPr>
      </w:pPr>
      <w:hyperlink w:anchor="_Toc256000032" w:history="1">
        <w:r>
          <w:rPr>
            <w:rStyle w:val="Hyperlink"/>
          </w:rPr>
          <w:t>Πίνακας 3: Δείκτες αποτελεσμάτων</w:t>
        </w:r>
        <w:r>
          <w:tab/>
        </w:r>
        <w:r>
          <w:fldChar w:fldCharType="begin"/>
        </w:r>
        <w:r>
          <w:instrText xml:space="preserve"> PAGEREF _Toc256000032 \h </w:instrText>
        </w:r>
        <w:r>
          <w:fldChar w:fldCharType="separate"/>
        </w:r>
        <w:r>
          <w:t>72</w:t>
        </w:r>
        <w:r>
          <w:fldChar w:fldCharType="end"/>
        </w:r>
      </w:hyperlink>
    </w:p>
    <w:p>
      <w:pPr>
        <w:pStyle w:val="TOC4"/>
        <w:tabs>
          <w:tab w:val="end" w:leader="dot" w:pos="10240"/>
        </w:tabs>
        <w:rPr>
          <w:rFonts w:asciiTheme="minorHAnsi" w:hAnsiTheme="minorHAnsi"/>
          <w:noProof/>
          <w:sz w:val="22"/>
        </w:rPr>
      </w:pPr>
      <w:hyperlink w:anchor="_Toc256000033"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_Toc256000033 \h </w:instrText>
        </w:r>
        <w:r>
          <w:fldChar w:fldCharType="separate"/>
        </w:r>
        <w:r>
          <w:t>72</w:t>
        </w:r>
        <w:r>
          <w:fldChar w:fldCharType="end"/>
        </w:r>
      </w:hyperlink>
    </w:p>
    <w:p>
      <w:pPr>
        <w:pStyle w:val="TOC5"/>
        <w:tabs>
          <w:tab w:val="end" w:leader="dot" w:pos="10240"/>
        </w:tabs>
        <w:rPr>
          <w:rFonts w:asciiTheme="minorHAnsi" w:hAnsiTheme="minorHAnsi"/>
          <w:noProof/>
          <w:sz w:val="22"/>
        </w:rPr>
      </w:pPr>
      <w:hyperlink w:anchor="_Toc256000034" w:history="1">
        <w:r>
          <w:rPr>
            <w:rStyle w:val="Hyperlink"/>
          </w:rPr>
          <w:t>Πίνακας 4: Διάσταση 1 — πεδίο παρέμβασης</w:t>
        </w:r>
        <w:r>
          <w:tab/>
        </w:r>
        <w:r>
          <w:fldChar w:fldCharType="begin"/>
        </w:r>
        <w:r>
          <w:instrText xml:space="preserve"> PAGEREF _Toc256000034 \h </w:instrText>
        </w:r>
        <w:r>
          <w:fldChar w:fldCharType="separate"/>
        </w:r>
        <w:r>
          <w:t>72</w:t>
        </w:r>
        <w:r>
          <w:fldChar w:fldCharType="end"/>
        </w:r>
      </w:hyperlink>
    </w:p>
    <w:p>
      <w:pPr>
        <w:pStyle w:val="TOC5"/>
        <w:tabs>
          <w:tab w:val="end" w:leader="dot" w:pos="10240"/>
        </w:tabs>
        <w:rPr>
          <w:rFonts w:asciiTheme="minorHAnsi" w:hAnsiTheme="minorHAnsi"/>
          <w:noProof/>
          <w:sz w:val="22"/>
        </w:rPr>
      </w:pPr>
      <w:hyperlink w:anchor="_Toc256000035" w:history="1">
        <w:r>
          <w:rPr>
            <w:rStyle w:val="Hyperlink"/>
          </w:rPr>
          <w:t>Πίνακας 5: Διάσταση 2 — μορφή χρηματοδότησης</w:t>
        </w:r>
        <w:r>
          <w:tab/>
        </w:r>
        <w:r>
          <w:fldChar w:fldCharType="begin"/>
        </w:r>
        <w:r>
          <w:instrText xml:space="preserve"> PAGEREF _Toc256000035 \h </w:instrText>
        </w:r>
        <w:r>
          <w:fldChar w:fldCharType="separate"/>
        </w:r>
        <w:r>
          <w:t>73</w:t>
        </w:r>
        <w:r>
          <w:fldChar w:fldCharType="end"/>
        </w:r>
      </w:hyperlink>
    </w:p>
    <w:p>
      <w:pPr>
        <w:pStyle w:val="TOC5"/>
        <w:tabs>
          <w:tab w:val="end" w:leader="dot" w:pos="10240"/>
        </w:tabs>
        <w:rPr>
          <w:rFonts w:asciiTheme="minorHAnsi" w:hAnsiTheme="minorHAnsi"/>
          <w:noProof/>
          <w:sz w:val="22"/>
        </w:rPr>
      </w:pPr>
      <w:hyperlink w:anchor="_Toc256000036" w:history="1">
        <w:r>
          <w:rPr>
            <w:rStyle w:val="Hyperlink"/>
          </w:rPr>
          <w:t>Πίνακας 6: Διάσταση 3 — μηχανισμός εδαφικής υλοποίησης και εδαφική εστίαση</w:t>
        </w:r>
        <w:r>
          <w:tab/>
        </w:r>
        <w:r>
          <w:fldChar w:fldCharType="begin"/>
        </w:r>
        <w:r>
          <w:instrText xml:space="preserve"> PAGEREF _Toc256000036 \h </w:instrText>
        </w:r>
        <w:r>
          <w:fldChar w:fldCharType="separate"/>
        </w:r>
        <w:r>
          <w:t>73</w:t>
        </w:r>
        <w:r>
          <w:fldChar w:fldCharType="end"/>
        </w:r>
      </w:hyperlink>
    </w:p>
    <w:p>
      <w:pPr>
        <w:pStyle w:val="TOC5"/>
        <w:tabs>
          <w:tab w:val="end" w:leader="dot" w:pos="10240"/>
        </w:tabs>
        <w:rPr>
          <w:rFonts w:asciiTheme="minorHAnsi" w:hAnsiTheme="minorHAnsi"/>
          <w:noProof/>
          <w:sz w:val="22"/>
        </w:rPr>
      </w:pPr>
      <w:hyperlink w:anchor="_Toc256000037" w:history="1">
        <w:r>
          <w:rPr>
            <w:rStyle w:val="Hyperlink"/>
          </w:rPr>
          <w:t>Πίνακας 7: Διάσταση 6 — δευτερεύοντες θεματικοί στόχοι ΕΚΤ+</w:t>
        </w:r>
        <w:r>
          <w:tab/>
        </w:r>
        <w:r>
          <w:fldChar w:fldCharType="begin"/>
        </w:r>
        <w:r>
          <w:instrText xml:space="preserve"> PAGEREF _Toc256000037 \h </w:instrText>
        </w:r>
        <w:r>
          <w:fldChar w:fldCharType="separate"/>
        </w:r>
        <w:r>
          <w:t>73</w:t>
        </w:r>
        <w:r>
          <w:fldChar w:fldCharType="end"/>
        </w:r>
      </w:hyperlink>
    </w:p>
    <w:p>
      <w:pPr>
        <w:pStyle w:val="TOC5"/>
        <w:tabs>
          <w:tab w:val="end" w:leader="dot" w:pos="10240"/>
        </w:tabs>
        <w:rPr>
          <w:rFonts w:asciiTheme="minorHAnsi" w:hAnsiTheme="minorHAnsi"/>
          <w:noProof/>
          <w:sz w:val="22"/>
        </w:rPr>
      </w:pPr>
      <w:hyperlink w:anchor="_Toc256000038"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_Toc256000038 \h </w:instrText>
        </w:r>
        <w:r>
          <w:fldChar w:fldCharType="separate"/>
        </w:r>
        <w:r>
          <w:t>73</w:t>
        </w:r>
        <w:r>
          <w:fldChar w:fldCharType="end"/>
        </w:r>
      </w:hyperlink>
    </w:p>
    <w:p>
      <w:pPr>
        <w:pStyle w:val="TOC4"/>
        <w:tabs>
          <w:tab w:val="end" w:leader="dot" w:pos="10240"/>
        </w:tabs>
        <w:rPr>
          <w:rFonts w:asciiTheme="minorHAnsi" w:hAnsiTheme="minorHAnsi"/>
          <w:noProof/>
          <w:sz w:val="22"/>
        </w:rPr>
      </w:pPr>
      <w:hyperlink w:anchor="_Toc256000039" w:history="1">
        <w:r>
          <w:rPr>
            <w:rStyle w:val="Hyperlink"/>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r>
          <w:tab/>
        </w:r>
        <w:r>
          <w:fldChar w:fldCharType="begin"/>
        </w:r>
        <w:r>
          <w:instrText xml:space="preserve"> PAGEREF _Toc256000039 \h </w:instrText>
        </w:r>
        <w:r>
          <w:fldChar w:fldCharType="separate"/>
        </w:r>
        <w:r>
          <w:t>75</w:t>
        </w:r>
        <w:r>
          <w:fldChar w:fldCharType="end"/>
        </w:r>
      </w:hyperlink>
    </w:p>
    <w:p>
      <w:pPr>
        <w:pStyle w:val="TOC4"/>
        <w:tabs>
          <w:tab w:val="end" w:leader="dot" w:pos="10240"/>
        </w:tabs>
        <w:rPr>
          <w:rFonts w:asciiTheme="minorHAnsi" w:hAnsiTheme="minorHAnsi"/>
          <w:noProof/>
          <w:sz w:val="22"/>
        </w:rPr>
      </w:pPr>
      <w:hyperlink w:anchor="_Toc256000040" w:history="1">
        <w:r>
          <w:rPr>
            <w:rStyle w:val="Hyperlink"/>
          </w:rPr>
          <w:t>2.1.1.1.1. Παρεμβάσεις των ταμείων</w:t>
        </w:r>
        <w:r>
          <w:tab/>
        </w:r>
        <w:r>
          <w:fldChar w:fldCharType="begin"/>
        </w:r>
        <w:r>
          <w:instrText xml:space="preserve"> PAGEREF _Toc256000040 \h </w:instrText>
        </w:r>
        <w:r>
          <w:fldChar w:fldCharType="separate"/>
        </w:r>
        <w:r>
          <w:t>75</w:t>
        </w:r>
        <w:r>
          <w:fldChar w:fldCharType="end"/>
        </w:r>
      </w:hyperlink>
    </w:p>
    <w:p>
      <w:pPr>
        <w:pStyle w:val="TOC5"/>
        <w:tabs>
          <w:tab w:val="end" w:leader="dot" w:pos="10240"/>
        </w:tabs>
        <w:rPr>
          <w:rFonts w:asciiTheme="minorHAnsi" w:hAnsiTheme="minorHAnsi"/>
          <w:noProof/>
          <w:sz w:val="22"/>
        </w:rPr>
      </w:pPr>
      <w:hyperlink w:anchor="_Toc256000041"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_Toc256000041 \h </w:instrText>
        </w:r>
        <w:r>
          <w:fldChar w:fldCharType="separate"/>
        </w:r>
        <w:r>
          <w:t>75</w:t>
        </w:r>
        <w:r>
          <w:fldChar w:fldCharType="end"/>
        </w:r>
      </w:hyperlink>
    </w:p>
    <w:p>
      <w:pPr>
        <w:pStyle w:val="TOC5"/>
        <w:tabs>
          <w:tab w:val="end" w:leader="dot" w:pos="10240"/>
        </w:tabs>
        <w:rPr>
          <w:rFonts w:asciiTheme="minorHAnsi" w:hAnsiTheme="minorHAnsi"/>
          <w:noProof/>
          <w:sz w:val="22"/>
        </w:rPr>
      </w:pPr>
      <w:hyperlink w:anchor="_Toc256000042" w:history="1">
        <w:r>
          <w:rPr>
            <w:rStyle w:val="Hyperlink"/>
          </w:rPr>
          <w:t>Βασικές ομάδες-στόχοι — άρθρο 22 παράγραφος 3 στοιχείο δ) σημείο iii) του ΚΚΔ:</w:t>
        </w:r>
        <w:r>
          <w:tab/>
        </w:r>
        <w:r>
          <w:fldChar w:fldCharType="begin"/>
        </w:r>
        <w:r>
          <w:instrText xml:space="preserve"> PAGEREF _Toc256000042 \h </w:instrText>
        </w:r>
        <w:r>
          <w:fldChar w:fldCharType="separate"/>
        </w:r>
        <w:r>
          <w:t>76</w:t>
        </w:r>
        <w:r>
          <w:fldChar w:fldCharType="end"/>
        </w:r>
      </w:hyperlink>
    </w:p>
    <w:p>
      <w:pPr>
        <w:pStyle w:val="TOC5"/>
        <w:tabs>
          <w:tab w:val="end" w:leader="dot" w:pos="10240"/>
        </w:tabs>
        <w:rPr>
          <w:rFonts w:asciiTheme="minorHAnsi" w:hAnsiTheme="minorHAnsi"/>
          <w:noProof/>
          <w:sz w:val="22"/>
        </w:rPr>
      </w:pPr>
      <w:hyperlink w:anchor="_Toc256000043"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_Toc256000043 \h </w:instrText>
        </w:r>
        <w:r>
          <w:fldChar w:fldCharType="separate"/>
        </w:r>
        <w:r>
          <w:t>77</w:t>
        </w:r>
        <w:r>
          <w:fldChar w:fldCharType="end"/>
        </w:r>
      </w:hyperlink>
    </w:p>
    <w:p>
      <w:pPr>
        <w:pStyle w:val="TOC5"/>
        <w:tabs>
          <w:tab w:val="end" w:leader="dot" w:pos="10240"/>
        </w:tabs>
        <w:rPr>
          <w:rFonts w:asciiTheme="minorHAnsi" w:hAnsiTheme="minorHAnsi"/>
          <w:noProof/>
          <w:sz w:val="22"/>
        </w:rPr>
      </w:pPr>
      <w:hyperlink w:anchor="_Toc256000044"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_Toc256000044 \h </w:instrText>
        </w:r>
        <w:r>
          <w:fldChar w:fldCharType="separate"/>
        </w:r>
        <w:r>
          <w:t>77</w:t>
        </w:r>
        <w:r>
          <w:fldChar w:fldCharType="end"/>
        </w:r>
      </w:hyperlink>
    </w:p>
    <w:p>
      <w:pPr>
        <w:pStyle w:val="TOC5"/>
        <w:tabs>
          <w:tab w:val="end" w:leader="dot" w:pos="10240"/>
        </w:tabs>
        <w:rPr>
          <w:rFonts w:asciiTheme="minorHAnsi" w:hAnsiTheme="minorHAnsi"/>
          <w:noProof/>
          <w:sz w:val="22"/>
        </w:rPr>
      </w:pPr>
      <w:hyperlink w:anchor="_Toc256000045"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_Toc256000045 \h </w:instrText>
        </w:r>
        <w:r>
          <w:fldChar w:fldCharType="separate"/>
        </w:r>
        <w:r>
          <w:t>77</w:t>
        </w:r>
        <w:r>
          <w:fldChar w:fldCharType="end"/>
        </w:r>
      </w:hyperlink>
    </w:p>
    <w:p>
      <w:pPr>
        <w:pStyle w:val="TOC5"/>
        <w:tabs>
          <w:tab w:val="end" w:leader="dot" w:pos="10240"/>
        </w:tabs>
        <w:rPr>
          <w:rFonts w:asciiTheme="minorHAnsi" w:hAnsiTheme="minorHAnsi"/>
          <w:noProof/>
          <w:sz w:val="22"/>
        </w:rPr>
      </w:pPr>
      <w:hyperlink w:anchor="_Toc256000046"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_Toc256000046 \h </w:instrText>
        </w:r>
        <w:r>
          <w:fldChar w:fldCharType="separate"/>
        </w:r>
        <w:r>
          <w:t>77</w:t>
        </w:r>
        <w:r>
          <w:fldChar w:fldCharType="end"/>
        </w:r>
      </w:hyperlink>
    </w:p>
    <w:p>
      <w:pPr>
        <w:pStyle w:val="TOC4"/>
        <w:tabs>
          <w:tab w:val="end" w:leader="dot" w:pos="10240"/>
        </w:tabs>
        <w:rPr>
          <w:rFonts w:asciiTheme="minorHAnsi" w:hAnsiTheme="minorHAnsi"/>
          <w:noProof/>
          <w:sz w:val="22"/>
        </w:rPr>
      </w:pPr>
      <w:hyperlink w:anchor="_Toc256000047" w:history="1">
        <w:r>
          <w:rPr>
            <w:rStyle w:val="Hyperlink"/>
          </w:rPr>
          <w:t>2.1.1.1.2. Δείκτες</w:t>
        </w:r>
        <w:r>
          <w:tab/>
        </w:r>
        <w:r>
          <w:fldChar w:fldCharType="begin"/>
        </w:r>
        <w:r>
          <w:instrText xml:space="preserve"> PAGEREF _Toc256000047 \h </w:instrText>
        </w:r>
        <w:r>
          <w:fldChar w:fldCharType="separate"/>
        </w:r>
        <w:r>
          <w:t>78</w:t>
        </w:r>
        <w:r>
          <w:fldChar w:fldCharType="end"/>
        </w:r>
      </w:hyperlink>
    </w:p>
    <w:p>
      <w:pPr>
        <w:pStyle w:val="TOC5"/>
        <w:tabs>
          <w:tab w:val="end" w:leader="dot" w:pos="10240"/>
        </w:tabs>
        <w:rPr>
          <w:rFonts w:asciiTheme="minorHAnsi" w:hAnsiTheme="minorHAnsi"/>
          <w:noProof/>
          <w:sz w:val="22"/>
        </w:rPr>
      </w:pPr>
      <w:hyperlink w:anchor="_Toc256000048" w:history="1">
        <w:r>
          <w:rPr>
            <w:rStyle w:val="Hyperlink"/>
          </w:rPr>
          <w:t>Πίνακας 2: Δείκτες εκροών</w:t>
        </w:r>
        <w:r>
          <w:tab/>
        </w:r>
        <w:r>
          <w:fldChar w:fldCharType="begin"/>
        </w:r>
        <w:r>
          <w:instrText xml:space="preserve"> PAGEREF _Toc256000048 \h </w:instrText>
        </w:r>
        <w:r>
          <w:fldChar w:fldCharType="separate"/>
        </w:r>
        <w:r>
          <w:t>78</w:t>
        </w:r>
        <w:r>
          <w:fldChar w:fldCharType="end"/>
        </w:r>
      </w:hyperlink>
    </w:p>
    <w:p>
      <w:pPr>
        <w:pStyle w:val="TOC5"/>
        <w:tabs>
          <w:tab w:val="end" w:leader="dot" w:pos="10240"/>
        </w:tabs>
        <w:rPr>
          <w:rFonts w:asciiTheme="minorHAnsi" w:hAnsiTheme="minorHAnsi"/>
          <w:noProof/>
          <w:sz w:val="22"/>
        </w:rPr>
      </w:pPr>
      <w:hyperlink w:anchor="_Toc256000049" w:history="1">
        <w:r>
          <w:rPr>
            <w:rStyle w:val="Hyperlink"/>
          </w:rPr>
          <w:t>Πίνακας 3: Δείκτες αποτελεσμάτων</w:t>
        </w:r>
        <w:r>
          <w:tab/>
        </w:r>
        <w:r>
          <w:fldChar w:fldCharType="begin"/>
        </w:r>
        <w:r>
          <w:instrText xml:space="preserve"> PAGEREF _Toc256000049 \h </w:instrText>
        </w:r>
        <w:r>
          <w:fldChar w:fldCharType="separate"/>
        </w:r>
        <w:r>
          <w:t>78</w:t>
        </w:r>
        <w:r>
          <w:fldChar w:fldCharType="end"/>
        </w:r>
      </w:hyperlink>
    </w:p>
    <w:p>
      <w:pPr>
        <w:pStyle w:val="TOC4"/>
        <w:tabs>
          <w:tab w:val="end" w:leader="dot" w:pos="10240"/>
        </w:tabs>
        <w:rPr>
          <w:rFonts w:asciiTheme="minorHAnsi" w:hAnsiTheme="minorHAnsi"/>
          <w:noProof/>
          <w:sz w:val="22"/>
        </w:rPr>
      </w:pPr>
      <w:hyperlink w:anchor="_Toc256000050"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_Toc256000050 \h </w:instrText>
        </w:r>
        <w:r>
          <w:fldChar w:fldCharType="separate"/>
        </w:r>
        <w:r>
          <w:t>78</w:t>
        </w:r>
        <w:r>
          <w:fldChar w:fldCharType="end"/>
        </w:r>
      </w:hyperlink>
    </w:p>
    <w:p>
      <w:pPr>
        <w:pStyle w:val="TOC5"/>
        <w:tabs>
          <w:tab w:val="end" w:leader="dot" w:pos="10240"/>
        </w:tabs>
        <w:rPr>
          <w:rFonts w:asciiTheme="minorHAnsi" w:hAnsiTheme="minorHAnsi"/>
          <w:noProof/>
          <w:sz w:val="22"/>
        </w:rPr>
      </w:pPr>
      <w:hyperlink w:anchor="_Toc256000051" w:history="1">
        <w:r>
          <w:rPr>
            <w:rStyle w:val="Hyperlink"/>
          </w:rPr>
          <w:t>Πίνακας 4: Διάσταση 1 — πεδίο παρέμβασης</w:t>
        </w:r>
        <w:r>
          <w:tab/>
        </w:r>
        <w:r>
          <w:fldChar w:fldCharType="begin"/>
        </w:r>
        <w:r>
          <w:instrText xml:space="preserve"> PAGEREF _Toc256000051 \h </w:instrText>
        </w:r>
        <w:r>
          <w:fldChar w:fldCharType="separate"/>
        </w:r>
        <w:r>
          <w:t>78</w:t>
        </w:r>
        <w:r>
          <w:fldChar w:fldCharType="end"/>
        </w:r>
      </w:hyperlink>
    </w:p>
    <w:p>
      <w:pPr>
        <w:pStyle w:val="TOC5"/>
        <w:tabs>
          <w:tab w:val="end" w:leader="dot" w:pos="10240"/>
        </w:tabs>
        <w:rPr>
          <w:rFonts w:asciiTheme="minorHAnsi" w:hAnsiTheme="minorHAnsi"/>
          <w:noProof/>
          <w:sz w:val="22"/>
        </w:rPr>
      </w:pPr>
      <w:hyperlink w:anchor="_Toc256000052" w:history="1">
        <w:r>
          <w:rPr>
            <w:rStyle w:val="Hyperlink"/>
          </w:rPr>
          <w:t>Πίνακας 5: Διάσταση 2 — μορφή χρηματοδότησης</w:t>
        </w:r>
        <w:r>
          <w:tab/>
        </w:r>
        <w:r>
          <w:fldChar w:fldCharType="begin"/>
        </w:r>
        <w:r>
          <w:instrText xml:space="preserve"> PAGEREF _Toc256000052 \h </w:instrText>
        </w:r>
        <w:r>
          <w:fldChar w:fldCharType="separate"/>
        </w:r>
        <w:r>
          <w:t>79</w:t>
        </w:r>
        <w:r>
          <w:fldChar w:fldCharType="end"/>
        </w:r>
      </w:hyperlink>
    </w:p>
    <w:p>
      <w:pPr>
        <w:pStyle w:val="TOC5"/>
        <w:tabs>
          <w:tab w:val="end" w:leader="dot" w:pos="10240"/>
        </w:tabs>
        <w:rPr>
          <w:rFonts w:asciiTheme="minorHAnsi" w:hAnsiTheme="minorHAnsi"/>
          <w:noProof/>
          <w:sz w:val="22"/>
        </w:rPr>
      </w:pPr>
      <w:hyperlink w:anchor="_Toc256000053" w:history="1">
        <w:r>
          <w:rPr>
            <w:rStyle w:val="Hyperlink"/>
          </w:rPr>
          <w:t>Πίνακας 6: Διάσταση 3 — μηχανισμός εδαφικής υλοποίησης και εδαφική εστίαση</w:t>
        </w:r>
        <w:r>
          <w:tab/>
        </w:r>
        <w:r>
          <w:fldChar w:fldCharType="begin"/>
        </w:r>
        <w:r>
          <w:instrText xml:space="preserve"> PAGEREF _Toc256000053 \h </w:instrText>
        </w:r>
        <w:r>
          <w:fldChar w:fldCharType="separate"/>
        </w:r>
        <w:r>
          <w:t>79</w:t>
        </w:r>
        <w:r>
          <w:fldChar w:fldCharType="end"/>
        </w:r>
      </w:hyperlink>
    </w:p>
    <w:p>
      <w:pPr>
        <w:pStyle w:val="TOC5"/>
        <w:tabs>
          <w:tab w:val="end" w:leader="dot" w:pos="10240"/>
        </w:tabs>
        <w:rPr>
          <w:rFonts w:asciiTheme="minorHAnsi" w:hAnsiTheme="minorHAnsi"/>
          <w:noProof/>
          <w:sz w:val="22"/>
        </w:rPr>
      </w:pPr>
      <w:hyperlink w:anchor="_Toc256000054" w:history="1">
        <w:r>
          <w:rPr>
            <w:rStyle w:val="Hyperlink"/>
          </w:rPr>
          <w:t>Πίνακας 7: Διάσταση 6 — δευτερεύοντες θεματικοί στόχοι ΕΚΤ+</w:t>
        </w:r>
        <w:r>
          <w:tab/>
        </w:r>
        <w:r>
          <w:fldChar w:fldCharType="begin"/>
        </w:r>
        <w:r>
          <w:instrText xml:space="preserve"> PAGEREF _Toc256000054 \h </w:instrText>
        </w:r>
        <w:r>
          <w:fldChar w:fldCharType="separate"/>
        </w:r>
        <w:r>
          <w:t>79</w:t>
        </w:r>
        <w:r>
          <w:fldChar w:fldCharType="end"/>
        </w:r>
      </w:hyperlink>
    </w:p>
    <w:p>
      <w:pPr>
        <w:pStyle w:val="TOC5"/>
        <w:tabs>
          <w:tab w:val="end" w:leader="dot" w:pos="10240"/>
        </w:tabs>
        <w:rPr>
          <w:rFonts w:asciiTheme="minorHAnsi" w:hAnsiTheme="minorHAnsi"/>
          <w:noProof/>
          <w:sz w:val="22"/>
        </w:rPr>
      </w:pPr>
      <w:hyperlink w:anchor="_Toc256000055"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_Toc256000055 \h </w:instrText>
        </w:r>
        <w:r>
          <w:fldChar w:fldCharType="separate"/>
        </w:r>
        <w:r>
          <w:t>80</w:t>
        </w:r>
        <w:r>
          <w:fldChar w:fldCharType="end"/>
        </w:r>
      </w:hyperlink>
    </w:p>
    <w:p>
      <w:pPr>
        <w:pStyle w:val="TOC4"/>
        <w:tabs>
          <w:tab w:val="end" w:leader="dot" w:pos="10240"/>
        </w:tabs>
        <w:rPr>
          <w:rFonts w:asciiTheme="minorHAnsi" w:hAnsiTheme="minorHAnsi"/>
          <w:noProof/>
          <w:sz w:val="22"/>
        </w:rPr>
      </w:pPr>
      <w:hyperlink w:anchor="_Toc256000056" w:history="1">
        <w:r>
          <w:rPr>
            <w:rStyle w:val="Hyperlink"/>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r>
          <w:tab/>
        </w:r>
        <w:r>
          <w:fldChar w:fldCharType="begin"/>
        </w:r>
        <w:r>
          <w:instrText xml:space="preserve"> PAGEREF _Toc256000056 \h </w:instrText>
        </w:r>
        <w:r>
          <w:fldChar w:fldCharType="separate"/>
        </w:r>
        <w:r>
          <w:t>81</w:t>
        </w:r>
        <w:r>
          <w:fldChar w:fldCharType="end"/>
        </w:r>
      </w:hyperlink>
    </w:p>
    <w:p>
      <w:pPr>
        <w:pStyle w:val="TOC4"/>
        <w:tabs>
          <w:tab w:val="end" w:leader="dot" w:pos="10240"/>
        </w:tabs>
        <w:rPr>
          <w:rFonts w:asciiTheme="minorHAnsi" w:hAnsiTheme="minorHAnsi"/>
          <w:noProof/>
          <w:sz w:val="22"/>
        </w:rPr>
      </w:pPr>
      <w:hyperlink w:anchor="_Toc256000057" w:history="1">
        <w:r>
          <w:rPr>
            <w:rStyle w:val="Hyperlink"/>
          </w:rPr>
          <w:t>2.1.1.1.1. Παρεμβάσεις των ταμείων</w:t>
        </w:r>
        <w:r>
          <w:tab/>
        </w:r>
        <w:r>
          <w:fldChar w:fldCharType="begin"/>
        </w:r>
        <w:r>
          <w:instrText xml:space="preserve"> PAGEREF _Toc256000057 \h </w:instrText>
        </w:r>
        <w:r>
          <w:fldChar w:fldCharType="separate"/>
        </w:r>
        <w:r>
          <w:t>81</w:t>
        </w:r>
        <w:r>
          <w:fldChar w:fldCharType="end"/>
        </w:r>
      </w:hyperlink>
    </w:p>
    <w:p>
      <w:pPr>
        <w:pStyle w:val="TOC5"/>
        <w:tabs>
          <w:tab w:val="end" w:leader="dot" w:pos="10240"/>
        </w:tabs>
        <w:rPr>
          <w:rFonts w:asciiTheme="minorHAnsi" w:hAnsiTheme="minorHAnsi"/>
          <w:noProof/>
          <w:sz w:val="22"/>
        </w:rPr>
      </w:pPr>
      <w:hyperlink w:anchor="_Toc256000058"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_Toc256000058 \h </w:instrText>
        </w:r>
        <w:r>
          <w:fldChar w:fldCharType="separate"/>
        </w:r>
        <w:r>
          <w:t>81</w:t>
        </w:r>
        <w:r>
          <w:fldChar w:fldCharType="end"/>
        </w:r>
      </w:hyperlink>
    </w:p>
    <w:p>
      <w:pPr>
        <w:pStyle w:val="TOC5"/>
        <w:tabs>
          <w:tab w:val="end" w:leader="dot" w:pos="10240"/>
        </w:tabs>
        <w:rPr>
          <w:rFonts w:asciiTheme="minorHAnsi" w:hAnsiTheme="minorHAnsi"/>
          <w:noProof/>
          <w:sz w:val="22"/>
        </w:rPr>
      </w:pPr>
      <w:hyperlink w:anchor="_Toc256000059" w:history="1">
        <w:r>
          <w:rPr>
            <w:rStyle w:val="Hyperlink"/>
          </w:rPr>
          <w:t>Βασικές ομάδες-στόχοι — άρθρο 22 παράγραφος 3 στοιχείο δ) σημείο iii) του ΚΚΔ:</w:t>
        </w:r>
        <w:r>
          <w:tab/>
        </w:r>
        <w:r>
          <w:fldChar w:fldCharType="begin"/>
        </w:r>
        <w:r>
          <w:instrText xml:space="preserve"> PAGEREF _Toc256000059 \h </w:instrText>
        </w:r>
        <w:r>
          <w:fldChar w:fldCharType="separate"/>
        </w:r>
        <w:r>
          <w:t>83</w:t>
        </w:r>
        <w:r>
          <w:fldChar w:fldCharType="end"/>
        </w:r>
      </w:hyperlink>
    </w:p>
    <w:p>
      <w:pPr>
        <w:pStyle w:val="TOC5"/>
        <w:tabs>
          <w:tab w:val="end" w:leader="dot" w:pos="10240"/>
        </w:tabs>
        <w:rPr>
          <w:rFonts w:asciiTheme="minorHAnsi" w:hAnsiTheme="minorHAnsi"/>
          <w:noProof/>
          <w:sz w:val="22"/>
        </w:rPr>
      </w:pPr>
      <w:hyperlink w:anchor="_Toc256000060"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_Toc256000060 \h </w:instrText>
        </w:r>
        <w:r>
          <w:fldChar w:fldCharType="separate"/>
        </w:r>
        <w:r>
          <w:t>84</w:t>
        </w:r>
        <w:r>
          <w:fldChar w:fldCharType="end"/>
        </w:r>
      </w:hyperlink>
    </w:p>
    <w:p>
      <w:pPr>
        <w:pStyle w:val="TOC5"/>
        <w:tabs>
          <w:tab w:val="end" w:leader="dot" w:pos="10240"/>
        </w:tabs>
        <w:rPr>
          <w:rFonts w:asciiTheme="minorHAnsi" w:hAnsiTheme="minorHAnsi"/>
          <w:noProof/>
          <w:sz w:val="22"/>
        </w:rPr>
      </w:pPr>
      <w:hyperlink w:anchor="_Toc256000061"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_Toc256000061 \h </w:instrText>
        </w:r>
        <w:r>
          <w:fldChar w:fldCharType="separate"/>
        </w:r>
        <w:r>
          <w:t>84</w:t>
        </w:r>
        <w:r>
          <w:fldChar w:fldCharType="end"/>
        </w:r>
      </w:hyperlink>
    </w:p>
    <w:p>
      <w:pPr>
        <w:pStyle w:val="TOC5"/>
        <w:tabs>
          <w:tab w:val="end" w:leader="dot" w:pos="10240"/>
        </w:tabs>
        <w:rPr>
          <w:rFonts w:asciiTheme="minorHAnsi" w:hAnsiTheme="minorHAnsi"/>
          <w:noProof/>
          <w:sz w:val="22"/>
        </w:rPr>
      </w:pPr>
      <w:hyperlink w:anchor="_Toc256000062"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_Toc256000062 \h </w:instrText>
        </w:r>
        <w:r>
          <w:fldChar w:fldCharType="separate"/>
        </w:r>
        <w:r>
          <w:t>84</w:t>
        </w:r>
        <w:r>
          <w:fldChar w:fldCharType="end"/>
        </w:r>
      </w:hyperlink>
    </w:p>
    <w:p>
      <w:pPr>
        <w:pStyle w:val="TOC5"/>
        <w:tabs>
          <w:tab w:val="end" w:leader="dot" w:pos="10240"/>
        </w:tabs>
        <w:rPr>
          <w:rFonts w:asciiTheme="minorHAnsi" w:hAnsiTheme="minorHAnsi"/>
          <w:noProof/>
          <w:sz w:val="22"/>
        </w:rPr>
      </w:pPr>
      <w:hyperlink w:anchor="_Toc256000063"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_Toc256000063 \h </w:instrText>
        </w:r>
        <w:r>
          <w:fldChar w:fldCharType="separate"/>
        </w:r>
        <w:r>
          <w:t>84</w:t>
        </w:r>
        <w:r>
          <w:fldChar w:fldCharType="end"/>
        </w:r>
      </w:hyperlink>
    </w:p>
    <w:p>
      <w:pPr>
        <w:pStyle w:val="TOC4"/>
        <w:tabs>
          <w:tab w:val="end" w:leader="dot" w:pos="10240"/>
        </w:tabs>
        <w:rPr>
          <w:rFonts w:asciiTheme="minorHAnsi" w:hAnsiTheme="minorHAnsi"/>
          <w:noProof/>
          <w:sz w:val="22"/>
        </w:rPr>
      </w:pPr>
      <w:hyperlink w:anchor="_Toc256000064" w:history="1">
        <w:r>
          <w:rPr>
            <w:rStyle w:val="Hyperlink"/>
          </w:rPr>
          <w:t>2.1.1.1.2. Δείκτες</w:t>
        </w:r>
        <w:r>
          <w:tab/>
        </w:r>
        <w:r>
          <w:fldChar w:fldCharType="begin"/>
        </w:r>
        <w:r>
          <w:instrText xml:space="preserve"> PAGEREF _Toc256000064 \h </w:instrText>
        </w:r>
        <w:r>
          <w:fldChar w:fldCharType="separate"/>
        </w:r>
        <w:r>
          <w:t>85</w:t>
        </w:r>
        <w:r>
          <w:fldChar w:fldCharType="end"/>
        </w:r>
      </w:hyperlink>
    </w:p>
    <w:p>
      <w:pPr>
        <w:pStyle w:val="TOC5"/>
        <w:tabs>
          <w:tab w:val="end" w:leader="dot" w:pos="10240"/>
        </w:tabs>
        <w:rPr>
          <w:rFonts w:asciiTheme="minorHAnsi" w:hAnsiTheme="minorHAnsi"/>
          <w:noProof/>
          <w:sz w:val="22"/>
        </w:rPr>
      </w:pPr>
      <w:hyperlink w:anchor="_Toc256000065" w:history="1">
        <w:r>
          <w:rPr>
            <w:rStyle w:val="Hyperlink"/>
          </w:rPr>
          <w:t>Πίνακας 2: Δείκτες εκροών</w:t>
        </w:r>
        <w:r>
          <w:tab/>
        </w:r>
        <w:r>
          <w:fldChar w:fldCharType="begin"/>
        </w:r>
        <w:r>
          <w:instrText xml:space="preserve"> PAGEREF _Toc256000065 \h </w:instrText>
        </w:r>
        <w:r>
          <w:fldChar w:fldCharType="separate"/>
        </w:r>
        <w:r>
          <w:t>85</w:t>
        </w:r>
        <w:r>
          <w:fldChar w:fldCharType="end"/>
        </w:r>
      </w:hyperlink>
    </w:p>
    <w:p>
      <w:pPr>
        <w:pStyle w:val="TOC5"/>
        <w:tabs>
          <w:tab w:val="end" w:leader="dot" w:pos="10240"/>
        </w:tabs>
        <w:rPr>
          <w:rFonts w:asciiTheme="minorHAnsi" w:hAnsiTheme="minorHAnsi"/>
          <w:noProof/>
          <w:sz w:val="22"/>
        </w:rPr>
      </w:pPr>
      <w:hyperlink w:anchor="_Toc256000066" w:history="1">
        <w:r>
          <w:rPr>
            <w:rStyle w:val="Hyperlink"/>
          </w:rPr>
          <w:t>Πίνακας 3: Δείκτες αποτελεσμάτων</w:t>
        </w:r>
        <w:r>
          <w:tab/>
        </w:r>
        <w:r>
          <w:fldChar w:fldCharType="begin"/>
        </w:r>
        <w:r>
          <w:instrText xml:space="preserve"> PAGEREF _Toc256000066 \h </w:instrText>
        </w:r>
        <w:r>
          <w:fldChar w:fldCharType="separate"/>
        </w:r>
        <w:r>
          <w:t>85</w:t>
        </w:r>
        <w:r>
          <w:fldChar w:fldCharType="end"/>
        </w:r>
      </w:hyperlink>
    </w:p>
    <w:p>
      <w:pPr>
        <w:pStyle w:val="TOC4"/>
        <w:tabs>
          <w:tab w:val="end" w:leader="dot" w:pos="10240"/>
        </w:tabs>
        <w:rPr>
          <w:rFonts w:asciiTheme="minorHAnsi" w:hAnsiTheme="minorHAnsi"/>
          <w:noProof/>
          <w:sz w:val="22"/>
        </w:rPr>
      </w:pPr>
      <w:hyperlink w:anchor="_Toc256000067"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_Toc256000067 \h </w:instrText>
        </w:r>
        <w:r>
          <w:fldChar w:fldCharType="separate"/>
        </w:r>
        <w:r>
          <w:t>85</w:t>
        </w:r>
        <w:r>
          <w:fldChar w:fldCharType="end"/>
        </w:r>
      </w:hyperlink>
    </w:p>
    <w:p>
      <w:pPr>
        <w:pStyle w:val="TOC5"/>
        <w:tabs>
          <w:tab w:val="end" w:leader="dot" w:pos="10240"/>
        </w:tabs>
        <w:rPr>
          <w:rFonts w:asciiTheme="minorHAnsi" w:hAnsiTheme="minorHAnsi"/>
          <w:noProof/>
          <w:sz w:val="22"/>
        </w:rPr>
      </w:pPr>
      <w:hyperlink w:anchor="_Toc256000068" w:history="1">
        <w:r>
          <w:rPr>
            <w:rStyle w:val="Hyperlink"/>
          </w:rPr>
          <w:t>Πίνακας 4: Διάσταση 1 — πεδίο παρέμβασης</w:t>
        </w:r>
        <w:r>
          <w:tab/>
        </w:r>
        <w:r>
          <w:fldChar w:fldCharType="begin"/>
        </w:r>
        <w:r>
          <w:instrText xml:space="preserve"> PAGEREF _Toc256000068 \h </w:instrText>
        </w:r>
        <w:r>
          <w:fldChar w:fldCharType="separate"/>
        </w:r>
        <w:r>
          <w:t>85</w:t>
        </w:r>
        <w:r>
          <w:fldChar w:fldCharType="end"/>
        </w:r>
      </w:hyperlink>
    </w:p>
    <w:p>
      <w:pPr>
        <w:pStyle w:val="TOC5"/>
        <w:tabs>
          <w:tab w:val="end" w:leader="dot" w:pos="10240"/>
        </w:tabs>
        <w:rPr>
          <w:rFonts w:asciiTheme="minorHAnsi" w:hAnsiTheme="minorHAnsi"/>
          <w:noProof/>
          <w:sz w:val="22"/>
        </w:rPr>
      </w:pPr>
      <w:hyperlink w:anchor="_Toc256000069" w:history="1">
        <w:r>
          <w:rPr>
            <w:rStyle w:val="Hyperlink"/>
          </w:rPr>
          <w:t>Πίνακας 5: Διάσταση 2 — μορφή χρηματοδότησης</w:t>
        </w:r>
        <w:r>
          <w:tab/>
        </w:r>
        <w:r>
          <w:fldChar w:fldCharType="begin"/>
        </w:r>
        <w:r>
          <w:instrText xml:space="preserve"> PAGEREF _Toc256000069 \h </w:instrText>
        </w:r>
        <w:r>
          <w:fldChar w:fldCharType="separate"/>
        </w:r>
        <w:r>
          <w:t>86</w:t>
        </w:r>
        <w:r>
          <w:fldChar w:fldCharType="end"/>
        </w:r>
      </w:hyperlink>
    </w:p>
    <w:p>
      <w:pPr>
        <w:pStyle w:val="TOC5"/>
        <w:tabs>
          <w:tab w:val="end" w:leader="dot" w:pos="10240"/>
        </w:tabs>
        <w:rPr>
          <w:rFonts w:asciiTheme="minorHAnsi" w:hAnsiTheme="minorHAnsi"/>
          <w:noProof/>
          <w:sz w:val="22"/>
        </w:rPr>
      </w:pPr>
      <w:hyperlink w:anchor="_Toc256000070" w:history="1">
        <w:r>
          <w:rPr>
            <w:rStyle w:val="Hyperlink"/>
          </w:rPr>
          <w:t>Πίνακας 6: Διάσταση 3 — μηχανισμός εδαφικής υλοποίησης και εδαφική εστίαση</w:t>
        </w:r>
        <w:r>
          <w:tab/>
        </w:r>
        <w:r>
          <w:fldChar w:fldCharType="begin"/>
        </w:r>
        <w:r>
          <w:instrText xml:space="preserve"> PAGEREF _Toc256000070 \h </w:instrText>
        </w:r>
        <w:r>
          <w:fldChar w:fldCharType="separate"/>
        </w:r>
        <w:r>
          <w:t>86</w:t>
        </w:r>
        <w:r>
          <w:fldChar w:fldCharType="end"/>
        </w:r>
      </w:hyperlink>
    </w:p>
    <w:p>
      <w:pPr>
        <w:pStyle w:val="TOC5"/>
        <w:tabs>
          <w:tab w:val="end" w:leader="dot" w:pos="10240"/>
        </w:tabs>
        <w:rPr>
          <w:rFonts w:asciiTheme="minorHAnsi" w:hAnsiTheme="minorHAnsi"/>
          <w:noProof/>
          <w:sz w:val="22"/>
        </w:rPr>
      </w:pPr>
      <w:hyperlink w:anchor="_Toc256000071" w:history="1">
        <w:r>
          <w:rPr>
            <w:rStyle w:val="Hyperlink"/>
          </w:rPr>
          <w:t>Πίνακας 7: Διάσταση 6 — δευτερεύοντες θεματικοί στόχοι ΕΚΤ+</w:t>
        </w:r>
        <w:r>
          <w:tab/>
        </w:r>
        <w:r>
          <w:fldChar w:fldCharType="begin"/>
        </w:r>
        <w:r>
          <w:instrText xml:space="preserve"> PAGEREF _Toc256000071 \h </w:instrText>
        </w:r>
        <w:r>
          <w:fldChar w:fldCharType="separate"/>
        </w:r>
        <w:r>
          <w:t>86</w:t>
        </w:r>
        <w:r>
          <w:fldChar w:fldCharType="end"/>
        </w:r>
      </w:hyperlink>
    </w:p>
    <w:p>
      <w:pPr>
        <w:pStyle w:val="TOC5"/>
        <w:tabs>
          <w:tab w:val="end" w:leader="dot" w:pos="10240"/>
        </w:tabs>
        <w:rPr>
          <w:rFonts w:asciiTheme="minorHAnsi" w:hAnsiTheme="minorHAnsi"/>
          <w:noProof/>
          <w:sz w:val="22"/>
        </w:rPr>
      </w:pPr>
      <w:hyperlink w:anchor="_Toc256000072"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_Toc256000072 \h </w:instrText>
        </w:r>
        <w:r>
          <w:fldChar w:fldCharType="separate"/>
        </w:r>
        <w:r>
          <w:t>87</w:t>
        </w:r>
        <w:r>
          <w:fldChar w:fldCharType="end"/>
        </w:r>
      </w:hyperlink>
    </w:p>
    <w:p>
      <w:pPr>
        <w:pStyle w:val="TOC4"/>
        <w:tabs>
          <w:tab w:val="end" w:leader="dot" w:pos="10240"/>
        </w:tabs>
        <w:rPr>
          <w:rFonts w:asciiTheme="minorHAnsi" w:hAnsiTheme="minorHAnsi"/>
          <w:noProof/>
          <w:sz w:val="22"/>
        </w:rPr>
      </w:pPr>
      <w:hyperlink w:anchor="_Toc256000073" w:history="1">
        <w:r>
          <w:rPr>
            <w:rStyle w:val="Hyperlink"/>
          </w:rPr>
          <w:t>2.1.1.1. Ειδικός στόχος: ESO4.9. Προώθηση της κοινωνικοοικονομικής ένταξης υπηκόων τρίτων χωρών, συμπεριλαμβανομένων των μεταναστών (ΕΚΤ+)</w:t>
        </w:r>
        <w:r>
          <w:tab/>
        </w:r>
        <w:r>
          <w:fldChar w:fldCharType="begin"/>
        </w:r>
        <w:r>
          <w:instrText xml:space="preserve"> PAGEREF _Toc256000073 \h </w:instrText>
        </w:r>
        <w:r>
          <w:fldChar w:fldCharType="separate"/>
        </w:r>
        <w:r>
          <w:t>88</w:t>
        </w:r>
        <w:r>
          <w:fldChar w:fldCharType="end"/>
        </w:r>
      </w:hyperlink>
    </w:p>
    <w:p>
      <w:pPr>
        <w:pStyle w:val="TOC4"/>
        <w:tabs>
          <w:tab w:val="end" w:leader="dot" w:pos="10240"/>
        </w:tabs>
        <w:rPr>
          <w:rFonts w:asciiTheme="minorHAnsi" w:hAnsiTheme="minorHAnsi"/>
          <w:noProof/>
          <w:sz w:val="22"/>
        </w:rPr>
      </w:pPr>
      <w:hyperlink w:anchor="_Toc256000074" w:history="1">
        <w:r>
          <w:rPr>
            <w:rStyle w:val="Hyperlink"/>
          </w:rPr>
          <w:t>2.1.1.1.1. Παρεμβάσεις των ταμείων</w:t>
        </w:r>
        <w:r>
          <w:tab/>
        </w:r>
        <w:r>
          <w:fldChar w:fldCharType="begin"/>
        </w:r>
        <w:r>
          <w:instrText xml:space="preserve"> PAGEREF _Toc256000074 \h </w:instrText>
        </w:r>
        <w:r>
          <w:fldChar w:fldCharType="separate"/>
        </w:r>
        <w:r>
          <w:t>88</w:t>
        </w:r>
        <w:r>
          <w:fldChar w:fldCharType="end"/>
        </w:r>
      </w:hyperlink>
    </w:p>
    <w:p>
      <w:pPr>
        <w:pStyle w:val="TOC5"/>
        <w:tabs>
          <w:tab w:val="end" w:leader="dot" w:pos="10240"/>
        </w:tabs>
        <w:rPr>
          <w:rFonts w:asciiTheme="minorHAnsi" w:hAnsiTheme="minorHAnsi"/>
          <w:noProof/>
          <w:sz w:val="22"/>
        </w:rPr>
      </w:pPr>
      <w:hyperlink w:anchor="_Toc256000075"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_Toc256000075 \h </w:instrText>
        </w:r>
        <w:r>
          <w:fldChar w:fldCharType="separate"/>
        </w:r>
        <w:r>
          <w:t>88</w:t>
        </w:r>
        <w:r>
          <w:fldChar w:fldCharType="end"/>
        </w:r>
      </w:hyperlink>
    </w:p>
    <w:p>
      <w:pPr>
        <w:pStyle w:val="TOC5"/>
        <w:tabs>
          <w:tab w:val="end" w:leader="dot" w:pos="10240"/>
        </w:tabs>
        <w:rPr>
          <w:rFonts w:asciiTheme="minorHAnsi" w:hAnsiTheme="minorHAnsi"/>
          <w:noProof/>
          <w:sz w:val="22"/>
        </w:rPr>
      </w:pPr>
      <w:hyperlink w:anchor="_Toc256000076" w:history="1">
        <w:r>
          <w:rPr>
            <w:rStyle w:val="Hyperlink"/>
          </w:rPr>
          <w:t>Βασικές ομάδες-στόχοι — άρθρο 22 παράγραφος 3 στοιχείο δ) σημείο iii) του ΚΚΔ:</w:t>
        </w:r>
        <w:r>
          <w:tab/>
        </w:r>
        <w:r>
          <w:fldChar w:fldCharType="begin"/>
        </w:r>
        <w:r>
          <w:instrText xml:space="preserve"> PAGEREF _Toc256000076 \h </w:instrText>
        </w:r>
        <w:r>
          <w:fldChar w:fldCharType="separate"/>
        </w:r>
        <w:r>
          <w:t>89</w:t>
        </w:r>
        <w:r>
          <w:fldChar w:fldCharType="end"/>
        </w:r>
      </w:hyperlink>
    </w:p>
    <w:p>
      <w:pPr>
        <w:pStyle w:val="TOC5"/>
        <w:tabs>
          <w:tab w:val="end" w:leader="dot" w:pos="10240"/>
        </w:tabs>
        <w:rPr>
          <w:rFonts w:asciiTheme="minorHAnsi" w:hAnsiTheme="minorHAnsi"/>
          <w:noProof/>
          <w:sz w:val="22"/>
        </w:rPr>
      </w:pPr>
      <w:hyperlink w:anchor="_Toc256000077"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_Toc256000077 \h </w:instrText>
        </w:r>
        <w:r>
          <w:fldChar w:fldCharType="separate"/>
        </w:r>
        <w:r>
          <w:t>89</w:t>
        </w:r>
        <w:r>
          <w:fldChar w:fldCharType="end"/>
        </w:r>
      </w:hyperlink>
    </w:p>
    <w:p>
      <w:pPr>
        <w:pStyle w:val="TOC5"/>
        <w:tabs>
          <w:tab w:val="end" w:leader="dot" w:pos="10240"/>
        </w:tabs>
        <w:rPr>
          <w:rFonts w:asciiTheme="minorHAnsi" w:hAnsiTheme="minorHAnsi"/>
          <w:noProof/>
          <w:sz w:val="22"/>
        </w:rPr>
      </w:pPr>
      <w:hyperlink w:anchor="_Toc256000078"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_Toc256000078 \h </w:instrText>
        </w:r>
        <w:r>
          <w:fldChar w:fldCharType="separate"/>
        </w:r>
        <w:r>
          <w:t>89</w:t>
        </w:r>
        <w:r>
          <w:fldChar w:fldCharType="end"/>
        </w:r>
      </w:hyperlink>
    </w:p>
    <w:p>
      <w:pPr>
        <w:pStyle w:val="TOC5"/>
        <w:tabs>
          <w:tab w:val="end" w:leader="dot" w:pos="10240"/>
        </w:tabs>
        <w:rPr>
          <w:rFonts w:asciiTheme="minorHAnsi" w:hAnsiTheme="minorHAnsi"/>
          <w:noProof/>
          <w:sz w:val="22"/>
        </w:rPr>
      </w:pPr>
      <w:hyperlink w:anchor="_Toc256000079"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_Toc256000079 \h </w:instrText>
        </w:r>
        <w:r>
          <w:fldChar w:fldCharType="separate"/>
        </w:r>
        <w:r>
          <w:t>89</w:t>
        </w:r>
        <w:r>
          <w:fldChar w:fldCharType="end"/>
        </w:r>
      </w:hyperlink>
    </w:p>
    <w:p>
      <w:pPr>
        <w:pStyle w:val="TOC5"/>
        <w:tabs>
          <w:tab w:val="end" w:leader="dot" w:pos="10240"/>
        </w:tabs>
        <w:rPr>
          <w:rFonts w:asciiTheme="minorHAnsi" w:hAnsiTheme="minorHAnsi"/>
          <w:noProof/>
          <w:sz w:val="22"/>
        </w:rPr>
      </w:pPr>
      <w:hyperlink w:anchor="_Toc256000080"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_Toc256000080 \h </w:instrText>
        </w:r>
        <w:r>
          <w:fldChar w:fldCharType="separate"/>
        </w:r>
        <w:r>
          <w:t>90</w:t>
        </w:r>
        <w:r>
          <w:fldChar w:fldCharType="end"/>
        </w:r>
      </w:hyperlink>
    </w:p>
    <w:p>
      <w:pPr>
        <w:pStyle w:val="TOC4"/>
        <w:tabs>
          <w:tab w:val="end" w:leader="dot" w:pos="10240"/>
        </w:tabs>
        <w:rPr>
          <w:rFonts w:asciiTheme="minorHAnsi" w:hAnsiTheme="minorHAnsi"/>
          <w:noProof/>
          <w:sz w:val="22"/>
        </w:rPr>
      </w:pPr>
      <w:hyperlink w:anchor="_Toc256000081" w:history="1">
        <w:r>
          <w:rPr>
            <w:rStyle w:val="Hyperlink"/>
          </w:rPr>
          <w:t>2.1.1.1.2. Δείκτες</w:t>
        </w:r>
        <w:r>
          <w:tab/>
        </w:r>
        <w:r>
          <w:fldChar w:fldCharType="begin"/>
        </w:r>
        <w:r>
          <w:instrText xml:space="preserve"> PAGEREF _Toc256000081 \h </w:instrText>
        </w:r>
        <w:r>
          <w:fldChar w:fldCharType="separate"/>
        </w:r>
        <w:r>
          <w:t>90</w:t>
        </w:r>
        <w:r>
          <w:fldChar w:fldCharType="end"/>
        </w:r>
      </w:hyperlink>
    </w:p>
    <w:p>
      <w:pPr>
        <w:pStyle w:val="TOC5"/>
        <w:tabs>
          <w:tab w:val="end" w:leader="dot" w:pos="10240"/>
        </w:tabs>
        <w:rPr>
          <w:rFonts w:asciiTheme="minorHAnsi" w:hAnsiTheme="minorHAnsi"/>
          <w:noProof/>
          <w:sz w:val="22"/>
        </w:rPr>
      </w:pPr>
      <w:hyperlink w:anchor="_Toc256000082" w:history="1">
        <w:r>
          <w:rPr>
            <w:rStyle w:val="Hyperlink"/>
          </w:rPr>
          <w:t>Πίνακας 2: Δείκτες εκροών</w:t>
        </w:r>
        <w:r>
          <w:tab/>
        </w:r>
        <w:r>
          <w:fldChar w:fldCharType="begin"/>
        </w:r>
        <w:r>
          <w:instrText xml:space="preserve"> PAGEREF _Toc256000082 \h </w:instrText>
        </w:r>
        <w:r>
          <w:fldChar w:fldCharType="separate"/>
        </w:r>
        <w:r>
          <w:t>90</w:t>
        </w:r>
        <w:r>
          <w:fldChar w:fldCharType="end"/>
        </w:r>
      </w:hyperlink>
    </w:p>
    <w:p>
      <w:pPr>
        <w:pStyle w:val="TOC5"/>
        <w:tabs>
          <w:tab w:val="end" w:leader="dot" w:pos="10240"/>
        </w:tabs>
        <w:rPr>
          <w:rFonts w:asciiTheme="minorHAnsi" w:hAnsiTheme="minorHAnsi"/>
          <w:noProof/>
          <w:sz w:val="22"/>
        </w:rPr>
      </w:pPr>
      <w:hyperlink w:anchor="_Toc256000083" w:history="1">
        <w:r>
          <w:rPr>
            <w:rStyle w:val="Hyperlink"/>
          </w:rPr>
          <w:t>Πίνακας 3: Δείκτες αποτελεσμάτων</w:t>
        </w:r>
        <w:r>
          <w:tab/>
        </w:r>
        <w:r>
          <w:fldChar w:fldCharType="begin"/>
        </w:r>
        <w:r>
          <w:instrText xml:space="preserve"> PAGEREF _Toc256000083 \h </w:instrText>
        </w:r>
        <w:r>
          <w:fldChar w:fldCharType="separate"/>
        </w:r>
        <w:r>
          <w:t>90</w:t>
        </w:r>
        <w:r>
          <w:fldChar w:fldCharType="end"/>
        </w:r>
      </w:hyperlink>
    </w:p>
    <w:p>
      <w:pPr>
        <w:pStyle w:val="TOC4"/>
        <w:tabs>
          <w:tab w:val="end" w:leader="dot" w:pos="10240"/>
        </w:tabs>
        <w:rPr>
          <w:rFonts w:asciiTheme="minorHAnsi" w:hAnsiTheme="minorHAnsi"/>
          <w:noProof/>
          <w:sz w:val="22"/>
        </w:rPr>
      </w:pPr>
      <w:hyperlink w:anchor="_Toc256000084"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_Toc256000084 \h </w:instrText>
        </w:r>
        <w:r>
          <w:fldChar w:fldCharType="separate"/>
        </w:r>
        <w:r>
          <w:t>91</w:t>
        </w:r>
        <w:r>
          <w:fldChar w:fldCharType="end"/>
        </w:r>
      </w:hyperlink>
    </w:p>
    <w:p>
      <w:pPr>
        <w:pStyle w:val="TOC5"/>
        <w:tabs>
          <w:tab w:val="end" w:leader="dot" w:pos="10240"/>
        </w:tabs>
        <w:rPr>
          <w:rFonts w:asciiTheme="minorHAnsi" w:hAnsiTheme="minorHAnsi"/>
          <w:noProof/>
          <w:sz w:val="22"/>
        </w:rPr>
      </w:pPr>
      <w:hyperlink w:anchor="_Toc256000085" w:history="1">
        <w:r>
          <w:rPr>
            <w:rStyle w:val="Hyperlink"/>
          </w:rPr>
          <w:t>Πίνακας 4: Διάσταση 1 — πεδίο παρέμβασης</w:t>
        </w:r>
        <w:r>
          <w:tab/>
        </w:r>
        <w:r>
          <w:fldChar w:fldCharType="begin"/>
        </w:r>
        <w:r>
          <w:instrText xml:space="preserve"> PAGEREF _Toc256000085 \h </w:instrText>
        </w:r>
        <w:r>
          <w:fldChar w:fldCharType="separate"/>
        </w:r>
        <w:r>
          <w:t>91</w:t>
        </w:r>
        <w:r>
          <w:fldChar w:fldCharType="end"/>
        </w:r>
      </w:hyperlink>
    </w:p>
    <w:p>
      <w:pPr>
        <w:pStyle w:val="TOC5"/>
        <w:tabs>
          <w:tab w:val="end" w:leader="dot" w:pos="10240"/>
        </w:tabs>
        <w:rPr>
          <w:rFonts w:asciiTheme="minorHAnsi" w:hAnsiTheme="minorHAnsi"/>
          <w:noProof/>
          <w:sz w:val="22"/>
        </w:rPr>
      </w:pPr>
      <w:hyperlink w:anchor="_Toc256000086" w:history="1">
        <w:r>
          <w:rPr>
            <w:rStyle w:val="Hyperlink"/>
          </w:rPr>
          <w:t>Πίνακας 5: Διάσταση 2 — μορφή χρηματοδότησης</w:t>
        </w:r>
        <w:r>
          <w:tab/>
        </w:r>
        <w:r>
          <w:fldChar w:fldCharType="begin"/>
        </w:r>
        <w:r>
          <w:instrText xml:space="preserve"> PAGEREF _Toc256000086 \h </w:instrText>
        </w:r>
        <w:r>
          <w:fldChar w:fldCharType="separate"/>
        </w:r>
        <w:r>
          <w:t>91</w:t>
        </w:r>
        <w:r>
          <w:fldChar w:fldCharType="end"/>
        </w:r>
      </w:hyperlink>
    </w:p>
    <w:p>
      <w:pPr>
        <w:pStyle w:val="TOC5"/>
        <w:tabs>
          <w:tab w:val="end" w:leader="dot" w:pos="10240"/>
        </w:tabs>
        <w:rPr>
          <w:rFonts w:asciiTheme="minorHAnsi" w:hAnsiTheme="minorHAnsi"/>
          <w:noProof/>
          <w:sz w:val="22"/>
        </w:rPr>
      </w:pPr>
      <w:hyperlink w:anchor="_Toc256000087" w:history="1">
        <w:r>
          <w:rPr>
            <w:rStyle w:val="Hyperlink"/>
          </w:rPr>
          <w:t>Πίνακας 6: Διάσταση 3 — μηχανισμός εδαφικής υλοποίησης και εδαφική εστίαση</w:t>
        </w:r>
        <w:r>
          <w:tab/>
        </w:r>
        <w:r>
          <w:fldChar w:fldCharType="begin"/>
        </w:r>
        <w:r>
          <w:instrText xml:space="preserve"> PAGEREF _Toc256000087 \h </w:instrText>
        </w:r>
        <w:r>
          <w:fldChar w:fldCharType="separate"/>
        </w:r>
        <w:r>
          <w:t>91</w:t>
        </w:r>
        <w:r>
          <w:fldChar w:fldCharType="end"/>
        </w:r>
      </w:hyperlink>
    </w:p>
    <w:p>
      <w:pPr>
        <w:pStyle w:val="TOC5"/>
        <w:tabs>
          <w:tab w:val="end" w:leader="dot" w:pos="10240"/>
        </w:tabs>
        <w:rPr>
          <w:rFonts w:asciiTheme="minorHAnsi" w:hAnsiTheme="minorHAnsi"/>
          <w:noProof/>
          <w:sz w:val="22"/>
        </w:rPr>
      </w:pPr>
      <w:hyperlink w:anchor="_Toc256000088" w:history="1">
        <w:r>
          <w:rPr>
            <w:rStyle w:val="Hyperlink"/>
          </w:rPr>
          <w:t>Πίνακας 7: Διάσταση 6 — δευτερεύοντες θεματικοί στόχοι ΕΚΤ+</w:t>
        </w:r>
        <w:r>
          <w:tab/>
        </w:r>
        <w:r>
          <w:fldChar w:fldCharType="begin"/>
        </w:r>
        <w:r>
          <w:instrText xml:space="preserve"> PAGEREF _Toc256000088 \h </w:instrText>
        </w:r>
        <w:r>
          <w:fldChar w:fldCharType="separate"/>
        </w:r>
        <w:r>
          <w:t>92</w:t>
        </w:r>
        <w:r>
          <w:fldChar w:fldCharType="end"/>
        </w:r>
      </w:hyperlink>
    </w:p>
    <w:p>
      <w:pPr>
        <w:pStyle w:val="TOC5"/>
        <w:tabs>
          <w:tab w:val="end" w:leader="dot" w:pos="10240"/>
        </w:tabs>
        <w:rPr>
          <w:rFonts w:asciiTheme="minorHAnsi" w:hAnsiTheme="minorHAnsi"/>
          <w:noProof/>
          <w:sz w:val="22"/>
        </w:rPr>
      </w:pPr>
      <w:hyperlink w:anchor="_Toc256000089"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_Toc256000089 \h </w:instrText>
        </w:r>
        <w:r>
          <w:fldChar w:fldCharType="separate"/>
        </w:r>
        <w:r>
          <w:t>92</w:t>
        </w:r>
        <w:r>
          <w:fldChar w:fldCharType="end"/>
        </w:r>
      </w:hyperlink>
    </w:p>
    <w:p>
      <w:pPr>
        <w:pStyle w:val="TOC4"/>
        <w:tabs>
          <w:tab w:val="end" w:leader="dot" w:pos="10240"/>
        </w:tabs>
        <w:rPr>
          <w:rFonts w:asciiTheme="minorHAnsi" w:hAnsiTheme="minorHAnsi"/>
          <w:noProof/>
          <w:sz w:val="22"/>
        </w:rPr>
      </w:pPr>
      <w:hyperlink w:anchor="_Toc256000090" w:history="1">
        <w:r>
          <w:rPr>
            <w:rStyle w:val="Hyperlink"/>
          </w:rPr>
          <w: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r>
          <w:tab/>
        </w:r>
        <w:r>
          <w:fldChar w:fldCharType="begin"/>
        </w:r>
        <w:r>
          <w:instrText xml:space="preserve"> PAGEREF _Toc256000090 \h </w:instrText>
        </w:r>
        <w:r>
          <w:fldChar w:fldCharType="separate"/>
        </w:r>
        <w:r>
          <w:t>93</w:t>
        </w:r>
        <w:r>
          <w:fldChar w:fldCharType="end"/>
        </w:r>
      </w:hyperlink>
    </w:p>
    <w:p>
      <w:pPr>
        <w:pStyle w:val="TOC4"/>
        <w:tabs>
          <w:tab w:val="end" w:leader="dot" w:pos="10240"/>
        </w:tabs>
        <w:rPr>
          <w:rFonts w:asciiTheme="minorHAnsi" w:hAnsiTheme="minorHAnsi"/>
          <w:noProof/>
          <w:sz w:val="22"/>
        </w:rPr>
      </w:pPr>
      <w:hyperlink w:anchor="_Toc256000091" w:history="1">
        <w:r>
          <w:rPr>
            <w:rStyle w:val="Hyperlink"/>
          </w:rPr>
          <w:t>2.1.1.1.1. Παρεμβάσεις των ταμείων</w:t>
        </w:r>
        <w:r>
          <w:tab/>
        </w:r>
        <w:r>
          <w:fldChar w:fldCharType="begin"/>
        </w:r>
        <w:r>
          <w:instrText xml:space="preserve"> PAGEREF _Toc256000091 \h </w:instrText>
        </w:r>
        <w:r>
          <w:fldChar w:fldCharType="separate"/>
        </w:r>
        <w:r>
          <w:t>93</w:t>
        </w:r>
        <w:r>
          <w:fldChar w:fldCharType="end"/>
        </w:r>
      </w:hyperlink>
    </w:p>
    <w:p>
      <w:pPr>
        <w:pStyle w:val="TOC5"/>
        <w:tabs>
          <w:tab w:val="end" w:leader="dot" w:pos="10240"/>
        </w:tabs>
        <w:rPr>
          <w:rFonts w:asciiTheme="minorHAnsi" w:hAnsiTheme="minorHAnsi"/>
          <w:noProof/>
          <w:sz w:val="22"/>
        </w:rPr>
      </w:pPr>
      <w:hyperlink w:anchor="_Toc256000092"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_Toc256000092 \h </w:instrText>
        </w:r>
        <w:r>
          <w:fldChar w:fldCharType="separate"/>
        </w:r>
        <w:r>
          <w:t>93</w:t>
        </w:r>
        <w:r>
          <w:fldChar w:fldCharType="end"/>
        </w:r>
      </w:hyperlink>
    </w:p>
    <w:p>
      <w:pPr>
        <w:pStyle w:val="TOC5"/>
        <w:tabs>
          <w:tab w:val="end" w:leader="dot" w:pos="10240"/>
        </w:tabs>
        <w:rPr>
          <w:rFonts w:asciiTheme="minorHAnsi" w:hAnsiTheme="minorHAnsi"/>
          <w:noProof/>
          <w:sz w:val="22"/>
        </w:rPr>
      </w:pPr>
      <w:hyperlink w:anchor="_Toc256000093" w:history="1">
        <w:r>
          <w:rPr>
            <w:rStyle w:val="Hyperlink"/>
          </w:rPr>
          <w:t>Βασικές ομάδες-στόχοι — άρθρο 22 παράγραφος 3 στοιχείο δ) σημείο iii) του ΚΚΔ:</w:t>
        </w:r>
        <w:r>
          <w:tab/>
        </w:r>
        <w:r>
          <w:fldChar w:fldCharType="begin"/>
        </w:r>
        <w:r>
          <w:instrText xml:space="preserve"> PAGEREF _Toc256000093 \h </w:instrText>
        </w:r>
        <w:r>
          <w:fldChar w:fldCharType="separate"/>
        </w:r>
        <w:r>
          <w:t>96</w:t>
        </w:r>
        <w:r>
          <w:fldChar w:fldCharType="end"/>
        </w:r>
      </w:hyperlink>
    </w:p>
    <w:p>
      <w:pPr>
        <w:pStyle w:val="TOC5"/>
        <w:tabs>
          <w:tab w:val="end" w:leader="dot" w:pos="10240"/>
        </w:tabs>
        <w:rPr>
          <w:rFonts w:asciiTheme="minorHAnsi" w:hAnsiTheme="minorHAnsi"/>
          <w:noProof/>
          <w:sz w:val="22"/>
        </w:rPr>
      </w:pPr>
      <w:hyperlink w:anchor="_Toc256000094"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_Toc256000094 \h </w:instrText>
        </w:r>
        <w:r>
          <w:fldChar w:fldCharType="separate"/>
        </w:r>
        <w:r>
          <w:t>96</w:t>
        </w:r>
        <w:r>
          <w:fldChar w:fldCharType="end"/>
        </w:r>
      </w:hyperlink>
    </w:p>
    <w:p>
      <w:pPr>
        <w:pStyle w:val="TOC5"/>
        <w:tabs>
          <w:tab w:val="end" w:leader="dot" w:pos="10240"/>
        </w:tabs>
        <w:rPr>
          <w:rFonts w:asciiTheme="minorHAnsi" w:hAnsiTheme="minorHAnsi"/>
          <w:noProof/>
          <w:sz w:val="22"/>
        </w:rPr>
      </w:pPr>
      <w:hyperlink w:anchor="_Toc256000095"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_Toc256000095 \h </w:instrText>
        </w:r>
        <w:r>
          <w:fldChar w:fldCharType="separate"/>
        </w:r>
        <w:r>
          <w:t>97</w:t>
        </w:r>
        <w:r>
          <w:fldChar w:fldCharType="end"/>
        </w:r>
      </w:hyperlink>
    </w:p>
    <w:p>
      <w:pPr>
        <w:pStyle w:val="TOC5"/>
        <w:tabs>
          <w:tab w:val="end" w:leader="dot" w:pos="10240"/>
        </w:tabs>
        <w:rPr>
          <w:rFonts w:asciiTheme="minorHAnsi" w:hAnsiTheme="minorHAnsi"/>
          <w:noProof/>
          <w:sz w:val="22"/>
        </w:rPr>
      </w:pPr>
      <w:hyperlink w:anchor="_Toc256000096"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_Toc256000096 \h </w:instrText>
        </w:r>
        <w:r>
          <w:fldChar w:fldCharType="separate"/>
        </w:r>
        <w:r>
          <w:t>97</w:t>
        </w:r>
        <w:r>
          <w:fldChar w:fldCharType="end"/>
        </w:r>
      </w:hyperlink>
    </w:p>
    <w:p>
      <w:pPr>
        <w:pStyle w:val="TOC5"/>
        <w:tabs>
          <w:tab w:val="end" w:leader="dot" w:pos="10240"/>
        </w:tabs>
        <w:rPr>
          <w:rFonts w:asciiTheme="minorHAnsi" w:hAnsiTheme="minorHAnsi"/>
          <w:noProof/>
          <w:sz w:val="22"/>
        </w:rPr>
      </w:pPr>
      <w:hyperlink w:anchor="_Toc256000097"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_Toc256000097 \h </w:instrText>
        </w:r>
        <w:r>
          <w:fldChar w:fldCharType="separate"/>
        </w:r>
        <w:r>
          <w:t>97</w:t>
        </w:r>
        <w:r>
          <w:fldChar w:fldCharType="end"/>
        </w:r>
      </w:hyperlink>
    </w:p>
    <w:p>
      <w:pPr>
        <w:pStyle w:val="TOC4"/>
        <w:tabs>
          <w:tab w:val="end" w:leader="dot" w:pos="10240"/>
        </w:tabs>
        <w:rPr>
          <w:rFonts w:asciiTheme="minorHAnsi" w:hAnsiTheme="minorHAnsi"/>
          <w:noProof/>
          <w:sz w:val="22"/>
        </w:rPr>
      </w:pPr>
      <w:hyperlink w:anchor="_Toc256000098" w:history="1">
        <w:r>
          <w:rPr>
            <w:rStyle w:val="Hyperlink"/>
          </w:rPr>
          <w:t>2.1.1.1.2. Δείκτες</w:t>
        </w:r>
        <w:r>
          <w:tab/>
        </w:r>
        <w:r>
          <w:fldChar w:fldCharType="begin"/>
        </w:r>
        <w:r>
          <w:instrText xml:space="preserve"> PAGEREF _Toc256000098 \h </w:instrText>
        </w:r>
        <w:r>
          <w:fldChar w:fldCharType="separate"/>
        </w:r>
        <w:r>
          <w:t>97</w:t>
        </w:r>
        <w:r>
          <w:fldChar w:fldCharType="end"/>
        </w:r>
      </w:hyperlink>
    </w:p>
    <w:p>
      <w:pPr>
        <w:pStyle w:val="TOC5"/>
        <w:tabs>
          <w:tab w:val="end" w:leader="dot" w:pos="10240"/>
        </w:tabs>
        <w:rPr>
          <w:rFonts w:asciiTheme="minorHAnsi" w:hAnsiTheme="minorHAnsi"/>
          <w:noProof/>
          <w:sz w:val="22"/>
        </w:rPr>
      </w:pPr>
      <w:hyperlink w:anchor="_Toc256000099" w:history="1">
        <w:r>
          <w:rPr>
            <w:rStyle w:val="Hyperlink"/>
          </w:rPr>
          <w:t>Πίνακας 2: Δείκτες εκροών</w:t>
        </w:r>
        <w:r>
          <w:tab/>
        </w:r>
        <w:r>
          <w:fldChar w:fldCharType="begin"/>
        </w:r>
        <w:r>
          <w:instrText xml:space="preserve"> PAGEREF _Toc256000099 \h </w:instrText>
        </w:r>
        <w:r>
          <w:fldChar w:fldCharType="separate"/>
        </w:r>
        <w:r>
          <w:t>97</w:t>
        </w:r>
        <w:r>
          <w:fldChar w:fldCharType="end"/>
        </w:r>
      </w:hyperlink>
    </w:p>
    <w:p>
      <w:pPr>
        <w:pStyle w:val="TOC5"/>
        <w:tabs>
          <w:tab w:val="end" w:leader="dot" w:pos="10240"/>
        </w:tabs>
        <w:rPr>
          <w:rFonts w:asciiTheme="minorHAnsi" w:hAnsiTheme="minorHAnsi"/>
          <w:noProof/>
          <w:sz w:val="22"/>
        </w:rPr>
      </w:pPr>
      <w:hyperlink w:anchor="_Toc256000100" w:history="1">
        <w:r>
          <w:rPr>
            <w:rStyle w:val="Hyperlink"/>
          </w:rPr>
          <w:t>Πίνακας 3: Δείκτες αποτελεσμάτων</w:t>
        </w:r>
        <w:r>
          <w:tab/>
        </w:r>
        <w:r>
          <w:fldChar w:fldCharType="begin"/>
        </w:r>
        <w:r>
          <w:instrText xml:space="preserve"> PAGEREF _Toc256000100 \h </w:instrText>
        </w:r>
        <w:r>
          <w:fldChar w:fldCharType="separate"/>
        </w:r>
        <w:r>
          <w:t>98</w:t>
        </w:r>
        <w:r>
          <w:fldChar w:fldCharType="end"/>
        </w:r>
      </w:hyperlink>
    </w:p>
    <w:p>
      <w:pPr>
        <w:pStyle w:val="TOC4"/>
        <w:tabs>
          <w:tab w:val="end" w:leader="dot" w:pos="10240"/>
        </w:tabs>
        <w:rPr>
          <w:rFonts w:asciiTheme="minorHAnsi" w:hAnsiTheme="minorHAnsi"/>
          <w:noProof/>
          <w:sz w:val="22"/>
        </w:rPr>
      </w:pPr>
      <w:hyperlink w:anchor="_Toc256000101"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_Toc256000101 \h </w:instrText>
        </w:r>
        <w:r>
          <w:fldChar w:fldCharType="separate"/>
        </w:r>
        <w:r>
          <w:t>98</w:t>
        </w:r>
        <w:r>
          <w:fldChar w:fldCharType="end"/>
        </w:r>
      </w:hyperlink>
    </w:p>
    <w:p>
      <w:pPr>
        <w:pStyle w:val="TOC5"/>
        <w:tabs>
          <w:tab w:val="end" w:leader="dot" w:pos="10240"/>
        </w:tabs>
        <w:rPr>
          <w:rFonts w:asciiTheme="minorHAnsi" w:hAnsiTheme="minorHAnsi"/>
          <w:noProof/>
          <w:sz w:val="22"/>
        </w:rPr>
      </w:pPr>
      <w:hyperlink w:anchor="_Toc256000102" w:history="1">
        <w:r>
          <w:rPr>
            <w:rStyle w:val="Hyperlink"/>
          </w:rPr>
          <w:t>Πίνακας 4: Διάσταση 1 — πεδίο παρέμβασης</w:t>
        </w:r>
        <w:r>
          <w:tab/>
        </w:r>
        <w:r>
          <w:fldChar w:fldCharType="begin"/>
        </w:r>
        <w:r>
          <w:instrText xml:space="preserve"> PAGEREF _Toc256000102 \h </w:instrText>
        </w:r>
        <w:r>
          <w:fldChar w:fldCharType="separate"/>
        </w:r>
        <w:r>
          <w:t>98</w:t>
        </w:r>
        <w:r>
          <w:fldChar w:fldCharType="end"/>
        </w:r>
      </w:hyperlink>
    </w:p>
    <w:p>
      <w:pPr>
        <w:pStyle w:val="TOC5"/>
        <w:tabs>
          <w:tab w:val="end" w:leader="dot" w:pos="10240"/>
        </w:tabs>
        <w:rPr>
          <w:rFonts w:asciiTheme="minorHAnsi" w:hAnsiTheme="minorHAnsi"/>
          <w:noProof/>
          <w:sz w:val="22"/>
        </w:rPr>
      </w:pPr>
      <w:hyperlink w:anchor="_Toc256000103" w:history="1">
        <w:r>
          <w:rPr>
            <w:rStyle w:val="Hyperlink"/>
          </w:rPr>
          <w:t>Πίνακας 5: Διάσταση 2 — μορφή χρηματοδότησης</w:t>
        </w:r>
        <w:r>
          <w:tab/>
        </w:r>
        <w:r>
          <w:fldChar w:fldCharType="begin"/>
        </w:r>
        <w:r>
          <w:instrText xml:space="preserve"> PAGEREF _Toc256000103 \h </w:instrText>
        </w:r>
        <w:r>
          <w:fldChar w:fldCharType="separate"/>
        </w:r>
        <w:r>
          <w:t>99</w:t>
        </w:r>
        <w:r>
          <w:fldChar w:fldCharType="end"/>
        </w:r>
      </w:hyperlink>
    </w:p>
    <w:p>
      <w:pPr>
        <w:pStyle w:val="TOC5"/>
        <w:tabs>
          <w:tab w:val="end" w:leader="dot" w:pos="10240"/>
        </w:tabs>
        <w:rPr>
          <w:rFonts w:asciiTheme="minorHAnsi" w:hAnsiTheme="minorHAnsi"/>
          <w:noProof/>
          <w:sz w:val="22"/>
        </w:rPr>
      </w:pPr>
      <w:hyperlink w:anchor="_Toc256000104" w:history="1">
        <w:r>
          <w:rPr>
            <w:rStyle w:val="Hyperlink"/>
          </w:rPr>
          <w:t>Πίνακας 6: Διάσταση 3 — μηχανισμός εδαφικής υλοποίησης και εδαφική εστίαση</w:t>
        </w:r>
        <w:r>
          <w:tab/>
        </w:r>
        <w:r>
          <w:fldChar w:fldCharType="begin"/>
        </w:r>
        <w:r>
          <w:instrText xml:space="preserve"> PAGEREF _Toc256000104 \h </w:instrText>
        </w:r>
        <w:r>
          <w:fldChar w:fldCharType="separate"/>
        </w:r>
        <w:r>
          <w:t>99</w:t>
        </w:r>
        <w:r>
          <w:fldChar w:fldCharType="end"/>
        </w:r>
      </w:hyperlink>
    </w:p>
    <w:p>
      <w:pPr>
        <w:pStyle w:val="TOC5"/>
        <w:tabs>
          <w:tab w:val="end" w:leader="dot" w:pos="10240"/>
        </w:tabs>
        <w:rPr>
          <w:rFonts w:asciiTheme="minorHAnsi" w:hAnsiTheme="minorHAnsi"/>
          <w:noProof/>
          <w:sz w:val="22"/>
        </w:rPr>
      </w:pPr>
      <w:hyperlink w:anchor="_Toc256000105" w:history="1">
        <w:r>
          <w:rPr>
            <w:rStyle w:val="Hyperlink"/>
          </w:rPr>
          <w:t>Πίνακας 7: Διάσταση 6 — δευτερεύοντες θεματικοί στόχοι ΕΚΤ+</w:t>
        </w:r>
        <w:r>
          <w:tab/>
        </w:r>
        <w:r>
          <w:fldChar w:fldCharType="begin"/>
        </w:r>
        <w:r>
          <w:instrText xml:space="preserve"> PAGEREF _Toc256000105 \h </w:instrText>
        </w:r>
        <w:r>
          <w:fldChar w:fldCharType="separate"/>
        </w:r>
        <w:r>
          <w:t>99</w:t>
        </w:r>
        <w:r>
          <w:fldChar w:fldCharType="end"/>
        </w:r>
      </w:hyperlink>
    </w:p>
    <w:p>
      <w:pPr>
        <w:pStyle w:val="TOC5"/>
        <w:tabs>
          <w:tab w:val="end" w:leader="dot" w:pos="10240"/>
        </w:tabs>
        <w:rPr>
          <w:rFonts w:asciiTheme="minorHAnsi" w:hAnsiTheme="minorHAnsi"/>
          <w:noProof/>
          <w:sz w:val="22"/>
        </w:rPr>
      </w:pPr>
      <w:hyperlink w:anchor="_Toc256000106"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_Toc256000106 \h </w:instrText>
        </w:r>
        <w:r>
          <w:fldChar w:fldCharType="separate"/>
        </w:r>
        <w:r>
          <w:t>100</w:t>
        </w:r>
        <w:r>
          <w:fldChar w:fldCharType="end"/>
        </w:r>
      </w:hyperlink>
    </w:p>
    <w:p>
      <w:pPr>
        <w:pStyle w:val="TOC3"/>
        <w:tabs>
          <w:tab w:val="end" w:leader="dot" w:pos="10240"/>
        </w:tabs>
        <w:rPr>
          <w:rFonts w:asciiTheme="minorHAnsi" w:hAnsiTheme="minorHAnsi"/>
          <w:noProof/>
          <w:sz w:val="22"/>
        </w:rPr>
      </w:pPr>
      <w:hyperlink w:anchor="_Toc256000107" w:history="1">
        <w:r>
          <w:rPr>
            <w:rStyle w:val="Hyperlink"/>
            <w:rFonts w:ascii="Times New Roman" w:hAnsi="Times New Roman" w:cs="Times New Roman"/>
          </w:rPr>
          <w:t>2.1.1. Προτεραιότητα: 2. ΠΡΟΤΕΡΑΙΟΤΗΤΑ 2 - ΑΠΑΣΧΟΛΗΣΗ &amp; ΑΓΟΡΑ ΕΡΓΑΣΙΑΣ</w:t>
        </w:r>
        <w:r>
          <w:tab/>
        </w:r>
        <w:r>
          <w:fldChar w:fldCharType="begin"/>
        </w:r>
        <w:r>
          <w:instrText xml:space="preserve"> PAGEREF _Toc256000107 \h </w:instrText>
        </w:r>
        <w:r>
          <w:fldChar w:fldCharType="separate"/>
        </w:r>
        <w:r>
          <w:t>101</w:t>
        </w:r>
        <w:r>
          <w:fldChar w:fldCharType="end"/>
        </w:r>
      </w:hyperlink>
    </w:p>
    <w:p>
      <w:pPr>
        <w:pStyle w:val="TOC4"/>
        <w:tabs>
          <w:tab w:val="end" w:leader="dot" w:pos="10240"/>
        </w:tabs>
        <w:rPr>
          <w:rFonts w:asciiTheme="minorHAnsi" w:hAnsiTheme="minorHAnsi"/>
          <w:noProof/>
          <w:sz w:val="22"/>
        </w:rPr>
      </w:pPr>
      <w:hyperlink w:anchor="_Toc256000108" w:history="1">
        <w:r>
          <w:rPr>
            <w:rStyle w:val="Hyperlink"/>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tab/>
        </w:r>
        <w:r>
          <w:fldChar w:fldCharType="begin"/>
        </w:r>
        <w:r>
          <w:instrText xml:space="preserve"> PAGEREF _Toc256000108 \h </w:instrText>
        </w:r>
        <w:r>
          <w:fldChar w:fldCharType="separate"/>
        </w:r>
        <w:r>
          <w:t>101</w:t>
        </w:r>
        <w:r>
          <w:fldChar w:fldCharType="end"/>
        </w:r>
      </w:hyperlink>
    </w:p>
    <w:p>
      <w:pPr>
        <w:pStyle w:val="TOC4"/>
        <w:tabs>
          <w:tab w:val="end" w:leader="dot" w:pos="10240"/>
        </w:tabs>
        <w:rPr>
          <w:rFonts w:asciiTheme="minorHAnsi" w:hAnsiTheme="minorHAnsi"/>
          <w:noProof/>
          <w:sz w:val="22"/>
        </w:rPr>
      </w:pPr>
      <w:hyperlink w:anchor="_Toc256000109" w:history="1">
        <w:r>
          <w:rPr>
            <w:rStyle w:val="Hyperlink"/>
          </w:rPr>
          <w:t>2.1.1.1.1. Παρεμβάσεις των ταμείων</w:t>
        </w:r>
        <w:r>
          <w:tab/>
        </w:r>
        <w:r>
          <w:fldChar w:fldCharType="begin"/>
        </w:r>
        <w:r>
          <w:instrText xml:space="preserve"> PAGEREF _Toc256000109 \h </w:instrText>
        </w:r>
        <w:r>
          <w:fldChar w:fldCharType="separate"/>
        </w:r>
        <w:r>
          <w:t>101</w:t>
        </w:r>
        <w:r>
          <w:fldChar w:fldCharType="end"/>
        </w:r>
      </w:hyperlink>
    </w:p>
    <w:p>
      <w:pPr>
        <w:pStyle w:val="TOC5"/>
        <w:tabs>
          <w:tab w:val="end" w:leader="dot" w:pos="10240"/>
        </w:tabs>
        <w:rPr>
          <w:rFonts w:asciiTheme="minorHAnsi" w:hAnsiTheme="minorHAnsi"/>
          <w:noProof/>
          <w:sz w:val="22"/>
        </w:rPr>
      </w:pPr>
      <w:hyperlink w:anchor="_Toc256000110"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_Toc256000110 \h </w:instrText>
        </w:r>
        <w:r>
          <w:fldChar w:fldCharType="separate"/>
        </w:r>
        <w:r>
          <w:t>101</w:t>
        </w:r>
        <w:r>
          <w:fldChar w:fldCharType="end"/>
        </w:r>
      </w:hyperlink>
    </w:p>
    <w:p>
      <w:pPr>
        <w:pStyle w:val="TOC5"/>
        <w:tabs>
          <w:tab w:val="end" w:leader="dot" w:pos="10240"/>
        </w:tabs>
        <w:rPr>
          <w:rFonts w:asciiTheme="minorHAnsi" w:hAnsiTheme="minorHAnsi"/>
          <w:noProof/>
          <w:sz w:val="22"/>
        </w:rPr>
      </w:pPr>
      <w:hyperlink w:anchor="_Toc256000111" w:history="1">
        <w:r>
          <w:rPr>
            <w:rStyle w:val="Hyperlink"/>
          </w:rPr>
          <w:t>Βασικές ομάδες-στόχοι — άρθρο 22 παράγραφος 3 στοιχείο δ) σημείο iii) του ΚΚΔ:</w:t>
        </w:r>
        <w:r>
          <w:tab/>
        </w:r>
        <w:r>
          <w:fldChar w:fldCharType="begin"/>
        </w:r>
        <w:r>
          <w:instrText xml:space="preserve"> PAGEREF _Toc256000111 \h </w:instrText>
        </w:r>
        <w:r>
          <w:fldChar w:fldCharType="separate"/>
        </w:r>
        <w:r>
          <w:t>104</w:t>
        </w:r>
        <w:r>
          <w:fldChar w:fldCharType="end"/>
        </w:r>
      </w:hyperlink>
    </w:p>
    <w:p>
      <w:pPr>
        <w:pStyle w:val="TOC5"/>
        <w:tabs>
          <w:tab w:val="end" w:leader="dot" w:pos="10240"/>
        </w:tabs>
        <w:rPr>
          <w:rFonts w:asciiTheme="minorHAnsi" w:hAnsiTheme="minorHAnsi"/>
          <w:noProof/>
          <w:sz w:val="22"/>
        </w:rPr>
      </w:pPr>
      <w:hyperlink w:anchor="_Toc256000112"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_Toc256000112 \h </w:instrText>
        </w:r>
        <w:r>
          <w:fldChar w:fldCharType="separate"/>
        </w:r>
        <w:r>
          <w:t>105</w:t>
        </w:r>
        <w:r>
          <w:fldChar w:fldCharType="end"/>
        </w:r>
      </w:hyperlink>
    </w:p>
    <w:p>
      <w:pPr>
        <w:pStyle w:val="TOC5"/>
        <w:tabs>
          <w:tab w:val="end" w:leader="dot" w:pos="10240"/>
        </w:tabs>
        <w:rPr>
          <w:rFonts w:asciiTheme="minorHAnsi" w:hAnsiTheme="minorHAnsi"/>
          <w:noProof/>
          <w:sz w:val="22"/>
        </w:rPr>
      </w:pPr>
      <w:hyperlink w:anchor="_Toc256000113"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_Toc256000113 \h </w:instrText>
        </w:r>
        <w:r>
          <w:fldChar w:fldCharType="separate"/>
        </w:r>
        <w:r>
          <w:t>105</w:t>
        </w:r>
        <w:r>
          <w:fldChar w:fldCharType="end"/>
        </w:r>
      </w:hyperlink>
    </w:p>
    <w:p>
      <w:pPr>
        <w:pStyle w:val="TOC5"/>
        <w:tabs>
          <w:tab w:val="end" w:leader="dot" w:pos="10240"/>
        </w:tabs>
        <w:rPr>
          <w:rFonts w:asciiTheme="minorHAnsi" w:hAnsiTheme="minorHAnsi"/>
          <w:noProof/>
          <w:sz w:val="22"/>
        </w:rPr>
      </w:pPr>
      <w:hyperlink w:anchor="_Toc256000114"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_Toc256000114 \h </w:instrText>
        </w:r>
        <w:r>
          <w:fldChar w:fldCharType="separate"/>
        </w:r>
        <w:r>
          <w:t>105</w:t>
        </w:r>
        <w:r>
          <w:fldChar w:fldCharType="end"/>
        </w:r>
      </w:hyperlink>
    </w:p>
    <w:p>
      <w:pPr>
        <w:pStyle w:val="TOC5"/>
        <w:tabs>
          <w:tab w:val="end" w:leader="dot" w:pos="10240"/>
        </w:tabs>
        <w:rPr>
          <w:rFonts w:asciiTheme="minorHAnsi" w:hAnsiTheme="minorHAnsi"/>
          <w:noProof/>
          <w:sz w:val="22"/>
        </w:rPr>
      </w:pPr>
      <w:hyperlink w:anchor="_Toc256000115"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_Toc256000115 \h </w:instrText>
        </w:r>
        <w:r>
          <w:fldChar w:fldCharType="separate"/>
        </w:r>
        <w:r>
          <w:t>106</w:t>
        </w:r>
        <w:r>
          <w:fldChar w:fldCharType="end"/>
        </w:r>
      </w:hyperlink>
    </w:p>
    <w:p>
      <w:pPr>
        <w:pStyle w:val="TOC4"/>
        <w:tabs>
          <w:tab w:val="end" w:leader="dot" w:pos="10240"/>
        </w:tabs>
        <w:rPr>
          <w:rFonts w:asciiTheme="minorHAnsi" w:hAnsiTheme="minorHAnsi"/>
          <w:noProof/>
          <w:sz w:val="22"/>
        </w:rPr>
      </w:pPr>
      <w:hyperlink w:anchor="_Toc256000116" w:history="1">
        <w:r>
          <w:rPr>
            <w:rStyle w:val="Hyperlink"/>
          </w:rPr>
          <w:t>2.1.1.1.2. Δείκτες</w:t>
        </w:r>
        <w:r>
          <w:tab/>
        </w:r>
        <w:r>
          <w:fldChar w:fldCharType="begin"/>
        </w:r>
        <w:r>
          <w:instrText xml:space="preserve"> PAGEREF _Toc256000116 \h </w:instrText>
        </w:r>
        <w:r>
          <w:fldChar w:fldCharType="separate"/>
        </w:r>
        <w:r>
          <w:t>106</w:t>
        </w:r>
        <w:r>
          <w:fldChar w:fldCharType="end"/>
        </w:r>
      </w:hyperlink>
    </w:p>
    <w:p>
      <w:pPr>
        <w:pStyle w:val="TOC5"/>
        <w:tabs>
          <w:tab w:val="end" w:leader="dot" w:pos="10240"/>
        </w:tabs>
        <w:rPr>
          <w:rFonts w:asciiTheme="minorHAnsi" w:hAnsiTheme="minorHAnsi"/>
          <w:noProof/>
          <w:sz w:val="22"/>
        </w:rPr>
      </w:pPr>
      <w:hyperlink w:anchor="_Toc256000117" w:history="1">
        <w:r>
          <w:rPr>
            <w:rStyle w:val="Hyperlink"/>
          </w:rPr>
          <w:t>Πίνακας 2: Δείκτες εκροών</w:t>
        </w:r>
        <w:r>
          <w:tab/>
        </w:r>
        <w:r>
          <w:fldChar w:fldCharType="begin"/>
        </w:r>
        <w:r>
          <w:instrText xml:space="preserve"> PAGEREF _Toc256000117 \h </w:instrText>
        </w:r>
        <w:r>
          <w:fldChar w:fldCharType="separate"/>
        </w:r>
        <w:r>
          <w:t>106</w:t>
        </w:r>
        <w:r>
          <w:fldChar w:fldCharType="end"/>
        </w:r>
      </w:hyperlink>
    </w:p>
    <w:p>
      <w:pPr>
        <w:pStyle w:val="TOC5"/>
        <w:tabs>
          <w:tab w:val="end" w:leader="dot" w:pos="10240"/>
        </w:tabs>
        <w:rPr>
          <w:rFonts w:asciiTheme="minorHAnsi" w:hAnsiTheme="minorHAnsi"/>
          <w:noProof/>
          <w:sz w:val="22"/>
        </w:rPr>
      </w:pPr>
      <w:hyperlink w:anchor="_Toc256000118" w:history="1">
        <w:r>
          <w:rPr>
            <w:rStyle w:val="Hyperlink"/>
          </w:rPr>
          <w:t>Πίνακας 3: Δείκτες αποτελεσμάτων</w:t>
        </w:r>
        <w:r>
          <w:tab/>
        </w:r>
        <w:r>
          <w:fldChar w:fldCharType="begin"/>
        </w:r>
        <w:r>
          <w:instrText xml:space="preserve"> PAGEREF _Toc256000118 \h </w:instrText>
        </w:r>
        <w:r>
          <w:fldChar w:fldCharType="separate"/>
        </w:r>
        <w:r>
          <w:t>106</w:t>
        </w:r>
        <w:r>
          <w:fldChar w:fldCharType="end"/>
        </w:r>
      </w:hyperlink>
    </w:p>
    <w:p>
      <w:pPr>
        <w:pStyle w:val="TOC4"/>
        <w:tabs>
          <w:tab w:val="end" w:leader="dot" w:pos="10240"/>
        </w:tabs>
        <w:rPr>
          <w:rFonts w:asciiTheme="minorHAnsi" w:hAnsiTheme="minorHAnsi"/>
          <w:noProof/>
          <w:sz w:val="22"/>
        </w:rPr>
      </w:pPr>
      <w:hyperlink w:anchor="_Toc256000119"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_Toc256000119 \h </w:instrText>
        </w:r>
        <w:r>
          <w:fldChar w:fldCharType="separate"/>
        </w:r>
        <w:r>
          <w:t>107</w:t>
        </w:r>
        <w:r>
          <w:fldChar w:fldCharType="end"/>
        </w:r>
      </w:hyperlink>
    </w:p>
    <w:p>
      <w:pPr>
        <w:pStyle w:val="TOC5"/>
        <w:tabs>
          <w:tab w:val="end" w:leader="dot" w:pos="10240"/>
        </w:tabs>
        <w:rPr>
          <w:rFonts w:asciiTheme="minorHAnsi" w:hAnsiTheme="minorHAnsi"/>
          <w:noProof/>
          <w:sz w:val="22"/>
        </w:rPr>
      </w:pPr>
      <w:hyperlink w:anchor="_Toc256000120" w:history="1">
        <w:r>
          <w:rPr>
            <w:rStyle w:val="Hyperlink"/>
          </w:rPr>
          <w:t>Πίνακας 4: Διάσταση 1 — πεδίο παρέμβασης</w:t>
        </w:r>
        <w:r>
          <w:tab/>
        </w:r>
        <w:r>
          <w:fldChar w:fldCharType="begin"/>
        </w:r>
        <w:r>
          <w:instrText xml:space="preserve"> PAGEREF _Toc256000120 \h </w:instrText>
        </w:r>
        <w:r>
          <w:fldChar w:fldCharType="separate"/>
        </w:r>
        <w:r>
          <w:t>107</w:t>
        </w:r>
        <w:r>
          <w:fldChar w:fldCharType="end"/>
        </w:r>
      </w:hyperlink>
    </w:p>
    <w:p>
      <w:pPr>
        <w:pStyle w:val="TOC5"/>
        <w:tabs>
          <w:tab w:val="end" w:leader="dot" w:pos="10240"/>
        </w:tabs>
        <w:rPr>
          <w:rFonts w:asciiTheme="minorHAnsi" w:hAnsiTheme="minorHAnsi"/>
          <w:noProof/>
          <w:sz w:val="22"/>
        </w:rPr>
      </w:pPr>
      <w:hyperlink w:anchor="_Toc256000121" w:history="1">
        <w:r>
          <w:rPr>
            <w:rStyle w:val="Hyperlink"/>
          </w:rPr>
          <w:t>Πίνακας 5: Διάσταση 2 — μορφή χρηματοδότησης</w:t>
        </w:r>
        <w:r>
          <w:tab/>
        </w:r>
        <w:r>
          <w:fldChar w:fldCharType="begin"/>
        </w:r>
        <w:r>
          <w:instrText xml:space="preserve"> PAGEREF _Toc256000121 \h </w:instrText>
        </w:r>
        <w:r>
          <w:fldChar w:fldCharType="separate"/>
        </w:r>
        <w:r>
          <w:t>108</w:t>
        </w:r>
        <w:r>
          <w:fldChar w:fldCharType="end"/>
        </w:r>
      </w:hyperlink>
    </w:p>
    <w:p>
      <w:pPr>
        <w:pStyle w:val="TOC5"/>
        <w:tabs>
          <w:tab w:val="end" w:leader="dot" w:pos="10240"/>
        </w:tabs>
        <w:rPr>
          <w:rFonts w:asciiTheme="minorHAnsi" w:hAnsiTheme="minorHAnsi"/>
          <w:noProof/>
          <w:sz w:val="22"/>
        </w:rPr>
      </w:pPr>
      <w:hyperlink w:anchor="_Toc256000122" w:history="1">
        <w:r>
          <w:rPr>
            <w:rStyle w:val="Hyperlink"/>
          </w:rPr>
          <w:t>Πίνακας 6: Διάσταση 3 — μηχανισμός εδαφικής υλοποίησης και εδαφική εστίαση</w:t>
        </w:r>
        <w:r>
          <w:tab/>
        </w:r>
        <w:r>
          <w:fldChar w:fldCharType="begin"/>
        </w:r>
        <w:r>
          <w:instrText xml:space="preserve"> PAGEREF _Toc256000122 \h </w:instrText>
        </w:r>
        <w:r>
          <w:fldChar w:fldCharType="separate"/>
        </w:r>
        <w:r>
          <w:t>108</w:t>
        </w:r>
        <w:r>
          <w:fldChar w:fldCharType="end"/>
        </w:r>
      </w:hyperlink>
    </w:p>
    <w:p>
      <w:pPr>
        <w:pStyle w:val="TOC5"/>
        <w:tabs>
          <w:tab w:val="end" w:leader="dot" w:pos="10240"/>
        </w:tabs>
        <w:rPr>
          <w:rFonts w:asciiTheme="minorHAnsi" w:hAnsiTheme="minorHAnsi"/>
          <w:noProof/>
          <w:sz w:val="22"/>
        </w:rPr>
      </w:pPr>
      <w:hyperlink w:anchor="_Toc256000123" w:history="1">
        <w:r>
          <w:rPr>
            <w:rStyle w:val="Hyperlink"/>
          </w:rPr>
          <w:t>Πίνακας 7: Διάσταση 6 — δευτερεύοντες θεματικοί στόχοι ΕΚΤ+</w:t>
        </w:r>
        <w:r>
          <w:tab/>
        </w:r>
        <w:r>
          <w:fldChar w:fldCharType="begin"/>
        </w:r>
        <w:r>
          <w:instrText xml:space="preserve"> PAGEREF _Toc256000123 \h </w:instrText>
        </w:r>
        <w:r>
          <w:fldChar w:fldCharType="separate"/>
        </w:r>
        <w:r>
          <w:t>108</w:t>
        </w:r>
        <w:r>
          <w:fldChar w:fldCharType="end"/>
        </w:r>
      </w:hyperlink>
    </w:p>
    <w:p>
      <w:pPr>
        <w:pStyle w:val="TOC5"/>
        <w:tabs>
          <w:tab w:val="end" w:leader="dot" w:pos="10240"/>
        </w:tabs>
        <w:rPr>
          <w:rFonts w:asciiTheme="minorHAnsi" w:hAnsiTheme="minorHAnsi"/>
          <w:noProof/>
          <w:sz w:val="22"/>
        </w:rPr>
      </w:pPr>
      <w:hyperlink w:anchor="_Toc256000124"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_Toc256000124 \h </w:instrText>
        </w:r>
        <w:r>
          <w:fldChar w:fldCharType="separate"/>
        </w:r>
        <w:r>
          <w:t>109</w:t>
        </w:r>
        <w:r>
          <w:fldChar w:fldCharType="end"/>
        </w:r>
      </w:hyperlink>
    </w:p>
    <w:p>
      <w:pPr>
        <w:pStyle w:val="TOC4"/>
        <w:tabs>
          <w:tab w:val="end" w:leader="dot" w:pos="10240"/>
        </w:tabs>
        <w:rPr>
          <w:rFonts w:asciiTheme="minorHAnsi" w:hAnsiTheme="minorHAnsi"/>
          <w:noProof/>
          <w:sz w:val="22"/>
        </w:rPr>
      </w:pPr>
      <w:hyperlink w:anchor="_Toc256000125" w:history="1">
        <w:r>
          <w:rPr>
            <w:rStyle w:val="Hyperlink"/>
          </w:rPr>
          <w: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t>
        </w:r>
        <w:r>
          <w:tab/>
        </w:r>
        <w:r>
          <w:fldChar w:fldCharType="begin"/>
        </w:r>
        <w:r>
          <w:instrText xml:space="preserve"> PAGEREF _Toc256000125 \h </w:instrText>
        </w:r>
        <w:r>
          <w:fldChar w:fldCharType="separate"/>
        </w:r>
        <w:r>
          <w:t>110</w:t>
        </w:r>
        <w:r>
          <w:fldChar w:fldCharType="end"/>
        </w:r>
      </w:hyperlink>
    </w:p>
    <w:p>
      <w:pPr>
        <w:pStyle w:val="TOC4"/>
        <w:tabs>
          <w:tab w:val="end" w:leader="dot" w:pos="10240"/>
        </w:tabs>
        <w:rPr>
          <w:rFonts w:asciiTheme="minorHAnsi" w:hAnsiTheme="minorHAnsi"/>
          <w:noProof/>
          <w:sz w:val="22"/>
        </w:rPr>
      </w:pPr>
      <w:hyperlink w:anchor="_Toc256000126" w:history="1">
        <w:r>
          <w:rPr>
            <w:rStyle w:val="Hyperlink"/>
          </w:rPr>
          <w:t>2.1.1.1.1. Παρεμβάσεις των ταμείων</w:t>
        </w:r>
        <w:r>
          <w:tab/>
        </w:r>
        <w:r>
          <w:fldChar w:fldCharType="begin"/>
        </w:r>
        <w:r>
          <w:instrText xml:space="preserve"> PAGEREF _Toc256000126 \h </w:instrText>
        </w:r>
        <w:r>
          <w:fldChar w:fldCharType="separate"/>
        </w:r>
        <w:r>
          <w:t>110</w:t>
        </w:r>
        <w:r>
          <w:fldChar w:fldCharType="end"/>
        </w:r>
      </w:hyperlink>
    </w:p>
    <w:p>
      <w:pPr>
        <w:pStyle w:val="TOC5"/>
        <w:tabs>
          <w:tab w:val="end" w:leader="dot" w:pos="10240"/>
        </w:tabs>
        <w:rPr>
          <w:rFonts w:asciiTheme="minorHAnsi" w:hAnsiTheme="minorHAnsi"/>
          <w:noProof/>
          <w:sz w:val="22"/>
        </w:rPr>
      </w:pPr>
      <w:hyperlink w:anchor="_Toc256000127"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_Toc256000127 \h </w:instrText>
        </w:r>
        <w:r>
          <w:fldChar w:fldCharType="separate"/>
        </w:r>
        <w:r>
          <w:t>110</w:t>
        </w:r>
        <w:r>
          <w:fldChar w:fldCharType="end"/>
        </w:r>
      </w:hyperlink>
    </w:p>
    <w:p>
      <w:pPr>
        <w:pStyle w:val="TOC5"/>
        <w:tabs>
          <w:tab w:val="end" w:leader="dot" w:pos="10240"/>
        </w:tabs>
        <w:rPr>
          <w:rFonts w:asciiTheme="minorHAnsi" w:hAnsiTheme="minorHAnsi"/>
          <w:noProof/>
          <w:sz w:val="22"/>
        </w:rPr>
      </w:pPr>
      <w:hyperlink w:anchor="_Toc256000128" w:history="1">
        <w:r>
          <w:rPr>
            <w:rStyle w:val="Hyperlink"/>
          </w:rPr>
          <w:t>Βασικές ομάδες-στόχοι — άρθρο 22 παράγραφος 3 στοιχείο δ) σημείο iii) του ΚΚΔ:</w:t>
        </w:r>
        <w:r>
          <w:tab/>
        </w:r>
        <w:r>
          <w:fldChar w:fldCharType="begin"/>
        </w:r>
        <w:r>
          <w:instrText xml:space="preserve"> PAGEREF _Toc256000128 \h </w:instrText>
        </w:r>
        <w:r>
          <w:fldChar w:fldCharType="separate"/>
        </w:r>
        <w:r>
          <w:t>112</w:t>
        </w:r>
        <w:r>
          <w:fldChar w:fldCharType="end"/>
        </w:r>
      </w:hyperlink>
    </w:p>
    <w:p>
      <w:pPr>
        <w:pStyle w:val="TOC5"/>
        <w:tabs>
          <w:tab w:val="end" w:leader="dot" w:pos="10240"/>
        </w:tabs>
        <w:rPr>
          <w:rFonts w:asciiTheme="minorHAnsi" w:hAnsiTheme="minorHAnsi"/>
          <w:noProof/>
          <w:sz w:val="22"/>
        </w:rPr>
      </w:pPr>
      <w:hyperlink w:anchor="_Toc256000129"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_Toc256000129 \h </w:instrText>
        </w:r>
        <w:r>
          <w:fldChar w:fldCharType="separate"/>
        </w:r>
        <w:r>
          <w:t>113</w:t>
        </w:r>
        <w:r>
          <w:fldChar w:fldCharType="end"/>
        </w:r>
      </w:hyperlink>
    </w:p>
    <w:p>
      <w:pPr>
        <w:pStyle w:val="TOC5"/>
        <w:tabs>
          <w:tab w:val="end" w:leader="dot" w:pos="10240"/>
        </w:tabs>
        <w:rPr>
          <w:rFonts w:asciiTheme="minorHAnsi" w:hAnsiTheme="minorHAnsi"/>
          <w:noProof/>
          <w:sz w:val="22"/>
        </w:rPr>
      </w:pPr>
      <w:hyperlink w:anchor="_Toc256000130"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_Toc256000130 \h </w:instrText>
        </w:r>
        <w:r>
          <w:fldChar w:fldCharType="separate"/>
        </w:r>
        <w:r>
          <w:t>113</w:t>
        </w:r>
        <w:r>
          <w:fldChar w:fldCharType="end"/>
        </w:r>
      </w:hyperlink>
    </w:p>
    <w:p>
      <w:pPr>
        <w:pStyle w:val="TOC5"/>
        <w:tabs>
          <w:tab w:val="end" w:leader="dot" w:pos="10240"/>
        </w:tabs>
        <w:rPr>
          <w:rFonts w:asciiTheme="minorHAnsi" w:hAnsiTheme="minorHAnsi"/>
          <w:noProof/>
          <w:sz w:val="22"/>
        </w:rPr>
      </w:pPr>
      <w:hyperlink w:anchor="_Toc256000131"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_Toc256000131 \h </w:instrText>
        </w:r>
        <w:r>
          <w:fldChar w:fldCharType="separate"/>
        </w:r>
        <w:r>
          <w:t>113</w:t>
        </w:r>
        <w:r>
          <w:fldChar w:fldCharType="end"/>
        </w:r>
      </w:hyperlink>
    </w:p>
    <w:p>
      <w:pPr>
        <w:pStyle w:val="TOC5"/>
        <w:tabs>
          <w:tab w:val="end" w:leader="dot" w:pos="10240"/>
        </w:tabs>
        <w:rPr>
          <w:rFonts w:asciiTheme="minorHAnsi" w:hAnsiTheme="minorHAnsi"/>
          <w:noProof/>
          <w:sz w:val="22"/>
        </w:rPr>
      </w:pPr>
      <w:hyperlink w:anchor="_Toc256000132"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_Toc256000132 \h </w:instrText>
        </w:r>
        <w:r>
          <w:fldChar w:fldCharType="separate"/>
        </w:r>
        <w:r>
          <w:t>114</w:t>
        </w:r>
        <w:r>
          <w:fldChar w:fldCharType="end"/>
        </w:r>
      </w:hyperlink>
    </w:p>
    <w:p>
      <w:pPr>
        <w:pStyle w:val="TOC4"/>
        <w:tabs>
          <w:tab w:val="end" w:leader="dot" w:pos="10240"/>
        </w:tabs>
        <w:rPr>
          <w:rFonts w:asciiTheme="minorHAnsi" w:hAnsiTheme="minorHAnsi"/>
          <w:noProof/>
          <w:sz w:val="22"/>
        </w:rPr>
      </w:pPr>
      <w:hyperlink w:anchor="_Toc256000133" w:history="1">
        <w:r>
          <w:rPr>
            <w:rStyle w:val="Hyperlink"/>
          </w:rPr>
          <w:t>2.1.1.1.2. Δείκτες</w:t>
        </w:r>
        <w:r>
          <w:tab/>
        </w:r>
        <w:r>
          <w:fldChar w:fldCharType="begin"/>
        </w:r>
        <w:r>
          <w:instrText xml:space="preserve"> PAGEREF _Toc256000133 \h </w:instrText>
        </w:r>
        <w:r>
          <w:fldChar w:fldCharType="separate"/>
        </w:r>
        <w:r>
          <w:t>114</w:t>
        </w:r>
        <w:r>
          <w:fldChar w:fldCharType="end"/>
        </w:r>
      </w:hyperlink>
    </w:p>
    <w:p>
      <w:pPr>
        <w:pStyle w:val="TOC5"/>
        <w:tabs>
          <w:tab w:val="end" w:leader="dot" w:pos="10240"/>
        </w:tabs>
        <w:rPr>
          <w:rFonts w:asciiTheme="minorHAnsi" w:hAnsiTheme="minorHAnsi"/>
          <w:noProof/>
          <w:sz w:val="22"/>
        </w:rPr>
      </w:pPr>
      <w:hyperlink w:anchor="_Toc256000134" w:history="1">
        <w:r>
          <w:rPr>
            <w:rStyle w:val="Hyperlink"/>
          </w:rPr>
          <w:t>Πίνακας 2: Δείκτες εκροών</w:t>
        </w:r>
        <w:r>
          <w:tab/>
        </w:r>
        <w:r>
          <w:fldChar w:fldCharType="begin"/>
        </w:r>
        <w:r>
          <w:instrText xml:space="preserve"> PAGEREF _Toc256000134 \h </w:instrText>
        </w:r>
        <w:r>
          <w:fldChar w:fldCharType="separate"/>
        </w:r>
        <w:r>
          <w:t>114</w:t>
        </w:r>
        <w:r>
          <w:fldChar w:fldCharType="end"/>
        </w:r>
      </w:hyperlink>
    </w:p>
    <w:p>
      <w:pPr>
        <w:pStyle w:val="TOC5"/>
        <w:tabs>
          <w:tab w:val="end" w:leader="dot" w:pos="10240"/>
        </w:tabs>
        <w:rPr>
          <w:rFonts w:asciiTheme="minorHAnsi" w:hAnsiTheme="minorHAnsi"/>
          <w:noProof/>
          <w:sz w:val="22"/>
        </w:rPr>
      </w:pPr>
      <w:hyperlink w:anchor="_Toc256000135" w:history="1">
        <w:r>
          <w:rPr>
            <w:rStyle w:val="Hyperlink"/>
          </w:rPr>
          <w:t>Πίνακας 3: Δείκτες αποτελεσμάτων</w:t>
        </w:r>
        <w:r>
          <w:tab/>
        </w:r>
        <w:r>
          <w:fldChar w:fldCharType="begin"/>
        </w:r>
        <w:r>
          <w:instrText xml:space="preserve"> PAGEREF _Toc256000135 \h </w:instrText>
        </w:r>
        <w:r>
          <w:fldChar w:fldCharType="separate"/>
        </w:r>
        <w:r>
          <w:t>114</w:t>
        </w:r>
        <w:r>
          <w:fldChar w:fldCharType="end"/>
        </w:r>
      </w:hyperlink>
    </w:p>
    <w:p>
      <w:pPr>
        <w:pStyle w:val="TOC4"/>
        <w:tabs>
          <w:tab w:val="end" w:leader="dot" w:pos="10240"/>
        </w:tabs>
        <w:rPr>
          <w:rFonts w:asciiTheme="minorHAnsi" w:hAnsiTheme="minorHAnsi"/>
          <w:noProof/>
          <w:sz w:val="22"/>
        </w:rPr>
      </w:pPr>
      <w:hyperlink w:anchor="_Toc256000136"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_Toc256000136 \h </w:instrText>
        </w:r>
        <w:r>
          <w:fldChar w:fldCharType="separate"/>
        </w:r>
        <w:r>
          <w:t>115</w:t>
        </w:r>
        <w:r>
          <w:fldChar w:fldCharType="end"/>
        </w:r>
      </w:hyperlink>
    </w:p>
    <w:p>
      <w:pPr>
        <w:pStyle w:val="TOC5"/>
        <w:tabs>
          <w:tab w:val="end" w:leader="dot" w:pos="10240"/>
        </w:tabs>
        <w:rPr>
          <w:rFonts w:asciiTheme="minorHAnsi" w:hAnsiTheme="minorHAnsi"/>
          <w:noProof/>
          <w:sz w:val="22"/>
        </w:rPr>
      </w:pPr>
      <w:hyperlink w:anchor="_Toc256000137" w:history="1">
        <w:r>
          <w:rPr>
            <w:rStyle w:val="Hyperlink"/>
          </w:rPr>
          <w:t>Πίνακας 4: Διάσταση 1 — πεδίο παρέμβασης</w:t>
        </w:r>
        <w:r>
          <w:tab/>
        </w:r>
        <w:r>
          <w:fldChar w:fldCharType="begin"/>
        </w:r>
        <w:r>
          <w:instrText xml:space="preserve"> PAGEREF _Toc256000137 \h </w:instrText>
        </w:r>
        <w:r>
          <w:fldChar w:fldCharType="separate"/>
        </w:r>
        <w:r>
          <w:t>115</w:t>
        </w:r>
        <w:r>
          <w:fldChar w:fldCharType="end"/>
        </w:r>
      </w:hyperlink>
    </w:p>
    <w:p>
      <w:pPr>
        <w:pStyle w:val="TOC5"/>
        <w:tabs>
          <w:tab w:val="end" w:leader="dot" w:pos="10240"/>
        </w:tabs>
        <w:rPr>
          <w:rFonts w:asciiTheme="minorHAnsi" w:hAnsiTheme="minorHAnsi"/>
          <w:noProof/>
          <w:sz w:val="22"/>
        </w:rPr>
      </w:pPr>
      <w:hyperlink w:anchor="_Toc256000138" w:history="1">
        <w:r>
          <w:rPr>
            <w:rStyle w:val="Hyperlink"/>
          </w:rPr>
          <w:t>Πίνακας 5: Διάσταση 2 — μορφή χρηματοδότησης</w:t>
        </w:r>
        <w:r>
          <w:tab/>
        </w:r>
        <w:r>
          <w:fldChar w:fldCharType="begin"/>
        </w:r>
        <w:r>
          <w:instrText xml:space="preserve"> PAGEREF _Toc256000138 \h </w:instrText>
        </w:r>
        <w:r>
          <w:fldChar w:fldCharType="separate"/>
        </w:r>
        <w:r>
          <w:t>115</w:t>
        </w:r>
        <w:r>
          <w:fldChar w:fldCharType="end"/>
        </w:r>
      </w:hyperlink>
    </w:p>
    <w:p>
      <w:pPr>
        <w:pStyle w:val="TOC5"/>
        <w:tabs>
          <w:tab w:val="end" w:leader="dot" w:pos="10240"/>
        </w:tabs>
        <w:rPr>
          <w:rFonts w:asciiTheme="minorHAnsi" w:hAnsiTheme="minorHAnsi"/>
          <w:noProof/>
          <w:sz w:val="22"/>
        </w:rPr>
      </w:pPr>
      <w:hyperlink w:anchor="_Toc256000139" w:history="1">
        <w:r>
          <w:rPr>
            <w:rStyle w:val="Hyperlink"/>
          </w:rPr>
          <w:t>Πίνακας 6: Διάσταση 3 — μηχανισμός εδαφικής υλοποίησης και εδαφική εστίαση</w:t>
        </w:r>
        <w:r>
          <w:tab/>
        </w:r>
        <w:r>
          <w:fldChar w:fldCharType="begin"/>
        </w:r>
        <w:r>
          <w:instrText xml:space="preserve"> PAGEREF _Toc256000139 \h </w:instrText>
        </w:r>
        <w:r>
          <w:fldChar w:fldCharType="separate"/>
        </w:r>
        <w:r>
          <w:t>116</w:t>
        </w:r>
        <w:r>
          <w:fldChar w:fldCharType="end"/>
        </w:r>
      </w:hyperlink>
    </w:p>
    <w:p>
      <w:pPr>
        <w:pStyle w:val="TOC5"/>
        <w:tabs>
          <w:tab w:val="end" w:leader="dot" w:pos="10240"/>
        </w:tabs>
        <w:rPr>
          <w:rFonts w:asciiTheme="minorHAnsi" w:hAnsiTheme="minorHAnsi"/>
          <w:noProof/>
          <w:sz w:val="22"/>
        </w:rPr>
      </w:pPr>
      <w:hyperlink w:anchor="_Toc256000140" w:history="1">
        <w:r>
          <w:rPr>
            <w:rStyle w:val="Hyperlink"/>
          </w:rPr>
          <w:t>Πίνακας 7: Διάσταση 6 — δευτερεύοντες θεματικοί στόχοι ΕΚΤ+</w:t>
        </w:r>
        <w:r>
          <w:tab/>
        </w:r>
        <w:r>
          <w:fldChar w:fldCharType="begin"/>
        </w:r>
        <w:r>
          <w:instrText xml:space="preserve"> PAGEREF _Toc256000140 \h </w:instrText>
        </w:r>
        <w:r>
          <w:fldChar w:fldCharType="separate"/>
        </w:r>
        <w:r>
          <w:t>116</w:t>
        </w:r>
        <w:r>
          <w:fldChar w:fldCharType="end"/>
        </w:r>
      </w:hyperlink>
    </w:p>
    <w:p>
      <w:pPr>
        <w:pStyle w:val="TOC5"/>
        <w:tabs>
          <w:tab w:val="end" w:leader="dot" w:pos="10240"/>
        </w:tabs>
        <w:rPr>
          <w:rFonts w:asciiTheme="minorHAnsi" w:hAnsiTheme="minorHAnsi"/>
          <w:noProof/>
          <w:sz w:val="22"/>
        </w:rPr>
      </w:pPr>
      <w:hyperlink w:anchor="_Toc256000141"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_Toc256000141 \h </w:instrText>
        </w:r>
        <w:r>
          <w:fldChar w:fldCharType="separate"/>
        </w:r>
        <w:r>
          <w:t>116</w:t>
        </w:r>
        <w:r>
          <w:fldChar w:fldCharType="end"/>
        </w:r>
      </w:hyperlink>
    </w:p>
    <w:p>
      <w:pPr>
        <w:pStyle w:val="TOC4"/>
        <w:tabs>
          <w:tab w:val="end" w:leader="dot" w:pos="10240"/>
        </w:tabs>
        <w:rPr>
          <w:rFonts w:asciiTheme="minorHAnsi" w:hAnsiTheme="minorHAnsi"/>
          <w:noProof/>
          <w:sz w:val="22"/>
        </w:rPr>
      </w:pPr>
      <w:hyperlink w:anchor="_Toc256000159" w:history="1">
        <w:r>
          <w:rPr>
            <w:rStyle w:val="Hyperlink"/>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r>
          <w:tab/>
        </w:r>
        <w:r>
          <w:fldChar w:fldCharType="begin"/>
        </w:r>
        <w:r>
          <w:instrText xml:space="preserve"> PAGEREF _Toc256000159 \h </w:instrText>
        </w:r>
        <w:r>
          <w:fldChar w:fldCharType="separate"/>
        </w:r>
        <w:r>
          <w:t>125</w:t>
        </w:r>
        <w:r>
          <w:fldChar w:fldCharType="end"/>
        </w:r>
      </w:hyperlink>
    </w:p>
    <w:p>
      <w:pPr>
        <w:pStyle w:val="TOC4"/>
        <w:tabs>
          <w:tab w:val="end" w:leader="dot" w:pos="10240"/>
        </w:tabs>
        <w:rPr>
          <w:rFonts w:asciiTheme="minorHAnsi" w:hAnsiTheme="minorHAnsi"/>
          <w:noProof/>
          <w:sz w:val="22"/>
        </w:rPr>
      </w:pPr>
      <w:hyperlink w:anchor="_Toc256000160" w:history="1">
        <w:r>
          <w:rPr>
            <w:rStyle w:val="Hyperlink"/>
          </w:rPr>
          <w:t>2.1.1.1.1. Παρεμβάσεις των ταμείων</w:t>
        </w:r>
        <w:r>
          <w:tab/>
        </w:r>
        <w:r>
          <w:fldChar w:fldCharType="begin"/>
        </w:r>
        <w:r>
          <w:instrText xml:space="preserve"> PAGEREF _Toc256000160 \h </w:instrText>
        </w:r>
        <w:r>
          <w:fldChar w:fldCharType="separate"/>
        </w:r>
        <w:r>
          <w:t>125</w:t>
        </w:r>
        <w:r>
          <w:fldChar w:fldCharType="end"/>
        </w:r>
      </w:hyperlink>
    </w:p>
    <w:p>
      <w:pPr>
        <w:pStyle w:val="TOC5"/>
        <w:tabs>
          <w:tab w:val="end" w:leader="dot" w:pos="10240"/>
        </w:tabs>
        <w:rPr>
          <w:rFonts w:asciiTheme="minorHAnsi" w:hAnsiTheme="minorHAnsi"/>
          <w:noProof/>
          <w:sz w:val="22"/>
        </w:rPr>
      </w:pPr>
      <w:hyperlink w:anchor="_Toc256000161"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_Toc256000161 \h </w:instrText>
        </w:r>
        <w:r>
          <w:fldChar w:fldCharType="separate"/>
        </w:r>
        <w:r>
          <w:t>125</w:t>
        </w:r>
        <w:r>
          <w:fldChar w:fldCharType="end"/>
        </w:r>
      </w:hyperlink>
    </w:p>
    <w:p>
      <w:pPr>
        <w:pStyle w:val="TOC5"/>
        <w:tabs>
          <w:tab w:val="end" w:leader="dot" w:pos="10240"/>
        </w:tabs>
        <w:rPr>
          <w:rFonts w:asciiTheme="minorHAnsi" w:hAnsiTheme="minorHAnsi"/>
          <w:noProof/>
          <w:sz w:val="22"/>
        </w:rPr>
      </w:pPr>
      <w:hyperlink w:anchor="_Toc256000162" w:history="1">
        <w:r>
          <w:rPr>
            <w:rStyle w:val="Hyperlink"/>
          </w:rPr>
          <w:t>Βασικές ομάδες-στόχοι — άρθρο 22 παράγραφος 3 στοιχείο δ) σημείο iii) του ΚΚΔ:</w:t>
        </w:r>
        <w:r>
          <w:tab/>
        </w:r>
        <w:r>
          <w:fldChar w:fldCharType="begin"/>
        </w:r>
        <w:r>
          <w:instrText xml:space="preserve"> PAGEREF _Toc256000162 \h </w:instrText>
        </w:r>
        <w:r>
          <w:fldChar w:fldCharType="separate"/>
        </w:r>
        <w:r>
          <w:t>127</w:t>
        </w:r>
        <w:r>
          <w:fldChar w:fldCharType="end"/>
        </w:r>
      </w:hyperlink>
    </w:p>
    <w:p>
      <w:pPr>
        <w:pStyle w:val="TOC5"/>
        <w:tabs>
          <w:tab w:val="end" w:leader="dot" w:pos="10240"/>
        </w:tabs>
        <w:rPr>
          <w:rFonts w:asciiTheme="minorHAnsi" w:hAnsiTheme="minorHAnsi"/>
          <w:noProof/>
          <w:sz w:val="22"/>
        </w:rPr>
      </w:pPr>
      <w:hyperlink w:anchor="_Toc256000163"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_Toc256000163 \h </w:instrText>
        </w:r>
        <w:r>
          <w:fldChar w:fldCharType="separate"/>
        </w:r>
        <w:r>
          <w:t>128</w:t>
        </w:r>
        <w:r>
          <w:fldChar w:fldCharType="end"/>
        </w:r>
      </w:hyperlink>
    </w:p>
    <w:p>
      <w:pPr>
        <w:pStyle w:val="TOC5"/>
        <w:tabs>
          <w:tab w:val="end" w:leader="dot" w:pos="10240"/>
        </w:tabs>
        <w:rPr>
          <w:rFonts w:asciiTheme="minorHAnsi" w:hAnsiTheme="minorHAnsi"/>
          <w:noProof/>
          <w:sz w:val="22"/>
        </w:rPr>
      </w:pPr>
      <w:hyperlink w:anchor="_Toc256000164"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_Toc256000164 \h </w:instrText>
        </w:r>
        <w:r>
          <w:fldChar w:fldCharType="separate"/>
        </w:r>
        <w:r>
          <w:t>128</w:t>
        </w:r>
        <w:r>
          <w:fldChar w:fldCharType="end"/>
        </w:r>
      </w:hyperlink>
    </w:p>
    <w:p>
      <w:pPr>
        <w:pStyle w:val="TOC5"/>
        <w:tabs>
          <w:tab w:val="end" w:leader="dot" w:pos="10240"/>
        </w:tabs>
        <w:rPr>
          <w:rFonts w:asciiTheme="minorHAnsi" w:hAnsiTheme="minorHAnsi"/>
          <w:noProof/>
          <w:sz w:val="22"/>
        </w:rPr>
      </w:pPr>
      <w:hyperlink w:anchor="_Toc256000165"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_Toc256000165 \h </w:instrText>
        </w:r>
        <w:r>
          <w:fldChar w:fldCharType="separate"/>
        </w:r>
        <w:r>
          <w:t>128</w:t>
        </w:r>
        <w:r>
          <w:fldChar w:fldCharType="end"/>
        </w:r>
      </w:hyperlink>
    </w:p>
    <w:p>
      <w:pPr>
        <w:pStyle w:val="TOC5"/>
        <w:tabs>
          <w:tab w:val="end" w:leader="dot" w:pos="10240"/>
        </w:tabs>
        <w:rPr>
          <w:rFonts w:asciiTheme="minorHAnsi" w:hAnsiTheme="minorHAnsi"/>
          <w:noProof/>
          <w:sz w:val="22"/>
        </w:rPr>
      </w:pPr>
      <w:hyperlink w:anchor="_Toc256000166"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_Toc256000166 \h </w:instrText>
        </w:r>
        <w:r>
          <w:fldChar w:fldCharType="separate"/>
        </w:r>
        <w:r>
          <w:t>129</w:t>
        </w:r>
        <w:r>
          <w:fldChar w:fldCharType="end"/>
        </w:r>
      </w:hyperlink>
    </w:p>
    <w:p>
      <w:pPr>
        <w:pStyle w:val="TOC4"/>
        <w:tabs>
          <w:tab w:val="end" w:leader="dot" w:pos="10240"/>
        </w:tabs>
        <w:rPr>
          <w:rFonts w:asciiTheme="minorHAnsi" w:hAnsiTheme="minorHAnsi"/>
          <w:noProof/>
          <w:sz w:val="22"/>
        </w:rPr>
      </w:pPr>
      <w:hyperlink w:anchor="_Toc256000167" w:history="1">
        <w:r>
          <w:rPr>
            <w:rStyle w:val="Hyperlink"/>
          </w:rPr>
          <w:t>2.1.1.1.2. Δείκτες</w:t>
        </w:r>
        <w:r>
          <w:tab/>
        </w:r>
        <w:r>
          <w:fldChar w:fldCharType="begin"/>
        </w:r>
        <w:r>
          <w:instrText xml:space="preserve"> PAGEREF _Toc256000167 \h </w:instrText>
        </w:r>
        <w:r>
          <w:fldChar w:fldCharType="separate"/>
        </w:r>
        <w:r>
          <w:t>129</w:t>
        </w:r>
        <w:r>
          <w:fldChar w:fldCharType="end"/>
        </w:r>
      </w:hyperlink>
    </w:p>
    <w:p>
      <w:pPr>
        <w:pStyle w:val="TOC5"/>
        <w:tabs>
          <w:tab w:val="end" w:leader="dot" w:pos="10240"/>
        </w:tabs>
        <w:rPr>
          <w:rFonts w:asciiTheme="minorHAnsi" w:hAnsiTheme="minorHAnsi"/>
          <w:noProof/>
          <w:sz w:val="22"/>
        </w:rPr>
      </w:pPr>
      <w:hyperlink w:anchor="_Toc256000168" w:history="1">
        <w:r>
          <w:rPr>
            <w:rStyle w:val="Hyperlink"/>
          </w:rPr>
          <w:t>Πίνακας 2: Δείκτες εκροών</w:t>
        </w:r>
        <w:r>
          <w:tab/>
        </w:r>
        <w:r>
          <w:fldChar w:fldCharType="begin"/>
        </w:r>
        <w:r>
          <w:instrText xml:space="preserve"> PAGEREF _Toc256000168 \h </w:instrText>
        </w:r>
        <w:r>
          <w:fldChar w:fldCharType="separate"/>
        </w:r>
        <w:r>
          <w:t>129</w:t>
        </w:r>
        <w:r>
          <w:fldChar w:fldCharType="end"/>
        </w:r>
      </w:hyperlink>
    </w:p>
    <w:p>
      <w:pPr>
        <w:pStyle w:val="TOC5"/>
        <w:tabs>
          <w:tab w:val="end" w:leader="dot" w:pos="10240"/>
        </w:tabs>
        <w:rPr>
          <w:rFonts w:asciiTheme="minorHAnsi" w:hAnsiTheme="minorHAnsi"/>
          <w:noProof/>
          <w:sz w:val="22"/>
        </w:rPr>
      </w:pPr>
      <w:hyperlink w:anchor="_Toc256000169" w:history="1">
        <w:r>
          <w:rPr>
            <w:rStyle w:val="Hyperlink"/>
          </w:rPr>
          <w:t>Πίνακας 3: Δείκτες αποτελεσμάτων</w:t>
        </w:r>
        <w:r>
          <w:tab/>
        </w:r>
        <w:r>
          <w:fldChar w:fldCharType="begin"/>
        </w:r>
        <w:r>
          <w:instrText xml:space="preserve"> PAGEREF _Toc256000169 \h </w:instrText>
        </w:r>
        <w:r>
          <w:fldChar w:fldCharType="separate"/>
        </w:r>
        <w:r>
          <w:t>129</w:t>
        </w:r>
        <w:r>
          <w:fldChar w:fldCharType="end"/>
        </w:r>
      </w:hyperlink>
    </w:p>
    <w:p>
      <w:pPr>
        <w:pStyle w:val="TOC4"/>
        <w:tabs>
          <w:tab w:val="end" w:leader="dot" w:pos="10240"/>
        </w:tabs>
        <w:rPr>
          <w:rFonts w:asciiTheme="minorHAnsi" w:hAnsiTheme="minorHAnsi"/>
          <w:noProof/>
          <w:sz w:val="22"/>
        </w:rPr>
      </w:pPr>
      <w:hyperlink w:anchor="_Toc256000170"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_Toc256000170 \h </w:instrText>
        </w:r>
        <w:r>
          <w:fldChar w:fldCharType="separate"/>
        </w:r>
        <w:r>
          <w:t>130</w:t>
        </w:r>
        <w:r>
          <w:fldChar w:fldCharType="end"/>
        </w:r>
      </w:hyperlink>
    </w:p>
    <w:p>
      <w:pPr>
        <w:pStyle w:val="TOC5"/>
        <w:tabs>
          <w:tab w:val="end" w:leader="dot" w:pos="10240"/>
        </w:tabs>
        <w:rPr>
          <w:rFonts w:asciiTheme="minorHAnsi" w:hAnsiTheme="minorHAnsi"/>
          <w:noProof/>
          <w:sz w:val="22"/>
        </w:rPr>
      </w:pPr>
      <w:hyperlink w:anchor="_Toc256000171" w:history="1">
        <w:r>
          <w:rPr>
            <w:rStyle w:val="Hyperlink"/>
          </w:rPr>
          <w:t>Πίνακας 4: Διάσταση 1 — πεδίο παρέμβασης</w:t>
        </w:r>
        <w:r>
          <w:tab/>
        </w:r>
        <w:r>
          <w:fldChar w:fldCharType="begin"/>
        </w:r>
        <w:r>
          <w:instrText xml:space="preserve"> PAGEREF _Toc256000171 \h </w:instrText>
        </w:r>
        <w:r>
          <w:fldChar w:fldCharType="separate"/>
        </w:r>
        <w:r>
          <w:t>130</w:t>
        </w:r>
        <w:r>
          <w:fldChar w:fldCharType="end"/>
        </w:r>
      </w:hyperlink>
    </w:p>
    <w:p>
      <w:pPr>
        <w:pStyle w:val="TOC5"/>
        <w:tabs>
          <w:tab w:val="end" w:leader="dot" w:pos="10240"/>
        </w:tabs>
        <w:rPr>
          <w:rFonts w:asciiTheme="minorHAnsi" w:hAnsiTheme="minorHAnsi"/>
          <w:noProof/>
          <w:sz w:val="22"/>
        </w:rPr>
      </w:pPr>
      <w:hyperlink w:anchor="_Toc256000172" w:history="1">
        <w:r>
          <w:rPr>
            <w:rStyle w:val="Hyperlink"/>
          </w:rPr>
          <w:t>Πίνακας 5: Διάσταση 2 — μορφή χρηματοδότησης</w:t>
        </w:r>
        <w:r>
          <w:tab/>
        </w:r>
        <w:r>
          <w:fldChar w:fldCharType="begin"/>
        </w:r>
        <w:r>
          <w:instrText xml:space="preserve"> PAGEREF _Toc256000172 \h </w:instrText>
        </w:r>
        <w:r>
          <w:fldChar w:fldCharType="separate"/>
        </w:r>
        <w:r>
          <w:t>130</w:t>
        </w:r>
        <w:r>
          <w:fldChar w:fldCharType="end"/>
        </w:r>
      </w:hyperlink>
    </w:p>
    <w:p>
      <w:pPr>
        <w:pStyle w:val="TOC5"/>
        <w:tabs>
          <w:tab w:val="end" w:leader="dot" w:pos="10240"/>
        </w:tabs>
        <w:rPr>
          <w:rFonts w:asciiTheme="minorHAnsi" w:hAnsiTheme="minorHAnsi"/>
          <w:noProof/>
          <w:sz w:val="22"/>
        </w:rPr>
      </w:pPr>
      <w:hyperlink w:anchor="_Toc256000173" w:history="1">
        <w:r>
          <w:rPr>
            <w:rStyle w:val="Hyperlink"/>
          </w:rPr>
          <w:t>Πίνακας 6: Διάσταση 3 — μηχανισμός εδαφικής υλοποίησης και εδαφική εστίαση</w:t>
        </w:r>
        <w:r>
          <w:tab/>
        </w:r>
        <w:r>
          <w:fldChar w:fldCharType="begin"/>
        </w:r>
        <w:r>
          <w:instrText xml:space="preserve"> PAGEREF _Toc256000173 \h </w:instrText>
        </w:r>
        <w:r>
          <w:fldChar w:fldCharType="separate"/>
        </w:r>
        <w:r>
          <w:t>130</w:t>
        </w:r>
        <w:r>
          <w:fldChar w:fldCharType="end"/>
        </w:r>
      </w:hyperlink>
    </w:p>
    <w:p>
      <w:pPr>
        <w:pStyle w:val="TOC5"/>
        <w:tabs>
          <w:tab w:val="end" w:leader="dot" w:pos="10240"/>
        </w:tabs>
        <w:rPr>
          <w:rFonts w:asciiTheme="minorHAnsi" w:hAnsiTheme="minorHAnsi"/>
          <w:noProof/>
          <w:sz w:val="22"/>
        </w:rPr>
      </w:pPr>
      <w:hyperlink w:anchor="_Toc256000174" w:history="1">
        <w:r>
          <w:rPr>
            <w:rStyle w:val="Hyperlink"/>
          </w:rPr>
          <w:t>Πίνακας 7: Διάσταση 6 — δευτερεύοντες θεματικοί στόχοι ΕΚΤ+</w:t>
        </w:r>
        <w:r>
          <w:tab/>
        </w:r>
        <w:r>
          <w:fldChar w:fldCharType="begin"/>
        </w:r>
        <w:r>
          <w:instrText xml:space="preserve"> PAGEREF _Toc256000174 \h </w:instrText>
        </w:r>
        <w:r>
          <w:fldChar w:fldCharType="separate"/>
        </w:r>
        <w:r>
          <w:t>131</w:t>
        </w:r>
        <w:r>
          <w:fldChar w:fldCharType="end"/>
        </w:r>
      </w:hyperlink>
    </w:p>
    <w:p>
      <w:pPr>
        <w:pStyle w:val="TOC5"/>
        <w:tabs>
          <w:tab w:val="end" w:leader="dot" w:pos="10240"/>
        </w:tabs>
        <w:rPr>
          <w:rFonts w:asciiTheme="minorHAnsi" w:hAnsiTheme="minorHAnsi"/>
          <w:noProof/>
          <w:sz w:val="22"/>
        </w:rPr>
      </w:pPr>
      <w:hyperlink w:anchor="_Toc256000175"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_Toc256000175 \h </w:instrText>
        </w:r>
        <w:r>
          <w:fldChar w:fldCharType="separate"/>
        </w:r>
        <w:r>
          <w:t>131</w:t>
        </w:r>
        <w:r>
          <w:fldChar w:fldCharType="end"/>
        </w:r>
      </w:hyperlink>
    </w:p>
    <w:p>
      <w:pPr>
        <w:pStyle w:val="TOC4"/>
        <w:tabs>
          <w:tab w:val="end" w:leader="dot" w:pos="10240"/>
        </w:tabs>
        <w:rPr>
          <w:rFonts w:asciiTheme="minorHAnsi" w:hAnsiTheme="minorHAnsi"/>
          <w:noProof/>
          <w:sz w:val="22"/>
        </w:rPr>
      </w:pPr>
      <w:hyperlink w:anchor="_Toc256000176" w:history="1">
        <w:r>
          <w:rPr>
            <w:rStyle w:val="Hyperlink"/>
          </w:rPr>
          <w:t>2.1.1.1. Ειδικός στόχος: ESO4.9. Προώθηση της κοινωνικοοικονομικής ένταξης υπηκόων τρίτων χωρών, συμπεριλαμβανομένων των μεταναστών (ΕΚΤ+)</w:t>
        </w:r>
        <w:r>
          <w:tab/>
        </w:r>
        <w:r>
          <w:fldChar w:fldCharType="begin"/>
        </w:r>
        <w:r>
          <w:instrText xml:space="preserve"> PAGEREF _Toc256000176 \h </w:instrText>
        </w:r>
        <w:r>
          <w:fldChar w:fldCharType="separate"/>
        </w:r>
        <w:r>
          <w:t>132</w:t>
        </w:r>
        <w:r>
          <w:fldChar w:fldCharType="end"/>
        </w:r>
      </w:hyperlink>
    </w:p>
    <w:p>
      <w:pPr>
        <w:pStyle w:val="TOC4"/>
        <w:tabs>
          <w:tab w:val="end" w:leader="dot" w:pos="10240"/>
        </w:tabs>
        <w:rPr>
          <w:rFonts w:asciiTheme="minorHAnsi" w:hAnsiTheme="minorHAnsi"/>
          <w:noProof/>
          <w:sz w:val="22"/>
        </w:rPr>
      </w:pPr>
      <w:hyperlink w:anchor="_Toc256000177" w:history="1">
        <w:r>
          <w:rPr>
            <w:rStyle w:val="Hyperlink"/>
          </w:rPr>
          <w:t>2.1.1.1.1. Παρεμβάσεις των ταμείων</w:t>
        </w:r>
        <w:r>
          <w:tab/>
        </w:r>
        <w:r>
          <w:fldChar w:fldCharType="begin"/>
        </w:r>
        <w:r>
          <w:instrText xml:space="preserve"> PAGEREF _Toc256000177 \h </w:instrText>
        </w:r>
        <w:r>
          <w:fldChar w:fldCharType="separate"/>
        </w:r>
        <w:r>
          <w:t>132</w:t>
        </w:r>
        <w:r>
          <w:fldChar w:fldCharType="end"/>
        </w:r>
      </w:hyperlink>
    </w:p>
    <w:p>
      <w:pPr>
        <w:pStyle w:val="TOC5"/>
        <w:tabs>
          <w:tab w:val="end" w:leader="dot" w:pos="10240"/>
        </w:tabs>
        <w:rPr>
          <w:rFonts w:asciiTheme="minorHAnsi" w:hAnsiTheme="minorHAnsi"/>
          <w:noProof/>
          <w:sz w:val="22"/>
        </w:rPr>
      </w:pPr>
      <w:hyperlink w:anchor="_Toc256000178"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_Toc256000178 \h </w:instrText>
        </w:r>
        <w:r>
          <w:fldChar w:fldCharType="separate"/>
        </w:r>
        <w:r>
          <w:t>132</w:t>
        </w:r>
        <w:r>
          <w:fldChar w:fldCharType="end"/>
        </w:r>
      </w:hyperlink>
    </w:p>
    <w:p>
      <w:pPr>
        <w:pStyle w:val="TOC5"/>
        <w:tabs>
          <w:tab w:val="end" w:leader="dot" w:pos="10240"/>
        </w:tabs>
        <w:rPr>
          <w:rFonts w:asciiTheme="minorHAnsi" w:hAnsiTheme="minorHAnsi"/>
          <w:noProof/>
          <w:sz w:val="22"/>
        </w:rPr>
      </w:pPr>
      <w:hyperlink w:anchor="_Toc256000179" w:history="1">
        <w:r>
          <w:rPr>
            <w:rStyle w:val="Hyperlink"/>
          </w:rPr>
          <w:t>Βασικές ομάδες-στόχοι — άρθρο 22 παράγραφος 3 στοιχείο δ) σημείο iii) του ΚΚΔ:</w:t>
        </w:r>
        <w:r>
          <w:tab/>
        </w:r>
        <w:r>
          <w:fldChar w:fldCharType="begin"/>
        </w:r>
        <w:r>
          <w:instrText xml:space="preserve"> PAGEREF _Toc256000179 \h </w:instrText>
        </w:r>
        <w:r>
          <w:fldChar w:fldCharType="separate"/>
        </w:r>
        <w:r>
          <w:t>134</w:t>
        </w:r>
        <w:r>
          <w:fldChar w:fldCharType="end"/>
        </w:r>
      </w:hyperlink>
    </w:p>
    <w:p>
      <w:pPr>
        <w:pStyle w:val="TOC5"/>
        <w:tabs>
          <w:tab w:val="end" w:leader="dot" w:pos="10240"/>
        </w:tabs>
        <w:rPr>
          <w:rFonts w:asciiTheme="minorHAnsi" w:hAnsiTheme="minorHAnsi"/>
          <w:noProof/>
          <w:sz w:val="22"/>
        </w:rPr>
      </w:pPr>
      <w:hyperlink w:anchor="_Toc256000180"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_Toc256000180 \h </w:instrText>
        </w:r>
        <w:r>
          <w:fldChar w:fldCharType="separate"/>
        </w:r>
        <w:r>
          <w:t>135</w:t>
        </w:r>
        <w:r>
          <w:fldChar w:fldCharType="end"/>
        </w:r>
      </w:hyperlink>
    </w:p>
    <w:p>
      <w:pPr>
        <w:pStyle w:val="TOC5"/>
        <w:tabs>
          <w:tab w:val="end" w:leader="dot" w:pos="10240"/>
        </w:tabs>
        <w:rPr>
          <w:rFonts w:asciiTheme="minorHAnsi" w:hAnsiTheme="minorHAnsi"/>
          <w:noProof/>
          <w:sz w:val="22"/>
        </w:rPr>
      </w:pPr>
      <w:hyperlink w:anchor="_Toc256000181"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_Toc256000181 \h </w:instrText>
        </w:r>
        <w:r>
          <w:fldChar w:fldCharType="separate"/>
        </w:r>
        <w:r>
          <w:t>135</w:t>
        </w:r>
        <w:r>
          <w:fldChar w:fldCharType="end"/>
        </w:r>
      </w:hyperlink>
    </w:p>
    <w:p>
      <w:pPr>
        <w:pStyle w:val="TOC5"/>
        <w:tabs>
          <w:tab w:val="end" w:leader="dot" w:pos="10240"/>
        </w:tabs>
        <w:rPr>
          <w:rFonts w:asciiTheme="minorHAnsi" w:hAnsiTheme="minorHAnsi"/>
          <w:noProof/>
          <w:sz w:val="22"/>
        </w:rPr>
      </w:pPr>
      <w:hyperlink w:anchor="_Toc256000182"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_Toc256000182 \h </w:instrText>
        </w:r>
        <w:r>
          <w:fldChar w:fldCharType="separate"/>
        </w:r>
        <w:r>
          <w:t>135</w:t>
        </w:r>
        <w:r>
          <w:fldChar w:fldCharType="end"/>
        </w:r>
      </w:hyperlink>
    </w:p>
    <w:p>
      <w:pPr>
        <w:pStyle w:val="TOC5"/>
        <w:tabs>
          <w:tab w:val="end" w:leader="dot" w:pos="10240"/>
        </w:tabs>
        <w:rPr>
          <w:rFonts w:asciiTheme="minorHAnsi" w:hAnsiTheme="minorHAnsi"/>
          <w:noProof/>
          <w:sz w:val="22"/>
        </w:rPr>
      </w:pPr>
      <w:hyperlink w:anchor="_Toc256000183"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_Toc256000183 \h </w:instrText>
        </w:r>
        <w:r>
          <w:fldChar w:fldCharType="separate"/>
        </w:r>
        <w:r>
          <w:t>136</w:t>
        </w:r>
        <w:r>
          <w:fldChar w:fldCharType="end"/>
        </w:r>
      </w:hyperlink>
    </w:p>
    <w:p>
      <w:pPr>
        <w:pStyle w:val="TOC4"/>
        <w:tabs>
          <w:tab w:val="end" w:leader="dot" w:pos="10240"/>
        </w:tabs>
        <w:rPr>
          <w:rFonts w:asciiTheme="minorHAnsi" w:hAnsiTheme="minorHAnsi"/>
          <w:noProof/>
          <w:sz w:val="22"/>
        </w:rPr>
      </w:pPr>
      <w:hyperlink w:anchor="_Toc256000184" w:history="1">
        <w:r>
          <w:rPr>
            <w:rStyle w:val="Hyperlink"/>
          </w:rPr>
          <w:t>2.1.1.1.2. Δείκτες</w:t>
        </w:r>
        <w:r>
          <w:tab/>
        </w:r>
        <w:r>
          <w:fldChar w:fldCharType="begin"/>
        </w:r>
        <w:r>
          <w:instrText xml:space="preserve"> PAGEREF _Toc256000184 \h </w:instrText>
        </w:r>
        <w:r>
          <w:fldChar w:fldCharType="separate"/>
        </w:r>
        <w:r>
          <w:t>136</w:t>
        </w:r>
        <w:r>
          <w:fldChar w:fldCharType="end"/>
        </w:r>
      </w:hyperlink>
    </w:p>
    <w:p>
      <w:pPr>
        <w:pStyle w:val="TOC5"/>
        <w:tabs>
          <w:tab w:val="end" w:leader="dot" w:pos="10240"/>
        </w:tabs>
        <w:rPr>
          <w:rFonts w:asciiTheme="minorHAnsi" w:hAnsiTheme="minorHAnsi"/>
          <w:noProof/>
          <w:sz w:val="22"/>
        </w:rPr>
      </w:pPr>
      <w:hyperlink w:anchor="_Toc256000185" w:history="1">
        <w:r>
          <w:rPr>
            <w:rStyle w:val="Hyperlink"/>
          </w:rPr>
          <w:t>Πίνακας 2: Δείκτες εκροών</w:t>
        </w:r>
        <w:r>
          <w:tab/>
        </w:r>
        <w:r>
          <w:fldChar w:fldCharType="begin"/>
        </w:r>
        <w:r>
          <w:instrText xml:space="preserve"> PAGEREF _Toc256000185 \h </w:instrText>
        </w:r>
        <w:r>
          <w:fldChar w:fldCharType="separate"/>
        </w:r>
        <w:r>
          <w:t>136</w:t>
        </w:r>
        <w:r>
          <w:fldChar w:fldCharType="end"/>
        </w:r>
      </w:hyperlink>
    </w:p>
    <w:p>
      <w:pPr>
        <w:pStyle w:val="TOC5"/>
        <w:tabs>
          <w:tab w:val="end" w:leader="dot" w:pos="10240"/>
        </w:tabs>
        <w:rPr>
          <w:rFonts w:asciiTheme="minorHAnsi" w:hAnsiTheme="minorHAnsi"/>
          <w:noProof/>
          <w:sz w:val="22"/>
        </w:rPr>
      </w:pPr>
      <w:hyperlink w:anchor="_Toc256000186" w:history="1">
        <w:r>
          <w:rPr>
            <w:rStyle w:val="Hyperlink"/>
          </w:rPr>
          <w:t>Πίνακας 3: Δείκτες αποτελεσμάτων</w:t>
        </w:r>
        <w:r>
          <w:tab/>
        </w:r>
        <w:r>
          <w:fldChar w:fldCharType="begin"/>
        </w:r>
        <w:r>
          <w:instrText xml:space="preserve"> PAGEREF _Toc256000186 \h </w:instrText>
        </w:r>
        <w:r>
          <w:fldChar w:fldCharType="separate"/>
        </w:r>
        <w:r>
          <w:t>136</w:t>
        </w:r>
        <w:r>
          <w:fldChar w:fldCharType="end"/>
        </w:r>
      </w:hyperlink>
    </w:p>
    <w:p>
      <w:pPr>
        <w:pStyle w:val="TOC4"/>
        <w:tabs>
          <w:tab w:val="end" w:leader="dot" w:pos="10240"/>
        </w:tabs>
        <w:rPr>
          <w:rFonts w:asciiTheme="minorHAnsi" w:hAnsiTheme="minorHAnsi"/>
          <w:noProof/>
          <w:sz w:val="22"/>
        </w:rPr>
      </w:pPr>
      <w:hyperlink w:anchor="_Toc256000187"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_Toc256000187 \h </w:instrText>
        </w:r>
        <w:r>
          <w:fldChar w:fldCharType="separate"/>
        </w:r>
        <w:r>
          <w:t>136</w:t>
        </w:r>
        <w:r>
          <w:fldChar w:fldCharType="end"/>
        </w:r>
      </w:hyperlink>
    </w:p>
    <w:p>
      <w:pPr>
        <w:pStyle w:val="TOC5"/>
        <w:tabs>
          <w:tab w:val="end" w:leader="dot" w:pos="10240"/>
        </w:tabs>
        <w:rPr>
          <w:rFonts w:asciiTheme="minorHAnsi" w:hAnsiTheme="minorHAnsi"/>
          <w:noProof/>
          <w:sz w:val="22"/>
        </w:rPr>
      </w:pPr>
      <w:hyperlink w:anchor="_Toc256000188" w:history="1">
        <w:r>
          <w:rPr>
            <w:rStyle w:val="Hyperlink"/>
          </w:rPr>
          <w:t>Πίνακας 4: Διάσταση 1 — πεδίο παρέμβασης</w:t>
        </w:r>
        <w:r>
          <w:tab/>
        </w:r>
        <w:r>
          <w:fldChar w:fldCharType="begin"/>
        </w:r>
        <w:r>
          <w:instrText xml:space="preserve"> PAGEREF _Toc256000188 \h </w:instrText>
        </w:r>
        <w:r>
          <w:fldChar w:fldCharType="separate"/>
        </w:r>
        <w:r>
          <w:t>136</w:t>
        </w:r>
        <w:r>
          <w:fldChar w:fldCharType="end"/>
        </w:r>
      </w:hyperlink>
    </w:p>
    <w:p>
      <w:pPr>
        <w:pStyle w:val="TOC5"/>
        <w:tabs>
          <w:tab w:val="end" w:leader="dot" w:pos="10240"/>
        </w:tabs>
        <w:rPr>
          <w:rFonts w:asciiTheme="minorHAnsi" w:hAnsiTheme="minorHAnsi"/>
          <w:noProof/>
          <w:sz w:val="22"/>
        </w:rPr>
      </w:pPr>
      <w:hyperlink w:anchor="_Toc256000189" w:history="1">
        <w:r>
          <w:rPr>
            <w:rStyle w:val="Hyperlink"/>
          </w:rPr>
          <w:t>Πίνακας 5: Διάσταση 2 — μορφή χρηματοδότησης</w:t>
        </w:r>
        <w:r>
          <w:tab/>
        </w:r>
        <w:r>
          <w:fldChar w:fldCharType="begin"/>
        </w:r>
        <w:r>
          <w:instrText xml:space="preserve"> PAGEREF _Toc256000189 \h </w:instrText>
        </w:r>
        <w:r>
          <w:fldChar w:fldCharType="separate"/>
        </w:r>
        <w:r>
          <w:t>137</w:t>
        </w:r>
        <w:r>
          <w:fldChar w:fldCharType="end"/>
        </w:r>
      </w:hyperlink>
    </w:p>
    <w:p>
      <w:pPr>
        <w:pStyle w:val="TOC5"/>
        <w:tabs>
          <w:tab w:val="end" w:leader="dot" w:pos="10240"/>
        </w:tabs>
        <w:rPr>
          <w:rFonts w:asciiTheme="minorHAnsi" w:hAnsiTheme="minorHAnsi"/>
          <w:noProof/>
          <w:sz w:val="22"/>
        </w:rPr>
      </w:pPr>
      <w:hyperlink w:anchor="_Toc256000190" w:history="1">
        <w:r>
          <w:rPr>
            <w:rStyle w:val="Hyperlink"/>
          </w:rPr>
          <w:t>Πίνακας 6: Διάσταση 3 — μηχανισμός εδαφικής υλοποίησης και εδαφική εστίαση</w:t>
        </w:r>
        <w:r>
          <w:tab/>
        </w:r>
        <w:r>
          <w:fldChar w:fldCharType="begin"/>
        </w:r>
        <w:r>
          <w:instrText xml:space="preserve"> PAGEREF _Toc256000190 \h </w:instrText>
        </w:r>
        <w:r>
          <w:fldChar w:fldCharType="separate"/>
        </w:r>
        <w:r>
          <w:t>137</w:t>
        </w:r>
        <w:r>
          <w:fldChar w:fldCharType="end"/>
        </w:r>
      </w:hyperlink>
    </w:p>
    <w:p>
      <w:pPr>
        <w:pStyle w:val="TOC5"/>
        <w:tabs>
          <w:tab w:val="end" w:leader="dot" w:pos="10240"/>
        </w:tabs>
        <w:rPr>
          <w:rFonts w:asciiTheme="minorHAnsi" w:hAnsiTheme="minorHAnsi"/>
          <w:noProof/>
          <w:sz w:val="22"/>
        </w:rPr>
      </w:pPr>
      <w:hyperlink w:anchor="_Toc256000191" w:history="1">
        <w:r>
          <w:rPr>
            <w:rStyle w:val="Hyperlink"/>
          </w:rPr>
          <w:t>Πίνακας 7: Διάσταση 6 — δευτερεύοντες θεματικοί στόχοι ΕΚΤ+</w:t>
        </w:r>
        <w:r>
          <w:tab/>
        </w:r>
        <w:r>
          <w:fldChar w:fldCharType="begin"/>
        </w:r>
        <w:r>
          <w:instrText xml:space="preserve"> PAGEREF _Toc256000191 \h </w:instrText>
        </w:r>
        <w:r>
          <w:fldChar w:fldCharType="separate"/>
        </w:r>
        <w:r>
          <w:t>137</w:t>
        </w:r>
        <w:r>
          <w:fldChar w:fldCharType="end"/>
        </w:r>
      </w:hyperlink>
    </w:p>
    <w:p>
      <w:pPr>
        <w:pStyle w:val="TOC5"/>
        <w:tabs>
          <w:tab w:val="end" w:leader="dot" w:pos="10240"/>
        </w:tabs>
        <w:rPr>
          <w:rFonts w:asciiTheme="minorHAnsi" w:hAnsiTheme="minorHAnsi"/>
          <w:noProof/>
          <w:sz w:val="22"/>
        </w:rPr>
      </w:pPr>
      <w:hyperlink w:anchor="_Toc256000192"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_Toc256000192 \h </w:instrText>
        </w:r>
        <w:r>
          <w:fldChar w:fldCharType="separate"/>
        </w:r>
        <w:r>
          <w:t>138</w:t>
        </w:r>
        <w:r>
          <w:fldChar w:fldCharType="end"/>
        </w:r>
      </w:hyperlink>
    </w:p>
    <w:p>
      <w:pPr>
        <w:pStyle w:val="TOC3"/>
        <w:tabs>
          <w:tab w:val="end" w:leader="dot" w:pos="10240"/>
        </w:tabs>
        <w:rPr>
          <w:rFonts w:asciiTheme="minorHAnsi" w:hAnsiTheme="minorHAnsi"/>
          <w:noProof/>
          <w:sz w:val="22"/>
        </w:rPr>
      </w:pPr>
      <w:hyperlink w:anchor="_Toc256000193" w:history="1">
        <w:r>
          <w:rPr>
            <w:rStyle w:val="Hyperlink"/>
            <w:rFonts w:ascii="Times New Roman" w:hAnsi="Times New Roman" w:cs="Times New Roman"/>
          </w:rPr>
          <w:t>2.1.1. Προτεραιότητα: 3. ΠΡΟΤΕΡΑΙΟΤΗΤΑ 3 - ΕΚΠΑΙΔΕΥΣΗ &amp; ΔΙΑ ΒΙΟΥ ΜΑΘΗΣΗ</w:t>
        </w:r>
        <w:r>
          <w:tab/>
        </w:r>
        <w:r>
          <w:fldChar w:fldCharType="begin"/>
        </w:r>
        <w:r>
          <w:instrText xml:space="preserve"> PAGEREF _Toc256000193 \h </w:instrText>
        </w:r>
        <w:r>
          <w:fldChar w:fldCharType="separate"/>
        </w:r>
        <w:r>
          <w:t>139</w:t>
        </w:r>
        <w:r>
          <w:fldChar w:fldCharType="end"/>
        </w:r>
      </w:hyperlink>
    </w:p>
    <w:p>
      <w:pPr>
        <w:pStyle w:val="TOC4"/>
        <w:tabs>
          <w:tab w:val="end" w:leader="dot" w:pos="10240"/>
        </w:tabs>
        <w:rPr>
          <w:rFonts w:asciiTheme="minorHAnsi" w:hAnsiTheme="minorHAnsi"/>
          <w:noProof/>
          <w:sz w:val="22"/>
        </w:rPr>
      </w:pPr>
      <w:hyperlink w:anchor="_Toc256000194" w:history="1">
        <w:r>
          <w:rPr>
            <w:rStyle w:val="Hyperlink"/>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r>
          <w:tab/>
        </w:r>
        <w:r>
          <w:fldChar w:fldCharType="begin"/>
        </w:r>
        <w:r>
          <w:instrText xml:space="preserve"> PAGEREF _Toc256000194 \h </w:instrText>
        </w:r>
        <w:r>
          <w:fldChar w:fldCharType="separate"/>
        </w:r>
        <w:r>
          <w:t>139</w:t>
        </w:r>
        <w:r>
          <w:fldChar w:fldCharType="end"/>
        </w:r>
      </w:hyperlink>
    </w:p>
    <w:p>
      <w:pPr>
        <w:pStyle w:val="TOC4"/>
        <w:tabs>
          <w:tab w:val="end" w:leader="dot" w:pos="10240"/>
        </w:tabs>
        <w:rPr>
          <w:rFonts w:asciiTheme="minorHAnsi" w:hAnsiTheme="minorHAnsi"/>
          <w:noProof/>
          <w:sz w:val="22"/>
        </w:rPr>
      </w:pPr>
      <w:hyperlink w:anchor="_Toc256000195" w:history="1">
        <w:r>
          <w:rPr>
            <w:rStyle w:val="Hyperlink"/>
          </w:rPr>
          <w:t>2.1.1.1.1. Παρεμβάσεις των ταμείων</w:t>
        </w:r>
        <w:r>
          <w:tab/>
        </w:r>
        <w:r>
          <w:fldChar w:fldCharType="begin"/>
        </w:r>
        <w:r>
          <w:instrText xml:space="preserve"> PAGEREF _Toc256000195 \h </w:instrText>
        </w:r>
        <w:r>
          <w:fldChar w:fldCharType="separate"/>
        </w:r>
        <w:r>
          <w:t>139</w:t>
        </w:r>
        <w:r>
          <w:fldChar w:fldCharType="end"/>
        </w:r>
      </w:hyperlink>
    </w:p>
    <w:p>
      <w:pPr>
        <w:pStyle w:val="TOC5"/>
        <w:tabs>
          <w:tab w:val="end" w:leader="dot" w:pos="10240"/>
        </w:tabs>
        <w:rPr>
          <w:rFonts w:asciiTheme="minorHAnsi" w:hAnsiTheme="minorHAnsi"/>
          <w:noProof/>
          <w:sz w:val="22"/>
        </w:rPr>
      </w:pPr>
      <w:hyperlink w:anchor="_Toc256000196"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_Toc256000196 \h </w:instrText>
        </w:r>
        <w:r>
          <w:fldChar w:fldCharType="separate"/>
        </w:r>
        <w:r>
          <w:t>139</w:t>
        </w:r>
        <w:r>
          <w:fldChar w:fldCharType="end"/>
        </w:r>
      </w:hyperlink>
    </w:p>
    <w:p>
      <w:pPr>
        <w:pStyle w:val="TOC5"/>
        <w:tabs>
          <w:tab w:val="end" w:leader="dot" w:pos="10240"/>
        </w:tabs>
        <w:rPr>
          <w:rFonts w:asciiTheme="minorHAnsi" w:hAnsiTheme="minorHAnsi"/>
          <w:noProof/>
          <w:sz w:val="22"/>
        </w:rPr>
      </w:pPr>
      <w:hyperlink w:anchor="_Toc256000197" w:history="1">
        <w:r>
          <w:rPr>
            <w:rStyle w:val="Hyperlink"/>
          </w:rPr>
          <w:t>Βασικές ομάδες-στόχοι — άρθρο 22 παράγραφος 3 στοιχείο δ) σημείο iii) του ΚΚΔ:</w:t>
        </w:r>
        <w:r>
          <w:tab/>
        </w:r>
        <w:r>
          <w:fldChar w:fldCharType="begin"/>
        </w:r>
        <w:r>
          <w:instrText xml:space="preserve"> PAGEREF _Toc256000197 \h </w:instrText>
        </w:r>
        <w:r>
          <w:fldChar w:fldCharType="separate"/>
        </w:r>
        <w:r>
          <w:t>142</w:t>
        </w:r>
        <w:r>
          <w:fldChar w:fldCharType="end"/>
        </w:r>
      </w:hyperlink>
    </w:p>
    <w:p>
      <w:pPr>
        <w:pStyle w:val="TOC5"/>
        <w:tabs>
          <w:tab w:val="end" w:leader="dot" w:pos="10240"/>
        </w:tabs>
        <w:rPr>
          <w:rFonts w:asciiTheme="minorHAnsi" w:hAnsiTheme="minorHAnsi"/>
          <w:noProof/>
          <w:sz w:val="22"/>
        </w:rPr>
      </w:pPr>
      <w:hyperlink w:anchor="_Toc256000198"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_Toc256000198 \h </w:instrText>
        </w:r>
        <w:r>
          <w:fldChar w:fldCharType="separate"/>
        </w:r>
        <w:r>
          <w:t>142</w:t>
        </w:r>
        <w:r>
          <w:fldChar w:fldCharType="end"/>
        </w:r>
      </w:hyperlink>
    </w:p>
    <w:p>
      <w:pPr>
        <w:pStyle w:val="TOC5"/>
        <w:tabs>
          <w:tab w:val="end" w:leader="dot" w:pos="10240"/>
        </w:tabs>
        <w:rPr>
          <w:rFonts w:asciiTheme="minorHAnsi" w:hAnsiTheme="minorHAnsi"/>
          <w:noProof/>
          <w:sz w:val="22"/>
        </w:rPr>
      </w:pPr>
      <w:hyperlink w:anchor="_Toc256000199"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_Toc256000199 \h </w:instrText>
        </w:r>
        <w:r>
          <w:fldChar w:fldCharType="separate"/>
        </w:r>
        <w:r>
          <w:t>142</w:t>
        </w:r>
        <w:r>
          <w:fldChar w:fldCharType="end"/>
        </w:r>
      </w:hyperlink>
    </w:p>
    <w:p>
      <w:pPr>
        <w:pStyle w:val="TOC5"/>
        <w:tabs>
          <w:tab w:val="end" w:leader="dot" w:pos="10240"/>
        </w:tabs>
        <w:rPr>
          <w:rFonts w:asciiTheme="minorHAnsi" w:hAnsiTheme="minorHAnsi"/>
          <w:noProof/>
          <w:sz w:val="22"/>
        </w:rPr>
      </w:pPr>
      <w:hyperlink w:anchor="_Toc256000200"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_Toc256000200 \h </w:instrText>
        </w:r>
        <w:r>
          <w:fldChar w:fldCharType="separate"/>
        </w:r>
        <w:r>
          <w:t>143</w:t>
        </w:r>
        <w:r>
          <w:fldChar w:fldCharType="end"/>
        </w:r>
      </w:hyperlink>
    </w:p>
    <w:p>
      <w:pPr>
        <w:pStyle w:val="TOC5"/>
        <w:tabs>
          <w:tab w:val="end" w:leader="dot" w:pos="10240"/>
        </w:tabs>
        <w:rPr>
          <w:rFonts w:asciiTheme="minorHAnsi" w:hAnsiTheme="minorHAnsi"/>
          <w:noProof/>
          <w:sz w:val="22"/>
        </w:rPr>
      </w:pPr>
      <w:hyperlink w:anchor="_Toc256000201"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_Toc256000201 \h </w:instrText>
        </w:r>
        <w:r>
          <w:fldChar w:fldCharType="separate"/>
        </w:r>
        <w:r>
          <w:t>143</w:t>
        </w:r>
        <w:r>
          <w:fldChar w:fldCharType="end"/>
        </w:r>
      </w:hyperlink>
    </w:p>
    <w:p>
      <w:pPr>
        <w:pStyle w:val="TOC4"/>
        <w:tabs>
          <w:tab w:val="end" w:leader="dot" w:pos="10240"/>
        </w:tabs>
        <w:rPr>
          <w:rFonts w:asciiTheme="minorHAnsi" w:hAnsiTheme="minorHAnsi"/>
          <w:noProof/>
          <w:sz w:val="22"/>
        </w:rPr>
      </w:pPr>
      <w:hyperlink w:anchor="_Toc256000202" w:history="1">
        <w:r>
          <w:rPr>
            <w:rStyle w:val="Hyperlink"/>
          </w:rPr>
          <w:t>2.1.1.1.2. Δείκτες</w:t>
        </w:r>
        <w:r>
          <w:tab/>
        </w:r>
        <w:r>
          <w:fldChar w:fldCharType="begin"/>
        </w:r>
        <w:r>
          <w:instrText xml:space="preserve"> PAGEREF _Toc256000202 \h </w:instrText>
        </w:r>
        <w:r>
          <w:fldChar w:fldCharType="separate"/>
        </w:r>
        <w:r>
          <w:t>143</w:t>
        </w:r>
        <w:r>
          <w:fldChar w:fldCharType="end"/>
        </w:r>
      </w:hyperlink>
    </w:p>
    <w:p>
      <w:pPr>
        <w:pStyle w:val="TOC5"/>
        <w:tabs>
          <w:tab w:val="end" w:leader="dot" w:pos="10240"/>
        </w:tabs>
        <w:rPr>
          <w:rFonts w:asciiTheme="minorHAnsi" w:hAnsiTheme="minorHAnsi"/>
          <w:noProof/>
          <w:sz w:val="22"/>
        </w:rPr>
      </w:pPr>
      <w:hyperlink w:anchor="_Toc256000203" w:history="1">
        <w:r>
          <w:rPr>
            <w:rStyle w:val="Hyperlink"/>
          </w:rPr>
          <w:t>Πίνακας 2: Δείκτες εκροών</w:t>
        </w:r>
        <w:r>
          <w:tab/>
        </w:r>
        <w:r>
          <w:fldChar w:fldCharType="begin"/>
        </w:r>
        <w:r>
          <w:instrText xml:space="preserve"> PAGEREF _Toc256000203 \h </w:instrText>
        </w:r>
        <w:r>
          <w:fldChar w:fldCharType="separate"/>
        </w:r>
        <w:r>
          <w:t>143</w:t>
        </w:r>
        <w:r>
          <w:fldChar w:fldCharType="end"/>
        </w:r>
      </w:hyperlink>
    </w:p>
    <w:p>
      <w:pPr>
        <w:pStyle w:val="TOC5"/>
        <w:tabs>
          <w:tab w:val="end" w:leader="dot" w:pos="10240"/>
        </w:tabs>
        <w:rPr>
          <w:rFonts w:asciiTheme="minorHAnsi" w:hAnsiTheme="minorHAnsi"/>
          <w:noProof/>
          <w:sz w:val="22"/>
        </w:rPr>
      </w:pPr>
      <w:hyperlink w:anchor="_Toc256000204" w:history="1">
        <w:r>
          <w:rPr>
            <w:rStyle w:val="Hyperlink"/>
          </w:rPr>
          <w:t>Πίνακας 3: Δείκτες αποτελεσμάτων</w:t>
        </w:r>
        <w:r>
          <w:tab/>
        </w:r>
        <w:r>
          <w:fldChar w:fldCharType="begin"/>
        </w:r>
        <w:r>
          <w:instrText xml:space="preserve"> PAGEREF _Toc256000204 \h </w:instrText>
        </w:r>
        <w:r>
          <w:fldChar w:fldCharType="separate"/>
        </w:r>
        <w:r>
          <w:t>144</w:t>
        </w:r>
        <w:r>
          <w:fldChar w:fldCharType="end"/>
        </w:r>
      </w:hyperlink>
    </w:p>
    <w:p>
      <w:pPr>
        <w:pStyle w:val="TOC4"/>
        <w:tabs>
          <w:tab w:val="end" w:leader="dot" w:pos="10240"/>
        </w:tabs>
        <w:rPr>
          <w:rFonts w:asciiTheme="minorHAnsi" w:hAnsiTheme="minorHAnsi"/>
          <w:noProof/>
          <w:sz w:val="22"/>
        </w:rPr>
      </w:pPr>
      <w:hyperlink w:anchor="_Toc256000205"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_Toc256000205 \h </w:instrText>
        </w:r>
        <w:r>
          <w:fldChar w:fldCharType="separate"/>
        </w:r>
        <w:r>
          <w:t>145</w:t>
        </w:r>
        <w:r>
          <w:fldChar w:fldCharType="end"/>
        </w:r>
      </w:hyperlink>
    </w:p>
    <w:p>
      <w:pPr>
        <w:pStyle w:val="TOC5"/>
        <w:tabs>
          <w:tab w:val="end" w:leader="dot" w:pos="10240"/>
        </w:tabs>
        <w:rPr>
          <w:rFonts w:asciiTheme="minorHAnsi" w:hAnsiTheme="minorHAnsi"/>
          <w:noProof/>
          <w:sz w:val="22"/>
        </w:rPr>
      </w:pPr>
      <w:hyperlink w:anchor="_Toc256000206" w:history="1">
        <w:r>
          <w:rPr>
            <w:rStyle w:val="Hyperlink"/>
          </w:rPr>
          <w:t>Πίνακας 4: Διάσταση 1 — πεδίο παρέμβασης</w:t>
        </w:r>
        <w:r>
          <w:tab/>
        </w:r>
        <w:r>
          <w:fldChar w:fldCharType="begin"/>
        </w:r>
        <w:r>
          <w:instrText xml:space="preserve"> PAGEREF _Toc256000206 \h </w:instrText>
        </w:r>
        <w:r>
          <w:fldChar w:fldCharType="separate"/>
        </w:r>
        <w:r>
          <w:t>145</w:t>
        </w:r>
        <w:r>
          <w:fldChar w:fldCharType="end"/>
        </w:r>
      </w:hyperlink>
    </w:p>
    <w:p>
      <w:pPr>
        <w:pStyle w:val="TOC5"/>
        <w:tabs>
          <w:tab w:val="end" w:leader="dot" w:pos="10240"/>
        </w:tabs>
        <w:rPr>
          <w:rFonts w:asciiTheme="minorHAnsi" w:hAnsiTheme="minorHAnsi"/>
          <w:noProof/>
          <w:sz w:val="22"/>
        </w:rPr>
      </w:pPr>
      <w:hyperlink w:anchor="_Toc256000207" w:history="1">
        <w:r>
          <w:rPr>
            <w:rStyle w:val="Hyperlink"/>
          </w:rPr>
          <w:t>Πίνακας 5: Διάσταση 2 — μορφή χρηματοδότησης</w:t>
        </w:r>
        <w:r>
          <w:tab/>
        </w:r>
        <w:r>
          <w:fldChar w:fldCharType="begin"/>
        </w:r>
        <w:r>
          <w:instrText xml:space="preserve"> PAGEREF _Toc256000207 \h </w:instrText>
        </w:r>
        <w:r>
          <w:fldChar w:fldCharType="separate"/>
        </w:r>
        <w:r>
          <w:t>146</w:t>
        </w:r>
        <w:r>
          <w:fldChar w:fldCharType="end"/>
        </w:r>
      </w:hyperlink>
    </w:p>
    <w:p>
      <w:pPr>
        <w:pStyle w:val="TOC5"/>
        <w:tabs>
          <w:tab w:val="end" w:leader="dot" w:pos="10240"/>
        </w:tabs>
        <w:rPr>
          <w:rFonts w:asciiTheme="minorHAnsi" w:hAnsiTheme="minorHAnsi"/>
          <w:noProof/>
          <w:sz w:val="22"/>
        </w:rPr>
      </w:pPr>
      <w:hyperlink w:anchor="_Toc256000208"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_Toc256000208 \h </w:instrText>
        </w:r>
        <w:r>
          <w:fldChar w:fldCharType="separate"/>
        </w:r>
        <w:r>
          <w:t>146</w:t>
        </w:r>
        <w:r>
          <w:fldChar w:fldCharType="end"/>
        </w:r>
      </w:hyperlink>
    </w:p>
    <w:p>
      <w:pPr>
        <w:pStyle w:val="TOC5"/>
        <w:tabs>
          <w:tab w:val="end" w:leader="dot" w:pos="10240"/>
        </w:tabs>
        <w:rPr>
          <w:rFonts w:asciiTheme="minorHAnsi" w:hAnsiTheme="minorHAnsi"/>
          <w:noProof/>
          <w:sz w:val="22"/>
        </w:rPr>
      </w:pPr>
      <w:hyperlink w:anchor="_Toc256000209" w:history="1">
        <w:r>
          <w:rPr>
            <w:rStyle w:val="Hyperlink"/>
          </w:rPr>
          <w:t>Πίνακας 7: Διάσταση 6 — δευτερεύοντες θεματικοί στόχοι ΕΚΤ+</w:t>
        </w:r>
        <w:r>
          <w:tab/>
        </w:r>
        <w:r>
          <w:fldChar w:fldCharType="begin"/>
        </w:r>
        <w:r>
          <w:instrText xml:space="preserve"> PAGEREF _Toc256000209 \h </w:instrText>
        </w:r>
        <w:r>
          <w:fldChar w:fldCharType="separate"/>
        </w:r>
        <w:r>
          <w:t>146</w:t>
        </w:r>
        <w:r>
          <w:fldChar w:fldCharType="end"/>
        </w:r>
      </w:hyperlink>
    </w:p>
    <w:p>
      <w:pPr>
        <w:pStyle w:val="TOC5"/>
        <w:tabs>
          <w:tab w:val="end" w:leader="dot" w:pos="10240"/>
        </w:tabs>
        <w:rPr>
          <w:rFonts w:asciiTheme="minorHAnsi" w:hAnsiTheme="minorHAnsi"/>
          <w:noProof/>
          <w:sz w:val="22"/>
        </w:rPr>
      </w:pPr>
      <w:hyperlink w:anchor="_Toc256000210"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_Toc256000210 \h </w:instrText>
        </w:r>
        <w:r>
          <w:fldChar w:fldCharType="separate"/>
        </w:r>
        <w:r>
          <w:t>147</w:t>
        </w:r>
        <w:r>
          <w:fldChar w:fldCharType="end"/>
        </w:r>
      </w:hyperlink>
    </w:p>
    <w:p>
      <w:pPr>
        <w:pStyle w:val="TOC4"/>
        <w:tabs>
          <w:tab w:val="end" w:leader="dot" w:pos="10240"/>
        </w:tabs>
        <w:rPr>
          <w:rFonts w:asciiTheme="minorHAnsi" w:hAnsiTheme="minorHAnsi"/>
          <w:noProof/>
          <w:sz w:val="22"/>
        </w:rPr>
      </w:pPr>
      <w:hyperlink w:anchor="_Toc256000211" w:history="1">
        <w:r>
          <w:rPr>
            <w:rStyle w:val="Hyperlink"/>
          </w:rPr>
          <w:t>2.1.1.1. Ειδικός στόχος: 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r>
          <w:tab/>
        </w:r>
        <w:r>
          <w:fldChar w:fldCharType="begin"/>
        </w:r>
        <w:r>
          <w:instrText xml:space="preserve"> PAGEREF _Toc256000211 \h </w:instrText>
        </w:r>
        <w:r>
          <w:fldChar w:fldCharType="separate"/>
        </w:r>
        <w:r>
          <w:t>148</w:t>
        </w:r>
        <w:r>
          <w:fldChar w:fldCharType="end"/>
        </w:r>
      </w:hyperlink>
    </w:p>
    <w:p>
      <w:pPr>
        <w:pStyle w:val="TOC4"/>
        <w:tabs>
          <w:tab w:val="end" w:leader="dot" w:pos="10240"/>
        </w:tabs>
        <w:rPr>
          <w:rFonts w:asciiTheme="minorHAnsi" w:hAnsiTheme="minorHAnsi"/>
          <w:noProof/>
          <w:sz w:val="22"/>
        </w:rPr>
      </w:pPr>
      <w:hyperlink w:anchor="_Toc256000212" w:history="1">
        <w:r>
          <w:rPr>
            <w:rStyle w:val="Hyperlink"/>
          </w:rPr>
          <w:t>2.1.1.1.1. Παρεμβάσεις των ταμείων</w:t>
        </w:r>
        <w:r>
          <w:tab/>
        </w:r>
        <w:r>
          <w:fldChar w:fldCharType="begin"/>
        </w:r>
        <w:r>
          <w:instrText xml:space="preserve"> PAGEREF _Toc256000212 \h </w:instrText>
        </w:r>
        <w:r>
          <w:fldChar w:fldCharType="separate"/>
        </w:r>
        <w:r>
          <w:t>148</w:t>
        </w:r>
        <w:r>
          <w:fldChar w:fldCharType="end"/>
        </w:r>
      </w:hyperlink>
    </w:p>
    <w:p>
      <w:pPr>
        <w:pStyle w:val="TOC5"/>
        <w:tabs>
          <w:tab w:val="end" w:leader="dot" w:pos="10240"/>
        </w:tabs>
        <w:rPr>
          <w:rFonts w:asciiTheme="minorHAnsi" w:hAnsiTheme="minorHAnsi"/>
          <w:noProof/>
          <w:sz w:val="22"/>
        </w:rPr>
      </w:pPr>
      <w:hyperlink w:anchor="_Toc256000213"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_Toc256000213 \h </w:instrText>
        </w:r>
        <w:r>
          <w:fldChar w:fldCharType="separate"/>
        </w:r>
        <w:r>
          <w:t>148</w:t>
        </w:r>
        <w:r>
          <w:fldChar w:fldCharType="end"/>
        </w:r>
      </w:hyperlink>
    </w:p>
    <w:p>
      <w:pPr>
        <w:pStyle w:val="TOC5"/>
        <w:tabs>
          <w:tab w:val="end" w:leader="dot" w:pos="10240"/>
        </w:tabs>
        <w:rPr>
          <w:rFonts w:asciiTheme="minorHAnsi" w:hAnsiTheme="minorHAnsi"/>
          <w:noProof/>
          <w:sz w:val="22"/>
        </w:rPr>
      </w:pPr>
      <w:hyperlink w:anchor="_Toc256000214" w:history="1">
        <w:r>
          <w:rPr>
            <w:rStyle w:val="Hyperlink"/>
          </w:rPr>
          <w:t>Βασικές ομάδες-στόχοι — άρθρο 22 παράγραφος 3 στοιχείο δ) σημείο iii) του ΚΚΔ:</w:t>
        </w:r>
        <w:r>
          <w:tab/>
        </w:r>
        <w:r>
          <w:fldChar w:fldCharType="begin"/>
        </w:r>
        <w:r>
          <w:instrText xml:space="preserve"> PAGEREF _Toc256000214 \h </w:instrText>
        </w:r>
        <w:r>
          <w:fldChar w:fldCharType="separate"/>
        </w:r>
        <w:r>
          <w:t>151</w:t>
        </w:r>
        <w:r>
          <w:fldChar w:fldCharType="end"/>
        </w:r>
      </w:hyperlink>
    </w:p>
    <w:p>
      <w:pPr>
        <w:pStyle w:val="TOC5"/>
        <w:tabs>
          <w:tab w:val="end" w:leader="dot" w:pos="10240"/>
        </w:tabs>
        <w:rPr>
          <w:rFonts w:asciiTheme="minorHAnsi" w:hAnsiTheme="minorHAnsi"/>
          <w:noProof/>
          <w:sz w:val="22"/>
        </w:rPr>
      </w:pPr>
      <w:hyperlink w:anchor="_Toc256000215"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_Toc256000215 \h </w:instrText>
        </w:r>
        <w:r>
          <w:fldChar w:fldCharType="separate"/>
        </w:r>
        <w:r>
          <w:t>151</w:t>
        </w:r>
        <w:r>
          <w:fldChar w:fldCharType="end"/>
        </w:r>
      </w:hyperlink>
    </w:p>
    <w:p>
      <w:pPr>
        <w:pStyle w:val="TOC5"/>
        <w:tabs>
          <w:tab w:val="end" w:leader="dot" w:pos="10240"/>
        </w:tabs>
        <w:rPr>
          <w:rFonts w:asciiTheme="minorHAnsi" w:hAnsiTheme="minorHAnsi"/>
          <w:noProof/>
          <w:sz w:val="22"/>
        </w:rPr>
      </w:pPr>
      <w:hyperlink w:anchor="_Toc256000216"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_Toc256000216 \h </w:instrText>
        </w:r>
        <w:r>
          <w:fldChar w:fldCharType="separate"/>
        </w:r>
        <w:r>
          <w:t>152</w:t>
        </w:r>
        <w:r>
          <w:fldChar w:fldCharType="end"/>
        </w:r>
      </w:hyperlink>
    </w:p>
    <w:p>
      <w:pPr>
        <w:pStyle w:val="TOC5"/>
        <w:tabs>
          <w:tab w:val="end" w:leader="dot" w:pos="10240"/>
        </w:tabs>
        <w:rPr>
          <w:rFonts w:asciiTheme="minorHAnsi" w:hAnsiTheme="minorHAnsi"/>
          <w:noProof/>
          <w:sz w:val="22"/>
        </w:rPr>
      </w:pPr>
      <w:hyperlink w:anchor="_Toc256000217"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_Toc256000217 \h </w:instrText>
        </w:r>
        <w:r>
          <w:fldChar w:fldCharType="separate"/>
        </w:r>
        <w:r>
          <w:t>152</w:t>
        </w:r>
        <w:r>
          <w:fldChar w:fldCharType="end"/>
        </w:r>
      </w:hyperlink>
    </w:p>
    <w:p>
      <w:pPr>
        <w:pStyle w:val="TOC5"/>
        <w:tabs>
          <w:tab w:val="end" w:leader="dot" w:pos="10240"/>
        </w:tabs>
        <w:rPr>
          <w:rFonts w:asciiTheme="minorHAnsi" w:hAnsiTheme="minorHAnsi"/>
          <w:noProof/>
          <w:sz w:val="22"/>
        </w:rPr>
      </w:pPr>
      <w:hyperlink w:anchor="_Toc256000218"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_Toc256000218 \h </w:instrText>
        </w:r>
        <w:r>
          <w:fldChar w:fldCharType="separate"/>
        </w:r>
        <w:r>
          <w:t>152</w:t>
        </w:r>
        <w:r>
          <w:fldChar w:fldCharType="end"/>
        </w:r>
      </w:hyperlink>
    </w:p>
    <w:p>
      <w:pPr>
        <w:pStyle w:val="TOC4"/>
        <w:tabs>
          <w:tab w:val="end" w:leader="dot" w:pos="10240"/>
        </w:tabs>
        <w:rPr>
          <w:rFonts w:asciiTheme="minorHAnsi" w:hAnsiTheme="minorHAnsi"/>
          <w:noProof/>
          <w:sz w:val="22"/>
        </w:rPr>
      </w:pPr>
      <w:hyperlink w:anchor="_Toc256000219" w:history="1">
        <w:r>
          <w:rPr>
            <w:rStyle w:val="Hyperlink"/>
          </w:rPr>
          <w:t>2.1.1.1.2. Δείκτες</w:t>
        </w:r>
        <w:r>
          <w:tab/>
        </w:r>
        <w:r>
          <w:fldChar w:fldCharType="begin"/>
        </w:r>
        <w:r>
          <w:instrText xml:space="preserve"> PAGEREF _Toc256000219 \h </w:instrText>
        </w:r>
        <w:r>
          <w:fldChar w:fldCharType="separate"/>
        </w:r>
        <w:r>
          <w:t>152</w:t>
        </w:r>
        <w:r>
          <w:fldChar w:fldCharType="end"/>
        </w:r>
      </w:hyperlink>
    </w:p>
    <w:p>
      <w:pPr>
        <w:pStyle w:val="TOC5"/>
        <w:tabs>
          <w:tab w:val="end" w:leader="dot" w:pos="10240"/>
        </w:tabs>
        <w:rPr>
          <w:rFonts w:asciiTheme="minorHAnsi" w:hAnsiTheme="minorHAnsi"/>
          <w:noProof/>
          <w:sz w:val="22"/>
        </w:rPr>
      </w:pPr>
      <w:hyperlink w:anchor="_Toc256000220" w:history="1">
        <w:r>
          <w:rPr>
            <w:rStyle w:val="Hyperlink"/>
          </w:rPr>
          <w:t>Πίνακας 2: Δείκτες εκροών</w:t>
        </w:r>
        <w:r>
          <w:tab/>
        </w:r>
        <w:r>
          <w:fldChar w:fldCharType="begin"/>
        </w:r>
        <w:r>
          <w:instrText xml:space="preserve"> PAGEREF _Toc256000220 \h </w:instrText>
        </w:r>
        <w:r>
          <w:fldChar w:fldCharType="separate"/>
        </w:r>
        <w:r>
          <w:t>152</w:t>
        </w:r>
        <w:r>
          <w:fldChar w:fldCharType="end"/>
        </w:r>
      </w:hyperlink>
    </w:p>
    <w:p>
      <w:pPr>
        <w:pStyle w:val="TOC5"/>
        <w:tabs>
          <w:tab w:val="end" w:leader="dot" w:pos="10240"/>
        </w:tabs>
        <w:rPr>
          <w:rFonts w:asciiTheme="minorHAnsi" w:hAnsiTheme="minorHAnsi"/>
          <w:noProof/>
          <w:sz w:val="22"/>
        </w:rPr>
      </w:pPr>
      <w:hyperlink w:anchor="_Toc256000221" w:history="1">
        <w:r>
          <w:rPr>
            <w:rStyle w:val="Hyperlink"/>
          </w:rPr>
          <w:t>Πίνακας 3: Δείκτες αποτελεσμάτων</w:t>
        </w:r>
        <w:r>
          <w:tab/>
        </w:r>
        <w:r>
          <w:fldChar w:fldCharType="begin"/>
        </w:r>
        <w:r>
          <w:instrText xml:space="preserve"> PAGEREF _Toc256000221 \h </w:instrText>
        </w:r>
        <w:r>
          <w:fldChar w:fldCharType="separate"/>
        </w:r>
        <w:r>
          <w:t>153</w:t>
        </w:r>
        <w:r>
          <w:fldChar w:fldCharType="end"/>
        </w:r>
      </w:hyperlink>
    </w:p>
    <w:p>
      <w:pPr>
        <w:pStyle w:val="TOC4"/>
        <w:tabs>
          <w:tab w:val="end" w:leader="dot" w:pos="10240"/>
        </w:tabs>
        <w:rPr>
          <w:rFonts w:asciiTheme="minorHAnsi" w:hAnsiTheme="minorHAnsi"/>
          <w:noProof/>
          <w:sz w:val="22"/>
        </w:rPr>
      </w:pPr>
      <w:hyperlink w:anchor="_Toc256000222"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_Toc256000222 \h </w:instrText>
        </w:r>
        <w:r>
          <w:fldChar w:fldCharType="separate"/>
        </w:r>
        <w:r>
          <w:t>154</w:t>
        </w:r>
        <w:r>
          <w:fldChar w:fldCharType="end"/>
        </w:r>
      </w:hyperlink>
    </w:p>
    <w:p>
      <w:pPr>
        <w:pStyle w:val="TOC5"/>
        <w:tabs>
          <w:tab w:val="end" w:leader="dot" w:pos="10240"/>
        </w:tabs>
        <w:rPr>
          <w:rFonts w:asciiTheme="minorHAnsi" w:hAnsiTheme="minorHAnsi"/>
          <w:noProof/>
          <w:sz w:val="22"/>
        </w:rPr>
      </w:pPr>
      <w:hyperlink w:anchor="_Toc256000223" w:history="1">
        <w:r>
          <w:rPr>
            <w:rStyle w:val="Hyperlink"/>
          </w:rPr>
          <w:t>Πίνακας 4: Διάσταση 1 — πεδίο παρέμβασης</w:t>
        </w:r>
        <w:r>
          <w:tab/>
        </w:r>
        <w:r>
          <w:fldChar w:fldCharType="begin"/>
        </w:r>
        <w:r>
          <w:instrText xml:space="preserve"> PAGEREF _Toc256000223 \h </w:instrText>
        </w:r>
        <w:r>
          <w:fldChar w:fldCharType="separate"/>
        </w:r>
        <w:r>
          <w:t>154</w:t>
        </w:r>
        <w:r>
          <w:fldChar w:fldCharType="end"/>
        </w:r>
      </w:hyperlink>
    </w:p>
    <w:p>
      <w:pPr>
        <w:pStyle w:val="TOC5"/>
        <w:tabs>
          <w:tab w:val="end" w:leader="dot" w:pos="10240"/>
        </w:tabs>
        <w:rPr>
          <w:rFonts w:asciiTheme="minorHAnsi" w:hAnsiTheme="minorHAnsi"/>
          <w:noProof/>
          <w:sz w:val="22"/>
        </w:rPr>
      </w:pPr>
      <w:hyperlink w:anchor="_Toc256000224" w:history="1">
        <w:r>
          <w:rPr>
            <w:rStyle w:val="Hyperlink"/>
          </w:rPr>
          <w:t>Πίνακας 5: Διάσταση 2 — μορφή χρηματοδότησης</w:t>
        </w:r>
        <w:r>
          <w:tab/>
        </w:r>
        <w:r>
          <w:fldChar w:fldCharType="begin"/>
        </w:r>
        <w:r>
          <w:instrText xml:space="preserve"> PAGEREF _Toc256000224 \h </w:instrText>
        </w:r>
        <w:r>
          <w:fldChar w:fldCharType="separate"/>
        </w:r>
        <w:r>
          <w:t>155</w:t>
        </w:r>
        <w:r>
          <w:fldChar w:fldCharType="end"/>
        </w:r>
      </w:hyperlink>
    </w:p>
    <w:p>
      <w:pPr>
        <w:pStyle w:val="TOC5"/>
        <w:tabs>
          <w:tab w:val="end" w:leader="dot" w:pos="10240"/>
        </w:tabs>
        <w:rPr>
          <w:rFonts w:asciiTheme="minorHAnsi" w:hAnsiTheme="minorHAnsi"/>
          <w:noProof/>
          <w:sz w:val="22"/>
        </w:rPr>
      </w:pPr>
      <w:hyperlink w:anchor="_Toc256000225"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_Toc256000225 \h </w:instrText>
        </w:r>
        <w:r>
          <w:fldChar w:fldCharType="separate"/>
        </w:r>
        <w:r>
          <w:t>155</w:t>
        </w:r>
        <w:r>
          <w:fldChar w:fldCharType="end"/>
        </w:r>
      </w:hyperlink>
    </w:p>
    <w:p>
      <w:pPr>
        <w:pStyle w:val="TOC5"/>
        <w:tabs>
          <w:tab w:val="end" w:leader="dot" w:pos="10240"/>
        </w:tabs>
        <w:rPr>
          <w:rFonts w:asciiTheme="minorHAnsi" w:hAnsiTheme="minorHAnsi"/>
          <w:noProof/>
          <w:sz w:val="22"/>
        </w:rPr>
      </w:pPr>
      <w:hyperlink w:anchor="_Toc256000226" w:history="1">
        <w:r>
          <w:rPr>
            <w:rStyle w:val="Hyperlink"/>
          </w:rPr>
          <w:t>Πίνακας 7: Διάσταση 6 — δευτερεύοντες θεματικοί στόχοι ΕΚΤ+</w:t>
        </w:r>
        <w:r>
          <w:tab/>
        </w:r>
        <w:r>
          <w:fldChar w:fldCharType="begin"/>
        </w:r>
        <w:r>
          <w:instrText xml:space="preserve"> PAGEREF _Toc256000226 \h </w:instrText>
        </w:r>
        <w:r>
          <w:fldChar w:fldCharType="separate"/>
        </w:r>
        <w:r>
          <w:t>155</w:t>
        </w:r>
        <w:r>
          <w:fldChar w:fldCharType="end"/>
        </w:r>
      </w:hyperlink>
    </w:p>
    <w:p>
      <w:pPr>
        <w:pStyle w:val="TOC5"/>
        <w:tabs>
          <w:tab w:val="end" w:leader="dot" w:pos="10240"/>
        </w:tabs>
        <w:rPr>
          <w:rFonts w:asciiTheme="minorHAnsi" w:hAnsiTheme="minorHAnsi"/>
          <w:noProof/>
          <w:sz w:val="22"/>
        </w:rPr>
      </w:pPr>
      <w:hyperlink w:anchor="_Toc256000227"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_Toc256000227 \h </w:instrText>
        </w:r>
        <w:r>
          <w:fldChar w:fldCharType="separate"/>
        </w:r>
        <w:r>
          <w:t>156</w:t>
        </w:r>
        <w:r>
          <w:fldChar w:fldCharType="end"/>
        </w:r>
      </w:hyperlink>
    </w:p>
    <w:p>
      <w:pPr>
        <w:pStyle w:val="TOC4"/>
        <w:tabs>
          <w:tab w:val="end" w:leader="dot" w:pos="10240"/>
        </w:tabs>
        <w:rPr>
          <w:rFonts w:asciiTheme="minorHAnsi" w:hAnsiTheme="minorHAnsi"/>
          <w:noProof/>
          <w:sz w:val="22"/>
        </w:rPr>
      </w:pPr>
      <w:hyperlink w:anchor="_Toc256000228" w:history="1">
        <w:r>
          <w:rPr>
            <w:rStyle w:val="Hyperlink"/>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r>
          <w:tab/>
        </w:r>
        <w:r>
          <w:fldChar w:fldCharType="begin"/>
        </w:r>
        <w:r>
          <w:instrText xml:space="preserve"> PAGEREF _Toc256000228 \h </w:instrText>
        </w:r>
        <w:r>
          <w:fldChar w:fldCharType="separate"/>
        </w:r>
        <w:r>
          <w:t>157</w:t>
        </w:r>
        <w:r>
          <w:fldChar w:fldCharType="end"/>
        </w:r>
      </w:hyperlink>
    </w:p>
    <w:p>
      <w:pPr>
        <w:pStyle w:val="TOC4"/>
        <w:tabs>
          <w:tab w:val="end" w:leader="dot" w:pos="10240"/>
        </w:tabs>
        <w:rPr>
          <w:rFonts w:asciiTheme="minorHAnsi" w:hAnsiTheme="minorHAnsi"/>
          <w:noProof/>
          <w:sz w:val="22"/>
        </w:rPr>
      </w:pPr>
      <w:hyperlink w:anchor="_Toc256000229" w:history="1">
        <w:r>
          <w:rPr>
            <w:rStyle w:val="Hyperlink"/>
          </w:rPr>
          <w:t>2.1.1.1.1. Παρεμβάσεις των ταμείων</w:t>
        </w:r>
        <w:r>
          <w:tab/>
        </w:r>
        <w:r>
          <w:fldChar w:fldCharType="begin"/>
        </w:r>
        <w:r>
          <w:instrText xml:space="preserve"> PAGEREF _Toc256000229 \h </w:instrText>
        </w:r>
        <w:r>
          <w:fldChar w:fldCharType="separate"/>
        </w:r>
        <w:r>
          <w:t>157</w:t>
        </w:r>
        <w:r>
          <w:fldChar w:fldCharType="end"/>
        </w:r>
      </w:hyperlink>
    </w:p>
    <w:p>
      <w:pPr>
        <w:pStyle w:val="TOC5"/>
        <w:tabs>
          <w:tab w:val="end" w:leader="dot" w:pos="10240"/>
        </w:tabs>
        <w:rPr>
          <w:rFonts w:asciiTheme="minorHAnsi" w:hAnsiTheme="minorHAnsi"/>
          <w:noProof/>
          <w:sz w:val="22"/>
        </w:rPr>
      </w:pPr>
      <w:hyperlink w:anchor="_Toc256000230"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_Toc256000230 \h </w:instrText>
        </w:r>
        <w:r>
          <w:fldChar w:fldCharType="separate"/>
        </w:r>
        <w:r>
          <w:t>157</w:t>
        </w:r>
        <w:r>
          <w:fldChar w:fldCharType="end"/>
        </w:r>
      </w:hyperlink>
    </w:p>
    <w:p>
      <w:pPr>
        <w:pStyle w:val="TOC5"/>
        <w:tabs>
          <w:tab w:val="end" w:leader="dot" w:pos="10240"/>
        </w:tabs>
        <w:rPr>
          <w:rFonts w:asciiTheme="minorHAnsi" w:hAnsiTheme="minorHAnsi"/>
          <w:noProof/>
          <w:sz w:val="22"/>
        </w:rPr>
      </w:pPr>
      <w:hyperlink w:anchor="_Toc256000231" w:history="1">
        <w:r>
          <w:rPr>
            <w:rStyle w:val="Hyperlink"/>
          </w:rPr>
          <w:t>Βασικές ομάδες-στόχοι — άρθρο 22 παράγραφος 3 στοιχείο δ) σημείο iii) του ΚΚΔ:</w:t>
        </w:r>
        <w:r>
          <w:tab/>
        </w:r>
        <w:r>
          <w:fldChar w:fldCharType="begin"/>
        </w:r>
        <w:r>
          <w:instrText xml:space="preserve"> PAGEREF _Toc256000231 \h </w:instrText>
        </w:r>
        <w:r>
          <w:fldChar w:fldCharType="separate"/>
        </w:r>
        <w:r>
          <w:t>159</w:t>
        </w:r>
        <w:r>
          <w:fldChar w:fldCharType="end"/>
        </w:r>
      </w:hyperlink>
    </w:p>
    <w:p>
      <w:pPr>
        <w:pStyle w:val="TOC5"/>
        <w:tabs>
          <w:tab w:val="end" w:leader="dot" w:pos="10240"/>
        </w:tabs>
        <w:rPr>
          <w:rFonts w:asciiTheme="minorHAnsi" w:hAnsiTheme="minorHAnsi"/>
          <w:noProof/>
          <w:sz w:val="22"/>
        </w:rPr>
      </w:pPr>
      <w:hyperlink w:anchor="_Toc256000232"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_Toc256000232 \h </w:instrText>
        </w:r>
        <w:r>
          <w:fldChar w:fldCharType="separate"/>
        </w:r>
        <w:r>
          <w:t>160</w:t>
        </w:r>
        <w:r>
          <w:fldChar w:fldCharType="end"/>
        </w:r>
      </w:hyperlink>
    </w:p>
    <w:p>
      <w:pPr>
        <w:pStyle w:val="TOC5"/>
        <w:tabs>
          <w:tab w:val="end" w:leader="dot" w:pos="10240"/>
        </w:tabs>
        <w:rPr>
          <w:rFonts w:asciiTheme="minorHAnsi" w:hAnsiTheme="minorHAnsi"/>
          <w:noProof/>
          <w:sz w:val="22"/>
        </w:rPr>
      </w:pPr>
      <w:hyperlink w:anchor="_Toc256000233"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_Toc256000233 \h </w:instrText>
        </w:r>
        <w:r>
          <w:fldChar w:fldCharType="separate"/>
        </w:r>
        <w:r>
          <w:t>160</w:t>
        </w:r>
        <w:r>
          <w:fldChar w:fldCharType="end"/>
        </w:r>
      </w:hyperlink>
    </w:p>
    <w:p>
      <w:pPr>
        <w:pStyle w:val="TOC5"/>
        <w:tabs>
          <w:tab w:val="end" w:leader="dot" w:pos="10240"/>
        </w:tabs>
        <w:rPr>
          <w:rFonts w:asciiTheme="minorHAnsi" w:hAnsiTheme="minorHAnsi"/>
          <w:noProof/>
          <w:sz w:val="22"/>
        </w:rPr>
      </w:pPr>
      <w:hyperlink w:anchor="_Toc256000234"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_Toc256000234 \h </w:instrText>
        </w:r>
        <w:r>
          <w:fldChar w:fldCharType="separate"/>
        </w:r>
        <w:r>
          <w:t>160</w:t>
        </w:r>
        <w:r>
          <w:fldChar w:fldCharType="end"/>
        </w:r>
      </w:hyperlink>
    </w:p>
    <w:p>
      <w:pPr>
        <w:pStyle w:val="TOC5"/>
        <w:tabs>
          <w:tab w:val="end" w:leader="dot" w:pos="10240"/>
        </w:tabs>
        <w:rPr>
          <w:rFonts w:asciiTheme="minorHAnsi" w:hAnsiTheme="minorHAnsi"/>
          <w:noProof/>
          <w:sz w:val="22"/>
        </w:rPr>
      </w:pPr>
      <w:hyperlink w:anchor="_Toc256000235"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_Toc256000235 \h </w:instrText>
        </w:r>
        <w:r>
          <w:fldChar w:fldCharType="separate"/>
        </w:r>
        <w:r>
          <w:t>161</w:t>
        </w:r>
        <w:r>
          <w:fldChar w:fldCharType="end"/>
        </w:r>
      </w:hyperlink>
    </w:p>
    <w:p>
      <w:pPr>
        <w:pStyle w:val="TOC4"/>
        <w:tabs>
          <w:tab w:val="end" w:leader="dot" w:pos="10240"/>
        </w:tabs>
        <w:rPr>
          <w:rFonts w:asciiTheme="minorHAnsi" w:hAnsiTheme="minorHAnsi"/>
          <w:noProof/>
          <w:sz w:val="22"/>
        </w:rPr>
      </w:pPr>
      <w:hyperlink w:anchor="_Toc256000236" w:history="1">
        <w:r>
          <w:rPr>
            <w:rStyle w:val="Hyperlink"/>
          </w:rPr>
          <w:t>2.1.1.1.2. Δείκτες</w:t>
        </w:r>
        <w:r>
          <w:tab/>
        </w:r>
        <w:r>
          <w:fldChar w:fldCharType="begin"/>
        </w:r>
        <w:r>
          <w:instrText xml:space="preserve"> PAGEREF _Toc256000236 \h </w:instrText>
        </w:r>
        <w:r>
          <w:fldChar w:fldCharType="separate"/>
        </w:r>
        <w:r>
          <w:t>161</w:t>
        </w:r>
        <w:r>
          <w:fldChar w:fldCharType="end"/>
        </w:r>
      </w:hyperlink>
    </w:p>
    <w:p>
      <w:pPr>
        <w:pStyle w:val="TOC5"/>
        <w:tabs>
          <w:tab w:val="end" w:leader="dot" w:pos="10240"/>
        </w:tabs>
        <w:rPr>
          <w:rFonts w:asciiTheme="minorHAnsi" w:hAnsiTheme="minorHAnsi"/>
          <w:noProof/>
          <w:sz w:val="22"/>
        </w:rPr>
      </w:pPr>
      <w:hyperlink w:anchor="_Toc256000237" w:history="1">
        <w:r>
          <w:rPr>
            <w:rStyle w:val="Hyperlink"/>
          </w:rPr>
          <w:t>Πίνακας 2: Δείκτες εκροών</w:t>
        </w:r>
        <w:r>
          <w:tab/>
        </w:r>
        <w:r>
          <w:fldChar w:fldCharType="begin"/>
        </w:r>
        <w:r>
          <w:instrText xml:space="preserve"> PAGEREF _Toc256000237 \h </w:instrText>
        </w:r>
        <w:r>
          <w:fldChar w:fldCharType="separate"/>
        </w:r>
        <w:r>
          <w:t>161</w:t>
        </w:r>
        <w:r>
          <w:fldChar w:fldCharType="end"/>
        </w:r>
      </w:hyperlink>
    </w:p>
    <w:p>
      <w:pPr>
        <w:pStyle w:val="TOC5"/>
        <w:tabs>
          <w:tab w:val="end" w:leader="dot" w:pos="10240"/>
        </w:tabs>
        <w:rPr>
          <w:rFonts w:asciiTheme="minorHAnsi" w:hAnsiTheme="minorHAnsi"/>
          <w:noProof/>
          <w:sz w:val="22"/>
        </w:rPr>
      </w:pPr>
      <w:hyperlink w:anchor="_Toc256000238" w:history="1">
        <w:r>
          <w:rPr>
            <w:rStyle w:val="Hyperlink"/>
          </w:rPr>
          <w:t>Πίνακας 3: Δείκτες αποτελεσμάτων</w:t>
        </w:r>
        <w:r>
          <w:tab/>
        </w:r>
        <w:r>
          <w:fldChar w:fldCharType="begin"/>
        </w:r>
        <w:r>
          <w:instrText xml:space="preserve"> PAGEREF _Toc256000238 \h </w:instrText>
        </w:r>
        <w:r>
          <w:fldChar w:fldCharType="separate"/>
        </w:r>
        <w:r>
          <w:t>161</w:t>
        </w:r>
        <w:r>
          <w:fldChar w:fldCharType="end"/>
        </w:r>
      </w:hyperlink>
    </w:p>
    <w:p>
      <w:pPr>
        <w:pStyle w:val="TOC4"/>
        <w:tabs>
          <w:tab w:val="end" w:leader="dot" w:pos="10240"/>
        </w:tabs>
        <w:rPr>
          <w:rFonts w:asciiTheme="minorHAnsi" w:hAnsiTheme="minorHAnsi"/>
          <w:noProof/>
          <w:sz w:val="22"/>
        </w:rPr>
      </w:pPr>
      <w:hyperlink w:anchor="_Toc256000239"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_Toc256000239 \h </w:instrText>
        </w:r>
        <w:r>
          <w:fldChar w:fldCharType="separate"/>
        </w:r>
        <w:r>
          <w:t>162</w:t>
        </w:r>
        <w:r>
          <w:fldChar w:fldCharType="end"/>
        </w:r>
      </w:hyperlink>
    </w:p>
    <w:p>
      <w:pPr>
        <w:pStyle w:val="TOC5"/>
        <w:tabs>
          <w:tab w:val="end" w:leader="dot" w:pos="10240"/>
        </w:tabs>
        <w:rPr>
          <w:rFonts w:asciiTheme="minorHAnsi" w:hAnsiTheme="minorHAnsi"/>
          <w:noProof/>
          <w:sz w:val="22"/>
        </w:rPr>
      </w:pPr>
      <w:hyperlink w:anchor="_Toc256000240" w:history="1">
        <w:r>
          <w:rPr>
            <w:rStyle w:val="Hyperlink"/>
          </w:rPr>
          <w:t>Πίνακας 4: Διάσταση 1 — πεδίο παρέμβασης</w:t>
        </w:r>
        <w:r>
          <w:tab/>
        </w:r>
        <w:r>
          <w:fldChar w:fldCharType="begin"/>
        </w:r>
        <w:r>
          <w:instrText xml:space="preserve"> PAGEREF _Toc256000240 \h </w:instrText>
        </w:r>
        <w:r>
          <w:fldChar w:fldCharType="separate"/>
        </w:r>
        <w:r>
          <w:t>162</w:t>
        </w:r>
        <w:r>
          <w:fldChar w:fldCharType="end"/>
        </w:r>
      </w:hyperlink>
    </w:p>
    <w:p>
      <w:pPr>
        <w:pStyle w:val="TOC5"/>
        <w:tabs>
          <w:tab w:val="end" w:leader="dot" w:pos="10240"/>
        </w:tabs>
        <w:rPr>
          <w:rFonts w:asciiTheme="minorHAnsi" w:hAnsiTheme="minorHAnsi"/>
          <w:noProof/>
          <w:sz w:val="22"/>
        </w:rPr>
      </w:pPr>
      <w:hyperlink w:anchor="_Toc256000241" w:history="1">
        <w:r>
          <w:rPr>
            <w:rStyle w:val="Hyperlink"/>
          </w:rPr>
          <w:t>Πίνακας 5: Διάσταση 2 — μορφή χρηματοδότησης</w:t>
        </w:r>
        <w:r>
          <w:tab/>
        </w:r>
        <w:r>
          <w:fldChar w:fldCharType="begin"/>
        </w:r>
        <w:r>
          <w:instrText xml:space="preserve"> PAGEREF _Toc256000241 \h </w:instrText>
        </w:r>
        <w:r>
          <w:fldChar w:fldCharType="separate"/>
        </w:r>
        <w:r>
          <w:t>162</w:t>
        </w:r>
        <w:r>
          <w:fldChar w:fldCharType="end"/>
        </w:r>
      </w:hyperlink>
    </w:p>
    <w:p>
      <w:pPr>
        <w:pStyle w:val="TOC5"/>
        <w:tabs>
          <w:tab w:val="end" w:leader="dot" w:pos="10240"/>
        </w:tabs>
        <w:rPr>
          <w:rFonts w:asciiTheme="minorHAnsi" w:hAnsiTheme="minorHAnsi"/>
          <w:noProof/>
          <w:sz w:val="22"/>
        </w:rPr>
      </w:pPr>
      <w:hyperlink w:anchor="_Toc256000242"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_Toc256000242 \h </w:instrText>
        </w:r>
        <w:r>
          <w:fldChar w:fldCharType="separate"/>
        </w:r>
        <w:r>
          <w:t>163</w:t>
        </w:r>
        <w:r>
          <w:fldChar w:fldCharType="end"/>
        </w:r>
      </w:hyperlink>
    </w:p>
    <w:p>
      <w:pPr>
        <w:pStyle w:val="TOC5"/>
        <w:tabs>
          <w:tab w:val="end" w:leader="dot" w:pos="10240"/>
        </w:tabs>
        <w:rPr>
          <w:rFonts w:asciiTheme="minorHAnsi" w:hAnsiTheme="minorHAnsi"/>
          <w:noProof/>
          <w:sz w:val="22"/>
        </w:rPr>
      </w:pPr>
      <w:hyperlink w:anchor="_Toc256000243" w:history="1">
        <w:r>
          <w:rPr>
            <w:rStyle w:val="Hyperlink"/>
          </w:rPr>
          <w:t>Πίνακας 7: Διάσταση 6 — δευτερεύοντες θεματικοί στόχοι ΕΚΤ+</w:t>
        </w:r>
        <w:r>
          <w:tab/>
        </w:r>
        <w:r>
          <w:fldChar w:fldCharType="begin"/>
        </w:r>
        <w:r>
          <w:instrText xml:space="preserve"> PAGEREF _Toc256000243 \h </w:instrText>
        </w:r>
        <w:r>
          <w:fldChar w:fldCharType="separate"/>
        </w:r>
        <w:r>
          <w:t>163</w:t>
        </w:r>
        <w:r>
          <w:fldChar w:fldCharType="end"/>
        </w:r>
      </w:hyperlink>
    </w:p>
    <w:p>
      <w:pPr>
        <w:pStyle w:val="TOC5"/>
        <w:tabs>
          <w:tab w:val="end" w:leader="dot" w:pos="10240"/>
        </w:tabs>
        <w:rPr>
          <w:rFonts w:asciiTheme="minorHAnsi" w:hAnsiTheme="minorHAnsi"/>
          <w:noProof/>
          <w:sz w:val="22"/>
        </w:rPr>
      </w:pPr>
      <w:hyperlink w:anchor="_Toc256000244"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_Toc256000244 \h </w:instrText>
        </w:r>
        <w:r>
          <w:fldChar w:fldCharType="separate"/>
        </w:r>
        <w:r>
          <w:t>164</w:t>
        </w:r>
        <w:r>
          <w:fldChar w:fldCharType="end"/>
        </w:r>
      </w:hyperlink>
    </w:p>
    <w:p>
      <w:pPr>
        <w:pStyle w:val="TOC3"/>
        <w:tabs>
          <w:tab w:val="end" w:leader="dot" w:pos="10240"/>
        </w:tabs>
        <w:rPr>
          <w:rFonts w:asciiTheme="minorHAnsi" w:hAnsiTheme="minorHAnsi"/>
          <w:noProof/>
          <w:sz w:val="22"/>
        </w:rPr>
      </w:pPr>
      <w:hyperlink w:anchor="_Toc256000245" w:history="1">
        <w:r>
          <w:rPr>
            <w:rStyle w:val="Hyperlink"/>
            <w:rFonts w:ascii="Times New Roman" w:hAnsi="Times New Roman" w:cs="Times New Roman"/>
          </w:rPr>
          <w:t>2.1.1. Προτεραιότητα: 4. ΠΡΟΤΕΡΑΙΟΤΗΤΑ 4 - ΚΟΙΝΩΝΙΚΗ ΚΑΙΝΟΤΟΜΙΑ (Δράσεις κοινωνικής καινοτομίας)</w:t>
        </w:r>
        <w:r>
          <w:tab/>
        </w:r>
        <w:r>
          <w:fldChar w:fldCharType="begin"/>
        </w:r>
        <w:r>
          <w:instrText xml:space="preserve"> PAGEREF _Toc256000245 \h </w:instrText>
        </w:r>
        <w:r>
          <w:fldChar w:fldCharType="separate"/>
        </w:r>
        <w:r>
          <w:t>165</w:t>
        </w:r>
        <w:r>
          <w:fldChar w:fldCharType="end"/>
        </w:r>
      </w:hyperlink>
    </w:p>
    <w:p>
      <w:pPr>
        <w:pStyle w:val="TOC4"/>
        <w:tabs>
          <w:tab w:val="end" w:leader="dot" w:pos="10240"/>
        </w:tabs>
        <w:rPr>
          <w:rFonts w:asciiTheme="minorHAnsi" w:hAnsiTheme="minorHAnsi"/>
          <w:noProof/>
          <w:sz w:val="22"/>
        </w:rPr>
      </w:pPr>
      <w:hyperlink w:anchor="_Toc256000246" w:history="1">
        <w:r>
          <w:rPr>
            <w:rStyle w:val="Hyperlink"/>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tab/>
        </w:r>
        <w:r>
          <w:fldChar w:fldCharType="begin"/>
        </w:r>
        <w:r>
          <w:instrText xml:space="preserve"> PAGEREF _Toc256000246 \h </w:instrText>
        </w:r>
        <w:r>
          <w:fldChar w:fldCharType="separate"/>
        </w:r>
        <w:r>
          <w:t>165</w:t>
        </w:r>
        <w:r>
          <w:fldChar w:fldCharType="end"/>
        </w:r>
      </w:hyperlink>
    </w:p>
    <w:p>
      <w:pPr>
        <w:pStyle w:val="TOC4"/>
        <w:tabs>
          <w:tab w:val="end" w:leader="dot" w:pos="10240"/>
        </w:tabs>
        <w:rPr>
          <w:rFonts w:asciiTheme="minorHAnsi" w:hAnsiTheme="minorHAnsi"/>
          <w:noProof/>
          <w:sz w:val="22"/>
        </w:rPr>
      </w:pPr>
      <w:hyperlink w:anchor="_Toc256000247" w:history="1">
        <w:r>
          <w:rPr>
            <w:rStyle w:val="Hyperlink"/>
          </w:rPr>
          <w:t>2.1.1.1.1. Παρεμβάσεις των ταμείων</w:t>
        </w:r>
        <w:r>
          <w:tab/>
        </w:r>
        <w:r>
          <w:fldChar w:fldCharType="begin"/>
        </w:r>
        <w:r>
          <w:instrText xml:space="preserve"> PAGEREF _Toc256000247 \h </w:instrText>
        </w:r>
        <w:r>
          <w:fldChar w:fldCharType="separate"/>
        </w:r>
        <w:r>
          <w:t>165</w:t>
        </w:r>
        <w:r>
          <w:fldChar w:fldCharType="end"/>
        </w:r>
      </w:hyperlink>
    </w:p>
    <w:p>
      <w:pPr>
        <w:pStyle w:val="TOC5"/>
        <w:tabs>
          <w:tab w:val="end" w:leader="dot" w:pos="10240"/>
        </w:tabs>
        <w:rPr>
          <w:rFonts w:asciiTheme="minorHAnsi" w:hAnsiTheme="minorHAnsi"/>
          <w:noProof/>
          <w:sz w:val="22"/>
        </w:rPr>
      </w:pPr>
      <w:hyperlink w:anchor="_Toc256000248"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_Toc256000248 \h </w:instrText>
        </w:r>
        <w:r>
          <w:fldChar w:fldCharType="separate"/>
        </w:r>
        <w:r>
          <w:t>165</w:t>
        </w:r>
        <w:r>
          <w:fldChar w:fldCharType="end"/>
        </w:r>
      </w:hyperlink>
    </w:p>
    <w:p>
      <w:pPr>
        <w:pStyle w:val="TOC5"/>
        <w:tabs>
          <w:tab w:val="end" w:leader="dot" w:pos="10240"/>
        </w:tabs>
        <w:rPr>
          <w:rFonts w:asciiTheme="minorHAnsi" w:hAnsiTheme="minorHAnsi"/>
          <w:noProof/>
          <w:sz w:val="22"/>
        </w:rPr>
      </w:pPr>
      <w:hyperlink w:anchor="_Toc256000249" w:history="1">
        <w:r>
          <w:rPr>
            <w:rStyle w:val="Hyperlink"/>
          </w:rPr>
          <w:t>Βασικές ομάδες-στόχοι — άρθρο 22 παράγραφος 3 στοιχείο δ) σημείο iii) του ΚΚΔ:</w:t>
        </w:r>
        <w:r>
          <w:tab/>
        </w:r>
        <w:r>
          <w:fldChar w:fldCharType="begin"/>
        </w:r>
        <w:r>
          <w:instrText xml:space="preserve"> PAGEREF _Toc256000249 \h </w:instrText>
        </w:r>
        <w:r>
          <w:fldChar w:fldCharType="separate"/>
        </w:r>
        <w:r>
          <w:t>166</w:t>
        </w:r>
        <w:r>
          <w:fldChar w:fldCharType="end"/>
        </w:r>
      </w:hyperlink>
    </w:p>
    <w:p>
      <w:pPr>
        <w:pStyle w:val="TOC5"/>
        <w:tabs>
          <w:tab w:val="end" w:leader="dot" w:pos="10240"/>
        </w:tabs>
        <w:rPr>
          <w:rFonts w:asciiTheme="minorHAnsi" w:hAnsiTheme="minorHAnsi"/>
          <w:noProof/>
          <w:sz w:val="22"/>
        </w:rPr>
      </w:pPr>
      <w:hyperlink w:anchor="_Toc256000250"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_Toc256000250 \h </w:instrText>
        </w:r>
        <w:r>
          <w:fldChar w:fldCharType="separate"/>
        </w:r>
        <w:r>
          <w:t>167</w:t>
        </w:r>
        <w:r>
          <w:fldChar w:fldCharType="end"/>
        </w:r>
      </w:hyperlink>
    </w:p>
    <w:p>
      <w:pPr>
        <w:pStyle w:val="TOC5"/>
        <w:tabs>
          <w:tab w:val="end" w:leader="dot" w:pos="10240"/>
        </w:tabs>
        <w:rPr>
          <w:rFonts w:asciiTheme="minorHAnsi" w:hAnsiTheme="minorHAnsi"/>
          <w:noProof/>
          <w:sz w:val="22"/>
        </w:rPr>
      </w:pPr>
      <w:hyperlink w:anchor="_Toc256000251"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_Toc256000251 \h </w:instrText>
        </w:r>
        <w:r>
          <w:fldChar w:fldCharType="separate"/>
        </w:r>
        <w:r>
          <w:t>167</w:t>
        </w:r>
        <w:r>
          <w:fldChar w:fldCharType="end"/>
        </w:r>
      </w:hyperlink>
    </w:p>
    <w:p>
      <w:pPr>
        <w:pStyle w:val="TOC5"/>
        <w:tabs>
          <w:tab w:val="end" w:leader="dot" w:pos="10240"/>
        </w:tabs>
        <w:rPr>
          <w:rFonts w:asciiTheme="minorHAnsi" w:hAnsiTheme="minorHAnsi"/>
          <w:noProof/>
          <w:sz w:val="22"/>
        </w:rPr>
      </w:pPr>
      <w:hyperlink w:anchor="_Toc256000252"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_Toc256000252 \h </w:instrText>
        </w:r>
        <w:r>
          <w:fldChar w:fldCharType="separate"/>
        </w:r>
        <w:r>
          <w:t>167</w:t>
        </w:r>
        <w:r>
          <w:fldChar w:fldCharType="end"/>
        </w:r>
      </w:hyperlink>
    </w:p>
    <w:p>
      <w:pPr>
        <w:pStyle w:val="TOC5"/>
        <w:tabs>
          <w:tab w:val="end" w:leader="dot" w:pos="10240"/>
        </w:tabs>
        <w:rPr>
          <w:rFonts w:asciiTheme="minorHAnsi" w:hAnsiTheme="minorHAnsi"/>
          <w:noProof/>
          <w:sz w:val="22"/>
        </w:rPr>
      </w:pPr>
      <w:hyperlink w:anchor="_Toc256000253"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_Toc256000253 \h </w:instrText>
        </w:r>
        <w:r>
          <w:fldChar w:fldCharType="separate"/>
        </w:r>
        <w:r>
          <w:t>167</w:t>
        </w:r>
        <w:r>
          <w:fldChar w:fldCharType="end"/>
        </w:r>
      </w:hyperlink>
    </w:p>
    <w:p>
      <w:pPr>
        <w:pStyle w:val="TOC4"/>
        <w:tabs>
          <w:tab w:val="end" w:leader="dot" w:pos="10240"/>
        </w:tabs>
        <w:rPr>
          <w:rFonts w:asciiTheme="minorHAnsi" w:hAnsiTheme="minorHAnsi"/>
          <w:noProof/>
          <w:sz w:val="22"/>
        </w:rPr>
      </w:pPr>
      <w:hyperlink w:anchor="_Toc256000254" w:history="1">
        <w:r>
          <w:rPr>
            <w:rStyle w:val="Hyperlink"/>
          </w:rPr>
          <w:t>2.1.1.1.2. Δείκτες</w:t>
        </w:r>
        <w:r>
          <w:tab/>
        </w:r>
        <w:r>
          <w:fldChar w:fldCharType="begin"/>
        </w:r>
        <w:r>
          <w:instrText xml:space="preserve"> PAGEREF _Toc256000254 \h </w:instrText>
        </w:r>
        <w:r>
          <w:fldChar w:fldCharType="separate"/>
        </w:r>
        <w:r>
          <w:t>168</w:t>
        </w:r>
        <w:r>
          <w:fldChar w:fldCharType="end"/>
        </w:r>
      </w:hyperlink>
    </w:p>
    <w:p>
      <w:pPr>
        <w:pStyle w:val="TOC5"/>
        <w:tabs>
          <w:tab w:val="end" w:leader="dot" w:pos="10240"/>
        </w:tabs>
        <w:rPr>
          <w:rFonts w:asciiTheme="minorHAnsi" w:hAnsiTheme="minorHAnsi"/>
          <w:noProof/>
          <w:sz w:val="22"/>
        </w:rPr>
      </w:pPr>
      <w:hyperlink w:anchor="_Toc256000255" w:history="1">
        <w:r>
          <w:rPr>
            <w:rStyle w:val="Hyperlink"/>
          </w:rPr>
          <w:t>Πίνακας 2: Δείκτες εκροών</w:t>
        </w:r>
        <w:r>
          <w:tab/>
        </w:r>
        <w:r>
          <w:fldChar w:fldCharType="begin"/>
        </w:r>
        <w:r>
          <w:instrText xml:space="preserve"> PAGEREF _Toc256000255 \h </w:instrText>
        </w:r>
        <w:r>
          <w:fldChar w:fldCharType="separate"/>
        </w:r>
        <w:r>
          <w:t>168</w:t>
        </w:r>
        <w:r>
          <w:fldChar w:fldCharType="end"/>
        </w:r>
      </w:hyperlink>
    </w:p>
    <w:p>
      <w:pPr>
        <w:pStyle w:val="TOC5"/>
        <w:tabs>
          <w:tab w:val="end" w:leader="dot" w:pos="10240"/>
        </w:tabs>
        <w:rPr>
          <w:rFonts w:asciiTheme="minorHAnsi" w:hAnsiTheme="minorHAnsi"/>
          <w:noProof/>
          <w:sz w:val="22"/>
        </w:rPr>
      </w:pPr>
      <w:hyperlink w:anchor="_Toc256000256" w:history="1">
        <w:r>
          <w:rPr>
            <w:rStyle w:val="Hyperlink"/>
          </w:rPr>
          <w:t>Πίνακας 3: Δείκτες αποτελεσμάτων</w:t>
        </w:r>
        <w:r>
          <w:tab/>
        </w:r>
        <w:r>
          <w:fldChar w:fldCharType="begin"/>
        </w:r>
        <w:r>
          <w:instrText xml:space="preserve"> PAGEREF _Toc256000256 \h </w:instrText>
        </w:r>
        <w:r>
          <w:fldChar w:fldCharType="separate"/>
        </w:r>
        <w:r>
          <w:t>168</w:t>
        </w:r>
        <w:r>
          <w:fldChar w:fldCharType="end"/>
        </w:r>
      </w:hyperlink>
    </w:p>
    <w:p>
      <w:pPr>
        <w:pStyle w:val="TOC4"/>
        <w:tabs>
          <w:tab w:val="end" w:leader="dot" w:pos="10240"/>
        </w:tabs>
        <w:rPr>
          <w:rFonts w:asciiTheme="minorHAnsi" w:hAnsiTheme="minorHAnsi"/>
          <w:noProof/>
          <w:sz w:val="22"/>
        </w:rPr>
      </w:pPr>
      <w:hyperlink w:anchor="_Toc256000257"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_Toc256000257 \h </w:instrText>
        </w:r>
        <w:r>
          <w:fldChar w:fldCharType="separate"/>
        </w:r>
        <w:r>
          <w:t>168</w:t>
        </w:r>
        <w:r>
          <w:fldChar w:fldCharType="end"/>
        </w:r>
      </w:hyperlink>
    </w:p>
    <w:p>
      <w:pPr>
        <w:pStyle w:val="TOC5"/>
        <w:tabs>
          <w:tab w:val="end" w:leader="dot" w:pos="10240"/>
        </w:tabs>
        <w:rPr>
          <w:rFonts w:asciiTheme="minorHAnsi" w:hAnsiTheme="minorHAnsi"/>
          <w:noProof/>
          <w:sz w:val="22"/>
        </w:rPr>
      </w:pPr>
      <w:hyperlink w:anchor="_Toc256000258" w:history="1">
        <w:r>
          <w:rPr>
            <w:rStyle w:val="Hyperlink"/>
          </w:rPr>
          <w:t>Πίνακας 4: Διάσταση 1 — πεδίο παρέμβασης</w:t>
        </w:r>
        <w:r>
          <w:tab/>
        </w:r>
        <w:r>
          <w:fldChar w:fldCharType="begin"/>
        </w:r>
        <w:r>
          <w:instrText xml:space="preserve"> PAGEREF _Toc256000258 \h </w:instrText>
        </w:r>
        <w:r>
          <w:fldChar w:fldCharType="separate"/>
        </w:r>
        <w:r>
          <w:t>168</w:t>
        </w:r>
        <w:r>
          <w:fldChar w:fldCharType="end"/>
        </w:r>
      </w:hyperlink>
    </w:p>
    <w:p>
      <w:pPr>
        <w:pStyle w:val="TOC5"/>
        <w:tabs>
          <w:tab w:val="end" w:leader="dot" w:pos="10240"/>
        </w:tabs>
        <w:rPr>
          <w:rFonts w:asciiTheme="minorHAnsi" w:hAnsiTheme="minorHAnsi"/>
          <w:noProof/>
          <w:sz w:val="22"/>
        </w:rPr>
      </w:pPr>
      <w:hyperlink w:anchor="_Toc256000259" w:history="1">
        <w:r>
          <w:rPr>
            <w:rStyle w:val="Hyperlink"/>
          </w:rPr>
          <w:t>Πίνακας 5: Διάσταση 2 — μορφή χρηματοδότησης</w:t>
        </w:r>
        <w:r>
          <w:tab/>
        </w:r>
        <w:r>
          <w:fldChar w:fldCharType="begin"/>
        </w:r>
        <w:r>
          <w:instrText xml:space="preserve"> PAGEREF _Toc256000259 \h </w:instrText>
        </w:r>
        <w:r>
          <w:fldChar w:fldCharType="separate"/>
        </w:r>
        <w:r>
          <w:t>169</w:t>
        </w:r>
        <w:r>
          <w:fldChar w:fldCharType="end"/>
        </w:r>
      </w:hyperlink>
    </w:p>
    <w:p>
      <w:pPr>
        <w:pStyle w:val="TOC5"/>
        <w:tabs>
          <w:tab w:val="end" w:leader="dot" w:pos="10240"/>
        </w:tabs>
        <w:rPr>
          <w:rFonts w:asciiTheme="minorHAnsi" w:hAnsiTheme="minorHAnsi"/>
          <w:noProof/>
          <w:sz w:val="22"/>
        </w:rPr>
      </w:pPr>
      <w:hyperlink w:anchor="_Toc256000260"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_Toc256000260 \h </w:instrText>
        </w:r>
        <w:r>
          <w:fldChar w:fldCharType="separate"/>
        </w:r>
        <w:r>
          <w:t>169</w:t>
        </w:r>
        <w:r>
          <w:fldChar w:fldCharType="end"/>
        </w:r>
      </w:hyperlink>
    </w:p>
    <w:p>
      <w:pPr>
        <w:pStyle w:val="TOC5"/>
        <w:tabs>
          <w:tab w:val="end" w:leader="dot" w:pos="10240"/>
        </w:tabs>
        <w:rPr>
          <w:rFonts w:asciiTheme="minorHAnsi" w:hAnsiTheme="minorHAnsi"/>
          <w:noProof/>
          <w:sz w:val="22"/>
        </w:rPr>
      </w:pPr>
      <w:hyperlink w:anchor="_Toc256000261" w:history="1">
        <w:r>
          <w:rPr>
            <w:rStyle w:val="Hyperlink"/>
          </w:rPr>
          <w:t>Πίνακας 7: Διάσταση 6 — δευτερεύοντες θεματικοί στόχοι ΕΚΤ+</w:t>
        </w:r>
        <w:r>
          <w:tab/>
        </w:r>
        <w:r>
          <w:fldChar w:fldCharType="begin"/>
        </w:r>
        <w:r>
          <w:instrText xml:space="preserve"> PAGEREF _Toc256000261 \h </w:instrText>
        </w:r>
        <w:r>
          <w:fldChar w:fldCharType="separate"/>
        </w:r>
        <w:r>
          <w:t>169</w:t>
        </w:r>
        <w:r>
          <w:fldChar w:fldCharType="end"/>
        </w:r>
      </w:hyperlink>
    </w:p>
    <w:p>
      <w:pPr>
        <w:pStyle w:val="TOC5"/>
        <w:tabs>
          <w:tab w:val="end" w:leader="dot" w:pos="10240"/>
        </w:tabs>
        <w:rPr>
          <w:rFonts w:asciiTheme="minorHAnsi" w:hAnsiTheme="minorHAnsi"/>
          <w:noProof/>
          <w:sz w:val="22"/>
        </w:rPr>
      </w:pPr>
      <w:hyperlink w:anchor="_Toc256000262"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_Toc256000262 \h </w:instrText>
        </w:r>
        <w:r>
          <w:fldChar w:fldCharType="separate"/>
        </w:r>
        <w:r>
          <w:t>170</w:t>
        </w:r>
        <w:r>
          <w:fldChar w:fldCharType="end"/>
        </w:r>
      </w:hyperlink>
    </w:p>
    <w:p>
      <w:pPr>
        <w:pStyle w:val="TOC4"/>
        <w:tabs>
          <w:tab w:val="end" w:leader="dot" w:pos="10240"/>
        </w:tabs>
        <w:rPr>
          <w:rFonts w:asciiTheme="minorHAnsi" w:hAnsiTheme="minorHAnsi"/>
          <w:noProof/>
          <w:sz w:val="22"/>
        </w:rPr>
      </w:pPr>
      <w:hyperlink w:anchor="_Toc256000263" w:history="1">
        <w:r>
          <w:rPr>
            <w:rStyle w:val="Hyperlink"/>
          </w:rPr>
          <w: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t>
        </w:r>
        <w:r>
          <w:tab/>
        </w:r>
        <w:r>
          <w:fldChar w:fldCharType="begin"/>
        </w:r>
        <w:r>
          <w:instrText xml:space="preserve"> PAGEREF _Toc256000263 \h </w:instrText>
        </w:r>
        <w:r>
          <w:fldChar w:fldCharType="separate"/>
        </w:r>
        <w:r>
          <w:t>171</w:t>
        </w:r>
        <w:r>
          <w:fldChar w:fldCharType="end"/>
        </w:r>
      </w:hyperlink>
    </w:p>
    <w:p>
      <w:pPr>
        <w:pStyle w:val="TOC4"/>
        <w:tabs>
          <w:tab w:val="end" w:leader="dot" w:pos="10240"/>
        </w:tabs>
        <w:rPr>
          <w:rFonts w:asciiTheme="minorHAnsi" w:hAnsiTheme="minorHAnsi"/>
          <w:noProof/>
          <w:sz w:val="22"/>
        </w:rPr>
      </w:pPr>
      <w:hyperlink w:anchor="_Toc256000264" w:history="1">
        <w:r>
          <w:rPr>
            <w:rStyle w:val="Hyperlink"/>
          </w:rPr>
          <w:t>2.1.1.1.1. Παρεμβάσεις των ταμείων</w:t>
        </w:r>
        <w:r>
          <w:tab/>
        </w:r>
        <w:r>
          <w:fldChar w:fldCharType="begin"/>
        </w:r>
        <w:r>
          <w:instrText xml:space="preserve"> PAGEREF _Toc256000264 \h </w:instrText>
        </w:r>
        <w:r>
          <w:fldChar w:fldCharType="separate"/>
        </w:r>
        <w:r>
          <w:t>171</w:t>
        </w:r>
        <w:r>
          <w:fldChar w:fldCharType="end"/>
        </w:r>
      </w:hyperlink>
    </w:p>
    <w:p>
      <w:pPr>
        <w:pStyle w:val="TOC5"/>
        <w:tabs>
          <w:tab w:val="end" w:leader="dot" w:pos="10240"/>
        </w:tabs>
        <w:rPr>
          <w:rFonts w:asciiTheme="minorHAnsi" w:hAnsiTheme="minorHAnsi"/>
          <w:noProof/>
          <w:sz w:val="22"/>
        </w:rPr>
      </w:pPr>
      <w:hyperlink w:anchor="_Toc256000265"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_Toc256000265 \h </w:instrText>
        </w:r>
        <w:r>
          <w:fldChar w:fldCharType="separate"/>
        </w:r>
        <w:r>
          <w:t>171</w:t>
        </w:r>
        <w:r>
          <w:fldChar w:fldCharType="end"/>
        </w:r>
      </w:hyperlink>
    </w:p>
    <w:p>
      <w:pPr>
        <w:pStyle w:val="TOC5"/>
        <w:tabs>
          <w:tab w:val="end" w:leader="dot" w:pos="10240"/>
        </w:tabs>
        <w:rPr>
          <w:rFonts w:asciiTheme="minorHAnsi" w:hAnsiTheme="minorHAnsi"/>
          <w:noProof/>
          <w:sz w:val="22"/>
        </w:rPr>
      </w:pPr>
      <w:hyperlink w:anchor="_Toc256000266" w:history="1">
        <w:r>
          <w:rPr>
            <w:rStyle w:val="Hyperlink"/>
          </w:rPr>
          <w:t>Βασικές ομάδες-στόχοι — άρθρο 22 παράγραφος 3 στοιχείο δ) σημείο iii) του ΚΚΔ:</w:t>
        </w:r>
        <w:r>
          <w:tab/>
        </w:r>
        <w:r>
          <w:fldChar w:fldCharType="begin"/>
        </w:r>
        <w:r>
          <w:instrText xml:space="preserve"> PAGEREF _Toc256000266 \h </w:instrText>
        </w:r>
        <w:r>
          <w:fldChar w:fldCharType="separate"/>
        </w:r>
        <w:r>
          <w:t>172</w:t>
        </w:r>
        <w:r>
          <w:fldChar w:fldCharType="end"/>
        </w:r>
      </w:hyperlink>
    </w:p>
    <w:p>
      <w:pPr>
        <w:pStyle w:val="TOC5"/>
        <w:tabs>
          <w:tab w:val="end" w:leader="dot" w:pos="10240"/>
        </w:tabs>
        <w:rPr>
          <w:rFonts w:asciiTheme="minorHAnsi" w:hAnsiTheme="minorHAnsi"/>
          <w:noProof/>
          <w:sz w:val="22"/>
        </w:rPr>
      </w:pPr>
      <w:hyperlink w:anchor="_Toc256000267"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_Toc256000267 \h </w:instrText>
        </w:r>
        <w:r>
          <w:fldChar w:fldCharType="separate"/>
        </w:r>
        <w:r>
          <w:t>172</w:t>
        </w:r>
        <w:r>
          <w:fldChar w:fldCharType="end"/>
        </w:r>
      </w:hyperlink>
    </w:p>
    <w:p>
      <w:pPr>
        <w:pStyle w:val="TOC5"/>
        <w:tabs>
          <w:tab w:val="end" w:leader="dot" w:pos="10240"/>
        </w:tabs>
        <w:rPr>
          <w:rFonts w:asciiTheme="minorHAnsi" w:hAnsiTheme="minorHAnsi"/>
          <w:noProof/>
          <w:sz w:val="22"/>
        </w:rPr>
      </w:pPr>
      <w:hyperlink w:anchor="_Toc256000268"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_Toc256000268 \h </w:instrText>
        </w:r>
        <w:r>
          <w:fldChar w:fldCharType="separate"/>
        </w:r>
        <w:r>
          <w:t>173</w:t>
        </w:r>
        <w:r>
          <w:fldChar w:fldCharType="end"/>
        </w:r>
      </w:hyperlink>
    </w:p>
    <w:p>
      <w:pPr>
        <w:pStyle w:val="TOC5"/>
        <w:tabs>
          <w:tab w:val="end" w:leader="dot" w:pos="10240"/>
        </w:tabs>
        <w:rPr>
          <w:rFonts w:asciiTheme="minorHAnsi" w:hAnsiTheme="minorHAnsi"/>
          <w:noProof/>
          <w:sz w:val="22"/>
        </w:rPr>
      </w:pPr>
      <w:hyperlink w:anchor="_Toc256000269"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_Toc256000269 \h </w:instrText>
        </w:r>
        <w:r>
          <w:fldChar w:fldCharType="separate"/>
        </w:r>
        <w:r>
          <w:t>173</w:t>
        </w:r>
        <w:r>
          <w:fldChar w:fldCharType="end"/>
        </w:r>
      </w:hyperlink>
    </w:p>
    <w:p>
      <w:pPr>
        <w:pStyle w:val="TOC5"/>
        <w:tabs>
          <w:tab w:val="end" w:leader="dot" w:pos="10240"/>
        </w:tabs>
        <w:rPr>
          <w:rFonts w:asciiTheme="minorHAnsi" w:hAnsiTheme="minorHAnsi"/>
          <w:noProof/>
          <w:sz w:val="22"/>
        </w:rPr>
      </w:pPr>
      <w:hyperlink w:anchor="_Toc256000270"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_Toc256000270 \h </w:instrText>
        </w:r>
        <w:r>
          <w:fldChar w:fldCharType="separate"/>
        </w:r>
        <w:r>
          <w:t>173</w:t>
        </w:r>
        <w:r>
          <w:fldChar w:fldCharType="end"/>
        </w:r>
      </w:hyperlink>
    </w:p>
    <w:p>
      <w:pPr>
        <w:pStyle w:val="TOC4"/>
        <w:tabs>
          <w:tab w:val="end" w:leader="dot" w:pos="10240"/>
        </w:tabs>
        <w:rPr>
          <w:rFonts w:asciiTheme="minorHAnsi" w:hAnsiTheme="minorHAnsi"/>
          <w:noProof/>
          <w:sz w:val="22"/>
        </w:rPr>
      </w:pPr>
      <w:hyperlink w:anchor="_Toc256000271" w:history="1">
        <w:r>
          <w:rPr>
            <w:rStyle w:val="Hyperlink"/>
          </w:rPr>
          <w:t>2.1.1.1.2. Δείκτες</w:t>
        </w:r>
        <w:r>
          <w:tab/>
        </w:r>
        <w:r>
          <w:fldChar w:fldCharType="begin"/>
        </w:r>
        <w:r>
          <w:instrText xml:space="preserve"> PAGEREF _Toc256000271 \h </w:instrText>
        </w:r>
        <w:r>
          <w:fldChar w:fldCharType="separate"/>
        </w:r>
        <w:r>
          <w:t>173</w:t>
        </w:r>
        <w:r>
          <w:fldChar w:fldCharType="end"/>
        </w:r>
      </w:hyperlink>
    </w:p>
    <w:p>
      <w:pPr>
        <w:pStyle w:val="TOC5"/>
        <w:tabs>
          <w:tab w:val="end" w:leader="dot" w:pos="10240"/>
        </w:tabs>
        <w:rPr>
          <w:rFonts w:asciiTheme="minorHAnsi" w:hAnsiTheme="minorHAnsi"/>
          <w:noProof/>
          <w:sz w:val="22"/>
        </w:rPr>
      </w:pPr>
      <w:hyperlink w:anchor="_Toc256000272" w:history="1">
        <w:r>
          <w:rPr>
            <w:rStyle w:val="Hyperlink"/>
          </w:rPr>
          <w:t>Πίνακας 2: Δείκτες εκροών</w:t>
        </w:r>
        <w:r>
          <w:tab/>
        </w:r>
        <w:r>
          <w:fldChar w:fldCharType="begin"/>
        </w:r>
        <w:r>
          <w:instrText xml:space="preserve"> PAGEREF _Toc256000272 \h </w:instrText>
        </w:r>
        <w:r>
          <w:fldChar w:fldCharType="separate"/>
        </w:r>
        <w:r>
          <w:t>174</w:t>
        </w:r>
        <w:r>
          <w:fldChar w:fldCharType="end"/>
        </w:r>
      </w:hyperlink>
    </w:p>
    <w:p>
      <w:pPr>
        <w:pStyle w:val="TOC5"/>
        <w:tabs>
          <w:tab w:val="end" w:leader="dot" w:pos="10240"/>
        </w:tabs>
        <w:rPr>
          <w:rFonts w:asciiTheme="minorHAnsi" w:hAnsiTheme="minorHAnsi"/>
          <w:noProof/>
          <w:sz w:val="22"/>
        </w:rPr>
      </w:pPr>
      <w:hyperlink w:anchor="_Toc256000273" w:history="1">
        <w:r>
          <w:rPr>
            <w:rStyle w:val="Hyperlink"/>
          </w:rPr>
          <w:t>Πίνακας 3: Δείκτες αποτελεσμάτων</w:t>
        </w:r>
        <w:r>
          <w:tab/>
        </w:r>
        <w:r>
          <w:fldChar w:fldCharType="begin"/>
        </w:r>
        <w:r>
          <w:instrText xml:space="preserve"> PAGEREF _Toc256000273 \h </w:instrText>
        </w:r>
        <w:r>
          <w:fldChar w:fldCharType="separate"/>
        </w:r>
        <w:r>
          <w:t>174</w:t>
        </w:r>
        <w:r>
          <w:fldChar w:fldCharType="end"/>
        </w:r>
      </w:hyperlink>
    </w:p>
    <w:p>
      <w:pPr>
        <w:pStyle w:val="TOC4"/>
        <w:tabs>
          <w:tab w:val="end" w:leader="dot" w:pos="10240"/>
        </w:tabs>
        <w:rPr>
          <w:rFonts w:asciiTheme="minorHAnsi" w:hAnsiTheme="minorHAnsi"/>
          <w:noProof/>
          <w:sz w:val="22"/>
        </w:rPr>
      </w:pPr>
      <w:hyperlink w:anchor="_Toc256000274"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_Toc256000274 \h </w:instrText>
        </w:r>
        <w:r>
          <w:fldChar w:fldCharType="separate"/>
        </w:r>
        <w:r>
          <w:t>174</w:t>
        </w:r>
        <w:r>
          <w:fldChar w:fldCharType="end"/>
        </w:r>
      </w:hyperlink>
    </w:p>
    <w:p>
      <w:pPr>
        <w:pStyle w:val="TOC5"/>
        <w:tabs>
          <w:tab w:val="end" w:leader="dot" w:pos="10240"/>
        </w:tabs>
        <w:rPr>
          <w:rFonts w:asciiTheme="minorHAnsi" w:hAnsiTheme="minorHAnsi"/>
          <w:noProof/>
          <w:sz w:val="22"/>
        </w:rPr>
      </w:pPr>
      <w:hyperlink w:anchor="_Toc256000275" w:history="1">
        <w:r>
          <w:rPr>
            <w:rStyle w:val="Hyperlink"/>
          </w:rPr>
          <w:t>Πίνακας 4: Διάσταση 1 — πεδίο παρέμβασης</w:t>
        </w:r>
        <w:r>
          <w:tab/>
        </w:r>
        <w:r>
          <w:fldChar w:fldCharType="begin"/>
        </w:r>
        <w:r>
          <w:instrText xml:space="preserve"> PAGEREF _Toc256000275 \h </w:instrText>
        </w:r>
        <w:r>
          <w:fldChar w:fldCharType="separate"/>
        </w:r>
        <w:r>
          <w:t>174</w:t>
        </w:r>
        <w:r>
          <w:fldChar w:fldCharType="end"/>
        </w:r>
      </w:hyperlink>
    </w:p>
    <w:p>
      <w:pPr>
        <w:pStyle w:val="TOC5"/>
        <w:tabs>
          <w:tab w:val="end" w:leader="dot" w:pos="10240"/>
        </w:tabs>
        <w:rPr>
          <w:rFonts w:asciiTheme="minorHAnsi" w:hAnsiTheme="minorHAnsi"/>
          <w:noProof/>
          <w:sz w:val="22"/>
        </w:rPr>
      </w:pPr>
      <w:hyperlink w:anchor="_Toc256000276" w:history="1">
        <w:r>
          <w:rPr>
            <w:rStyle w:val="Hyperlink"/>
          </w:rPr>
          <w:t>Πίνακας 5: Διάσταση 2 — μορφή χρηματοδότησης</w:t>
        </w:r>
        <w:r>
          <w:tab/>
        </w:r>
        <w:r>
          <w:fldChar w:fldCharType="begin"/>
        </w:r>
        <w:r>
          <w:instrText xml:space="preserve"> PAGEREF _Toc256000276 \h </w:instrText>
        </w:r>
        <w:r>
          <w:fldChar w:fldCharType="separate"/>
        </w:r>
        <w:r>
          <w:t>175</w:t>
        </w:r>
        <w:r>
          <w:fldChar w:fldCharType="end"/>
        </w:r>
      </w:hyperlink>
    </w:p>
    <w:p>
      <w:pPr>
        <w:pStyle w:val="TOC5"/>
        <w:tabs>
          <w:tab w:val="end" w:leader="dot" w:pos="10240"/>
        </w:tabs>
        <w:rPr>
          <w:rFonts w:asciiTheme="minorHAnsi" w:hAnsiTheme="minorHAnsi"/>
          <w:noProof/>
          <w:sz w:val="22"/>
        </w:rPr>
      </w:pPr>
      <w:hyperlink w:anchor="_Toc256000277"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_Toc256000277 \h </w:instrText>
        </w:r>
        <w:r>
          <w:fldChar w:fldCharType="separate"/>
        </w:r>
        <w:r>
          <w:t>175</w:t>
        </w:r>
        <w:r>
          <w:fldChar w:fldCharType="end"/>
        </w:r>
      </w:hyperlink>
    </w:p>
    <w:p>
      <w:pPr>
        <w:pStyle w:val="TOC5"/>
        <w:tabs>
          <w:tab w:val="end" w:leader="dot" w:pos="10240"/>
        </w:tabs>
        <w:rPr>
          <w:rFonts w:asciiTheme="minorHAnsi" w:hAnsiTheme="minorHAnsi"/>
          <w:noProof/>
          <w:sz w:val="22"/>
        </w:rPr>
      </w:pPr>
      <w:hyperlink w:anchor="_Toc256000278" w:history="1">
        <w:r>
          <w:rPr>
            <w:rStyle w:val="Hyperlink"/>
          </w:rPr>
          <w:t>Πίνακας 7: Διάσταση 6 — δευτερεύοντες θεματικοί στόχοι ΕΚΤ+</w:t>
        </w:r>
        <w:r>
          <w:tab/>
        </w:r>
        <w:r>
          <w:fldChar w:fldCharType="begin"/>
        </w:r>
        <w:r>
          <w:instrText xml:space="preserve"> PAGEREF _Toc256000278 \h </w:instrText>
        </w:r>
        <w:r>
          <w:fldChar w:fldCharType="separate"/>
        </w:r>
        <w:r>
          <w:t>175</w:t>
        </w:r>
        <w:r>
          <w:fldChar w:fldCharType="end"/>
        </w:r>
      </w:hyperlink>
    </w:p>
    <w:p>
      <w:pPr>
        <w:pStyle w:val="TOC5"/>
        <w:tabs>
          <w:tab w:val="end" w:leader="dot" w:pos="10240"/>
        </w:tabs>
        <w:rPr>
          <w:rFonts w:asciiTheme="minorHAnsi" w:hAnsiTheme="minorHAnsi"/>
          <w:noProof/>
          <w:sz w:val="22"/>
        </w:rPr>
      </w:pPr>
      <w:hyperlink w:anchor="_Toc256000279"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_Toc256000279 \h </w:instrText>
        </w:r>
        <w:r>
          <w:fldChar w:fldCharType="separate"/>
        </w:r>
        <w:r>
          <w:t>175</w:t>
        </w:r>
        <w:r>
          <w:fldChar w:fldCharType="end"/>
        </w:r>
      </w:hyperlink>
    </w:p>
    <w:p>
      <w:pPr>
        <w:pStyle w:val="TOC4"/>
        <w:tabs>
          <w:tab w:val="end" w:leader="dot" w:pos="10240"/>
        </w:tabs>
        <w:rPr>
          <w:rFonts w:asciiTheme="minorHAnsi" w:hAnsiTheme="minorHAnsi"/>
          <w:noProof/>
          <w:sz w:val="22"/>
        </w:rPr>
      </w:pPr>
      <w:hyperlink w:anchor="_Toc256000280" w:history="1">
        <w:r>
          <w:rPr>
            <w:rStyle w:val="Hyperlink"/>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r>
          <w:tab/>
        </w:r>
        <w:r>
          <w:fldChar w:fldCharType="begin"/>
        </w:r>
        <w:r>
          <w:instrText xml:space="preserve"> PAGEREF _Toc256000280 \h </w:instrText>
        </w:r>
        <w:r>
          <w:fldChar w:fldCharType="separate"/>
        </w:r>
        <w:r>
          <w:t>177</w:t>
        </w:r>
        <w:r>
          <w:fldChar w:fldCharType="end"/>
        </w:r>
      </w:hyperlink>
    </w:p>
    <w:p>
      <w:pPr>
        <w:pStyle w:val="TOC4"/>
        <w:tabs>
          <w:tab w:val="end" w:leader="dot" w:pos="10240"/>
        </w:tabs>
        <w:rPr>
          <w:rFonts w:asciiTheme="minorHAnsi" w:hAnsiTheme="minorHAnsi"/>
          <w:noProof/>
          <w:sz w:val="22"/>
        </w:rPr>
      </w:pPr>
      <w:hyperlink w:anchor="_Toc256000281" w:history="1">
        <w:r>
          <w:rPr>
            <w:rStyle w:val="Hyperlink"/>
          </w:rPr>
          <w:t>2.1.1.1.1. Παρεμβάσεις των ταμείων</w:t>
        </w:r>
        <w:r>
          <w:tab/>
        </w:r>
        <w:r>
          <w:fldChar w:fldCharType="begin"/>
        </w:r>
        <w:r>
          <w:instrText xml:space="preserve"> PAGEREF _Toc256000281 \h </w:instrText>
        </w:r>
        <w:r>
          <w:fldChar w:fldCharType="separate"/>
        </w:r>
        <w:r>
          <w:t>177</w:t>
        </w:r>
        <w:r>
          <w:fldChar w:fldCharType="end"/>
        </w:r>
      </w:hyperlink>
    </w:p>
    <w:p>
      <w:pPr>
        <w:pStyle w:val="TOC5"/>
        <w:tabs>
          <w:tab w:val="end" w:leader="dot" w:pos="10240"/>
        </w:tabs>
        <w:rPr>
          <w:rFonts w:asciiTheme="minorHAnsi" w:hAnsiTheme="minorHAnsi"/>
          <w:noProof/>
          <w:sz w:val="22"/>
        </w:rPr>
      </w:pPr>
      <w:hyperlink w:anchor="_Toc256000282"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_Toc256000282 \h </w:instrText>
        </w:r>
        <w:r>
          <w:fldChar w:fldCharType="separate"/>
        </w:r>
        <w:r>
          <w:t>177</w:t>
        </w:r>
        <w:r>
          <w:fldChar w:fldCharType="end"/>
        </w:r>
      </w:hyperlink>
    </w:p>
    <w:p>
      <w:pPr>
        <w:pStyle w:val="TOC5"/>
        <w:tabs>
          <w:tab w:val="end" w:leader="dot" w:pos="10240"/>
        </w:tabs>
        <w:rPr>
          <w:rFonts w:asciiTheme="minorHAnsi" w:hAnsiTheme="minorHAnsi"/>
          <w:noProof/>
          <w:sz w:val="22"/>
        </w:rPr>
      </w:pPr>
      <w:hyperlink w:anchor="_Toc256000283" w:history="1">
        <w:r>
          <w:rPr>
            <w:rStyle w:val="Hyperlink"/>
          </w:rPr>
          <w:t>Βασικές ομάδες-στόχοι — άρθρο 22 παράγραφος 3 στοιχείο δ) σημείο iii) του ΚΚΔ:</w:t>
        </w:r>
        <w:r>
          <w:tab/>
        </w:r>
        <w:r>
          <w:fldChar w:fldCharType="begin"/>
        </w:r>
        <w:r>
          <w:instrText xml:space="preserve"> PAGEREF _Toc256000283 \h </w:instrText>
        </w:r>
        <w:r>
          <w:fldChar w:fldCharType="separate"/>
        </w:r>
        <w:r>
          <w:t>178</w:t>
        </w:r>
        <w:r>
          <w:fldChar w:fldCharType="end"/>
        </w:r>
      </w:hyperlink>
    </w:p>
    <w:p>
      <w:pPr>
        <w:pStyle w:val="TOC5"/>
        <w:tabs>
          <w:tab w:val="end" w:leader="dot" w:pos="10240"/>
        </w:tabs>
        <w:rPr>
          <w:rFonts w:asciiTheme="minorHAnsi" w:hAnsiTheme="minorHAnsi"/>
          <w:noProof/>
          <w:sz w:val="22"/>
        </w:rPr>
      </w:pPr>
      <w:hyperlink w:anchor="_Toc256000284"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_Toc256000284 \h </w:instrText>
        </w:r>
        <w:r>
          <w:fldChar w:fldCharType="separate"/>
        </w:r>
        <w:r>
          <w:t>178</w:t>
        </w:r>
        <w:r>
          <w:fldChar w:fldCharType="end"/>
        </w:r>
      </w:hyperlink>
    </w:p>
    <w:p>
      <w:pPr>
        <w:pStyle w:val="TOC5"/>
        <w:tabs>
          <w:tab w:val="end" w:leader="dot" w:pos="10240"/>
        </w:tabs>
        <w:rPr>
          <w:rFonts w:asciiTheme="minorHAnsi" w:hAnsiTheme="minorHAnsi"/>
          <w:noProof/>
          <w:sz w:val="22"/>
        </w:rPr>
      </w:pPr>
      <w:hyperlink w:anchor="_Toc256000285"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_Toc256000285 \h </w:instrText>
        </w:r>
        <w:r>
          <w:fldChar w:fldCharType="separate"/>
        </w:r>
        <w:r>
          <w:t>178</w:t>
        </w:r>
        <w:r>
          <w:fldChar w:fldCharType="end"/>
        </w:r>
      </w:hyperlink>
    </w:p>
    <w:p>
      <w:pPr>
        <w:pStyle w:val="TOC5"/>
        <w:tabs>
          <w:tab w:val="end" w:leader="dot" w:pos="10240"/>
        </w:tabs>
        <w:rPr>
          <w:rFonts w:asciiTheme="minorHAnsi" w:hAnsiTheme="minorHAnsi"/>
          <w:noProof/>
          <w:sz w:val="22"/>
        </w:rPr>
      </w:pPr>
      <w:hyperlink w:anchor="_Toc256000286"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_Toc256000286 \h </w:instrText>
        </w:r>
        <w:r>
          <w:fldChar w:fldCharType="separate"/>
        </w:r>
        <w:r>
          <w:t>178</w:t>
        </w:r>
        <w:r>
          <w:fldChar w:fldCharType="end"/>
        </w:r>
      </w:hyperlink>
    </w:p>
    <w:p>
      <w:pPr>
        <w:pStyle w:val="TOC5"/>
        <w:tabs>
          <w:tab w:val="end" w:leader="dot" w:pos="10240"/>
        </w:tabs>
        <w:rPr>
          <w:rFonts w:asciiTheme="minorHAnsi" w:hAnsiTheme="minorHAnsi"/>
          <w:noProof/>
          <w:sz w:val="22"/>
        </w:rPr>
      </w:pPr>
      <w:hyperlink w:anchor="_Toc256000287"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_Toc256000287 \h </w:instrText>
        </w:r>
        <w:r>
          <w:fldChar w:fldCharType="separate"/>
        </w:r>
        <w:r>
          <w:t>179</w:t>
        </w:r>
        <w:r>
          <w:fldChar w:fldCharType="end"/>
        </w:r>
      </w:hyperlink>
    </w:p>
    <w:p>
      <w:pPr>
        <w:pStyle w:val="TOC4"/>
        <w:tabs>
          <w:tab w:val="end" w:leader="dot" w:pos="10240"/>
        </w:tabs>
        <w:rPr>
          <w:rFonts w:asciiTheme="minorHAnsi" w:hAnsiTheme="minorHAnsi"/>
          <w:noProof/>
          <w:sz w:val="22"/>
        </w:rPr>
      </w:pPr>
      <w:hyperlink w:anchor="_Toc256000288" w:history="1">
        <w:r>
          <w:rPr>
            <w:rStyle w:val="Hyperlink"/>
          </w:rPr>
          <w:t>2.1.1.1.2. Δείκτες</w:t>
        </w:r>
        <w:r>
          <w:tab/>
        </w:r>
        <w:r>
          <w:fldChar w:fldCharType="begin"/>
        </w:r>
        <w:r>
          <w:instrText xml:space="preserve"> PAGEREF _Toc256000288 \h </w:instrText>
        </w:r>
        <w:r>
          <w:fldChar w:fldCharType="separate"/>
        </w:r>
        <w:r>
          <w:t>179</w:t>
        </w:r>
        <w:r>
          <w:fldChar w:fldCharType="end"/>
        </w:r>
      </w:hyperlink>
    </w:p>
    <w:p>
      <w:pPr>
        <w:pStyle w:val="TOC5"/>
        <w:tabs>
          <w:tab w:val="end" w:leader="dot" w:pos="10240"/>
        </w:tabs>
        <w:rPr>
          <w:rFonts w:asciiTheme="minorHAnsi" w:hAnsiTheme="minorHAnsi"/>
          <w:noProof/>
          <w:sz w:val="22"/>
        </w:rPr>
      </w:pPr>
      <w:hyperlink w:anchor="_Toc256000289" w:history="1">
        <w:r>
          <w:rPr>
            <w:rStyle w:val="Hyperlink"/>
          </w:rPr>
          <w:t>Πίνακας 2: Δείκτες εκροών</w:t>
        </w:r>
        <w:r>
          <w:tab/>
        </w:r>
        <w:r>
          <w:fldChar w:fldCharType="begin"/>
        </w:r>
        <w:r>
          <w:instrText xml:space="preserve"> PAGEREF _Toc256000289 \h </w:instrText>
        </w:r>
        <w:r>
          <w:fldChar w:fldCharType="separate"/>
        </w:r>
        <w:r>
          <w:t>179</w:t>
        </w:r>
        <w:r>
          <w:fldChar w:fldCharType="end"/>
        </w:r>
      </w:hyperlink>
    </w:p>
    <w:p>
      <w:pPr>
        <w:pStyle w:val="TOC5"/>
        <w:tabs>
          <w:tab w:val="end" w:leader="dot" w:pos="10240"/>
        </w:tabs>
        <w:rPr>
          <w:rFonts w:asciiTheme="minorHAnsi" w:hAnsiTheme="minorHAnsi"/>
          <w:noProof/>
          <w:sz w:val="22"/>
        </w:rPr>
      </w:pPr>
      <w:hyperlink w:anchor="_Toc256000290" w:history="1">
        <w:r>
          <w:rPr>
            <w:rStyle w:val="Hyperlink"/>
          </w:rPr>
          <w:t>Πίνακας 3: Δείκτες αποτελεσμάτων</w:t>
        </w:r>
        <w:r>
          <w:tab/>
        </w:r>
        <w:r>
          <w:fldChar w:fldCharType="begin"/>
        </w:r>
        <w:r>
          <w:instrText xml:space="preserve"> PAGEREF _Toc256000290 \h </w:instrText>
        </w:r>
        <w:r>
          <w:fldChar w:fldCharType="separate"/>
        </w:r>
        <w:r>
          <w:t>179</w:t>
        </w:r>
        <w:r>
          <w:fldChar w:fldCharType="end"/>
        </w:r>
      </w:hyperlink>
    </w:p>
    <w:p>
      <w:pPr>
        <w:pStyle w:val="TOC4"/>
        <w:tabs>
          <w:tab w:val="end" w:leader="dot" w:pos="10240"/>
        </w:tabs>
        <w:rPr>
          <w:rFonts w:asciiTheme="minorHAnsi" w:hAnsiTheme="minorHAnsi"/>
          <w:noProof/>
          <w:sz w:val="22"/>
        </w:rPr>
      </w:pPr>
      <w:hyperlink w:anchor="_Toc256000291"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_Toc256000291 \h </w:instrText>
        </w:r>
        <w:r>
          <w:fldChar w:fldCharType="separate"/>
        </w:r>
        <w:r>
          <w:t>180</w:t>
        </w:r>
        <w:r>
          <w:fldChar w:fldCharType="end"/>
        </w:r>
      </w:hyperlink>
    </w:p>
    <w:p>
      <w:pPr>
        <w:pStyle w:val="TOC5"/>
        <w:tabs>
          <w:tab w:val="end" w:leader="dot" w:pos="10240"/>
        </w:tabs>
        <w:rPr>
          <w:rFonts w:asciiTheme="minorHAnsi" w:hAnsiTheme="minorHAnsi"/>
          <w:noProof/>
          <w:sz w:val="22"/>
        </w:rPr>
      </w:pPr>
      <w:hyperlink w:anchor="_Toc256000292" w:history="1">
        <w:r>
          <w:rPr>
            <w:rStyle w:val="Hyperlink"/>
          </w:rPr>
          <w:t>Πίνακας 4: Διάσταση 1 — πεδίο παρέμβασης</w:t>
        </w:r>
        <w:r>
          <w:tab/>
        </w:r>
        <w:r>
          <w:fldChar w:fldCharType="begin"/>
        </w:r>
        <w:r>
          <w:instrText xml:space="preserve"> PAGEREF _Toc256000292 \h </w:instrText>
        </w:r>
        <w:r>
          <w:fldChar w:fldCharType="separate"/>
        </w:r>
        <w:r>
          <w:t>180</w:t>
        </w:r>
        <w:r>
          <w:fldChar w:fldCharType="end"/>
        </w:r>
      </w:hyperlink>
    </w:p>
    <w:p>
      <w:pPr>
        <w:pStyle w:val="TOC5"/>
        <w:tabs>
          <w:tab w:val="end" w:leader="dot" w:pos="10240"/>
        </w:tabs>
        <w:rPr>
          <w:rFonts w:asciiTheme="minorHAnsi" w:hAnsiTheme="minorHAnsi"/>
          <w:noProof/>
          <w:sz w:val="22"/>
        </w:rPr>
      </w:pPr>
      <w:hyperlink w:anchor="_Toc256000293" w:history="1">
        <w:r>
          <w:rPr>
            <w:rStyle w:val="Hyperlink"/>
          </w:rPr>
          <w:t>Πίνακας 5: Διάσταση 2 — μορφή χρηματοδότησης</w:t>
        </w:r>
        <w:r>
          <w:tab/>
        </w:r>
        <w:r>
          <w:fldChar w:fldCharType="begin"/>
        </w:r>
        <w:r>
          <w:instrText xml:space="preserve"> PAGEREF _Toc256000293 \h </w:instrText>
        </w:r>
        <w:r>
          <w:fldChar w:fldCharType="separate"/>
        </w:r>
        <w:r>
          <w:t>180</w:t>
        </w:r>
        <w:r>
          <w:fldChar w:fldCharType="end"/>
        </w:r>
      </w:hyperlink>
    </w:p>
    <w:p>
      <w:pPr>
        <w:pStyle w:val="TOC5"/>
        <w:tabs>
          <w:tab w:val="end" w:leader="dot" w:pos="10240"/>
        </w:tabs>
        <w:rPr>
          <w:rFonts w:asciiTheme="minorHAnsi" w:hAnsiTheme="minorHAnsi"/>
          <w:noProof/>
          <w:sz w:val="22"/>
        </w:rPr>
      </w:pPr>
      <w:hyperlink w:anchor="_Toc256000294" w:history="1">
        <w:r>
          <w:rPr>
            <w:rStyle w:val="Hyperlink"/>
          </w:rPr>
          <w:t>Πίνακας 6: Διάσταση 3 — μηχανισμός εδαφικής υλοποίησης και εδαφική εστίαση</w:t>
        </w:r>
        <w:r>
          <w:tab/>
        </w:r>
        <w:r>
          <w:fldChar w:fldCharType="begin"/>
        </w:r>
        <w:r>
          <w:instrText xml:space="preserve"> PAGEREF _Toc256000294 \h </w:instrText>
        </w:r>
        <w:r>
          <w:fldChar w:fldCharType="separate"/>
        </w:r>
        <w:r>
          <w:t>180</w:t>
        </w:r>
        <w:r>
          <w:fldChar w:fldCharType="end"/>
        </w:r>
      </w:hyperlink>
    </w:p>
    <w:p>
      <w:pPr>
        <w:pStyle w:val="TOC5"/>
        <w:tabs>
          <w:tab w:val="end" w:leader="dot" w:pos="10240"/>
        </w:tabs>
        <w:rPr>
          <w:rFonts w:asciiTheme="minorHAnsi" w:hAnsiTheme="minorHAnsi"/>
          <w:noProof/>
          <w:sz w:val="22"/>
        </w:rPr>
      </w:pPr>
      <w:hyperlink w:anchor="_Toc256000295" w:history="1">
        <w:r>
          <w:rPr>
            <w:rStyle w:val="Hyperlink"/>
          </w:rPr>
          <w:t>Πίνακας 7: Διάσταση 6 — δευτερεύοντες θεματικοί στόχοι ΕΚΤ+</w:t>
        </w:r>
        <w:r>
          <w:tab/>
        </w:r>
        <w:r>
          <w:fldChar w:fldCharType="begin"/>
        </w:r>
        <w:r>
          <w:instrText xml:space="preserve"> PAGEREF _Toc256000295 \h </w:instrText>
        </w:r>
        <w:r>
          <w:fldChar w:fldCharType="separate"/>
        </w:r>
        <w:r>
          <w:t>181</w:t>
        </w:r>
        <w:r>
          <w:fldChar w:fldCharType="end"/>
        </w:r>
      </w:hyperlink>
    </w:p>
    <w:p>
      <w:pPr>
        <w:pStyle w:val="TOC5"/>
        <w:tabs>
          <w:tab w:val="end" w:leader="dot" w:pos="10240"/>
        </w:tabs>
        <w:rPr>
          <w:rFonts w:asciiTheme="minorHAnsi" w:hAnsiTheme="minorHAnsi"/>
          <w:noProof/>
          <w:sz w:val="22"/>
        </w:rPr>
      </w:pPr>
      <w:hyperlink w:anchor="_Toc256000296"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_Toc256000296 \h </w:instrText>
        </w:r>
        <w:r>
          <w:fldChar w:fldCharType="separate"/>
        </w:r>
        <w:r>
          <w:t>181</w:t>
        </w:r>
        <w:r>
          <w:fldChar w:fldCharType="end"/>
        </w:r>
      </w:hyperlink>
    </w:p>
    <w:p>
      <w:pPr>
        <w:pStyle w:val="TOC4"/>
        <w:tabs>
          <w:tab w:val="end" w:leader="dot" w:pos="10240"/>
        </w:tabs>
        <w:rPr>
          <w:rFonts w:asciiTheme="minorHAnsi" w:hAnsiTheme="minorHAnsi"/>
          <w:noProof/>
          <w:sz w:val="22"/>
        </w:rPr>
      </w:pPr>
      <w:hyperlink w:anchor="_Toc256000297" w:history="1">
        <w:r>
          <w:rPr>
            <w:rStyle w:val="Hyperlink"/>
          </w:rPr>
          <w: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r>
          <w:tab/>
        </w:r>
        <w:r>
          <w:fldChar w:fldCharType="begin"/>
        </w:r>
        <w:r>
          <w:instrText xml:space="preserve"> PAGEREF _Toc256000297 \h </w:instrText>
        </w:r>
        <w:r>
          <w:fldChar w:fldCharType="separate"/>
        </w:r>
        <w:r>
          <w:t>182</w:t>
        </w:r>
        <w:r>
          <w:fldChar w:fldCharType="end"/>
        </w:r>
      </w:hyperlink>
    </w:p>
    <w:p>
      <w:pPr>
        <w:pStyle w:val="TOC4"/>
        <w:tabs>
          <w:tab w:val="end" w:leader="dot" w:pos="10240"/>
        </w:tabs>
        <w:rPr>
          <w:rFonts w:asciiTheme="minorHAnsi" w:hAnsiTheme="minorHAnsi"/>
          <w:noProof/>
          <w:sz w:val="22"/>
        </w:rPr>
      </w:pPr>
      <w:hyperlink w:anchor="_Toc256000298" w:history="1">
        <w:r>
          <w:rPr>
            <w:rStyle w:val="Hyperlink"/>
          </w:rPr>
          <w:t>2.1.1.1.1. Παρεμβάσεις των ταμείων</w:t>
        </w:r>
        <w:r>
          <w:tab/>
        </w:r>
        <w:r>
          <w:fldChar w:fldCharType="begin"/>
        </w:r>
        <w:r>
          <w:instrText xml:space="preserve"> PAGEREF _Toc256000298 \h </w:instrText>
        </w:r>
        <w:r>
          <w:fldChar w:fldCharType="separate"/>
        </w:r>
        <w:r>
          <w:t>182</w:t>
        </w:r>
        <w:r>
          <w:fldChar w:fldCharType="end"/>
        </w:r>
      </w:hyperlink>
    </w:p>
    <w:p>
      <w:pPr>
        <w:pStyle w:val="TOC5"/>
        <w:tabs>
          <w:tab w:val="end" w:leader="dot" w:pos="10240"/>
        </w:tabs>
        <w:rPr>
          <w:rFonts w:asciiTheme="minorHAnsi" w:hAnsiTheme="minorHAnsi"/>
          <w:noProof/>
          <w:sz w:val="22"/>
        </w:rPr>
      </w:pPr>
      <w:hyperlink w:anchor="_Toc256000299"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_Toc256000299 \h </w:instrText>
        </w:r>
        <w:r>
          <w:fldChar w:fldCharType="separate"/>
        </w:r>
        <w:r>
          <w:t>182</w:t>
        </w:r>
        <w:r>
          <w:fldChar w:fldCharType="end"/>
        </w:r>
      </w:hyperlink>
    </w:p>
    <w:p>
      <w:pPr>
        <w:pStyle w:val="TOC5"/>
        <w:tabs>
          <w:tab w:val="end" w:leader="dot" w:pos="10240"/>
        </w:tabs>
        <w:rPr>
          <w:rFonts w:asciiTheme="minorHAnsi" w:hAnsiTheme="minorHAnsi"/>
          <w:noProof/>
          <w:sz w:val="22"/>
        </w:rPr>
      </w:pPr>
      <w:hyperlink w:anchor="_Toc256000300" w:history="1">
        <w:r>
          <w:rPr>
            <w:rStyle w:val="Hyperlink"/>
          </w:rPr>
          <w:t>Βασικές ομάδες-στόχοι — άρθρο 22 παράγραφος 3 στοιχείο δ) σημείο iii) του ΚΚΔ:</w:t>
        </w:r>
        <w:r>
          <w:tab/>
        </w:r>
        <w:r>
          <w:fldChar w:fldCharType="begin"/>
        </w:r>
        <w:r>
          <w:instrText xml:space="preserve"> PAGEREF _Toc256000300 \h </w:instrText>
        </w:r>
        <w:r>
          <w:fldChar w:fldCharType="separate"/>
        </w:r>
        <w:r>
          <w:t>183</w:t>
        </w:r>
        <w:r>
          <w:fldChar w:fldCharType="end"/>
        </w:r>
      </w:hyperlink>
    </w:p>
    <w:p>
      <w:pPr>
        <w:pStyle w:val="TOC5"/>
        <w:tabs>
          <w:tab w:val="end" w:leader="dot" w:pos="10240"/>
        </w:tabs>
        <w:rPr>
          <w:rFonts w:asciiTheme="minorHAnsi" w:hAnsiTheme="minorHAnsi"/>
          <w:noProof/>
          <w:sz w:val="22"/>
        </w:rPr>
      </w:pPr>
      <w:hyperlink w:anchor="_Toc256000301"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_Toc256000301 \h </w:instrText>
        </w:r>
        <w:r>
          <w:fldChar w:fldCharType="separate"/>
        </w:r>
        <w:r>
          <w:t>183</w:t>
        </w:r>
        <w:r>
          <w:fldChar w:fldCharType="end"/>
        </w:r>
      </w:hyperlink>
    </w:p>
    <w:p>
      <w:pPr>
        <w:pStyle w:val="TOC5"/>
        <w:tabs>
          <w:tab w:val="end" w:leader="dot" w:pos="10240"/>
        </w:tabs>
        <w:rPr>
          <w:rFonts w:asciiTheme="minorHAnsi" w:hAnsiTheme="minorHAnsi"/>
          <w:noProof/>
          <w:sz w:val="22"/>
        </w:rPr>
      </w:pPr>
      <w:hyperlink w:anchor="_Toc256000302"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_Toc256000302 \h </w:instrText>
        </w:r>
        <w:r>
          <w:fldChar w:fldCharType="separate"/>
        </w:r>
        <w:r>
          <w:t>184</w:t>
        </w:r>
        <w:r>
          <w:fldChar w:fldCharType="end"/>
        </w:r>
      </w:hyperlink>
    </w:p>
    <w:p>
      <w:pPr>
        <w:pStyle w:val="TOC5"/>
        <w:tabs>
          <w:tab w:val="end" w:leader="dot" w:pos="10240"/>
        </w:tabs>
        <w:rPr>
          <w:rFonts w:asciiTheme="minorHAnsi" w:hAnsiTheme="minorHAnsi"/>
          <w:noProof/>
          <w:sz w:val="22"/>
        </w:rPr>
      </w:pPr>
      <w:hyperlink w:anchor="_Toc256000303"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_Toc256000303 \h </w:instrText>
        </w:r>
        <w:r>
          <w:fldChar w:fldCharType="separate"/>
        </w:r>
        <w:r>
          <w:t>184</w:t>
        </w:r>
        <w:r>
          <w:fldChar w:fldCharType="end"/>
        </w:r>
      </w:hyperlink>
    </w:p>
    <w:p>
      <w:pPr>
        <w:pStyle w:val="TOC5"/>
        <w:tabs>
          <w:tab w:val="end" w:leader="dot" w:pos="10240"/>
        </w:tabs>
        <w:rPr>
          <w:rFonts w:asciiTheme="minorHAnsi" w:hAnsiTheme="minorHAnsi"/>
          <w:noProof/>
          <w:sz w:val="22"/>
        </w:rPr>
      </w:pPr>
      <w:hyperlink w:anchor="_Toc256000304"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_Toc256000304 \h </w:instrText>
        </w:r>
        <w:r>
          <w:fldChar w:fldCharType="separate"/>
        </w:r>
        <w:r>
          <w:t>184</w:t>
        </w:r>
        <w:r>
          <w:fldChar w:fldCharType="end"/>
        </w:r>
      </w:hyperlink>
    </w:p>
    <w:p>
      <w:pPr>
        <w:pStyle w:val="TOC4"/>
        <w:tabs>
          <w:tab w:val="end" w:leader="dot" w:pos="10240"/>
        </w:tabs>
        <w:rPr>
          <w:rFonts w:asciiTheme="minorHAnsi" w:hAnsiTheme="minorHAnsi"/>
          <w:noProof/>
          <w:sz w:val="22"/>
        </w:rPr>
      </w:pPr>
      <w:hyperlink w:anchor="_Toc256000305" w:history="1">
        <w:r>
          <w:rPr>
            <w:rStyle w:val="Hyperlink"/>
          </w:rPr>
          <w:t>2.1.1.1.2. Δείκτες</w:t>
        </w:r>
        <w:r>
          <w:tab/>
        </w:r>
        <w:r>
          <w:fldChar w:fldCharType="begin"/>
        </w:r>
        <w:r>
          <w:instrText xml:space="preserve"> PAGEREF _Toc256000305 \h </w:instrText>
        </w:r>
        <w:r>
          <w:fldChar w:fldCharType="separate"/>
        </w:r>
        <w:r>
          <w:t>184</w:t>
        </w:r>
        <w:r>
          <w:fldChar w:fldCharType="end"/>
        </w:r>
      </w:hyperlink>
    </w:p>
    <w:p>
      <w:pPr>
        <w:pStyle w:val="TOC5"/>
        <w:tabs>
          <w:tab w:val="end" w:leader="dot" w:pos="10240"/>
        </w:tabs>
        <w:rPr>
          <w:rFonts w:asciiTheme="minorHAnsi" w:hAnsiTheme="minorHAnsi"/>
          <w:noProof/>
          <w:sz w:val="22"/>
        </w:rPr>
      </w:pPr>
      <w:hyperlink w:anchor="_Toc256000306" w:history="1">
        <w:r>
          <w:rPr>
            <w:rStyle w:val="Hyperlink"/>
          </w:rPr>
          <w:t>Πίνακας 2: Δείκτες εκροών</w:t>
        </w:r>
        <w:r>
          <w:tab/>
        </w:r>
        <w:r>
          <w:fldChar w:fldCharType="begin"/>
        </w:r>
        <w:r>
          <w:instrText xml:space="preserve"> PAGEREF _Toc256000306 \h </w:instrText>
        </w:r>
        <w:r>
          <w:fldChar w:fldCharType="separate"/>
        </w:r>
        <w:r>
          <w:t>185</w:t>
        </w:r>
        <w:r>
          <w:fldChar w:fldCharType="end"/>
        </w:r>
      </w:hyperlink>
    </w:p>
    <w:p>
      <w:pPr>
        <w:pStyle w:val="TOC5"/>
        <w:tabs>
          <w:tab w:val="end" w:leader="dot" w:pos="10240"/>
        </w:tabs>
        <w:rPr>
          <w:rFonts w:asciiTheme="minorHAnsi" w:hAnsiTheme="minorHAnsi"/>
          <w:noProof/>
          <w:sz w:val="22"/>
        </w:rPr>
      </w:pPr>
      <w:hyperlink w:anchor="_Toc256000307" w:history="1">
        <w:r>
          <w:rPr>
            <w:rStyle w:val="Hyperlink"/>
          </w:rPr>
          <w:t>Πίνακας 3: Δείκτες αποτελεσμάτων</w:t>
        </w:r>
        <w:r>
          <w:tab/>
        </w:r>
        <w:r>
          <w:fldChar w:fldCharType="begin"/>
        </w:r>
        <w:r>
          <w:instrText xml:space="preserve"> PAGEREF _Toc256000307 \h </w:instrText>
        </w:r>
        <w:r>
          <w:fldChar w:fldCharType="separate"/>
        </w:r>
        <w:r>
          <w:t>185</w:t>
        </w:r>
        <w:r>
          <w:fldChar w:fldCharType="end"/>
        </w:r>
      </w:hyperlink>
    </w:p>
    <w:p>
      <w:pPr>
        <w:pStyle w:val="TOC4"/>
        <w:tabs>
          <w:tab w:val="end" w:leader="dot" w:pos="10240"/>
        </w:tabs>
        <w:rPr>
          <w:rFonts w:asciiTheme="minorHAnsi" w:hAnsiTheme="minorHAnsi"/>
          <w:noProof/>
          <w:sz w:val="22"/>
        </w:rPr>
      </w:pPr>
      <w:hyperlink w:anchor="_Toc256000308"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_Toc256000308 \h </w:instrText>
        </w:r>
        <w:r>
          <w:fldChar w:fldCharType="separate"/>
        </w:r>
        <w:r>
          <w:t>185</w:t>
        </w:r>
        <w:r>
          <w:fldChar w:fldCharType="end"/>
        </w:r>
      </w:hyperlink>
    </w:p>
    <w:p>
      <w:pPr>
        <w:pStyle w:val="TOC5"/>
        <w:tabs>
          <w:tab w:val="end" w:leader="dot" w:pos="10240"/>
        </w:tabs>
        <w:rPr>
          <w:rFonts w:asciiTheme="minorHAnsi" w:hAnsiTheme="minorHAnsi"/>
          <w:noProof/>
          <w:sz w:val="22"/>
        </w:rPr>
      </w:pPr>
      <w:hyperlink w:anchor="_Toc256000309" w:history="1">
        <w:r>
          <w:rPr>
            <w:rStyle w:val="Hyperlink"/>
          </w:rPr>
          <w:t>Πίνακας 4: Διάσταση 1 — πεδίο παρέμβασης</w:t>
        </w:r>
        <w:r>
          <w:tab/>
        </w:r>
        <w:r>
          <w:fldChar w:fldCharType="begin"/>
        </w:r>
        <w:r>
          <w:instrText xml:space="preserve"> PAGEREF _Toc256000309 \h </w:instrText>
        </w:r>
        <w:r>
          <w:fldChar w:fldCharType="separate"/>
        </w:r>
        <w:r>
          <w:t>185</w:t>
        </w:r>
        <w:r>
          <w:fldChar w:fldCharType="end"/>
        </w:r>
      </w:hyperlink>
    </w:p>
    <w:p>
      <w:pPr>
        <w:pStyle w:val="TOC5"/>
        <w:tabs>
          <w:tab w:val="end" w:leader="dot" w:pos="10240"/>
        </w:tabs>
        <w:rPr>
          <w:rFonts w:asciiTheme="minorHAnsi" w:hAnsiTheme="minorHAnsi"/>
          <w:noProof/>
          <w:sz w:val="22"/>
        </w:rPr>
      </w:pPr>
      <w:hyperlink w:anchor="_Toc256000310" w:history="1">
        <w:r>
          <w:rPr>
            <w:rStyle w:val="Hyperlink"/>
          </w:rPr>
          <w:t>Πίνακας 5: Διάσταση 2 — μορφή χρηματοδότησης</w:t>
        </w:r>
        <w:r>
          <w:tab/>
        </w:r>
        <w:r>
          <w:fldChar w:fldCharType="begin"/>
        </w:r>
        <w:r>
          <w:instrText xml:space="preserve"> PAGEREF _Toc256000310 \h </w:instrText>
        </w:r>
        <w:r>
          <w:fldChar w:fldCharType="separate"/>
        </w:r>
        <w:r>
          <w:t>186</w:t>
        </w:r>
        <w:r>
          <w:fldChar w:fldCharType="end"/>
        </w:r>
      </w:hyperlink>
    </w:p>
    <w:p>
      <w:pPr>
        <w:pStyle w:val="TOC5"/>
        <w:tabs>
          <w:tab w:val="end" w:leader="dot" w:pos="10240"/>
        </w:tabs>
        <w:rPr>
          <w:rFonts w:asciiTheme="minorHAnsi" w:hAnsiTheme="minorHAnsi"/>
          <w:noProof/>
          <w:sz w:val="22"/>
        </w:rPr>
      </w:pPr>
      <w:hyperlink w:anchor="_Toc256000311"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_Toc256000311 \h </w:instrText>
        </w:r>
        <w:r>
          <w:fldChar w:fldCharType="separate"/>
        </w:r>
        <w:r>
          <w:t>186</w:t>
        </w:r>
        <w:r>
          <w:fldChar w:fldCharType="end"/>
        </w:r>
      </w:hyperlink>
    </w:p>
    <w:p>
      <w:pPr>
        <w:pStyle w:val="TOC5"/>
        <w:tabs>
          <w:tab w:val="end" w:leader="dot" w:pos="10240"/>
        </w:tabs>
        <w:rPr>
          <w:rFonts w:asciiTheme="minorHAnsi" w:hAnsiTheme="minorHAnsi"/>
          <w:noProof/>
          <w:sz w:val="22"/>
        </w:rPr>
      </w:pPr>
      <w:hyperlink w:anchor="_Toc256000312" w:history="1">
        <w:r>
          <w:rPr>
            <w:rStyle w:val="Hyperlink"/>
          </w:rPr>
          <w:t>Πίνακας 7: Διάσταση 6 — δευτερεύοντες θεματικοί στόχοι ΕΚΤ+</w:t>
        </w:r>
        <w:r>
          <w:tab/>
        </w:r>
        <w:r>
          <w:fldChar w:fldCharType="begin"/>
        </w:r>
        <w:r>
          <w:instrText xml:space="preserve"> PAGEREF _Toc256000312 \h </w:instrText>
        </w:r>
        <w:r>
          <w:fldChar w:fldCharType="separate"/>
        </w:r>
        <w:r>
          <w:t>186</w:t>
        </w:r>
        <w:r>
          <w:fldChar w:fldCharType="end"/>
        </w:r>
      </w:hyperlink>
    </w:p>
    <w:p>
      <w:pPr>
        <w:pStyle w:val="TOC5"/>
        <w:tabs>
          <w:tab w:val="end" w:leader="dot" w:pos="10240"/>
        </w:tabs>
        <w:rPr>
          <w:rFonts w:asciiTheme="minorHAnsi" w:hAnsiTheme="minorHAnsi"/>
          <w:noProof/>
          <w:sz w:val="22"/>
        </w:rPr>
      </w:pPr>
      <w:hyperlink w:anchor="_Toc256000313"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_Toc256000313 \h </w:instrText>
        </w:r>
        <w:r>
          <w:fldChar w:fldCharType="separate"/>
        </w:r>
        <w:r>
          <w:t>187</w:t>
        </w:r>
        <w:r>
          <w:fldChar w:fldCharType="end"/>
        </w:r>
      </w:hyperlink>
    </w:p>
    <w:p>
      <w:pPr>
        <w:pStyle w:val="TOC3"/>
        <w:tabs>
          <w:tab w:val="end" w:leader="dot" w:pos="10240"/>
        </w:tabs>
        <w:rPr>
          <w:rFonts w:asciiTheme="minorHAnsi" w:hAnsiTheme="minorHAnsi"/>
          <w:noProof/>
          <w:sz w:val="22"/>
        </w:rPr>
      </w:pPr>
      <w:hyperlink w:anchor="_Toc256000314" w:history="1">
        <w:r>
          <w:rPr>
            <w:rStyle w:val="Hyperlink"/>
            <w:rFonts w:ascii="Times New Roman" w:hAnsi="Times New Roman" w:cs="Times New Roman"/>
          </w:rPr>
          <w:t>2.1.1. Προτεραιότητα: 5. ΠΡΟΤΕΡΑΙΟΤΗΤΑ 5 - ΑΠΑΣΧΟΛΗΣΗ ΤΩΝ ΝΕΩΝ (ΕΑΕΚ) (Απασχόληση των νέων)</w:t>
        </w:r>
        <w:r>
          <w:tab/>
        </w:r>
        <w:r>
          <w:fldChar w:fldCharType="begin"/>
        </w:r>
        <w:r>
          <w:instrText xml:space="preserve"> PAGEREF _Toc256000314 \h </w:instrText>
        </w:r>
        <w:r>
          <w:fldChar w:fldCharType="separate"/>
        </w:r>
        <w:r>
          <w:t>188</w:t>
        </w:r>
        <w:r>
          <w:fldChar w:fldCharType="end"/>
        </w:r>
      </w:hyperlink>
    </w:p>
    <w:p>
      <w:pPr>
        <w:pStyle w:val="TOC4"/>
        <w:tabs>
          <w:tab w:val="end" w:leader="dot" w:pos="10240"/>
        </w:tabs>
        <w:rPr>
          <w:rFonts w:asciiTheme="minorHAnsi" w:hAnsiTheme="minorHAnsi"/>
          <w:noProof/>
          <w:sz w:val="22"/>
        </w:rPr>
      </w:pPr>
      <w:hyperlink w:anchor="_Toc256000315" w:history="1">
        <w:r>
          <w:rPr>
            <w:rStyle w:val="Hyperlink"/>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tab/>
        </w:r>
        <w:r>
          <w:fldChar w:fldCharType="begin"/>
        </w:r>
        <w:r>
          <w:instrText xml:space="preserve"> PAGEREF _Toc256000315 \h </w:instrText>
        </w:r>
        <w:r>
          <w:fldChar w:fldCharType="separate"/>
        </w:r>
        <w:r>
          <w:t>188</w:t>
        </w:r>
        <w:r>
          <w:fldChar w:fldCharType="end"/>
        </w:r>
      </w:hyperlink>
    </w:p>
    <w:p>
      <w:pPr>
        <w:pStyle w:val="TOC4"/>
        <w:tabs>
          <w:tab w:val="end" w:leader="dot" w:pos="10240"/>
        </w:tabs>
        <w:rPr>
          <w:rFonts w:asciiTheme="minorHAnsi" w:hAnsiTheme="minorHAnsi"/>
          <w:noProof/>
          <w:sz w:val="22"/>
        </w:rPr>
      </w:pPr>
      <w:hyperlink w:anchor="_Toc256000316" w:history="1">
        <w:r>
          <w:rPr>
            <w:rStyle w:val="Hyperlink"/>
          </w:rPr>
          <w:t>2.1.1.1.1. Παρεμβάσεις των ταμείων</w:t>
        </w:r>
        <w:r>
          <w:tab/>
        </w:r>
        <w:r>
          <w:fldChar w:fldCharType="begin"/>
        </w:r>
        <w:r>
          <w:instrText xml:space="preserve"> PAGEREF _Toc256000316 \h </w:instrText>
        </w:r>
        <w:r>
          <w:fldChar w:fldCharType="separate"/>
        </w:r>
        <w:r>
          <w:t>188</w:t>
        </w:r>
        <w:r>
          <w:fldChar w:fldCharType="end"/>
        </w:r>
      </w:hyperlink>
    </w:p>
    <w:p>
      <w:pPr>
        <w:pStyle w:val="TOC5"/>
        <w:tabs>
          <w:tab w:val="end" w:leader="dot" w:pos="10240"/>
        </w:tabs>
        <w:rPr>
          <w:rFonts w:asciiTheme="minorHAnsi" w:hAnsiTheme="minorHAnsi"/>
          <w:noProof/>
          <w:sz w:val="22"/>
        </w:rPr>
      </w:pPr>
      <w:hyperlink w:anchor="_Toc256000317"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_Toc256000317 \h </w:instrText>
        </w:r>
        <w:r>
          <w:fldChar w:fldCharType="separate"/>
        </w:r>
        <w:r>
          <w:t>188</w:t>
        </w:r>
        <w:r>
          <w:fldChar w:fldCharType="end"/>
        </w:r>
      </w:hyperlink>
    </w:p>
    <w:p>
      <w:pPr>
        <w:pStyle w:val="TOC5"/>
        <w:tabs>
          <w:tab w:val="end" w:leader="dot" w:pos="10240"/>
        </w:tabs>
        <w:rPr>
          <w:rFonts w:asciiTheme="minorHAnsi" w:hAnsiTheme="minorHAnsi"/>
          <w:noProof/>
          <w:sz w:val="22"/>
        </w:rPr>
      </w:pPr>
      <w:hyperlink w:anchor="_Toc256000318" w:history="1">
        <w:r>
          <w:rPr>
            <w:rStyle w:val="Hyperlink"/>
          </w:rPr>
          <w:t>Βασικές ομάδες-στόχοι — άρθρο 22 παράγραφος 3 στοιχείο δ) σημείο iii) του ΚΚΔ:</w:t>
        </w:r>
        <w:r>
          <w:tab/>
        </w:r>
        <w:r>
          <w:fldChar w:fldCharType="begin"/>
        </w:r>
        <w:r>
          <w:instrText xml:space="preserve"> PAGEREF _Toc256000318 \h </w:instrText>
        </w:r>
        <w:r>
          <w:fldChar w:fldCharType="separate"/>
        </w:r>
        <w:r>
          <w:t>191</w:t>
        </w:r>
        <w:r>
          <w:fldChar w:fldCharType="end"/>
        </w:r>
      </w:hyperlink>
    </w:p>
    <w:p>
      <w:pPr>
        <w:pStyle w:val="TOC5"/>
        <w:tabs>
          <w:tab w:val="end" w:leader="dot" w:pos="10240"/>
        </w:tabs>
        <w:rPr>
          <w:rFonts w:asciiTheme="minorHAnsi" w:hAnsiTheme="minorHAnsi"/>
          <w:noProof/>
          <w:sz w:val="22"/>
        </w:rPr>
      </w:pPr>
      <w:hyperlink w:anchor="_Toc256000319"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_Toc256000319 \h </w:instrText>
        </w:r>
        <w:r>
          <w:fldChar w:fldCharType="separate"/>
        </w:r>
        <w:r>
          <w:t>191</w:t>
        </w:r>
        <w:r>
          <w:fldChar w:fldCharType="end"/>
        </w:r>
      </w:hyperlink>
    </w:p>
    <w:p>
      <w:pPr>
        <w:pStyle w:val="TOC5"/>
        <w:tabs>
          <w:tab w:val="end" w:leader="dot" w:pos="10240"/>
        </w:tabs>
        <w:rPr>
          <w:rFonts w:asciiTheme="minorHAnsi" w:hAnsiTheme="minorHAnsi"/>
          <w:noProof/>
          <w:sz w:val="22"/>
        </w:rPr>
      </w:pPr>
      <w:hyperlink w:anchor="_Toc256000320"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_Toc256000320 \h </w:instrText>
        </w:r>
        <w:r>
          <w:fldChar w:fldCharType="separate"/>
        </w:r>
        <w:r>
          <w:t>191</w:t>
        </w:r>
        <w:r>
          <w:fldChar w:fldCharType="end"/>
        </w:r>
      </w:hyperlink>
    </w:p>
    <w:p>
      <w:pPr>
        <w:pStyle w:val="TOC5"/>
        <w:tabs>
          <w:tab w:val="end" w:leader="dot" w:pos="10240"/>
        </w:tabs>
        <w:rPr>
          <w:rFonts w:asciiTheme="minorHAnsi" w:hAnsiTheme="minorHAnsi"/>
          <w:noProof/>
          <w:sz w:val="22"/>
        </w:rPr>
      </w:pPr>
      <w:hyperlink w:anchor="_Toc256000321"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_Toc256000321 \h </w:instrText>
        </w:r>
        <w:r>
          <w:fldChar w:fldCharType="separate"/>
        </w:r>
        <w:r>
          <w:t>192</w:t>
        </w:r>
        <w:r>
          <w:fldChar w:fldCharType="end"/>
        </w:r>
      </w:hyperlink>
    </w:p>
    <w:p>
      <w:pPr>
        <w:pStyle w:val="TOC5"/>
        <w:tabs>
          <w:tab w:val="end" w:leader="dot" w:pos="10240"/>
        </w:tabs>
        <w:rPr>
          <w:rFonts w:asciiTheme="minorHAnsi" w:hAnsiTheme="minorHAnsi"/>
          <w:noProof/>
          <w:sz w:val="22"/>
        </w:rPr>
      </w:pPr>
      <w:hyperlink w:anchor="_Toc256000322"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_Toc256000322 \h </w:instrText>
        </w:r>
        <w:r>
          <w:fldChar w:fldCharType="separate"/>
        </w:r>
        <w:r>
          <w:t>192</w:t>
        </w:r>
        <w:r>
          <w:fldChar w:fldCharType="end"/>
        </w:r>
      </w:hyperlink>
    </w:p>
    <w:p>
      <w:pPr>
        <w:pStyle w:val="TOC4"/>
        <w:tabs>
          <w:tab w:val="end" w:leader="dot" w:pos="10240"/>
        </w:tabs>
        <w:rPr>
          <w:rFonts w:asciiTheme="minorHAnsi" w:hAnsiTheme="minorHAnsi"/>
          <w:noProof/>
          <w:sz w:val="22"/>
        </w:rPr>
      </w:pPr>
      <w:hyperlink w:anchor="_Toc256000323" w:history="1">
        <w:r>
          <w:rPr>
            <w:rStyle w:val="Hyperlink"/>
          </w:rPr>
          <w:t>2.1.1.1.2. Δείκτες</w:t>
        </w:r>
        <w:r>
          <w:tab/>
        </w:r>
        <w:r>
          <w:fldChar w:fldCharType="begin"/>
        </w:r>
        <w:r>
          <w:instrText xml:space="preserve"> PAGEREF _Toc256000323 \h </w:instrText>
        </w:r>
        <w:r>
          <w:fldChar w:fldCharType="separate"/>
        </w:r>
        <w:r>
          <w:t>192</w:t>
        </w:r>
        <w:r>
          <w:fldChar w:fldCharType="end"/>
        </w:r>
      </w:hyperlink>
    </w:p>
    <w:p>
      <w:pPr>
        <w:pStyle w:val="TOC5"/>
        <w:tabs>
          <w:tab w:val="end" w:leader="dot" w:pos="10240"/>
        </w:tabs>
        <w:rPr>
          <w:rFonts w:asciiTheme="minorHAnsi" w:hAnsiTheme="minorHAnsi"/>
          <w:noProof/>
          <w:sz w:val="22"/>
        </w:rPr>
      </w:pPr>
      <w:hyperlink w:anchor="_Toc256000324" w:history="1">
        <w:r>
          <w:rPr>
            <w:rStyle w:val="Hyperlink"/>
          </w:rPr>
          <w:t>Πίνακας 2: Δείκτες εκροών</w:t>
        </w:r>
        <w:r>
          <w:tab/>
        </w:r>
        <w:r>
          <w:fldChar w:fldCharType="begin"/>
        </w:r>
        <w:r>
          <w:instrText xml:space="preserve"> PAGEREF _Toc256000324 \h </w:instrText>
        </w:r>
        <w:r>
          <w:fldChar w:fldCharType="separate"/>
        </w:r>
        <w:r>
          <w:t>193</w:t>
        </w:r>
        <w:r>
          <w:fldChar w:fldCharType="end"/>
        </w:r>
      </w:hyperlink>
    </w:p>
    <w:p>
      <w:pPr>
        <w:pStyle w:val="TOC5"/>
        <w:tabs>
          <w:tab w:val="end" w:leader="dot" w:pos="10240"/>
        </w:tabs>
        <w:rPr>
          <w:rFonts w:asciiTheme="minorHAnsi" w:hAnsiTheme="minorHAnsi"/>
          <w:noProof/>
          <w:sz w:val="22"/>
        </w:rPr>
      </w:pPr>
      <w:hyperlink w:anchor="_Toc256000325" w:history="1">
        <w:r>
          <w:rPr>
            <w:rStyle w:val="Hyperlink"/>
          </w:rPr>
          <w:t>Πίνακας 3: Δείκτες αποτελεσμάτων</w:t>
        </w:r>
        <w:r>
          <w:tab/>
        </w:r>
        <w:r>
          <w:fldChar w:fldCharType="begin"/>
        </w:r>
        <w:r>
          <w:instrText xml:space="preserve"> PAGEREF _Toc256000325 \h </w:instrText>
        </w:r>
        <w:r>
          <w:fldChar w:fldCharType="separate"/>
        </w:r>
        <w:r>
          <w:t>193</w:t>
        </w:r>
        <w:r>
          <w:fldChar w:fldCharType="end"/>
        </w:r>
      </w:hyperlink>
    </w:p>
    <w:p>
      <w:pPr>
        <w:pStyle w:val="TOC4"/>
        <w:tabs>
          <w:tab w:val="end" w:leader="dot" w:pos="10240"/>
        </w:tabs>
        <w:rPr>
          <w:rFonts w:asciiTheme="minorHAnsi" w:hAnsiTheme="minorHAnsi"/>
          <w:noProof/>
          <w:sz w:val="22"/>
        </w:rPr>
      </w:pPr>
      <w:hyperlink w:anchor="_Toc256000326"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_Toc256000326 \h </w:instrText>
        </w:r>
        <w:r>
          <w:fldChar w:fldCharType="separate"/>
        </w:r>
        <w:r>
          <w:t>193</w:t>
        </w:r>
        <w:r>
          <w:fldChar w:fldCharType="end"/>
        </w:r>
      </w:hyperlink>
    </w:p>
    <w:p>
      <w:pPr>
        <w:pStyle w:val="TOC5"/>
        <w:tabs>
          <w:tab w:val="end" w:leader="dot" w:pos="10240"/>
        </w:tabs>
        <w:rPr>
          <w:rFonts w:asciiTheme="minorHAnsi" w:hAnsiTheme="minorHAnsi"/>
          <w:noProof/>
          <w:sz w:val="22"/>
        </w:rPr>
      </w:pPr>
      <w:hyperlink w:anchor="_Toc256000327" w:history="1">
        <w:r>
          <w:rPr>
            <w:rStyle w:val="Hyperlink"/>
          </w:rPr>
          <w:t>Πίνακας 4: Διάσταση 1 — πεδίο παρέμβασης</w:t>
        </w:r>
        <w:r>
          <w:tab/>
        </w:r>
        <w:r>
          <w:fldChar w:fldCharType="begin"/>
        </w:r>
        <w:r>
          <w:instrText xml:space="preserve"> PAGEREF _Toc256000327 \h </w:instrText>
        </w:r>
        <w:r>
          <w:fldChar w:fldCharType="separate"/>
        </w:r>
        <w:r>
          <w:t>193</w:t>
        </w:r>
        <w:r>
          <w:fldChar w:fldCharType="end"/>
        </w:r>
      </w:hyperlink>
    </w:p>
    <w:p>
      <w:pPr>
        <w:pStyle w:val="TOC5"/>
        <w:tabs>
          <w:tab w:val="end" w:leader="dot" w:pos="10240"/>
        </w:tabs>
        <w:rPr>
          <w:rFonts w:asciiTheme="minorHAnsi" w:hAnsiTheme="minorHAnsi"/>
          <w:noProof/>
          <w:sz w:val="22"/>
        </w:rPr>
      </w:pPr>
      <w:hyperlink w:anchor="_Toc256000328" w:history="1">
        <w:r>
          <w:rPr>
            <w:rStyle w:val="Hyperlink"/>
          </w:rPr>
          <w:t>Πίνακας 5: Διάσταση 2 — μορφή χρηματοδότησης</w:t>
        </w:r>
        <w:r>
          <w:tab/>
        </w:r>
        <w:r>
          <w:fldChar w:fldCharType="begin"/>
        </w:r>
        <w:r>
          <w:instrText xml:space="preserve"> PAGEREF _Toc256000328 \h </w:instrText>
        </w:r>
        <w:r>
          <w:fldChar w:fldCharType="separate"/>
        </w:r>
        <w:r>
          <w:t>194</w:t>
        </w:r>
        <w:r>
          <w:fldChar w:fldCharType="end"/>
        </w:r>
      </w:hyperlink>
    </w:p>
    <w:p>
      <w:pPr>
        <w:pStyle w:val="TOC5"/>
        <w:tabs>
          <w:tab w:val="end" w:leader="dot" w:pos="10240"/>
        </w:tabs>
        <w:rPr>
          <w:rFonts w:asciiTheme="minorHAnsi" w:hAnsiTheme="minorHAnsi"/>
          <w:noProof/>
          <w:sz w:val="22"/>
        </w:rPr>
      </w:pPr>
      <w:hyperlink w:anchor="_Toc256000329"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_Toc256000329 \h </w:instrText>
        </w:r>
        <w:r>
          <w:fldChar w:fldCharType="separate"/>
        </w:r>
        <w:r>
          <w:t>194</w:t>
        </w:r>
        <w:r>
          <w:fldChar w:fldCharType="end"/>
        </w:r>
      </w:hyperlink>
    </w:p>
    <w:p>
      <w:pPr>
        <w:pStyle w:val="TOC5"/>
        <w:tabs>
          <w:tab w:val="end" w:leader="dot" w:pos="10240"/>
        </w:tabs>
        <w:rPr>
          <w:rFonts w:asciiTheme="minorHAnsi" w:hAnsiTheme="minorHAnsi"/>
          <w:noProof/>
          <w:sz w:val="22"/>
        </w:rPr>
      </w:pPr>
      <w:hyperlink w:anchor="_Toc256000330" w:history="1">
        <w:r>
          <w:rPr>
            <w:rStyle w:val="Hyperlink"/>
          </w:rPr>
          <w:t>Πίνακας 7: Διάσταση 6 — δευτερεύοντες θεματικοί στόχοι ΕΚΤ+</w:t>
        </w:r>
        <w:r>
          <w:tab/>
        </w:r>
        <w:r>
          <w:fldChar w:fldCharType="begin"/>
        </w:r>
        <w:r>
          <w:instrText xml:space="preserve"> PAGEREF _Toc256000330 \h </w:instrText>
        </w:r>
        <w:r>
          <w:fldChar w:fldCharType="separate"/>
        </w:r>
        <w:r>
          <w:t>194</w:t>
        </w:r>
        <w:r>
          <w:fldChar w:fldCharType="end"/>
        </w:r>
      </w:hyperlink>
    </w:p>
    <w:p>
      <w:pPr>
        <w:pStyle w:val="TOC5"/>
        <w:tabs>
          <w:tab w:val="end" w:leader="dot" w:pos="10240"/>
        </w:tabs>
        <w:rPr>
          <w:rFonts w:asciiTheme="minorHAnsi" w:hAnsiTheme="minorHAnsi"/>
          <w:noProof/>
          <w:sz w:val="22"/>
        </w:rPr>
      </w:pPr>
      <w:hyperlink w:anchor="_Toc256000331"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_Toc256000331 \h </w:instrText>
        </w:r>
        <w:r>
          <w:fldChar w:fldCharType="separate"/>
        </w:r>
        <w:r>
          <w:t>194</w:t>
        </w:r>
        <w:r>
          <w:fldChar w:fldCharType="end"/>
        </w:r>
      </w:hyperlink>
    </w:p>
    <w:p>
      <w:pPr>
        <w:pStyle w:val="TOC4"/>
        <w:tabs>
          <w:tab w:val="end" w:leader="dot" w:pos="10240"/>
        </w:tabs>
        <w:rPr>
          <w:rFonts w:asciiTheme="minorHAnsi" w:hAnsiTheme="minorHAnsi"/>
          <w:noProof/>
          <w:sz w:val="22"/>
        </w:rPr>
      </w:pPr>
      <w:hyperlink w:anchor="_Toc256000332" w:history="1">
        <w:r>
          <w:rPr>
            <w:rStyle w:val="Hyperlink"/>
          </w:rPr>
          <w:t>2.1.1.1. Ειδικός στόχος: 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r>
          <w:tab/>
        </w:r>
        <w:r>
          <w:fldChar w:fldCharType="begin"/>
        </w:r>
        <w:r>
          <w:instrText xml:space="preserve"> PAGEREF _Toc256000332 \h </w:instrText>
        </w:r>
        <w:r>
          <w:fldChar w:fldCharType="separate"/>
        </w:r>
        <w:r>
          <w:t>196</w:t>
        </w:r>
        <w:r>
          <w:fldChar w:fldCharType="end"/>
        </w:r>
      </w:hyperlink>
    </w:p>
    <w:p>
      <w:pPr>
        <w:pStyle w:val="TOC4"/>
        <w:tabs>
          <w:tab w:val="end" w:leader="dot" w:pos="10240"/>
        </w:tabs>
        <w:rPr>
          <w:rFonts w:asciiTheme="minorHAnsi" w:hAnsiTheme="minorHAnsi"/>
          <w:noProof/>
          <w:sz w:val="22"/>
        </w:rPr>
      </w:pPr>
      <w:hyperlink w:anchor="_Toc256000333" w:history="1">
        <w:r>
          <w:rPr>
            <w:rStyle w:val="Hyperlink"/>
          </w:rPr>
          <w:t>2.1.1.1.1. Παρεμβάσεις των ταμείων</w:t>
        </w:r>
        <w:r>
          <w:tab/>
        </w:r>
        <w:r>
          <w:fldChar w:fldCharType="begin"/>
        </w:r>
        <w:r>
          <w:instrText xml:space="preserve"> PAGEREF _Toc256000333 \h </w:instrText>
        </w:r>
        <w:r>
          <w:fldChar w:fldCharType="separate"/>
        </w:r>
        <w:r>
          <w:t>196</w:t>
        </w:r>
        <w:r>
          <w:fldChar w:fldCharType="end"/>
        </w:r>
      </w:hyperlink>
    </w:p>
    <w:p>
      <w:pPr>
        <w:pStyle w:val="TOC5"/>
        <w:tabs>
          <w:tab w:val="end" w:leader="dot" w:pos="10240"/>
        </w:tabs>
        <w:rPr>
          <w:rFonts w:asciiTheme="minorHAnsi" w:hAnsiTheme="minorHAnsi"/>
          <w:noProof/>
          <w:sz w:val="22"/>
        </w:rPr>
      </w:pPr>
      <w:hyperlink w:anchor="_Toc256000334"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_Toc256000334 \h </w:instrText>
        </w:r>
        <w:r>
          <w:fldChar w:fldCharType="separate"/>
        </w:r>
        <w:r>
          <w:t>196</w:t>
        </w:r>
        <w:r>
          <w:fldChar w:fldCharType="end"/>
        </w:r>
      </w:hyperlink>
    </w:p>
    <w:p>
      <w:pPr>
        <w:pStyle w:val="TOC5"/>
        <w:tabs>
          <w:tab w:val="end" w:leader="dot" w:pos="10240"/>
        </w:tabs>
        <w:rPr>
          <w:rFonts w:asciiTheme="minorHAnsi" w:hAnsiTheme="minorHAnsi"/>
          <w:noProof/>
          <w:sz w:val="22"/>
        </w:rPr>
      </w:pPr>
      <w:hyperlink w:anchor="_Toc256000335" w:history="1">
        <w:r>
          <w:rPr>
            <w:rStyle w:val="Hyperlink"/>
          </w:rPr>
          <w:t>Βασικές ομάδες-στόχοι — άρθρο 22 παράγραφος 3 στοιχείο δ) σημείο iii) του ΚΚΔ:</w:t>
        </w:r>
        <w:r>
          <w:tab/>
        </w:r>
        <w:r>
          <w:fldChar w:fldCharType="begin"/>
        </w:r>
        <w:r>
          <w:instrText xml:space="preserve"> PAGEREF _Toc256000335 \h </w:instrText>
        </w:r>
        <w:r>
          <w:fldChar w:fldCharType="separate"/>
        </w:r>
        <w:r>
          <w:t>197</w:t>
        </w:r>
        <w:r>
          <w:fldChar w:fldCharType="end"/>
        </w:r>
      </w:hyperlink>
    </w:p>
    <w:p>
      <w:pPr>
        <w:pStyle w:val="TOC5"/>
        <w:tabs>
          <w:tab w:val="end" w:leader="dot" w:pos="10240"/>
        </w:tabs>
        <w:rPr>
          <w:rFonts w:asciiTheme="minorHAnsi" w:hAnsiTheme="minorHAnsi"/>
          <w:noProof/>
          <w:sz w:val="22"/>
        </w:rPr>
      </w:pPr>
      <w:hyperlink w:anchor="_Toc256000336"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_Toc256000336 \h </w:instrText>
        </w:r>
        <w:r>
          <w:fldChar w:fldCharType="separate"/>
        </w:r>
        <w:r>
          <w:t>197</w:t>
        </w:r>
        <w:r>
          <w:fldChar w:fldCharType="end"/>
        </w:r>
      </w:hyperlink>
    </w:p>
    <w:p>
      <w:pPr>
        <w:pStyle w:val="TOC5"/>
        <w:tabs>
          <w:tab w:val="end" w:leader="dot" w:pos="10240"/>
        </w:tabs>
        <w:rPr>
          <w:rFonts w:asciiTheme="minorHAnsi" w:hAnsiTheme="minorHAnsi"/>
          <w:noProof/>
          <w:sz w:val="22"/>
        </w:rPr>
      </w:pPr>
      <w:hyperlink w:anchor="_Toc256000337"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_Toc256000337 \h </w:instrText>
        </w:r>
        <w:r>
          <w:fldChar w:fldCharType="separate"/>
        </w:r>
        <w:r>
          <w:t>198</w:t>
        </w:r>
        <w:r>
          <w:fldChar w:fldCharType="end"/>
        </w:r>
      </w:hyperlink>
    </w:p>
    <w:p>
      <w:pPr>
        <w:pStyle w:val="TOC5"/>
        <w:tabs>
          <w:tab w:val="end" w:leader="dot" w:pos="10240"/>
        </w:tabs>
        <w:rPr>
          <w:rFonts w:asciiTheme="minorHAnsi" w:hAnsiTheme="minorHAnsi"/>
          <w:noProof/>
          <w:sz w:val="22"/>
        </w:rPr>
      </w:pPr>
      <w:hyperlink w:anchor="_Toc256000338"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_Toc256000338 \h </w:instrText>
        </w:r>
        <w:r>
          <w:fldChar w:fldCharType="separate"/>
        </w:r>
        <w:r>
          <w:t>198</w:t>
        </w:r>
        <w:r>
          <w:fldChar w:fldCharType="end"/>
        </w:r>
      </w:hyperlink>
    </w:p>
    <w:p>
      <w:pPr>
        <w:pStyle w:val="TOC5"/>
        <w:tabs>
          <w:tab w:val="end" w:leader="dot" w:pos="10240"/>
        </w:tabs>
        <w:rPr>
          <w:rFonts w:asciiTheme="minorHAnsi" w:hAnsiTheme="minorHAnsi"/>
          <w:noProof/>
          <w:sz w:val="22"/>
        </w:rPr>
      </w:pPr>
      <w:hyperlink w:anchor="_Toc256000339"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_Toc256000339 \h </w:instrText>
        </w:r>
        <w:r>
          <w:fldChar w:fldCharType="separate"/>
        </w:r>
        <w:r>
          <w:t>198</w:t>
        </w:r>
        <w:r>
          <w:fldChar w:fldCharType="end"/>
        </w:r>
      </w:hyperlink>
    </w:p>
    <w:p>
      <w:pPr>
        <w:pStyle w:val="TOC4"/>
        <w:tabs>
          <w:tab w:val="end" w:leader="dot" w:pos="10240"/>
        </w:tabs>
        <w:rPr>
          <w:rFonts w:asciiTheme="minorHAnsi" w:hAnsiTheme="minorHAnsi"/>
          <w:noProof/>
          <w:sz w:val="22"/>
        </w:rPr>
      </w:pPr>
      <w:hyperlink w:anchor="_Toc256000340" w:history="1">
        <w:r>
          <w:rPr>
            <w:rStyle w:val="Hyperlink"/>
          </w:rPr>
          <w:t>2.1.1.1.2. Δείκτες</w:t>
        </w:r>
        <w:r>
          <w:tab/>
        </w:r>
        <w:r>
          <w:fldChar w:fldCharType="begin"/>
        </w:r>
        <w:r>
          <w:instrText xml:space="preserve"> PAGEREF _Toc256000340 \h </w:instrText>
        </w:r>
        <w:r>
          <w:fldChar w:fldCharType="separate"/>
        </w:r>
        <w:r>
          <w:t>198</w:t>
        </w:r>
        <w:r>
          <w:fldChar w:fldCharType="end"/>
        </w:r>
      </w:hyperlink>
    </w:p>
    <w:p>
      <w:pPr>
        <w:pStyle w:val="TOC5"/>
        <w:tabs>
          <w:tab w:val="end" w:leader="dot" w:pos="10240"/>
        </w:tabs>
        <w:rPr>
          <w:rFonts w:asciiTheme="minorHAnsi" w:hAnsiTheme="minorHAnsi"/>
          <w:noProof/>
          <w:sz w:val="22"/>
        </w:rPr>
      </w:pPr>
      <w:hyperlink w:anchor="_Toc256000341" w:history="1">
        <w:r>
          <w:rPr>
            <w:rStyle w:val="Hyperlink"/>
          </w:rPr>
          <w:t>Πίνακας 2: Δείκτες εκροών</w:t>
        </w:r>
        <w:r>
          <w:tab/>
        </w:r>
        <w:r>
          <w:fldChar w:fldCharType="begin"/>
        </w:r>
        <w:r>
          <w:instrText xml:space="preserve"> PAGEREF _Toc256000341 \h </w:instrText>
        </w:r>
        <w:r>
          <w:fldChar w:fldCharType="separate"/>
        </w:r>
        <w:r>
          <w:t>199</w:t>
        </w:r>
        <w:r>
          <w:fldChar w:fldCharType="end"/>
        </w:r>
      </w:hyperlink>
    </w:p>
    <w:p>
      <w:pPr>
        <w:pStyle w:val="TOC5"/>
        <w:tabs>
          <w:tab w:val="end" w:leader="dot" w:pos="10240"/>
        </w:tabs>
        <w:rPr>
          <w:rFonts w:asciiTheme="minorHAnsi" w:hAnsiTheme="minorHAnsi"/>
          <w:noProof/>
          <w:sz w:val="22"/>
        </w:rPr>
      </w:pPr>
      <w:hyperlink w:anchor="_Toc256000342" w:history="1">
        <w:r>
          <w:rPr>
            <w:rStyle w:val="Hyperlink"/>
          </w:rPr>
          <w:t>Πίνακας 3: Δείκτες αποτελεσμάτων</w:t>
        </w:r>
        <w:r>
          <w:tab/>
        </w:r>
        <w:r>
          <w:fldChar w:fldCharType="begin"/>
        </w:r>
        <w:r>
          <w:instrText xml:space="preserve"> PAGEREF _Toc256000342 \h </w:instrText>
        </w:r>
        <w:r>
          <w:fldChar w:fldCharType="separate"/>
        </w:r>
        <w:r>
          <w:t>199</w:t>
        </w:r>
        <w:r>
          <w:fldChar w:fldCharType="end"/>
        </w:r>
      </w:hyperlink>
    </w:p>
    <w:p>
      <w:pPr>
        <w:pStyle w:val="TOC4"/>
        <w:tabs>
          <w:tab w:val="end" w:leader="dot" w:pos="10240"/>
        </w:tabs>
        <w:rPr>
          <w:rFonts w:asciiTheme="minorHAnsi" w:hAnsiTheme="minorHAnsi"/>
          <w:noProof/>
          <w:sz w:val="22"/>
        </w:rPr>
      </w:pPr>
      <w:hyperlink w:anchor="_Toc256000343"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_Toc256000343 \h </w:instrText>
        </w:r>
        <w:r>
          <w:fldChar w:fldCharType="separate"/>
        </w:r>
        <w:r>
          <w:t>199</w:t>
        </w:r>
        <w:r>
          <w:fldChar w:fldCharType="end"/>
        </w:r>
      </w:hyperlink>
    </w:p>
    <w:p>
      <w:pPr>
        <w:pStyle w:val="TOC5"/>
        <w:tabs>
          <w:tab w:val="end" w:leader="dot" w:pos="10240"/>
        </w:tabs>
        <w:rPr>
          <w:rFonts w:asciiTheme="minorHAnsi" w:hAnsiTheme="minorHAnsi"/>
          <w:noProof/>
          <w:sz w:val="22"/>
        </w:rPr>
      </w:pPr>
      <w:hyperlink w:anchor="_Toc256000344" w:history="1">
        <w:r>
          <w:rPr>
            <w:rStyle w:val="Hyperlink"/>
          </w:rPr>
          <w:t>Πίνακας 4: Διάσταση 1 — πεδίο παρέμβασης</w:t>
        </w:r>
        <w:r>
          <w:tab/>
        </w:r>
        <w:r>
          <w:fldChar w:fldCharType="begin"/>
        </w:r>
        <w:r>
          <w:instrText xml:space="preserve"> PAGEREF _Toc256000344 \h </w:instrText>
        </w:r>
        <w:r>
          <w:fldChar w:fldCharType="separate"/>
        </w:r>
        <w:r>
          <w:t>199</w:t>
        </w:r>
        <w:r>
          <w:fldChar w:fldCharType="end"/>
        </w:r>
      </w:hyperlink>
    </w:p>
    <w:p>
      <w:pPr>
        <w:pStyle w:val="TOC5"/>
        <w:tabs>
          <w:tab w:val="end" w:leader="dot" w:pos="10240"/>
        </w:tabs>
        <w:rPr>
          <w:rFonts w:asciiTheme="minorHAnsi" w:hAnsiTheme="minorHAnsi"/>
          <w:noProof/>
          <w:sz w:val="22"/>
        </w:rPr>
      </w:pPr>
      <w:hyperlink w:anchor="_Toc256000345" w:history="1">
        <w:r>
          <w:rPr>
            <w:rStyle w:val="Hyperlink"/>
          </w:rPr>
          <w:t>Πίνακας 5: Διάσταση 2 — μορφή χρηματοδότησης</w:t>
        </w:r>
        <w:r>
          <w:tab/>
        </w:r>
        <w:r>
          <w:fldChar w:fldCharType="begin"/>
        </w:r>
        <w:r>
          <w:instrText xml:space="preserve"> PAGEREF _Toc256000345 \h </w:instrText>
        </w:r>
        <w:r>
          <w:fldChar w:fldCharType="separate"/>
        </w:r>
        <w:r>
          <w:t>200</w:t>
        </w:r>
        <w:r>
          <w:fldChar w:fldCharType="end"/>
        </w:r>
      </w:hyperlink>
    </w:p>
    <w:p>
      <w:pPr>
        <w:pStyle w:val="TOC5"/>
        <w:tabs>
          <w:tab w:val="end" w:leader="dot" w:pos="10240"/>
        </w:tabs>
        <w:rPr>
          <w:rFonts w:asciiTheme="minorHAnsi" w:hAnsiTheme="minorHAnsi"/>
          <w:noProof/>
          <w:sz w:val="22"/>
        </w:rPr>
      </w:pPr>
      <w:hyperlink w:anchor="_Toc256000346"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_Toc256000346 \h </w:instrText>
        </w:r>
        <w:r>
          <w:fldChar w:fldCharType="separate"/>
        </w:r>
        <w:r>
          <w:t>200</w:t>
        </w:r>
        <w:r>
          <w:fldChar w:fldCharType="end"/>
        </w:r>
      </w:hyperlink>
    </w:p>
    <w:p>
      <w:pPr>
        <w:pStyle w:val="TOC5"/>
        <w:tabs>
          <w:tab w:val="end" w:leader="dot" w:pos="10240"/>
        </w:tabs>
        <w:rPr>
          <w:rFonts w:asciiTheme="minorHAnsi" w:hAnsiTheme="minorHAnsi"/>
          <w:noProof/>
          <w:sz w:val="22"/>
        </w:rPr>
      </w:pPr>
      <w:hyperlink w:anchor="_Toc256000347" w:history="1">
        <w:r>
          <w:rPr>
            <w:rStyle w:val="Hyperlink"/>
          </w:rPr>
          <w:t>Πίνακας 7: Διάσταση 6 — δευτερεύοντες θεματικοί στόχοι ΕΚΤ+</w:t>
        </w:r>
        <w:r>
          <w:tab/>
        </w:r>
        <w:r>
          <w:fldChar w:fldCharType="begin"/>
        </w:r>
        <w:r>
          <w:instrText xml:space="preserve"> PAGEREF _Toc256000347 \h </w:instrText>
        </w:r>
        <w:r>
          <w:fldChar w:fldCharType="separate"/>
        </w:r>
        <w:r>
          <w:t>200</w:t>
        </w:r>
        <w:r>
          <w:fldChar w:fldCharType="end"/>
        </w:r>
      </w:hyperlink>
    </w:p>
    <w:p>
      <w:pPr>
        <w:pStyle w:val="TOC5"/>
        <w:tabs>
          <w:tab w:val="end" w:leader="dot" w:pos="10240"/>
        </w:tabs>
        <w:rPr>
          <w:rFonts w:asciiTheme="minorHAnsi" w:hAnsiTheme="minorHAnsi"/>
          <w:noProof/>
          <w:sz w:val="22"/>
        </w:rPr>
      </w:pPr>
      <w:hyperlink w:anchor="_Toc256000348"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_Toc256000348 \h </w:instrText>
        </w:r>
        <w:r>
          <w:fldChar w:fldCharType="separate"/>
        </w:r>
        <w:r>
          <w:t>200</w:t>
        </w:r>
        <w:r>
          <w:fldChar w:fldCharType="end"/>
        </w:r>
      </w:hyperlink>
    </w:p>
    <w:p>
      <w:pPr>
        <w:pStyle w:val="TOC3"/>
        <w:tabs>
          <w:tab w:val="end" w:leader="dot" w:pos="10240"/>
        </w:tabs>
        <w:rPr>
          <w:rFonts w:asciiTheme="minorHAnsi" w:hAnsiTheme="minorHAnsi"/>
          <w:noProof/>
          <w:sz w:val="22"/>
        </w:rPr>
      </w:pPr>
      <w:hyperlink w:anchor="_Toc256000349" w:history="1">
        <w:r>
          <w:rPr>
            <w:rStyle w:val="Hyperlink"/>
            <w:rFonts w:ascii="Times New Roman" w:hAnsi="Times New Roman" w:cs="Times New Roman"/>
          </w:rPr>
          <w:t>2.1.1. Προτεραιότητα: 8. ΠΡΟΤΕΡΑΙΟΤΗΤΑ 8 - ΕΝΙΣΧΥΣΗ ΔΕΞΙΟΤΗΤΩΝ ΓΙΑ ΤΙΣ ΣΤΡΑΤΗΓΙΚΕΣ ΤΕΧΝΟΛΟΓΙΕΣ ΓΙΑ ΤΗΝ ΕΥΡΩΠΗ (STEP)</w:t>
        </w:r>
        <w:r>
          <w:tab/>
        </w:r>
        <w:r>
          <w:fldChar w:fldCharType="begin"/>
        </w:r>
        <w:r>
          <w:instrText xml:space="preserve"> PAGEREF _Toc256000349 \h </w:instrText>
        </w:r>
        <w:r>
          <w:fldChar w:fldCharType="separate"/>
        </w:r>
        <w:r>
          <w:t>202</w:t>
        </w:r>
        <w:r>
          <w:fldChar w:fldCharType="end"/>
        </w:r>
      </w:hyperlink>
    </w:p>
    <w:p>
      <w:pPr>
        <w:pStyle w:val="TOC4"/>
        <w:tabs>
          <w:tab w:val="end" w:leader="dot" w:pos="10240"/>
        </w:tabs>
        <w:rPr>
          <w:rFonts w:asciiTheme="minorHAnsi" w:hAnsiTheme="minorHAnsi"/>
          <w:noProof/>
          <w:sz w:val="22"/>
        </w:rPr>
      </w:pPr>
      <w:hyperlink w:anchor="_Toc256000350" w:history="1">
        <w:r>
          <w:rPr>
            <w:rStyle w:val="Hyperlink"/>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r>
          <w:tab/>
        </w:r>
        <w:r>
          <w:fldChar w:fldCharType="begin"/>
        </w:r>
        <w:r>
          <w:instrText xml:space="preserve"> PAGEREF _Toc256000350 \h </w:instrText>
        </w:r>
        <w:r>
          <w:fldChar w:fldCharType="separate"/>
        </w:r>
        <w:r>
          <w:t>202</w:t>
        </w:r>
        <w:r>
          <w:fldChar w:fldCharType="end"/>
        </w:r>
      </w:hyperlink>
    </w:p>
    <w:p>
      <w:pPr>
        <w:pStyle w:val="TOC4"/>
        <w:tabs>
          <w:tab w:val="end" w:leader="dot" w:pos="10240"/>
        </w:tabs>
        <w:rPr>
          <w:rFonts w:asciiTheme="minorHAnsi" w:hAnsiTheme="minorHAnsi"/>
          <w:noProof/>
          <w:sz w:val="22"/>
        </w:rPr>
      </w:pPr>
      <w:hyperlink w:anchor="_Toc256000351" w:history="1">
        <w:r>
          <w:rPr>
            <w:rStyle w:val="Hyperlink"/>
          </w:rPr>
          <w:t>2.1.1.1.1. Παρεμβάσεις των ταμείων</w:t>
        </w:r>
        <w:r>
          <w:tab/>
        </w:r>
        <w:r>
          <w:fldChar w:fldCharType="begin"/>
        </w:r>
        <w:r>
          <w:instrText xml:space="preserve"> PAGEREF _Toc256000351 \h </w:instrText>
        </w:r>
        <w:r>
          <w:fldChar w:fldCharType="separate"/>
        </w:r>
        <w:r>
          <w:t>202</w:t>
        </w:r>
        <w:r>
          <w:fldChar w:fldCharType="end"/>
        </w:r>
      </w:hyperlink>
    </w:p>
    <w:p>
      <w:pPr>
        <w:pStyle w:val="TOC5"/>
        <w:tabs>
          <w:tab w:val="end" w:leader="dot" w:pos="10240"/>
        </w:tabs>
        <w:rPr>
          <w:rFonts w:asciiTheme="minorHAnsi" w:hAnsiTheme="minorHAnsi"/>
          <w:noProof/>
          <w:sz w:val="22"/>
        </w:rPr>
      </w:pPr>
      <w:hyperlink w:anchor="_Toc256000352"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_Toc256000352 \h </w:instrText>
        </w:r>
        <w:r>
          <w:fldChar w:fldCharType="separate"/>
        </w:r>
        <w:r>
          <w:t>202</w:t>
        </w:r>
        <w:r>
          <w:fldChar w:fldCharType="end"/>
        </w:r>
      </w:hyperlink>
    </w:p>
    <w:p>
      <w:pPr>
        <w:pStyle w:val="TOC5"/>
        <w:tabs>
          <w:tab w:val="end" w:leader="dot" w:pos="10240"/>
        </w:tabs>
        <w:rPr>
          <w:rFonts w:asciiTheme="minorHAnsi" w:hAnsiTheme="minorHAnsi"/>
          <w:noProof/>
          <w:sz w:val="22"/>
        </w:rPr>
      </w:pPr>
      <w:hyperlink w:anchor="_Toc256000353" w:history="1">
        <w:r>
          <w:rPr>
            <w:rStyle w:val="Hyperlink"/>
          </w:rPr>
          <w:t>Βασικές ομάδες-στόχοι — άρθρο 22 παράγραφος 3 στοιχείο δ) σημείο iii) του ΚΚΔ:</w:t>
        </w:r>
        <w:r>
          <w:tab/>
        </w:r>
        <w:r>
          <w:fldChar w:fldCharType="begin"/>
        </w:r>
        <w:r>
          <w:instrText xml:space="preserve"> PAGEREF _Toc256000353 \h </w:instrText>
        </w:r>
        <w:r>
          <w:fldChar w:fldCharType="separate"/>
        </w:r>
        <w:r>
          <w:t>203</w:t>
        </w:r>
        <w:r>
          <w:fldChar w:fldCharType="end"/>
        </w:r>
      </w:hyperlink>
    </w:p>
    <w:p>
      <w:pPr>
        <w:pStyle w:val="TOC5"/>
        <w:tabs>
          <w:tab w:val="end" w:leader="dot" w:pos="10240"/>
        </w:tabs>
        <w:rPr>
          <w:rFonts w:asciiTheme="minorHAnsi" w:hAnsiTheme="minorHAnsi"/>
          <w:noProof/>
          <w:sz w:val="22"/>
        </w:rPr>
      </w:pPr>
      <w:hyperlink w:anchor="_Toc256000354"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_Toc256000354 \h </w:instrText>
        </w:r>
        <w:r>
          <w:fldChar w:fldCharType="separate"/>
        </w:r>
        <w:r>
          <w:t>203</w:t>
        </w:r>
        <w:r>
          <w:fldChar w:fldCharType="end"/>
        </w:r>
      </w:hyperlink>
    </w:p>
    <w:p>
      <w:pPr>
        <w:pStyle w:val="TOC5"/>
        <w:tabs>
          <w:tab w:val="end" w:leader="dot" w:pos="10240"/>
        </w:tabs>
        <w:rPr>
          <w:rFonts w:asciiTheme="minorHAnsi" w:hAnsiTheme="minorHAnsi"/>
          <w:noProof/>
          <w:sz w:val="22"/>
        </w:rPr>
      </w:pPr>
      <w:hyperlink w:anchor="_Toc256000355"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_Toc256000355 \h </w:instrText>
        </w:r>
        <w:r>
          <w:fldChar w:fldCharType="separate"/>
        </w:r>
        <w:r>
          <w:t>204</w:t>
        </w:r>
        <w:r>
          <w:fldChar w:fldCharType="end"/>
        </w:r>
      </w:hyperlink>
    </w:p>
    <w:p>
      <w:pPr>
        <w:pStyle w:val="TOC5"/>
        <w:tabs>
          <w:tab w:val="end" w:leader="dot" w:pos="10240"/>
        </w:tabs>
        <w:rPr>
          <w:rFonts w:asciiTheme="minorHAnsi" w:hAnsiTheme="minorHAnsi"/>
          <w:noProof/>
          <w:sz w:val="22"/>
        </w:rPr>
      </w:pPr>
      <w:hyperlink w:anchor="_Toc256000356"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_Toc256000356 \h </w:instrText>
        </w:r>
        <w:r>
          <w:fldChar w:fldCharType="separate"/>
        </w:r>
        <w:r>
          <w:t>204</w:t>
        </w:r>
        <w:r>
          <w:fldChar w:fldCharType="end"/>
        </w:r>
      </w:hyperlink>
    </w:p>
    <w:p>
      <w:pPr>
        <w:pStyle w:val="TOC5"/>
        <w:tabs>
          <w:tab w:val="end" w:leader="dot" w:pos="10240"/>
        </w:tabs>
        <w:rPr>
          <w:rFonts w:asciiTheme="minorHAnsi" w:hAnsiTheme="minorHAnsi"/>
          <w:noProof/>
          <w:sz w:val="22"/>
        </w:rPr>
      </w:pPr>
      <w:hyperlink w:anchor="_Toc256000357"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_Toc256000357 \h </w:instrText>
        </w:r>
        <w:r>
          <w:fldChar w:fldCharType="separate"/>
        </w:r>
        <w:r>
          <w:t>204</w:t>
        </w:r>
        <w:r>
          <w:fldChar w:fldCharType="end"/>
        </w:r>
      </w:hyperlink>
    </w:p>
    <w:p>
      <w:pPr>
        <w:pStyle w:val="TOC4"/>
        <w:tabs>
          <w:tab w:val="end" w:leader="dot" w:pos="10240"/>
        </w:tabs>
        <w:rPr>
          <w:rFonts w:asciiTheme="minorHAnsi" w:hAnsiTheme="minorHAnsi"/>
          <w:noProof/>
          <w:sz w:val="22"/>
        </w:rPr>
      </w:pPr>
      <w:hyperlink w:anchor="_Toc256000358" w:history="1">
        <w:r>
          <w:rPr>
            <w:rStyle w:val="Hyperlink"/>
          </w:rPr>
          <w:t>2.1.1.1.2. Δείκτες</w:t>
        </w:r>
        <w:r>
          <w:tab/>
        </w:r>
        <w:r>
          <w:fldChar w:fldCharType="begin"/>
        </w:r>
        <w:r>
          <w:instrText xml:space="preserve"> PAGEREF _Toc256000358 \h </w:instrText>
        </w:r>
        <w:r>
          <w:fldChar w:fldCharType="separate"/>
        </w:r>
        <w:r>
          <w:t>204</w:t>
        </w:r>
        <w:r>
          <w:fldChar w:fldCharType="end"/>
        </w:r>
      </w:hyperlink>
    </w:p>
    <w:p>
      <w:pPr>
        <w:pStyle w:val="TOC5"/>
        <w:tabs>
          <w:tab w:val="end" w:leader="dot" w:pos="10240"/>
        </w:tabs>
        <w:rPr>
          <w:rFonts w:asciiTheme="minorHAnsi" w:hAnsiTheme="minorHAnsi"/>
          <w:noProof/>
          <w:sz w:val="22"/>
        </w:rPr>
      </w:pPr>
      <w:hyperlink w:anchor="_Toc256000359" w:history="1">
        <w:r>
          <w:rPr>
            <w:rStyle w:val="Hyperlink"/>
          </w:rPr>
          <w:t>Πίνακας 2: Δείκτες εκροών</w:t>
        </w:r>
        <w:r>
          <w:tab/>
        </w:r>
        <w:r>
          <w:fldChar w:fldCharType="begin"/>
        </w:r>
        <w:r>
          <w:instrText xml:space="preserve"> PAGEREF _Toc256000359 \h </w:instrText>
        </w:r>
        <w:r>
          <w:fldChar w:fldCharType="separate"/>
        </w:r>
        <w:r>
          <w:t>204</w:t>
        </w:r>
        <w:r>
          <w:fldChar w:fldCharType="end"/>
        </w:r>
      </w:hyperlink>
    </w:p>
    <w:p>
      <w:pPr>
        <w:pStyle w:val="TOC5"/>
        <w:tabs>
          <w:tab w:val="end" w:leader="dot" w:pos="10240"/>
        </w:tabs>
        <w:rPr>
          <w:rFonts w:asciiTheme="minorHAnsi" w:hAnsiTheme="minorHAnsi"/>
          <w:noProof/>
          <w:sz w:val="22"/>
        </w:rPr>
      </w:pPr>
      <w:hyperlink w:anchor="_Toc256000360" w:history="1">
        <w:r>
          <w:rPr>
            <w:rStyle w:val="Hyperlink"/>
          </w:rPr>
          <w:t>Πίνακας 3: Δείκτες αποτελεσμάτων</w:t>
        </w:r>
        <w:r>
          <w:tab/>
        </w:r>
        <w:r>
          <w:fldChar w:fldCharType="begin"/>
        </w:r>
        <w:r>
          <w:instrText xml:space="preserve"> PAGEREF _Toc256000360 \h </w:instrText>
        </w:r>
        <w:r>
          <w:fldChar w:fldCharType="separate"/>
        </w:r>
        <w:r>
          <w:t>205</w:t>
        </w:r>
        <w:r>
          <w:fldChar w:fldCharType="end"/>
        </w:r>
      </w:hyperlink>
    </w:p>
    <w:p>
      <w:pPr>
        <w:pStyle w:val="TOC4"/>
        <w:tabs>
          <w:tab w:val="end" w:leader="dot" w:pos="10240"/>
        </w:tabs>
        <w:rPr>
          <w:rFonts w:asciiTheme="minorHAnsi" w:hAnsiTheme="minorHAnsi"/>
          <w:noProof/>
          <w:sz w:val="22"/>
        </w:rPr>
      </w:pPr>
      <w:hyperlink w:anchor="_Toc256000361"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_Toc256000361 \h </w:instrText>
        </w:r>
        <w:r>
          <w:fldChar w:fldCharType="separate"/>
        </w:r>
        <w:r>
          <w:t>206</w:t>
        </w:r>
        <w:r>
          <w:fldChar w:fldCharType="end"/>
        </w:r>
      </w:hyperlink>
    </w:p>
    <w:p>
      <w:pPr>
        <w:pStyle w:val="TOC5"/>
        <w:tabs>
          <w:tab w:val="end" w:leader="dot" w:pos="10240"/>
        </w:tabs>
        <w:rPr>
          <w:rFonts w:asciiTheme="minorHAnsi" w:hAnsiTheme="minorHAnsi"/>
          <w:noProof/>
          <w:sz w:val="22"/>
        </w:rPr>
      </w:pPr>
      <w:hyperlink w:anchor="_Toc256000362" w:history="1">
        <w:r>
          <w:rPr>
            <w:rStyle w:val="Hyperlink"/>
          </w:rPr>
          <w:t>Πίνακας 4: Διάσταση 1 — πεδίο παρέμβασης</w:t>
        </w:r>
        <w:r>
          <w:tab/>
        </w:r>
        <w:r>
          <w:fldChar w:fldCharType="begin"/>
        </w:r>
        <w:r>
          <w:instrText xml:space="preserve"> PAGEREF _Toc256000362 \h </w:instrText>
        </w:r>
        <w:r>
          <w:fldChar w:fldCharType="separate"/>
        </w:r>
        <w:r>
          <w:t>206</w:t>
        </w:r>
        <w:r>
          <w:fldChar w:fldCharType="end"/>
        </w:r>
      </w:hyperlink>
    </w:p>
    <w:p>
      <w:pPr>
        <w:pStyle w:val="TOC5"/>
        <w:tabs>
          <w:tab w:val="end" w:leader="dot" w:pos="10240"/>
        </w:tabs>
        <w:rPr>
          <w:rFonts w:asciiTheme="minorHAnsi" w:hAnsiTheme="minorHAnsi"/>
          <w:noProof/>
          <w:sz w:val="22"/>
        </w:rPr>
      </w:pPr>
      <w:hyperlink w:anchor="_Toc256000363" w:history="1">
        <w:r>
          <w:rPr>
            <w:rStyle w:val="Hyperlink"/>
          </w:rPr>
          <w:t>Πίνακας 5: Διάσταση 2 — μορφή χρηματοδότησης</w:t>
        </w:r>
        <w:r>
          <w:tab/>
        </w:r>
        <w:r>
          <w:fldChar w:fldCharType="begin"/>
        </w:r>
        <w:r>
          <w:instrText xml:space="preserve"> PAGEREF _Toc256000363 \h </w:instrText>
        </w:r>
        <w:r>
          <w:fldChar w:fldCharType="separate"/>
        </w:r>
        <w:r>
          <w:t>207</w:t>
        </w:r>
        <w:r>
          <w:fldChar w:fldCharType="end"/>
        </w:r>
      </w:hyperlink>
    </w:p>
    <w:p>
      <w:pPr>
        <w:pStyle w:val="TOC5"/>
        <w:tabs>
          <w:tab w:val="end" w:leader="dot" w:pos="10240"/>
        </w:tabs>
        <w:rPr>
          <w:rFonts w:asciiTheme="minorHAnsi" w:hAnsiTheme="minorHAnsi"/>
          <w:noProof/>
          <w:sz w:val="22"/>
        </w:rPr>
      </w:pPr>
      <w:hyperlink w:anchor="_Toc256000364"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_Toc256000364 \h </w:instrText>
        </w:r>
        <w:r>
          <w:fldChar w:fldCharType="separate"/>
        </w:r>
        <w:r>
          <w:t>207</w:t>
        </w:r>
        <w:r>
          <w:fldChar w:fldCharType="end"/>
        </w:r>
      </w:hyperlink>
    </w:p>
    <w:p>
      <w:pPr>
        <w:pStyle w:val="TOC5"/>
        <w:tabs>
          <w:tab w:val="end" w:leader="dot" w:pos="10240"/>
        </w:tabs>
        <w:rPr>
          <w:rFonts w:asciiTheme="minorHAnsi" w:hAnsiTheme="minorHAnsi"/>
          <w:noProof/>
          <w:sz w:val="22"/>
        </w:rPr>
      </w:pPr>
      <w:hyperlink w:anchor="_Toc256000365" w:history="1">
        <w:r>
          <w:rPr>
            <w:rStyle w:val="Hyperlink"/>
          </w:rPr>
          <w:t>Πίνακας 7: Διάσταση 6 — δευτερεύοντες θεματικοί στόχοι ΕΚΤ+</w:t>
        </w:r>
        <w:r>
          <w:tab/>
        </w:r>
        <w:r>
          <w:fldChar w:fldCharType="begin"/>
        </w:r>
        <w:r>
          <w:instrText xml:space="preserve"> PAGEREF _Toc256000365 \h </w:instrText>
        </w:r>
        <w:r>
          <w:fldChar w:fldCharType="separate"/>
        </w:r>
        <w:r>
          <w:t>207</w:t>
        </w:r>
        <w:r>
          <w:fldChar w:fldCharType="end"/>
        </w:r>
      </w:hyperlink>
    </w:p>
    <w:p>
      <w:pPr>
        <w:pStyle w:val="TOC5"/>
        <w:tabs>
          <w:tab w:val="end" w:leader="dot" w:pos="10240"/>
        </w:tabs>
        <w:rPr>
          <w:rFonts w:asciiTheme="minorHAnsi" w:hAnsiTheme="minorHAnsi"/>
          <w:noProof/>
          <w:sz w:val="22"/>
        </w:rPr>
      </w:pPr>
      <w:hyperlink w:anchor="_Toc256000366"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_Toc256000366 \h </w:instrText>
        </w:r>
        <w:r>
          <w:fldChar w:fldCharType="separate"/>
        </w:r>
        <w:r>
          <w:t>207</w:t>
        </w:r>
        <w:r>
          <w:fldChar w:fldCharType="end"/>
        </w:r>
      </w:hyperlink>
    </w:p>
    <w:p>
      <w:pPr>
        <w:pStyle w:val="TOC3"/>
        <w:tabs>
          <w:tab w:val="end" w:leader="dot" w:pos="10240"/>
        </w:tabs>
        <w:rPr>
          <w:rFonts w:asciiTheme="minorHAnsi" w:hAnsiTheme="minorHAnsi"/>
          <w:noProof/>
          <w:sz w:val="22"/>
        </w:rPr>
      </w:pPr>
      <w:hyperlink w:anchor="_Toc256000367" w:history="1">
        <w:r>
          <w:rPr>
            <w:rStyle w:val="Hyperlink"/>
            <w:rFonts w:ascii="Times New Roman" w:hAnsi="Times New Roman" w:cs="Times New Roman"/>
          </w:rPr>
          <w:t>2.1.1. Προτεραιότητα: 9. ΠΡΟΤΕΡΑΙΟΤΗΤΑ 9 - ΕΝΙΣΧΥΣΗ ΔΕΞΙΟΤΗΤΩΝ ΣΕ ΑΜΥΝΤΙΚΕΣ ΤΕΧΝΟΛΟΓΙΕΣ ΣΤΟ ΠΛΑΙΣΙΟ ΤΗΣ ΠΡΩΤΟΒΟΥΛΙΑΣ STEP</w:t>
        </w:r>
        <w:r>
          <w:tab/>
        </w:r>
        <w:r>
          <w:fldChar w:fldCharType="begin"/>
        </w:r>
        <w:r>
          <w:instrText xml:space="preserve"> PAGEREF _Toc256000367 \h </w:instrText>
        </w:r>
        <w:r>
          <w:fldChar w:fldCharType="separate"/>
        </w:r>
        <w:r>
          <w:t>209</w:t>
        </w:r>
        <w:r>
          <w:fldChar w:fldCharType="end"/>
        </w:r>
      </w:hyperlink>
    </w:p>
    <w:p>
      <w:pPr>
        <w:pStyle w:val="TOC4"/>
        <w:tabs>
          <w:tab w:val="end" w:leader="dot" w:pos="10240"/>
        </w:tabs>
        <w:rPr>
          <w:rFonts w:asciiTheme="minorHAnsi" w:hAnsiTheme="minorHAnsi"/>
          <w:noProof/>
          <w:sz w:val="22"/>
        </w:rPr>
      </w:pPr>
      <w:hyperlink w:anchor="_Toc256000368" w:history="1">
        <w:r>
          <w:rPr>
            <w:rStyle w:val="Hyperlink"/>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tab/>
        </w:r>
        <w:r>
          <w:fldChar w:fldCharType="begin"/>
        </w:r>
        <w:r>
          <w:instrText xml:space="preserve"> PAGEREF _Toc256000368 \h </w:instrText>
        </w:r>
        <w:r>
          <w:fldChar w:fldCharType="separate"/>
        </w:r>
        <w:r>
          <w:t>209</w:t>
        </w:r>
        <w:r>
          <w:fldChar w:fldCharType="end"/>
        </w:r>
      </w:hyperlink>
    </w:p>
    <w:p>
      <w:pPr>
        <w:pStyle w:val="TOC4"/>
        <w:tabs>
          <w:tab w:val="end" w:leader="dot" w:pos="10240"/>
        </w:tabs>
        <w:rPr>
          <w:rFonts w:asciiTheme="minorHAnsi" w:hAnsiTheme="minorHAnsi"/>
          <w:noProof/>
          <w:sz w:val="22"/>
        </w:rPr>
      </w:pPr>
      <w:hyperlink w:anchor="_Toc256000369" w:history="1">
        <w:r>
          <w:rPr>
            <w:rStyle w:val="Hyperlink"/>
          </w:rPr>
          <w:t>2.1.1.1.1. Παρεμβάσεις των ταμείων</w:t>
        </w:r>
        <w:r>
          <w:tab/>
        </w:r>
        <w:r>
          <w:fldChar w:fldCharType="begin"/>
        </w:r>
        <w:r>
          <w:instrText xml:space="preserve"> PAGEREF _Toc256000369 \h </w:instrText>
        </w:r>
        <w:r>
          <w:fldChar w:fldCharType="separate"/>
        </w:r>
        <w:r>
          <w:t>209</w:t>
        </w:r>
        <w:r>
          <w:fldChar w:fldCharType="end"/>
        </w:r>
      </w:hyperlink>
    </w:p>
    <w:p>
      <w:pPr>
        <w:pStyle w:val="TOC5"/>
        <w:tabs>
          <w:tab w:val="end" w:leader="dot" w:pos="10240"/>
        </w:tabs>
        <w:rPr>
          <w:rFonts w:asciiTheme="minorHAnsi" w:hAnsiTheme="minorHAnsi"/>
          <w:noProof/>
          <w:sz w:val="22"/>
        </w:rPr>
      </w:pPr>
      <w:hyperlink w:anchor="_Toc256000370"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_Toc256000370 \h </w:instrText>
        </w:r>
        <w:r>
          <w:fldChar w:fldCharType="separate"/>
        </w:r>
        <w:r>
          <w:t>209</w:t>
        </w:r>
        <w:r>
          <w:fldChar w:fldCharType="end"/>
        </w:r>
      </w:hyperlink>
    </w:p>
    <w:p>
      <w:pPr>
        <w:pStyle w:val="TOC5"/>
        <w:tabs>
          <w:tab w:val="end" w:leader="dot" w:pos="10240"/>
        </w:tabs>
        <w:rPr>
          <w:rFonts w:asciiTheme="minorHAnsi" w:hAnsiTheme="minorHAnsi"/>
          <w:noProof/>
          <w:sz w:val="22"/>
        </w:rPr>
      </w:pPr>
      <w:hyperlink w:anchor="_Toc256000371" w:history="1">
        <w:r>
          <w:rPr>
            <w:rStyle w:val="Hyperlink"/>
          </w:rPr>
          <w:t>Βασικές ομάδες-στόχοι — άρθρο 22 παράγραφος 3 στοιχείο δ) σημείο iii) του ΚΚΔ:</w:t>
        </w:r>
        <w:r>
          <w:tab/>
        </w:r>
        <w:r>
          <w:fldChar w:fldCharType="begin"/>
        </w:r>
        <w:r>
          <w:instrText xml:space="preserve"> PAGEREF _Toc256000371 \h </w:instrText>
        </w:r>
        <w:r>
          <w:fldChar w:fldCharType="separate"/>
        </w:r>
        <w:r>
          <w:t>209</w:t>
        </w:r>
        <w:r>
          <w:fldChar w:fldCharType="end"/>
        </w:r>
      </w:hyperlink>
    </w:p>
    <w:p>
      <w:pPr>
        <w:pStyle w:val="TOC5"/>
        <w:tabs>
          <w:tab w:val="end" w:leader="dot" w:pos="10240"/>
        </w:tabs>
        <w:rPr>
          <w:rFonts w:asciiTheme="minorHAnsi" w:hAnsiTheme="minorHAnsi"/>
          <w:noProof/>
          <w:sz w:val="22"/>
        </w:rPr>
      </w:pPr>
      <w:hyperlink w:anchor="_Toc256000372"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_Toc256000372 \h </w:instrText>
        </w:r>
        <w:r>
          <w:fldChar w:fldCharType="separate"/>
        </w:r>
        <w:r>
          <w:t>210</w:t>
        </w:r>
        <w:r>
          <w:fldChar w:fldCharType="end"/>
        </w:r>
      </w:hyperlink>
    </w:p>
    <w:p>
      <w:pPr>
        <w:pStyle w:val="TOC5"/>
        <w:tabs>
          <w:tab w:val="end" w:leader="dot" w:pos="10240"/>
        </w:tabs>
        <w:rPr>
          <w:rFonts w:asciiTheme="minorHAnsi" w:hAnsiTheme="minorHAnsi"/>
          <w:noProof/>
          <w:sz w:val="22"/>
        </w:rPr>
      </w:pPr>
      <w:hyperlink w:anchor="_Toc256000373"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_Toc256000373 \h </w:instrText>
        </w:r>
        <w:r>
          <w:fldChar w:fldCharType="separate"/>
        </w:r>
        <w:r>
          <w:t>210</w:t>
        </w:r>
        <w:r>
          <w:fldChar w:fldCharType="end"/>
        </w:r>
      </w:hyperlink>
    </w:p>
    <w:p>
      <w:pPr>
        <w:pStyle w:val="TOC5"/>
        <w:tabs>
          <w:tab w:val="end" w:leader="dot" w:pos="10240"/>
        </w:tabs>
        <w:rPr>
          <w:rFonts w:asciiTheme="minorHAnsi" w:hAnsiTheme="minorHAnsi"/>
          <w:noProof/>
          <w:sz w:val="22"/>
        </w:rPr>
      </w:pPr>
      <w:hyperlink w:anchor="_Toc256000374"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_Toc256000374 \h </w:instrText>
        </w:r>
        <w:r>
          <w:fldChar w:fldCharType="separate"/>
        </w:r>
        <w:r>
          <w:t>210</w:t>
        </w:r>
        <w:r>
          <w:fldChar w:fldCharType="end"/>
        </w:r>
      </w:hyperlink>
    </w:p>
    <w:p>
      <w:pPr>
        <w:pStyle w:val="TOC5"/>
        <w:tabs>
          <w:tab w:val="end" w:leader="dot" w:pos="10240"/>
        </w:tabs>
        <w:rPr>
          <w:rFonts w:asciiTheme="minorHAnsi" w:hAnsiTheme="minorHAnsi"/>
          <w:noProof/>
          <w:sz w:val="22"/>
        </w:rPr>
      </w:pPr>
      <w:hyperlink w:anchor="_Toc256000375"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_Toc256000375 \h </w:instrText>
        </w:r>
        <w:r>
          <w:fldChar w:fldCharType="separate"/>
        </w:r>
        <w:r>
          <w:t>211</w:t>
        </w:r>
        <w:r>
          <w:fldChar w:fldCharType="end"/>
        </w:r>
      </w:hyperlink>
    </w:p>
    <w:p>
      <w:pPr>
        <w:pStyle w:val="TOC4"/>
        <w:tabs>
          <w:tab w:val="end" w:leader="dot" w:pos="10240"/>
        </w:tabs>
        <w:rPr>
          <w:rFonts w:asciiTheme="minorHAnsi" w:hAnsiTheme="minorHAnsi"/>
          <w:noProof/>
          <w:sz w:val="22"/>
        </w:rPr>
      </w:pPr>
      <w:hyperlink w:anchor="_Toc256000376" w:history="1">
        <w:r>
          <w:rPr>
            <w:rStyle w:val="Hyperlink"/>
          </w:rPr>
          <w:t>2.1.1.1.2. Δείκτες</w:t>
        </w:r>
        <w:r>
          <w:tab/>
        </w:r>
        <w:r>
          <w:fldChar w:fldCharType="begin"/>
        </w:r>
        <w:r>
          <w:instrText xml:space="preserve"> PAGEREF _Toc256000376 \h </w:instrText>
        </w:r>
        <w:r>
          <w:fldChar w:fldCharType="separate"/>
        </w:r>
        <w:r>
          <w:t>211</w:t>
        </w:r>
        <w:r>
          <w:fldChar w:fldCharType="end"/>
        </w:r>
      </w:hyperlink>
    </w:p>
    <w:p>
      <w:pPr>
        <w:pStyle w:val="TOC5"/>
        <w:tabs>
          <w:tab w:val="end" w:leader="dot" w:pos="10240"/>
        </w:tabs>
        <w:rPr>
          <w:rFonts w:asciiTheme="minorHAnsi" w:hAnsiTheme="minorHAnsi"/>
          <w:noProof/>
          <w:sz w:val="22"/>
        </w:rPr>
      </w:pPr>
      <w:hyperlink w:anchor="_Toc256000377" w:history="1">
        <w:r>
          <w:rPr>
            <w:rStyle w:val="Hyperlink"/>
          </w:rPr>
          <w:t>Πίνακας 2: Δείκτες εκροών</w:t>
        </w:r>
        <w:r>
          <w:tab/>
        </w:r>
        <w:r>
          <w:fldChar w:fldCharType="begin"/>
        </w:r>
        <w:r>
          <w:instrText xml:space="preserve"> PAGEREF _Toc256000377 \h </w:instrText>
        </w:r>
        <w:r>
          <w:fldChar w:fldCharType="separate"/>
        </w:r>
        <w:r>
          <w:t>211</w:t>
        </w:r>
        <w:r>
          <w:fldChar w:fldCharType="end"/>
        </w:r>
      </w:hyperlink>
    </w:p>
    <w:p>
      <w:pPr>
        <w:pStyle w:val="TOC5"/>
        <w:tabs>
          <w:tab w:val="end" w:leader="dot" w:pos="10240"/>
        </w:tabs>
        <w:rPr>
          <w:rFonts w:asciiTheme="minorHAnsi" w:hAnsiTheme="minorHAnsi"/>
          <w:noProof/>
          <w:sz w:val="22"/>
        </w:rPr>
      </w:pPr>
      <w:hyperlink w:anchor="_Toc256000378" w:history="1">
        <w:r>
          <w:rPr>
            <w:rStyle w:val="Hyperlink"/>
          </w:rPr>
          <w:t>Πίνακας 3: Δείκτες αποτελεσμάτων</w:t>
        </w:r>
        <w:r>
          <w:tab/>
        </w:r>
        <w:r>
          <w:fldChar w:fldCharType="begin"/>
        </w:r>
        <w:r>
          <w:instrText xml:space="preserve"> PAGEREF _Toc256000378 \h </w:instrText>
        </w:r>
        <w:r>
          <w:fldChar w:fldCharType="separate"/>
        </w:r>
        <w:r>
          <w:t>211</w:t>
        </w:r>
        <w:r>
          <w:fldChar w:fldCharType="end"/>
        </w:r>
      </w:hyperlink>
    </w:p>
    <w:p>
      <w:pPr>
        <w:pStyle w:val="TOC4"/>
        <w:tabs>
          <w:tab w:val="end" w:leader="dot" w:pos="10240"/>
        </w:tabs>
        <w:rPr>
          <w:rFonts w:asciiTheme="minorHAnsi" w:hAnsiTheme="minorHAnsi"/>
          <w:noProof/>
          <w:sz w:val="22"/>
        </w:rPr>
      </w:pPr>
      <w:hyperlink w:anchor="_Toc256000379"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_Toc256000379 \h </w:instrText>
        </w:r>
        <w:r>
          <w:fldChar w:fldCharType="separate"/>
        </w:r>
        <w:r>
          <w:t>212</w:t>
        </w:r>
        <w:r>
          <w:fldChar w:fldCharType="end"/>
        </w:r>
      </w:hyperlink>
    </w:p>
    <w:p>
      <w:pPr>
        <w:pStyle w:val="TOC5"/>
        <w:tabs>
          <w:tab w:val="end" w:leader="dot" w:pos="10240"/>
        </w:tabs>
        <w:rPr>
          <w:rFonts w:asciiTheme="minorHAnsi" w:hAnsiTheme="minorHAnsi"/>
          <w:noProof/>
          <w:sz w:val="22"/>
        </w:rPr>
      </w:pPr>
      <w:hyperlink w:anchor="_Toc256000380" w:history="1">
        <w:r>
          <w:rPr>
            <w:rStyle w:val="Hyperlink"/>
          </w:rPr>
          <w:t>Πίνακας 4: Διάσταση 1 — πεδίο παρέμβασης</w:t>
        </w:r>
        <w:r>
          <w:tab/>
        </w:r>
        <w:r>
          <w:fldChar w:fldCharType="begin"/>
        </w:r>
        <w:r>
          <w:instrText xml:space="preserve"> PAGEREF _Toc256000380 \h </w:instrText>
        </w:r>
        <w:r>
          <w:fldChar w:fldCharType="separate"/>
        </w:r>
        <w:r>
          <w:t>212</w:t>
        </w:r>
        <w:r>
          <w:fldChar w:fldCharType="end"/>
        </w:r>
      </w:hyperlink>
    </w:p>
    <w:p>
      <w:pPr>
        <w:pStyle w:val="TOC5"/>
        <w:tabs>
          <w:tab w:val="end" w:leader="dot" w:pos="10240"/>
        </w:tabs>
        <w:rPr>
          <w:rFonts w:asciiTheme="minorHAnsi" w:hAnsiTheme="minorHAnsi"/>
          <w:noProof/>
          <w:sz w:val="22"/>
        </w:rPr>
      </w:pPr>
      <w:hyperlink w:anchor="_Toc256000381" w:history="1">
        <w:r>
          <w:rPr>
            <w:rStyle w:val="Hyperlink"/>
          </w:rPr>
          <w:t>Πίνακας 5: Διάσταση 2 — μορφή χρηματοδότησης</w:t>
        </w:r>
        <w:r>
          <w:tab/>
        </w:r>
        <w:r>
          <w:fldChar w:fldCharType="begin"/>
        </w:r>
        <w:r>
          <w:instrText xml:space="preserve"> PAGEREF _Toc256000381 \h </w:instrText>
        </w:r>
        <w:r>
          <w:fldChar w:fldCharType="separate"/>
        </w:r>
        <w:r>
          <w:t>212</w:t>
        </w:r>
        <w:r>
          <w:fldChar w:fldCharType="end"/>
        </w:r>
      </w:hyperlink>
    </w:p>
    <w:p>
      <w:pPr>
        <w:pStyle w:val="TOC5"/>
        <w:tabs>
          <w:tab w:val="end" w:leader="dot" w:pos="10240"/>
        </w:tabs>
        <w:rPr>
          <w:rFonts w:asciiTheme="minorHAnsi" w:hAnsiTheme="minorHAnsi"/>
          <w:noProof/>
          <w:sz w:val="22"/>
        </w:rPr>
      </w:pPr>
      <w:hyperlink w:anchor="_Toc256000382"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_Toc256000382 \h </w:instrText>
        </w:r>
        <w:r>
          <w:fldChar w:fldCharType="separate"/>
        </w:r>
        <w:r>
          <w:t>213</w:t>
        </w:r>
        <w:r>
          <w:fldChar w:fldCharType="end"/>
        </w:r>
      </w:hyperlink>
    </w:p>
    <w:p>
      <w:pPr>
        <w:pStyle w:val="TOC5"/>
        <w:tabs>
          <w:tab w:val="end" w:leader="dot" w:pos="10240"/>
        </w:tabs>
        <w:rPr>
          <w:rFonts w:asciiTheme="minorHAnsi" w:hAnsiTheme="minorHAnsi"/>
          <w:noProof/>
          <w:sz w:val="22"/>
        </w:rPr>
      </w:pPr>
      <w:hyperlink w:anchor="_Toc256000383" w:history="1">
        <w:r>
          <w:rPr>
            <w:rStyle w:val="Hyperlink"/>
          </w:rPr>
          <w:t>Πίνακας 7: Διάσταση 6 — δευτερεύοντες θεματικοί στόχοι ΕΚΤ+</w:t>
        </w:r>
        <w:r>
          <w:tab/>
        </w:r>
        <w:r>
          <w:fldChar w:fldCharType="begin"/>
        </w:r>
        <w:r>
          <w:instrText xml:space="preserve"> PAGEREF _Toc256000383 \h </w:instrText>
        </w:r>
        <w:r>
          <w:fldChar w:fldCharType="separate"/>
        </w:r>
        <w:r>
          <w:t>213</w:t>
        </w:r>
        <w:r>
          <w:fldChar w:fldCharType="end"/>
        </w:r>
      </w:hyperlink>
    </w:p>
    <w:p>
      <w:pPr>
        <w:pStyle w:val="TOC5"/>
        <w:tabs>
          <w:tab w:val="end" w:leader="dot" w:pos="10240"/>
        </w:tabs>
        <w:rPr>
          <w:rFonts w:asciiTheme="minorHAnsi" w:hAnsiTheme="minorHAnsi"/>
          <w:noProof/>
          <w:sz w:val="22"/>
        </w:rPr>
      </w:pPr>
      <w:hyperlink w:anchor="_Toc256000384"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_Toc256000384 \h </w:instrText>
        </w:r>
        <w:r>
          <w:fldChar w:fldCharType="separate"/>
        </w:r>
        <w:r>
          <w:t>213</w:t>
        </w:r>
        <w:r>
          <w:fldChar w:fldCharType="end"/>
        </w:r>
      </w:hyperlink>
    </w:p>
    <w:p>
      <w:pPr>
        <w:pStyle w:val="TOC4"/>
        <w:tabs>
          <w:tab w:val="end" w:leader="dot" w:pos="10240"/>
        </w:tabs>
        <w:rPr>
          <w:rFonts w:asciiTheme="minorHAnsi" w:hAnsiTheme="minorHAnsi"/>
          <w:noProof/>
          <w:sz w:val="22"/>
        </w:rPr>
      </w:pPr>
      <w:hyperlink w:anchor="_Toc256000385" w:history="1">
        <w:r>
          <w:rPr>
            <w:rStyle w:val="Hyperlink"/>
          </w:rPr>
          <w: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t>
        </w:r>
        <w:r>
          <w:tab/>
        </w:r>
        <w:r>
          <w:fldChar w:fldCharType="begin"/>
        </w:r>
        <w:r>
          <w:instrText xml:space="preserve"> PAGEREF _Toc256000385 \h </w:instrText>
        </w:r>
        <w:r>
          <w:fldChar w:fldCharType="separate"/>
        </w:r>
        <w:r>
          <w:t>214</w:t>
        </w:r>
        <w:r>
          <w:fldChar w:fldCharType="end"/>
        </w:r>
      </w:hyperlink>
    </w:p>
    <w:p>
      <w:pPr>
        <w:pStyle w:val="TOC4"/>
        <w:tabs>
          <w:tab w:val="end" w:leader="dot" w:pos="10240"/>
        </w:tabs>
        <w:rPr>
          <w:rFonts w:asciiTheme="minorHAnsi" w:hAnsiTheme="minorHAnsi"/>
          <w:noProof/>
          <w:sz w:val="22"/>
        </w:rPr>
      </w:pPr>
      <w:hyperlink w:anchor="_Toc256000386" w:history="1">
        <w:r>
          <w:rPr>
            <w:rStyle w:val="Hyperlink"/>
          </w:rPr>
          <w:t>2.1.1.1.1. Παρεμβάσεις των ταμείων</w:t>
        </w:r>
        <w:r>
          <w:tab/>
        </w:r>
        <w:r>
          <w:fldChar w:fldCharType="begin"/>
        </w:r>
        <w:r>
          <w:instrText xml:space="preserve"> PAGEREF _Toc256000386 \h </w:instrText>
        </w:r>
        <w:r>
          <w:fldChar w:fldCharType="separate"/>
        </w:r>
        <w:r>
          <w:t>214</w:t>
        </w:r>
        <w:r>
          <w:fldChar w:fldCharType="end"/>
        </w:r>
      </w:hyperlink>
    </w:p>
    <w:p>
      <w:pPr>
        <w:pStyle w:val="TOC5"/>
        <w:tabs>
          <w:tab w:val="end" w:leader="dot" w:pos="10240"/>
        </w:tabs>
        <w:rPr>
          <w:rFonts w:asciiTheme="minorHAnsi" w:hAnsiTheme="minorHAnsi"/>
          <w:noProof/>
          <w:sz w:val="22"/>
        </w:rPr>
      </w:pPr>
      <w:hyperlink w:anchor="_Toc256000387"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_Toc256000387 \h </w:instrText>
        </w:r>
        <w:r>
          <w:fldChar w:fldCharType="separate"/>
        </w:r>
        <w:r>
          <w:t>214</w:t>
        </w:r>
        <w:r>
          <w:fldChar w:fldCharType="end"/>
        </w:r>
      </w:hyperlink>
    </w:p>
    <w:p>
      <w:pPr>
        <w:pStyle w:val="TOC5"/>
        <w:tabs>
          <w:tab w:val="end" w:leader="dot" w:pos="10240"/>
        </w:tabs>
        <w:rPr>
          <w:rFonts w:asciiTheme="minorHAnsi" w:hAnsiTheme="minorHAnsi"/>
          <w:noProof/>
          <w:sz w:val="22"/>
        </w:rPr>
      </w:pPr>
      <w:hyperlink w:anchor="_Toc256000388" w:history="1">
        <w:r>
          <w:rPr>
            <w:rStyle w:val="Hyperlink"/>
          </w:rPr>
          <w:t>Βασικές ομάδες-στόχοι — άρθρο 22 παράγραφος 3 στοιχείο δ) σημείο iii) του ΚΚΔ:</w:t>
        </w:r>
        <w:r>
          <w:tab/>
        </w:r>
        <w:r>
          <w:fldChar w:fldCharType="begin"/>
        </w:r>
        <w:r>
          <w:instrText xml:space="preserve"> PAGEREF _Toc256000388 \h </w:instrText>
        </w:r>
        <w:r>
          <w:fldChar w:fldCharType="separate"/>
        </w:r>
        <w:r>
          <w:t>214</w:t>
        </w:r>
        <w:r>
          <w:fldChar w:fldCharType="end"/>
        </w:r>
      </w:hyperlink>
    </w:p>
    <w:p>
      <w:pPr>
        <w:pStyle w:val="TOC5"/>
        <w:tabs>
          <w:tab w:val="end" w:leader="dot" w:pos="10240"/>
        </w:tabs>
        <w:rPr>
          <w:rFonts w:asciiTheme="minorHAnsi" w:hAnsiTheme="minorHAnsi"/>
          <w:noProof/>
          <w:sz w:val="22"/>
        </w:rPr>
      </w:pPr>
      <w:hyperlink w:anchor="_Toc256000389"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_Toc256000389 \h </w:instrText>
        </w:r>
        <w:r>
          <w:fldChar w:fldCharType="separate"/>
        </w:r>
        <w:r>
          <w:t>214</w:t>
        </w:r>
        <w:r>
          <w:fldChar w:fldCharType="end"/>
        </w:r>
      </w:hyperlink>
    </w:p>
    <w:p>
      <w:pPr>
        <w:pStyle w:val="TOC5"/>
        <w:tabs>
          <w:tab w:val="end" w:leader="dot" w:pos="10240"/>
        </w:tabs>
        <w:rPr>
          <w:rFonts w:asciiTheme="minorHAnsi" w:hAnsiTheme="minorHAnsi"/>
          <w:noProof/>
          <w:sz w:val="22"/>
        </w:rPr>
      </w:pPr>
      <w:hyperlink w:anchor="_Toc256000390"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_Toc256000390 \h </w:instrText>
        </w:r>
        <w:r>
          <w:fldChar w:fldCharType="separate"/>
        </w:r>
        <w:r>
          <w:t>215</w:t>
        </w:r>
        <w:r>
          <w:fldChar w:fldCharType="end"/>
        </w:r>
      </w:hyperlink>
    </w:p>
    <w:p>
      <w:pPr>
        <w:pStyle w:val="TOC5"/>
        <w:tabs>
          <w:tab w:val="end" w:leader="dot" w:pos="10240"/>
        </w:tabs>
        <w:rPr>
          <w:rFonts w:asciiTheme="minorHAnsi" w:hAnsiTheme="minorHAnsi"/>
          <w:noProof/>
          <w:sz w:val="22"/>
        </w:rPr>
      </w:pPr>
      <w:hyperlink w:anchor="_Toc256000391"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_Toc256000391 \h </w:instrText>
        </w:r>
        <w:r>
          <w:fldChar w:fldCharType="separate"/>
        </w:r>
        <w:r>
          <w:t>215</w:t>
        </w:r>
        <w:r>
          <w:fldChar w:fldCharType="end"/>
        </w:r>
      </w:hyperlink>
    </w:p>
    <w:p>
      <w:pPr>
        <w:pStyle w:val="TOC5"/>
        <w:tabs>
          <w:tab w:val="end" w:leader="dot" w:pos="10240"/>
        </w:tabs>
        <w:rPr>
          <w:rFonts w:asciiTheme="minorHAnsi" w:hAnsiTheme="minorHAnsi"/>
          <w:noProof/>
          <w:sz w:val="22"/>
        </w:rPr>
      </w:pPr>
      <w:hyperlink w:anchor="_Toc256000392"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_Toc256000392 \h </w:instrText>
        </w:r>
        <w:r>
          <w:fldChar w:fldCharType="separate"/>
        </w:r>
        <w:r>
          <w:t>215</w:t>
        </w:r>
        <w:r>
          <w:fldChar w:fldCharType="end"/>
        </w:r>
      </w:hyperlink>
    </w:p>
    <w:p>
      <w:pPr>
        <w:pStyle w:val="TOC4"/>
        <w:tabs>
          <w:tab w:val="end" w:leader="dot" w:pos="10240"/>
        </w:tabs>
        <w:rPr>
          <w:rFonts w:asciiTheme="minorHAnsi" w:hAnsiTheme="minorHAnsi"/>
          <w:noProof/>
          <w:sz w:val="22"/>
        </w:rPr>
      </w:pPr>
      <w:hyperlink w:anchor="_Toc256000393" w:history="1">
        <w:r>
          <w:rPr>
            <w:rStyle w:val="Hyperlink"/>
          </w:rPr>
          <w:t>2.1.1.1.2. Δείκτες</w:t>
        </w:r>
        <w:r>
          <w:tab/>
        </w:r>
        <w:r>
          <w:fldChar w:fldCharType="begin"/>
        </w:r>
        <w:r>
          <w:instrText xml:space="preserve"> PAGEREF _Toc256000393 \h </w:instrText>
        </w:r>
        <w:r>
          <w:fldChar w:fldCharType="separate"/>
        </w:r>
        <w:r>
          <w:t>216</w:t>
        </w:r>
        <w:r>
          <w:fldChar w:fldCharType="end"/>
        </w:r>
      </w:hyperlink>
    </w:p>
    <w:p>
      <w:pPr>
        <w:pStyle w:val="TOC5"/>
        <w:tabs>
          <w:tab w:val="end" w:leader="dot" w:pos="10240"/>
        </w:tabs>
        <w:rPr>
          <w:rFonts w:asciiTheme="minorHAnsi" w:hAnsiTheme="minorHAnsi"/>
          <w:noProof/>
          <w:sz w:val="22"/>
        </w:rPr>
      </w:pPr>
      <w:hyperlink w:anchor="_Toc256000394" w:history="1">
        <w:r>
          <w:rPr>
            <w:rStyle w:val="Hyperlink"/>
          </w:rPr>
          <w:t>Πίνακας 2: Δείκτες εκροών</w:t>
        </w:r>
        <w:r>
          <w:tab/>
        </w:r>
        <w:r>
          <w:fldChar w:fldCharType="begin"/>
        </w:r>
        <w:r>
          <w:instrText xml:space="preserve"> PAGEREF _Toc256000394 \h </w:instrText>
        </w:r>
        <w:r>
          <w:fldChar w:fldCharType="separate"/>
        </w:r>
        <w:r>
          <w:t>216</w:t>
        </w:r>
        <w:r>
          <w:fldChar w:fldCharType="end"/>
        </w:r>
      </w:hyperlink>
    </w:p>
    <w:p>
      <w:pPr>
        <w:pStyle w:val="TOC5"/>
        <w:tabs>
          <w:tab w:val="end" w:leader="dot" w:pos="10240"/>
        </w:tabs>
        <w:rPr>
          <w:rFonts w:asciiTheme="minorHAnsi" w:hAnsiTheme="minorHAnsi"/>
          <w:noProof/>
          <w:sz w:val="22"/>
        </w:rPr>
      </w:pPr>
      <w:hyperlink w:anchor="_Toc256000395" w:history="1">
        <w:r>
          <w:rPr>
            <w:rStyle w:val="Hyperlink"/>
          </w:rPr>
          <w:t>Πίνακας 3: Δείκτες αποτελεσμάτων</w:t>
        </w:r>
        <w:r>
          <w:tab/>
        </w:r>
        <w:r>
          <w:fldChar w:fldCharType="begin"/>
        </w:r>
        <w:r>
          <w:instrText xml:space="preserve"> PAGEREF _Toc256000395 \h </w:instrText>
        </w:r>
        <w:r>
          <w:fldChar w:fldCharType="separate"/>
        </w:r>
        <w:r>
          <w:t>216</w:t>
        </w:r>
        <w:r>
          <w:fldChar w:fldCharType="end"/>
        </w:r>
      </w:hyperlink>
    </w:p>
    <w:p>
      <w:pPr>
        <w:pStyle w:val="TOC4"/>
        <w:tabs>
          <w:tab w:val="end" w:leader="dot" w:pos="10240"/>
        </w:tabs>
        <w:rPr>
          <w:rFonts w:asciiTheme="minorHAnsi" w:hAnsiTheme="minorHAnsi"/>
          <w:noProof/>
          <w:sz w:val="22"/>
        </w:rPr>
      </w:pPr>
      <w:hyperlink w:anchor="_Toc256000396"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_Toc256000396 \h </w:instrText>
        </w:r>
        <w:r>
          <w:fldChar w:fldCharType="separate"/>
        </w:r>
        <w:r>
          <w:t>216</w:t>
        </w:r>
        <w:r>
          <w:fldChar w:fldCharType="end"/>
        </w:r>
      </w:hyperlink>
    </w:p>
    <w:p>
      <w:pPr>
        <w:pStyle w:val="TOC5"/>
        <w:tabs>
          <w:tab w:val="end" w:leader="dot" w:pos="10240"/>
        </w:tabs>
        <w:rPr>
          <w:rFonts w:asciiTheme="minorHAnsi" w:hAnsiTheme="minorHAnsi"/>
          <w:noProof/>
          <w:sz w:val="22"/>
        </w:rPr>
      </w:pPr>
      <w:hyperlink w:anchor="_Toc256000397" w:history="1">
        <w:r>
          <w:rPr>
            <w:rStyle w:val="Hyperlink"/>
          </w:rPr>
          <w:t>Πίνακας 4: Διάσταση 1 — πεδίο παρέμβασης</w:t>
        </w:r>
        <w:r>
          <w:tab/>
        </w:r>
        <w:r>
          <w:fldChar w:fldCharType="begin"/>
        </w:r>
        <w:r>
          <w:instrText xml:space="preserve"> PAGEREF _Toc256000397 \h </w:instrText>
        </w:r>
        <w:r>
          <w:fldChar w:fldCharType="separate"/>
        </w:r>
        <w:r>
          <w:t>216</w:t>
        </w:r>
        <w:r>
          <w:fldChar w:fldCharType="end"/>
        </w:r>
      </w:hyperlink>
    </w:p>
    <w:p>
      <w:pPr>
        <w:pStyle w:val="TOC5"/>
        <w:tabs>
          <w:tab w:val="end" w:leader="dot" w:pos="10240"/>
        </w:tabs>
        <w:rPr>
          <w:rFonts w:asciiTheme="minorHAnsi" w:hAnsiTheme="minorHAnsi"/>
          <w:noProof/>
          <w:sz w:val="22"/>
        </w:rPr>
      </w:pPr>
      <w:hyperlink w:anchor="_Toc256000398" w:history="1">
        <w:r>
          <w:rPr>
            <w:rStyle w:val="Hyperlink"/>
          </w:rPr>
          <w:t>Πίνακας 5: Διάσταση 2 — μορφή χρηματοδότησης</w:t>
        </w:r>
        <w:r>
          <w:tab/>
        </w:r>
        <w:r>
          <w:fldChar w:fldCharType="begin"/>
        </w:r>
        <w:r>
          <w:instrText xml:space="preserve"> PAGEREF _Toc256000398 \h </w:instrText>
        </w:r>
        <w:r>
          <w:fldChar w:fldCharType="separate"/>
        </w:r>
        <w:r>
          <w:t>217</w:t>
        </w:r>
        <w:r>
          <w:fldChar w:fldCharType="end"/>
        </w:r>
      </w:hyperlink>
    </w:p>
    <w:p>
      <w:pPr>
        <w:pStyle w:val="TOC5"/>
        <w:tabs>
          <w:tab w:val="end" w:leader="dot" w:pos="10240"/>
        </w:tabs>
        <w:rPr>
          <w:rFonts w:asciiTheme="minorHAnsi" w:hAnsiTheme="minorHAnsi"/>
          <w:noProof/>
          <w:sz w:val="22"/>
        </w:rPr>
      </w:pPr>
      <w:hyperlink w:anchor="_Toc256000399" w:history="1">
        <w:r>
          <w:rPr>
            <w:rStyle w:val="Hyperlink"/>
          </w:rPr>
          <w:t>Πίνακας 6: Διάσταση 3 — μηχανισμός εδαφικής υλοποίησης και εδαφική εστίαση</w:t>
        </w:r>
        <w:r>
          <w:tab/>
        </w:r>
        <w:r>
          <w:fldChar w:fldCharType="begin"/>
        </w:r>
        <w:r>
          <w:instrText xml:space="preserve"> PAGEREF _Toc256000399 \h </w:instrText>
        </w:r>
        <w:r>
          <w:fldChar w:fldCharType="separate"/>
        </w:r>
        <w:r>
          <w:t>217</w:t>
        </w:r>
        <w:r>
          <w:fldChar w:fldCharType="end"/>
        </w:r>
      </w:hyperlink>
    </w:p>
    <w:p>
      <w:pPr>
        <w:pStyle w:val="TOC5"/>
        <w:tabs>
          <w:tab w:val="end" w:leader="dot" w:pos="10240"/>
        </w:tabs>
        <w:rPr>
          <w:rFonts w:asciiTheme="minorHAnsi" w:hAnsiTheme="minorHAnsi"/>
          <w:noProof/>
          <w:sz w:val="22"/>
        </w:rPr>
      </w:pPr>
      <w:hyperlink w:anchor="_Toc256000400" w:history="1">
        <w:r>
          <w:rPr>
            <w:rStyle w:val="Hyperlink"/>
          </w:rPr>
          <w:t>Πίνακας 7: Διάσταση 6 — δευτερεύοντες θεματικοί στόχοι ΕΚΤ+</w:t>
        </w:r>
        <w:r>
          <w:tab/>
        </w:r>
        <w:r>
          <w:fldChar w:fldCharType="begin"/>
        </w:r>
        <w:r>
          <w:instrText xml:space="preserve"> PAGEREF _Toc256000400 \h </w:instrText>
        </w:r>
        <w:r>
          <w:fldChar w:fldCharType="separate"/>
        </w:r>
        <w:r>
          <w:t>217</w:t>
        </w:r>
        <w:r>
          <w:fldChar w:fldCharType="end"/>
        </w:r>
      </w:hyperlink>
    </w:p>
    <w:p>
      <w:pPr>
        <w:pStyle w:val="TOC5"/>
        <w:tabs>
          <w:tab w:val="end" w:leader="dot" w:pos="10240"/>
        </w:tabs>
        <w:rPr>
          <w:rFonts w:asciiTheme="minorHAnsi" w:hAnsiTheme="minorHAnsi"/>
          <w:noProof/>
          <w:sz w:val="22"/>
        </w:rPr>
      </w:pPr>
      <w:hyperlink w:anchor="_Toc256000401"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_Toc256000401 \h </w:instrText>
        </w:r>
        <w:r>
          <w:fldChar w:fldCharType="separate"/>
        </w:r>
        <w:r>
          <w:t>218</w:t>
        </w:r>
        <w:r>
          <w:fldChar w:fldCharType="end"/>
        </w:r>
      </w:hyperlink>
    </w:p>
    <w:p>
      <w:pPr>
        <w:pStyle w:val="TOC4"/>
        <w:tabs>
          <w:tab w:val="end" w:leader="dot" w:pos="10240"/>
        </w:tabs>
        <w:rPr>
          <w:rFonts w:asciiTheme="minorHAnsi" w:hAnsiTheme="minorHAnsi"/>
          <w:noProof/>
          <w:sz w:val="22"/>
        </w:rPr>
      </w:pPr>
      <w:hyperlink w:anchor="_Toc256000402" w:history="1">
        <w:r>
          <w:rPr>
            <w:rStyle w:val="Hyperlink"/>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r>
          <w:tab/>
        </w:r>
        <w:r>
          <w:fldChar w:fldCharType="begin"/>
        </w:r>
        <w:r>
          <w:instrText xml:space="preserve"> PAGEREF _Toc256000402 \h </w:instrText>
        </w:r>
        <w:r>
          <w:fldChar w:fldCharType="separate"/>
        </w:r>
        <w:r>
          <w:t>219</w:t>
        </w:r>
        <w:r>
          <w:fldChar w:fldCharType="end"/>
        </w:r>
      </w:hyperlink>
    </w:p>
    <w:p>
      <w:pPr>
        <w:pStyle w:val="TOC4"/>
        <w:tabs>
          <w:tab w:val="end" w:leader="dot" w:pos="10240"/>
        </w:tabs>
        <w:rPr>
          <w:rFonts w:asciiTheme="minorHAnsi" w:hAnsiTheme="minorHAnsi"/>
          <w:noProof/>
          <w:sz w:val="22"/>
        </w:rPr>
      </w:pPr>
      <w:hyperlink w:anchor="_Toc256000403" w:history="1">
        <w:r>
          <w:rPr>
            <w:rStyle w:val="Hyperlink"/>
          </w:rPr>
          <w:t>2.1.1.1.1. Παρεμβάσεις των ταμείων</w:t>
        </w:r>
        <w:r>
          <w:tab/>
        </w:r>
        <w:r>
          <w:fldChar w:fldCharType="begin"/>
        </w:r>
        <w:r>
          <w:instrText xml:space="preserve"> PAGEREF _Toc256000403 \h </w:instrText>
        </w:r>
        <w:r>
          <w:fldChar w:fldCharType="separate"/>
        </w:r>
        <w:r>
          <w:t>219</w:t>
        </w:r>
        <w:r>
          <w:fldChar w:fldCharType="end"/>
        </w:r>
      </w:hyperlink>
    </w:p>
    <w:p>
      <w:pPr>
        <w:pStyle w:val="TOC5"/>
        <w:tabs>
          <w:tab w:val="end" w:leader="dot" w:pos="10240"/>
        </w:tabs>
        <w:rPr>
          <w:rFonts w:asciiTheme="minorHAnsi" w:hAnsiTheme="minorHAnsi"/>
          <w:noProof/>
          <w:sz w:val="22"/>
        </w:rPr>
      </w:pPr>
      <w:hyperlink w:anchor="_Toc256000404"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_Toc256000404 \h </w:instrText>
        </w:r>
        <w:r>
          <w:fldChar w:fldCharType="separate"/>
        </w:r>
        <w:r>
          <w:t>219</w:t>
        </w:r>
        <w:r>
          <w:fldChar w:fldCharType="end"/>
        </w:r>
      </w:hyperlink>
    </w:p>
    <w:p>
      <w:pPr>
        <w:pStyle w:val="TOC5"/>
        <w:tabs>
          <w:tab w:val="end" w:leader="dot" w:pos="10240"/>
        </w:tabs>
        <w:rPr>
          <w:rFonts w:asciiTheme="minorHAnsi" w:hAnsiTheme="minorHAnsi"/>
          <w:noProof/>
          <w:sz w:val="22"/>
        </w:rPr>
      </w:pPr>
      <w:hyperlink w:anchor="_Toc256000405" w:history="1">
        <w:r>
          <w:rPr>
            <w:rStyle w:val="Hyperlink"/>
          </w:rPr>
          <w:t>Βασικές ομάδες-στόχοι — άρθρο 22 παράγραφος 3 στοιχείο δ) σημείο iii) του ΚΚΔ:</w:t>
        </w:r>
        <w:r>
          <w:tab/>
        </w:r>
        <w:r>
          <w:fldChar w:fldCharType="begin"/>
        </w:r>
        <w:r>
          <w:instrText xml:space="preserve"> PAGEREF _Toc256000405 \h </w:instrText>
        </w:r>
        <w:r>
          <w:fldChar w:fldCharType="separate"/>
        </w:r>
        <w:r>
          <w:t>220</w:t>
        </w:r>
        <w:r>
          <w:fldChar w:fldCharType="end"/>
        </w:r>
      </w:hyperlink>
    </w:p>
    <w:p>
      <w:pPr>
        <w:pStyle w:val="TOC5"/>
        <w:tabs>
          <w:tab w:val="end" w:leader="dot" w:pos="10240"/>
        </w:tabs>
        <w:rPr>
          <w:rFonts w:asciiTheme="minorHAnsi" w:hAnsiTheme="minorHAnsi"/>
          <w:noProof/>
          <w:sz w:val="22"/>
        </w:rPr>
      </w:pPr>
      <w:hyperlink w:anchor="_Toc256000406"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_Toc256000406 \h </w:instrText>
        </w:r>
        <w:r>
          <w:fldChar w:fldCharType="separate"/>
        </w:r>
        <w:r>
          <w:t>220</w:t>
        </w:r>
        <w:r>
          <w:fldChar w:fldCharType="end"/>
        </w:r>
      </w:hyperlink>
    </w:p>
    <w:p>
      <w:pPr>
        <w:pStyle w:val="TOC5"/>
        <w:tabs>
          <w:tab w:val="end" w:leader="dot" w:pos="10240"/>
        </w:tabs>
        <w:rPr>
          <w:rFonts w:asciiTheme="minorHAnsi" w:hAnsiTheme="minorHAnsi"/>
          <w:noProof/>
          <w:sz w:val="22"/>
        </w:rPr>
      </w:pPr>
      <w:hyperlink w:anchor="_Toc256000407"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_Toc256000407 \h </w:instrText>
        </w:r>
        <w:r>
          <w:fldChar w:fldCharType="separate"/>
        </w:r>
        <w:r>
          <w:t>220</w:t>
        </w:r>
        <w:r>
          <w:fldChar w:fldCharType="end"/>
        </w:r>
      </w:hyperlink>
    </w:p>
    <w:p>
      <w:pPr>
        <w:pStyle w:val="TOC5"/>
        <w:tabs>
          <w:tab w:val="end" w:leader="dot" w:pos="10240"/>
        </w:tabs>
        <w:rPr>
          <w:rFonts w:asciiTheme="minorHAnsi" w:hAnsiTheme="minorHAnsi"/>
          <w:noProof/>
          <w:sz w:val="22"/>
        </w:rPr>
      </w:pPr>
      <w:hyperlink w:anchor="_Toc256000408"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_Toc256000408 \h </w:instrText>
        </w:r>
        <w:r>
          <w:fldChar w:fldCharType="separate"/>
        </w:r>
        <w:r>
          <w:t>220</w:t>
        </w:r>
        <w:r>
          <w:fldChar w:fldCharType="end"/>
        </w:r>
      </w:hyperlink>
    </w:p>
    <w:p>
      <w:pPr>
        <w:pStyle w:val="TOC5"/>
        <w:tabs>
          <w:tab w:val="end" w:leader="dot" w:pos="10240"/>
        </w:tabs>
        <w:rPr>
          <w:rFonts w:asciiTheme="minorHAnsi" w:hAnsiTheme="minorHAnsi"/>
          <w:noProof/>
          <w:sz w:val="22"/>
        </w:rPr>
      </w:pPr>
      <w:hyperlink w:anchor="_Toc256000409"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_Toc256000409 \h </w:instrText>
        </w:r>
        <w:r>
          <w:fldChar w:fldCharType="separate"/>
        </w:r>
        <w:r>
          <w:t>221</w:t>
        </w:r>
        <w:r>
          <w:fldChar w:fldCharType="end"/>
        </w:r>
      </w:hyperlink>
    </w:p>
    <w:p>
      <w:pPr>
        <w:pStyle w:val="TOC4"/>
        <w:tabs>
          <w:tab w:val="end" w:leader="dot" w:pos="10240"/>
        </w:tabs>
        <w:rPr>
          <w:rFonts w:asciiTheme="minorHAnsi" w:hAnsiTheme="minorHAnsi"/>
          <w:noProof/>
          <w:sz w:val="22"/>
        </w:rPr>
      </w:pPr>
      <w:hyperlink w:anchor="_Toc256000410" w:history="1">
        <w:r>
          <w:rPr>
            <w:rStyle w:val="Hyperlink"/>
          </w:rPr>
          <w:t>2.1.1.1.2. Δείκτες</w:t>
        </w:r>
        <w:r>
          <w:tab/>
        </w:r>
        <w:r>
          <w:fldChar w:fldCharType="begin"/>
        </w:r>
        <w:r>
          <w:instrText xml:space="preserve"> PAGEREF _Toc256000410 \h </w:instrText>
        </w:r>
        <w:r>
          <w:fldChar w:fldCharType="separate"/>
        </w:r>
        <w:r>
          <w:t>221</w:t>
        </w:r>
        <w:r>
          <w:fldChar w:fldCharType="end"/>
        </w:r>
      </w:hyperlink>
    </w:p>
    <w:p>
      <w:pPr>
        <w:pStyle w:val="TOC5"/>
        <w:tabs>
          <w:tab w:val="end" w:leader="dot" w:pos="10240"/>
        </w:tabs>
        <w:rPr>
          <w:rFonts w:asciiTheme="minorHAnsi" w:hAnsiTheme="minorHAnsi"/>
          <w:noProof/>
          <w:sz w:val="22"/>
        </w:rPr>
      </w:pPr>
      <w:hyperlink w:anchor="_Toc256000411" w:history="1">
        <w:r>
          <w:rPr>
            <w:rStyle w:val="Hyperlink"/>
          </w:rPr>
          <w:t>Πίνακας 2: Δείκτες εκροών</w:t>
        </w:r>
        <w:r>
          <w:tab/>
        </w:r>
        <w:r>
          <w:fldChar w:fldCharType="begin"/>
        </w:r>
        <w:r>
          <w:instrText xml:space="preserve"> PAGEREF _Toc256000411 \h </w:instrText>
        </w:r>
        <w:r>
          <w:fldChar w:fldCharType="separate"/>
        </w:r>
        <w:r>
          <w:t>221</w:t>
        </w:r>
        <w:r>
          <w:fldChar w:fldCharType="end"/>
        </w:r>
      </w:hyperlink>
    </w:p>
    <w:p>
      <w:pPr>
        <w:pStyle w:val="TOC5"/>
        <w:tabs>
          <w:tab w:val="end" w:leader="dot" w:pos="10240"/>
        </w:tabs>
        <w:rPr>
          <w:rFonts w:asciiTheme="minorHAnsi" w:hAnsiTheme="minorHAnsi"/>
          <w:noProof/>
          <w:sz w:val="22"/>
        </w:rPr>
      </w:pPr>
      <w:hyperlink w:anchor="_Toc256000412" w:history="1">
        <w:r>
          <w:rPr>
            <w:rStyle w:val="Hyperlink"/>
          </w:rPr>
          <w:t>Πίνακας 3: Δείκτες αποτελεσμάτων</w:t>
        </w:r>
        <w:r>
          <w:tab/>
        </w:r>
        <w:r>
          <w:fldChar w:fldCharType="begin"/>
        </w:r>
        <w:r>
          <w:instrText xml:space="preserve"> PAGEREF _Toc256000412 \h </w:instrText>
        </w:r>
        <w:r>
          <w:fldChar w:fldCharType="separate"/>
        </w:r>
        <w:r>
          <w:t>222</w:t>
        </w:r>
        <w:r>
          <w:fldChar w:fldCharType="end"/>
        </w:r>
      </w:hyperlink>
    </w:p>
    <w:p>
      <w:pPr>
        <w:pStyle w:val="TOC4"/>
        <w:tabs>
          <w:tab w:val="end" w:leader="dot" w:pos="10240"/>
        </w:tabs>
        <w:rPr>
          <w:rFonts w:asciiTheme="minorHAnsi" w:hAnsiTheme="minorHAnsi"/>
          <w:noProof/>
          <w:sz w:val="22"/>
        </w:rPr>
      </w:pPr>
      <w:hyperlink w:anchor="_Toc256000413"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_Toc256000413 \h </w:instrText>
        </w:r>
        <w:r>
          <w:fldChar w:fldCharType="separate"/>
        </w:r>
        <w:r>
          <w:t>223</w:t>
        </w:r>
        <w:r>
          <w:fldChar w:fldCharType="end"/>
        </w:r>
      </w:hyperlink>
    </w:p>
    <w:p>
      <w:pPr>
        <w:pStyle w:val="TOC5"/>
        <w:tabs>
          <w:tab w:val="end" w:leader="dot" w:pos="10240"/>
        </w:tabs>
        <w:rPr>
          <w:rFonts w:asciiTheme="minorHAnsi" w:hAnsiTheme="minorHAnsi"/>
          <w:noProof/>
          <w:sz w:val="22"/>
        </w:rPr>
      </w:pPr>
      <w:hyperlink w:anchor="_Toc256000414" w:history="1">
        <w:r>
          <w:rPr>
            <w:rStyle w:val="Hyperlink"/>
          </w:rPr>
          <w:t>Πίνακας 4: Διάσταση 1 — πεδίο παρέμβασης</w:t>
        </w:r>
        <w:r>
          <w:tab/>
        </w:r>
        <w:r>
          <w:fldChar w:fldCharType="begin"/>
        </w:r>
        <w:r>
          <w:instrText xml:space="preserve"> PAGEREF _Toc256000414 \h </w:instrText>
        </w:r>
        <w:r>
          <w:fldChar w:fldCharType="separate"/>
        </w:r>
        <w:r>
          <w:t>223</w:t>
        </w:r>
        <w:r>
          <w:fldChar w:fldCharType="end"/>
        </w:r>
      </w:hyperlink>
    </w:p>
    <w:p>
      <w:pPr>
        <w:pStyle w:val="TOC5"/>
        <w:tabs>
          <w:tab w:val="end" w:leader="dot" w:pos="10240"/>
        </w:tabs>
        <w:rPr>
          <w:rFonts w:asciiTheme="minorHAnsi" w:hAnsiTheme="minorHAnsi"/>
          <w:noProof/>
          <w:sz w:val="22"/>
        </w:rPr>
      </w:pPr>
      <w:hyperlink w:anchor="_Toc256000415" w:history="1">
        <w:r>
          <w:rPr>
            <w:rStyle w:val="Hyperlink"/>
          </w:rPr>
          <w:t>Πίνακας 5: Διάσταση 2 — μορφή χρηματοδότησης</w:t>
        </w:r>
        <w:r>
          <w:tab/>
        </w:r>
        <w:r>
          <w:fldChar w:fldCharType="begin"/>
        </w:r>
        <w:r>
          <w:instrText xml:space="preserve"> PAGEREF _Toc256000415 \h </w:instrText>
        </w:r>
        <w:r>
          <w:fldChar w:fldCharType="separate"/>
        </w:r>
        <w:r>
          <w:t>223</w:t>
        </w:r>
        <w:r>
          <w:fldChar w:fldCharType="end"/>
        </w:r>
      </w:hyperlink>
    </w:p>
    <w:p>
      <w:pPr>
        <w:pStyle w:val="TOC5"/>
        <w:tabs>
          <w:tab w:val="end" w:leader="dot" w:pos="10240"/>
        </w:tabs>
        <w:rPr>
          <w:rFonts w:asciiTheme="minorHAnsi" w:hAnsiTheme="minorHAnsi"/>
          <w:noProof/>
          <w:sz w:val="22"/>
        </w:rPr>
      </w:pPr>
      <w:hyperlink w:anchor="_Toc256000416" w:history="1">
        <w:r>
          <w:rPr>
            <w:rStyle w:val="Hyperlink"/>
          </w:rPr>
          <w:t>Πίνακας 6: Διάσταση 3 — μηχανισμός εδαφικής υλοποίησης και εδαφική εστίαση</w:t>
        </w:r>
        <w:r>
          <w:tab/>
        </w:r>
        <w:r>
          <w:fldChar w:fldCharType="begin"/>
        </w:r>
        <w:r>
          <w:instrText xml:space="preserve"> PAGEREF _Toc256000416 \h </w:instrText>
        </w:r>
        <w:r>
          <w:fldChar w:fldCharType="separate"/>
        </w:r>
        <w:r>
          <w:t>223</w:t>
        </w:r>
        <w:r>
          <w:fldChar w:fldCharType="end"/>
        </w:r>
      </w:hyperlink>
    </w:p>
    <w:p>
      <w:pPr>
        <w:pStyle w:val="TOC5"/>
        <w:tabs>
          <w:tab w:val="end" w:leader="dot" w:pos="10240"/>
        </w:tabs>
        <w:rPr>
          <w:rFonts w:asciiTheme="minorHAnsi" w:hAnsiTheme="minorHAnsi"/>
          <w:noProof/>
          <w:sz w:val="22"/>
        </w:rPr>
      </w:pPr>
      <w:hyperlink w:anchor="_Toc256000417" w:history="1">
        <w:r>
          <w:rPr>
            <w:rStyle w:val="Hyperlink"/>
          </w:rPr>
          <w:t>Πίνακας 7: Διάσταση 6 — δευτερεύοντες θεματικοί στόχοι ΕΚΤ+</w:t>
        </w:r>
        <w:r>
          <w:tab/>
        </w:r>
        <w:r>
          <w:fldChar w:fldCharType="begin"/>
        </w:r>
        <w:r>
          <w:instrText xml:space="preserve"> PAGEREF _Toc256000417 \h </w:instrText>
        </w:r>
        <w:r>
          <w:fldChar w:fldCharType="separate"/>
        </w:r>
        <w:r>
          <w:t>224</w:t>
        </w:r>
        <w:r>
          <w:fldChar w:fldCharType="end"/>
        </w:r>
      </w:hyperlink>
    </w:p>
    <w:p>
      <w:pPr>
        <w:pStyle w:val="TOC5"/>
        <w:tabs>
          <w:tab w:val="end" w:leader="dot" w:pos="10240"/>
        </w:tabs>
        <w:rPr>
          <w:rFonts w:asciiTheme="minorHAnsi" w:hAnsiTheme="minorHAnsi"/>
          <w:noProof/>
          <w:sz w:val="22"/>
        </w:rPr>
      </w:pPr>
      <w:hyperlink w:anchor="_Toc256000418"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_Toc256000418 \h </w:instrText>
        </w:r>
        <w:r>
          <w:fldChar w:fldCharType="separate"/>
        </w:r>
        <w:r>
          <w:t>224</w:t>
        </w:r>
        <w:r>
          <w:fldChar w:fldCharType="end"/>
        </w:r>
      </w:hyperlink>
    </w:p>
    <w:p>
      <w:pPr>
        <w:pStyle w:val="TOC4"/>
        <w:tabs>
          <w:tab w:val="end" w:leader="dot" w:pos="10240"/>
        </w:tabs>
        <w:rPr>
          <w:rFonts w:asciiTheme="minorHAnsi" w:hAnsiTheme="minorHAnsi"/>
          <w:noProof/>
          <w:sz w:val="22"/>
        </w:rPr>
      </w:pPr>
      <w:hyperlink w:anchor="_Toc256000419" w:history="1">
        <w:r>
          <w:rPr>
            <w:rStyle w:val="Hyperlink"/>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r>
          <w:tab/>
        </w:r>
        <w:r>
          <w:fldChar w:fldCharType="begin"/>
        </w:r>
        <w:r>
          <w:instrText xml:space="preserve"> PAGEREF _Toc256000419 \h </w:instrText>
        </w:r>
        <w:r>
          <w:fldChar w:fldCharType="separate"/>
        </w:r>
        <w:r>
          <w:t>225</w:t>
        </w:r>
        <w:r>
          <w:fldChar w:fldCharType="end"/>
        </w:r>
      </w:hyperlink>
    </w:p>
    <w:p>
      <w:pPr>
        <w:pStyle w:val="TOC4"/>
        <w:tabs>
          <w:tab w:val="end" w:leader="dot" w:pos="10240"/>
        </w:tabs>
        <w:rPr>
          <w:rFonts w:asciiTheme="minorHAnsi" w:hAnsiTheme="minorHAnsi"/>
          <w:noProof/>
          <w:sz w:val="22"/>
        </w:rPr>
      </w:pPr>
      <w:hyperlink w:anchor="_Toc256000420" w:history="1">
        <w:r>
          <w:rPr>
            <w:rStyle w:val="Hyperlink"/>
          </w:rPr>
          <w:t>2.1.1.1.1. Παρεμβάσεις των ταμείων</w:t>
        </w:r>
        <w:r>
          <w:tab/>
        </w:r>
        <w:r>
          <w:fldChar w:fldCharType="begin"/>
        </w:r>
        <w:r>
          <w:instrText xml:space="preserve"> PAGEREF _Toc256000420 \h </w:instrText>
        </w:r>
        <w:r>
          <w:fldChar w:fldCharType="separate"/>
        </w:r>
        <w:r>
          <w:t>225</w:t>
        </w:r>
        <w:r>
          <w:fldChar w:fldCharType="end"/>
        </w:r>
      </w:hyperlink>
    </w:p>
    <w:p>
      <w:pPr>
        <w:pStyle w:val="TOC5"/>
        <w:tabs>
          <w:tab w:val="end" w:leader="dot" w:pos="10240"/>
        </w:tabs>
        <w:rPr>
          <w:rFonts w:asciiTheme="minorHAnsi" w:hAnsiTheme="minorHAnsi"/>
          <w:noProof/>
          <w:sz w:val="22"/>
        </w:rPr>
      </w:pPr>
      <w:hyperlink w:anchor="_Toc256000421"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_Toc256000421 \h </w:instrText>
        </w:r>
        <w:r>
          <w:fldChar w:fldCharType="separate"/>
        </w:r>
        <w:r>
          <w:t>225</w:t>
        </w:r>
        <w:r>
          <w:fldChar w:fldCharType="end"/>
        </w:r>
      </w:hyperlink>
    </w:p>
    <w:p>
      <w:pPr>
        <w:pStyle w:val="TOC5"/>
        <w:tabs>
          <w:tab w:val="end" w:leader="dot" w:pos="10240"/>
        </w:tabs>
        <w:rPr>
          <w:rFonts w:asciiTheme="minorHAnsi" w:hAnsiTheme="minorHAnsi"/>
          <w:noProof/>
          <w:sz w:val="22"/>
        </w:rPr>
      </w:pPr>
      <w:hyperlink w:anchor="_Toc256000422" w:history="1">
        <w:r>
          <w:rPr>
            <w:rStyle w:val="Hyperlink"/>
          </w:rPr>
          <w:t>Βασικές ομάδες-στόχοι — άρθρο 22 παράγραφος 3 στοιχείο δ) σημείο iii) του ΚΚΔ:</w:t>
        </w:r>
        <w:r>
          <w:tab/>
        </w:r>
        <w:r>
          <w:fldChar w:fldCharType="begin"/>
        </w:r>
        <w:r>
          <w:instrText xml:space="preserve"> PAGEREF _Toc256000422 \h </w:instrText>
        </w:r>
        <w:r>
          <w:fldChar w:fldCharType="separate"/>
        </w:r>
        <w:r>
          <w:t>225</w:t>
        </w:r>
        <w:r>
          <w:fldChar w:fldCharType="end"/>
        </w:r>
      </w:hyperlink>
    </w:p>
    <w:p>
      <w:pPr>
        <w:pStyle w:val="TOC5"/>
        <w:tabs>
          <w:tab w:val="end" w:leader="dot" w:pos="10240"/>
        </w:tabs>
        <w:rPr>
          <w:rFonts w:asciiTheme="minorHAnsi" w:hAnsiTheme="minorHAnsi"/>
          <w:noProof/>
          <w:sz w:val="22"/>
        </w:rPr>
      </w:pPr>
      <w:hyperlink w:anchor="_Toc256000423"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_Toc256000423 \h </w:instrText>
        </w:r>
        <w:r>
          <w:fldChar w:fldCharType="separate"/>
        </w:r>
        <w:r>
          <w:t>225</w:t>
        </w:r>
        <w:r>
          <w:fldChar w:fldCharType="end"/>
        </w:r>
      </w:hyperlink>
    </w:p>
    <w:p>
      <w:pPr>
        <w:pStyle w:val="TOC5"/>
        <w:tabs>
          <w:tab w:val="end" w:leader="dot" w:pos="10240"/>
        </w:tabs>
        <w:rPr>
          <w:rFonts w:asciiTheme="minorHAnsi" w:hAnsiTheme="minorHAnsi"/>
          <w:noProof/>
          <w:sz w:val="22"/>
        </w:rPr>
      </w:pPr>
      <w:hyperlink w:anchor="_Toc256000424"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_Toc256000424 \h </w:instrText>
        </w:r>
        <w:r>
          <w:fldChar w:fldCharType="separate"/>
        </w:r>
        <w:r>
          <w:t>226</w:t>
        </w:r>
        <w:r>
          <w:fldChar w:fldCharType="end"/>
        </w:r>
      </w:hyperlink>
    </w:p>
    <w:p>
      <w:pPr>
        <w:pStyle w:val="TOC5"/>
        <w:tabs>
          <w:tab w:val="end" w:leader="dot" w:pos="10240"/>
        </w:tabs>
        <w:rPr>
          <w:rFonts w:asciiTheme="minorHAnsi" w:hAnsiTheme="minorHAnsi"/>
          <w:noProof/>
          <w:sz w:val="22"/>
        </w:rPr>
      </w:pPr>
      <w:hyperlink w:anchor="_Toc256000425"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_Toc256000425 \h </w:instrText>
        </w:r>
        <w:r>
          <w:fldChar w:fldCharType="separate"/>
        </w:r>
        <w:r>
          <w:t>226</w:t>
        </w:r>
        <w:r>
          <w:fldChar w:fldCharType="end"/>
        </w:r>
      </w:hyperlink>
    </w:p>
    <w:p>
      <w:pPr>
        <w:pStyle w:val="TOC5"/>
        <w:tabs>
          <w:tab w:val="end" w:leader="dot" w:pos="10240"/>
        </w:tabs>
        <w:rPr>
          <w:rFonts w:asciiTheme="minorHAnsi" w:hAnsiTheme="minorHAnsi"/>
          <w:noProof/>
          <w:sz w:val="22"/>
        </w:rPr>
      </w:pPr>
      <w:hyperlink w:anchor="_Toc256000426"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_Toc256000426 \h </w:instrText>
        </w:r>
        <w:r>
          <w:fldChar w:fldCharType="separate"/>
        </w:r>
        <w:r>
          <w:t>226</w:t>
        </w:r>
        <w:r>
          <w:fldChar w:fldCharType="end"/>
        </w:r>
      </w:hyperlink>
    </w:p>
    <w:p>
      <w:pPr>
        <w:pStyle w:val="TOC4"/>
        <w:tabs>
          <w:tab w:val="end" w:leader="dot" w:pos="10240"/>
        </w:tabs>
        <w:rPr>
          <w:rFonts w:asciiTheme="minorHAnsi" w:hAnsiTheme="minorHAnsi"/>
          <w:noProof/>
          <w:sz w:val="22"/>
        </w:rPr>
      </w:pPr>
      <w:hyperlink w:anchor="_Toc256000427" w:history="1">
        <w:r>
          <w:rPr>
            <w:rStyle w:val="Hyperlink"/>
          </w:rPr>
          <w:t>2.1.1.1.2. Δείκτες</w:t>
        </w:r>
        <w:r>
          <w:tab/>
        </w:r>
        <w:r>
          <w:fldChar w:fldCharType="begin"/>
        </w:r>
        <w:r>
          <w:instrText xml:space="preserve"> PAGEREF _Toc256000427 \h </w:instrText>
        </w:r>
        <w:r>
          <w:fldChar w:fldCharType="separate"/>
        </w:r>
        <w:r>
          <w:t>226</w:t>
        </w:r>
        <w:r>
          <w:fldChar w:fldCharType="end"/>
        </w:r>
      </w:hyperlink>
    </w:p>
    <w:p>
      <w:pPr>
        <w:pStyle w:val="TOC5"/>
        <w:tabs>
          <w:tab w:val="end" w:leader="dot" w:pos="10240"/>
        </w:tabs>
        <w:rPr>
          <w:rFonts w:asciiTheme="minorHAnsi" w:hAnsiTheme="minorHAnsi"/>
          <w:noProof/>
          <w:sz w:val="22"/>
        </w:rPr>
      </w:pPr>
      <w:hyperlink w:anchor="_Toc256000428" w:history="1">
        <w:r>
          <w:rPr>
            <w:rStyle w:val="Hyperlink"/>
          </w:rPr>
          <w:t>Πίνακας 2: Δείκτες εκροών</w:t>
        </w:r>
        <w:r>
          <w:tab/>
        </w:r>
        <w:r>
          <w:fldChar w:fldCharType="begin"/>
        </w:r>
        <w:r>
          <w:instrText xml:space="preserve"> PAGEREF _Toc256000428 \h </w:instrText>
        </w:r>
        <w:r>
          <w:fldChar w:fldCharType="separate"/>
        </w:r>
        <w:r>
          <w:t>226</w:t>
        </w:r>
        <w:r>
          <w:fldChar w:fldCharType="end"/>
        </w:r>
      </w:hyperlink>
    </w:p>
    <w:p>
      <w:pPr>
        <w:pStyle w:val="TOC5"/>
        <w:tabs>
          <w:tab w:val="end" w:leader="dot" w:pos="10240"/>
        </w:tabs>
        <w:rPr>
          <w:rFonts w:asciiTheme="minorHAnsi" w:hAnsiTheme="minorHAnsi"/>
          <w:noProof/>
          <w:sz w:val="22"/>
        </w:rPr>
      </w:pPr>
      <w:hyperlink w:anchor="_Toc256000429" w:history="1">
        <w:r>
          <w:rPr>
            <w:rStyle w:val="Hyperlink"/>
          </w:rPr>
          <w:t>Πίνακας 3: Δείκτες αποτελεσμάτων</w:t>
        </w:r>
        <w:r>
          <w:tab/>
        </w:r>
        <w:r>
          <w:fldChar w:fldCharType="begin"/>
        </w:r>
        <w:r>
          <w:instrText xml:space="preserve"> PAGEREF _Toc256000429 \h </w:instrText>
        </w:r>
        <w:r>
          <w:fldChar w:fldCharType="separate"/>
        </w:r>
        <w:r>
          <w:t>227</w:t>
        </w:r>
        <w:r>
          <w:fldChar w:fldCharType="end"/>
        </w:r>
      </w:hyperlink>
    </w:p>
    <w:p>
      <w:pPr>
        <w:pStyle w:val="TOC4"/>
        <w:tabs>
          <w:tab w:val="end" w:leader="dot" w:pos="10240"/>
        </w:tabs>
        <w:rPr>
          <w:rFonts w:asciiTheme="minorHAnsi" w:hAnsiTheme="minorHAnsi"/>
          <w:noProof/>
          <w:sz w:val="22"/>
        </w:rPr>
      </w:pPr>
      <w:hyperlink w:anchor="_Toc256000430"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_Toc256000430 \h </w:instrText>
        </w:r>
        <w:r>
          <w:fldChar w:fldCharType="separate"/>
        </w:r>
        <w:r>
          <w:t>227</w:t>
        </w:r>
        <w:r>
          <w:fldChar w:fldCharType="end"/>
        </w:r>
      </w:hyperlink>
    </w:p>
    <w:p>
      <w:pPr>
        <w:pStyle w:val="TOC5"/>
        <w:tabs>
          <w:tab w:val="end" w:leader="dot" w:pos="10240"/>
        </w:tabs>
        <w:rPr>
          <w:rFonts w:asciiTheme="minorHAnsi" w:hAnsiTheme="minorHAnsi"/>
          <w:noProof/>
          <w:sz w:val="22"/>
        </w:rPr>
      </w:pPr>
      <w:hyperlink w:anchor="_Toc256000431" w:history="1">
        <w:r>
          <w:rPr>
            <w:rStyle w:val="Hyperlink"/>
          </w:rPr>
          <w:t>Πίνακας 4: Διάσταση 1 — πεδίο παρέμβασης</w:t>
        </w:r>
        <w:r>
          <w:tab/>
        </w:r>
        <w:r>
          <w:fldChar w:fldCharType="begin"/>
        </w:r>
        <w:r>
          <w:instrText xml:space="preserve"> PAGEREF _Toc256000431 \h </w:instrText>
        </w:r>
        <w:r>
          <w:fldChar w:fldCharType="separate"/>
        </w:r>
        <w:r>
          <w:t>227</w:t>
        </w:r>
        <w:r>
          <w:fldChar w:fldCharType="end"/>
        </w:r>
      </w:hyperlink>
    </w:p>
    <w:p>
      <w:pPr>
        <w:pStyle w:val="TOC5"/>
        <w:tabs>
          <w:tab w:val="end" w:leader="dot" w:pos="10240"/>
        </w:tabs>
        <w:rPr>
          <w:rFonts w:asciiTheme="minorHAnsi" w:hAnsiTheme="minorHAnsi"/>
          <w:noProof/>
          <w:sz w:val="22"/>
        </w:rPr>
      </w:pPr>
      <w:hyperlink w:anchor="_Toc256000432" w:history="1">
        <w:r>
          <w:rPr>
            <w:rStyle w:val="Hyperlink"/>
          </w:rPr>
          <w:t>Πίνακας 5: Διάσταση 2 — μορφή χρηματοδότησης</w:t>
        </w:r>
        <w:r>
          <w:tab/>
        </w:r>
        <w:r>
          <w:fldChar w:fldCharType="begin"/>
        </w:r>
        <w:r>
          <w:instrText xml:space="preserve"> PAGEREF _Toc256000432 \h </w:instrText>
        </w:r>
        <w:r>
          <w:fldChar w:fldCharType="separate"/>
        </w:r>
        <w:r>
          <w:t>228</w:t>
        </w:r>
        <w:r>
          <w:fldChar w:fldCharType="end"/>
        </w:r>
      </w:hyperlink>
    </w:p>
    <w:p>
      <w:pPr>
        <w:pStyle w:val="TOC5"/>
        <w:tabs>
          <w:tab w:val="end" w:leader="dot" w:pos="10240"/>
        </w:tabs>
        <w:rPr>
          <w:rFonts w:asciiTheme="minorHAnsi" w:hAnsiTheme="minorHAnsi"/>
          <w:noProof/>
          <w:sz w:val="22"/>
        </w:rPr>
      </w:pPr>
      <w:hyperlink w:anchor="_Toc256000866" w:history="1">
        <w:r>
          <w:rPr>
            <w:rStyle w:val="Hyperlink"/>
          </w:rPr>
          <w:t>Πίνακας 6: Διάσταση 3 — μηχανισμός εδαφικής υλοποίησης και εδαφική εστίαση</w:t>
        </w:r>
        <w:r>
          <w:tab/>
        </w:r>
        <w:r>
          <w:fldChar w:fldCharType="begin"/>
        </w:r>
        <w:r>
          <w:instrText xml:space="preserve"> PAGEREF _Toc256000866 \h </w:instrText>
        </w:r>
        <w:r>
          <w:fldChar w:fldCharType="separate"/>
        </w:r>
        <w:r>
          <w:t>228</w:t>
        </w:r>
        <w:r>
          <w:fldChar w:fldCharType="end"/>
        </w:r>
      </w:hyperlink>
    </w:p>
    <w:p>
      <w:pPr>
        <w:pStyle w:val="TOC5"/>
        <w:tabs>
          <w:tab w:val="end" w:leader="dot" w:pos="10240"/>
        </w:tabs>
        <w:rPr>
          <w:rFonts w:asciiTheme="minorHAnsi" w:hAnsiTheme="minorHAnsi"/>
          <w:noProof/>
          <w:sz w:val="22"/>
        </w:rPr>
      </w:pPr>
      <w:hyperlink w:anchor="_Toc256000867" w:history="1">
        <w:r>
          <w:rPr>
            <w:rStyle w:val="Hyperlink"/>
          </w:rPr>
          <w:t>Πίνακας 7: Διάσταση 6 — δευτερεύοντες θεματικοί στόχοι ΕΚΤ+</w:t>
        </w:r>
        <w:r>
          <w:tab/>
        </w:r>
        <w:r>
          <w:fldChar w:fldCharType="begin"/>
        </w:r>
        <w:r>
          <w:instrText xml:space="preserve"> PAGEREF _Toc256000867 \h </w:instrText>
        </w:r>
        <w:r>
          <w:fldChar w:fldCharType="separate"/>
        </w:r>
        <w:r>
          <w:t>228</w:t>
        </w:r>
        <w:r>
          <w:fldChar w:fldCharType="end"/>
        </w:r>
      </w:hyperlink>
    </w:p>
    <w:p>
      <w:pPr>
        <w:pStyle w:val="TOC5"/>
        <w:tabs>
          <w:tab w:val="end" w:leader="dot" w:pos="10240"/>
        </w:tabs>
        <w:rPr>
          <w:rFonts w:asciiTheme="minorHAnsi" w:hAnsiTheme="minorHAnsi"/>
          <w:noProof/>
          <w:sz w:val="22"/>
        </w:rPr>
      </w:pPr>
      <w:hyperlink w:anchor="_Toc256000868"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_Toc256000868 \h </w:instrText>
        </w:r>
        <w:r>
          <w:fldChar w:fldCharType="separate"/>
        </w:r>
        <w:r>
          <w:t>228</w:t>
        </w:r>
        <w:r>
          <w:fldChar w:fldCharType="end"/>
        </w:r>
      </w:hyperlink>
    </w:p>
    <w:p>
      <w:pPr>
        <w:pStyle w:val="TOC3"/>
        <w:tabs>
          <w:tab w:val="end" w:leader="dot" w:pos="10240"/>
        </w:tabs>
        <w:rPr>
          <w:rFonts w:asciiTheme="minorHAnsi" w:hAnsiTheme="minorHAnsi"/>
          <w:noProof/>
          <w:sz w:val="22"/>
        </w:rPr>
      </w:pPr>
      <w:hyperlink w:anchor="_Toc256000869" w:history="1">
        <w:r>
          <w:rPr>
            <w:rStyle w:val="Hyperlink"/>
            <w:rFonts w:ascii="Times New Roman" w:hAnsi="Times New Roman" w:cs="Times New Roman"/>
          </w:rPr>
          <w:t>2.1.1. Προτεραιότητα: 10. ΠΡΟΤΕΡΑΙΟΤΗΤΑ 10 - ΕΝΙΣΧΥΣΗ ΔΕΞΙΟΤΗΤΩΝ ΣΤΟΥΣ ΤΟΜΕΙΣ ΤΗΣ ΠΟΛΙΤΙΚΗΣ ΕΤΟΙΜΟΤΗΤΑΣ, ΑΜΥΝΤΙΚΗΣ ΒΙΟΜΧΑΝΙΑΣ &amp; ΑΣΦΑΛΕΙΑΣ ΣΤΟΝ ΚΥΒΕΡΝΟΧΩΡΟ</w:t>
        </w:r>
        <w:r>
          <w:tab/>
        </w:r>
        <w:r>
          <w:fldChar w:fldCharType="begin"/>
        </w:r>
        <w:r>
          <w:instrText xml:space="preserve"> PAGEREF _Toc256000869 \h </w:instrText>
        </w:r>
        <w:r>
          <w:fldChar w:fldCharType="separate"/>
        </w:r>
        <w:r>
          <w:t>230</w:t>
        </w:r>
        <w:r>
          <w:fldChar w:fldCharType="end"/>
        </w:r>
      </w:hyperlink>
    </w:p>
    <w:p>
      <w:pPr>
        <w:pStyle w:val="TOC4"/>
        <w:tabs>
          <w:tab w:val="end" w:leader="dot" w:pos="10240"/>
        </w:tabs>
        <w:rPr>
          <w:rFonts w:asciiTheme="minorHAnsi" w:hAnsiTheme="minorHAnsi"/>
          <w:noProof/>
          <w:sz w:val="22"/>
        </w:rPr>
      </w:pPr>
      <w:hyperlink w:anchor="_Toc256000870" w:history="1">
        <w:r>
          <w:rPr>
            <w:rStyle w:val="Hyperlink"/>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tab/>
        </w:r>
        <w:r>
          <w:fldChar w:fldCharType="begin"/>
        </w:r>
        <w:r>
          <w:instrText xml:space="preserve"> PAGEREF _Toc256000870 \h </w:instrText>
        </w:r>
        <w:r>
          <w:fldChar w:fldCharType="separate"/>
        </w:r>
        <w:r>
          <w:t>230</w:t>
        </w:r>
        <w:r>
          <w:fldChar w:fldCharType="end"/>
        </w:r>
      </w:hyperlink>
    </w:p>
    <w:p>
      <w:pPr>
        <w:pStyle w:val="TOC4"/>
        <w:tabs>
          <w:tab w:val="end" w:leader="dot" w:pos="10240"/>
        </w:tabs>
        <w:rPr>
          <w:rFonts w:asciiTheme="minorHAnsi" w:hAnsiTheme="minorHAnsi"/>
          <w:noProof/>
          <w:sz w:val="22"/>
        </w:rPr>
      </w:pPr>
      <w:hyperlink w:anchor="_Toc256000871" w:history="1">
        <w:r>
          <w:rPr>
            <w:rStyle w:val="Hyperlink"/>
          </w:rPr>
          <w:t>2.1.1.1.1. Παρεμβάσεις των ταμείων</w:t>
        </w:r>
        <w:r>
          <w:tab/>
        </w:r>
        <w:r>
          <w:fldChar w:fldCharType="begin"/>
        </w:r>
        <w:r>
          <w:instrText xml:space="preserve"> PAGEREF _Toc256000871 \h </w:instrText>
        </w:r>
        <w:r>
          <w:fldChar w:fldCharType="separate"/>
        </w:r>
        <w:r>
          <w:t>230</w:t>
        </w:r>
        <w:r>
          <w:fldChar w:fldCharType="end"/>
        </w:r>
      </w:hyperlink>
    </w:p>
    <w:p>
      <w:pPr>
        <w:pStyle w:val="TOC5"/>
        <w:tabs>
          <w:tab w:val="end" w:leader="dot" w:pos="10240"/>
        </w:tabs>
        <w:rPr>
          <w:rFonts w:asciiTheme="minorHAnsi" w:hAnsiTheme="minorHAnsi"/>
          <w:noProof/>
          <w:sz w:val="22"/>
        </w:rPr>
      </w:pPr>
      <w:hyperlink w:anchor="_Toc256000872"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_Toc256000872 \h </w:instrText>
        </w:r>
        <w:r>
          <w:fldChar w:fldCharType="separate"/>
        </w:r>
        <w:r>
          <w:t>230</w:t>
        </w:r>
        <w:r>
          <w:fldChar w:fldCharType="end"/>
        </w:r>
      </w:hyperlink>
    </w:p>
    <w:p>
      <w:pPr>
        <w:pStyle w:val="TOC5"/>
        <w:tabs>
          <w:tab w:val="end" w:leader="dot" w:pos="10240"/>
        </w:tabs>
        <w:rPr>
          <w:rFonts w:asciiTheme="minorHAnsi" w:hAnsiTheme="minorHAnsi"/>
          <w:noProof/>
          <w:sz w:val="22"/>
        </w:rPr>
      </w:pPr>
      <w:hyperlink w:anchor="_Toc256000873" w:history="1">
        <w:r>
          <w:rPr>
            <w:rStyle w:val="Hyperlink"/>
          </w:rPr>
          <w:t>Βασικές ομάδες-στόχοι — άρθρο 22 παράγραφος 3 στοιχείο δ) σημείο iii) του ΚΚΔ:</w:t>
        </w:r>
        <w:r>
          <w:tab/>
        </w:r>
        <w:r>
          <w:fldChar w:fldCharType="begin"/>
        </w:r>
        <w:r>
          <w:instrText xml:space="preserve"> PAGEREF _Toc256000873 \h </w:instrText>
        </w:r>
        <w:r>
          <w:fldChar w:fldCharType="separate"/>
        </w:r>
        <w:r>
          <w:t>231</w:t>
        </w:r>
        <w:r>
          <w:fldChar w:fldCharType="end"/>
        </w:r>
      </w:hyperlink>
    </w:p>
    <w:p>
      <w:pPr>
        <w:pStyle w:val="TOC5"/>
        <w:tabs>
          <w:tab w:val="end" w:leader="dot" w:pos="10240"/>
        </w:tabs>
        <w:rPr>
          <w:rFonts w:asciiTheme="minorHAnsi" w:hAnsiTheme="minorHAnsi"/>
          <w:noProof/>
          <w:sz w:val="22"/>
        </w:rPr>
      </w:pPr>
      <w:hyperlink w:anchor="_Toc256000874"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_Toc256000874 \h </w:instrText>
        </w:r>
        <w:r>
          <w:fldChar w:fldCharType="separate"/>
        </w:r>
        <w:r>
          <w:t>231</w:t>
        </w:r>
        <w:r>
          <w:fldChar w:fldCharType="end"/>
        </w:r>
      </w:hyperlink>
    </w:p>
    <w:p>
      <w:pPr>
        <w:pStyle w:val="TOC5"/>
        <w:tabs>
          <w:tab w:val="end" w:leader="dot" w:pos="10240"/>
        </w:tabs>
        <w:rPr>
          <w:rFonts w:asciiTheme="minorHAnsi" w:hAnsiTheme="minorHAnsi"/>
          <w:noProof/>
          <w:sz w:val="22"/>
        </w:rPr>
      </w:pPr>
      <w:hyperlink w:anchor="_Toc256000875"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_Toc256000875 \h </w:instrText>
        </w:r>
        <w:r>
          <w:fldChar w:fldCharType="separate"/>
        </w:r>
        <w:r>
          <w:t>231</w:t>
        </w:r>
        <w:r>
          <w:fldChar w:fldCharType="end"/>
        </w:r>
      </w:hyperlink>
    </w:p>
    <w:p>
      <w:pPr>
        <w:pStyle w:val="TOC5"/>
        <w:tabs>
          <w:tab w:val="end" w:leader="dot" w:pos="10240"/>
        </w:tabs>
        <w:rPr>
          <w:rFonts w:asciiTheme="minorHAnsi" w:hAnsiTheme="minorHAnsi"/>
          <w:noProof/>
          <w:sz w:val="22"/>
        </w:rPr>
      </w:pPr>
      <w:hyperlink w:anchor="_Toc256000876"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_Toc256000876 \h </w:instrText>
        </w:r>
        <w:r>
          <w:fldChar w:fldCharType="separate"/>
        </w:r>
        <w:r>
          <w:t>231</w:t>
        </w:r>
        <w:r>
          <w:fldChar w:fldCharType="end"/>
        </w:r>
      </w:hyperlink>
    </w:p>
    <w:p>
      <w:pPr>
        <w:pStyle w:val="TOC5"/>
        <w:tabs>
          <w:tab w:val="end" w:leader="dot" w:pos="10240"/>
        </w:tabs>
        <w:rPr>
          <w:rFonts w:asciiTheme="minorHAnsi" w:hAnsiTheme="minorHAnsi"/>
          <w:noProof/>
          <w:sz w:val="22"/>
        </w:rPr>
      </w:pPr>
      <w:hyperlink w:anchor="_Toc256000877"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_Toc256000877 \h </w:instrText>
        </w:r>
        <w:r>
          <w:fldChar w:fldCharType="separate"/>
        </w:r>
        <w:r>
          <w:t>232</w:t>
        </w:r>
        <w:r>
          <w:fldChar w:fldCharType="end"/>
        </w:r>
      </w:hyperlink>
    </w:p>
    <w:p>
      <w:pPr>
        <w:pStyle w:val="TOC4"/>
        <w:tabs>
          <w:tab w:val="end" w:leader="dot" w:pos="10240"/>
        </w:tabs>
        <w:rPr>
          <w:rFonts w:asciiTheme="minorHAnsi" w:hAnsiTheme="minorHAnsi"/>
          <w:noProof/>
          <w:sz w:val="22"/>
        </w:rPr>
      </w:pPr>
      <w:hyperlink w:anchor="_Toc256000878" w:history="1">
        <w:r>
          <w:rPr>
            <w:rStyle w:val="Hyperlink"/>
          </w:rPr>
          <w:t>2.1.1.1.2. Δείκτες</w:t>
        </w:r>
        <w:r>
          <w:tab/>
        </w:r>
        <w:r>
          <w:fldChar w:fldCharType="begin"/>
        </w:r>
        <w:r>
          <w:instrText xml:space="preserve"> PAGEREF _Toc256000878 \h </w:instrText>
        </w:r>
        <w:r>
          <w:fldChar w:fldCharType="separate"/>
        </w:r>
        <w:r>
          <w:t>232</w:t>
        </w:r>
        <w:r>
          <w:fldChar w:fldCharType="end"/>
        </w:r>
      </w:hyperlink>
    </w:p>
    <w:p>
      <w:pPr>
        <w:pStyle w:val="TOC5"/>
        <w:tabs>
          <w:tab w:val="end" w:leader="dot" w:pos="10240"/>
        </w:tabs>
        <w:rPr>
          <w:rFonts w:asciiTheme="minorHAnsi" w:hAnsiTheme="minorHAnsi"/>
          <w:noProof/>
          <w:sz w:val="22"/>
        </w:rPr>
      </w:pPr>
      <w:hyperlink w:anchor="_Toc256000879" w:history="1">
        <w:r>
          <w:rPr>
            <w:rStyle w:val="Hyperlink"/>
          </w:rPr>
          <w:t>Πίνακας 2: Δείκτες εκροών</w:t>
        </w:r>
        <w:r>
          <w:tab/>
        </w:r>
        <w:r>
          <w:fldChar w:fldCharType="begin"/>
        </w:r>
        <w:r>
          <w:instrText xml:space="preserve"> PAGEREF _Toc256000879 \h </w:instrText>
        </w:r>
        <w:r>
          <w:fldChar w:fldCharType="separate"/>
        </w:r>
        <w:r>
          <w:t>232</w:t>
        </w:r>
        <w:r>
          <w:fldChar w:fldCharType="end"/>
        </w:r>
      </w:hyperlink>
    </w:p>
    <w:p>
      <w:pPr>
        <w:pStyle w:val="TOC5"/>
        <w:tabs>
          <w:tab w:val="end" w:leader="dot" w:pos="10240"/>
        </w:tabs>
        <w:rPr>
          <w:rFonts w:asciiTheme="minorHAnsi" w:hAnsiTheme="minorHAnsi"/>
          <w:noProof/>
          <w:sz w:val="22"/>
        </w:rPr>
      </w:pPr>
      <w:hyperlink w:anchor="_Toc256000880" w:history="1">
        <w:r>
          <w:rPr>
            <w:rStyle w:val="Hyperlink"/>
          </w:rPr>
          <w:t>Πίνακας 3: Δείκτες αποτελεσμάτων</w:t>
        </w:r>
        <w:r>
          <w:tab/>
        </w:r>
        <w:r>
          <w:fldChar w:fldCharType="begin"/>
        </w:r>
        <w:r>
          <w:instrText xml:space="preserve"> PAGEREF _Toc256000880 \h </w:instrText>
        </w:r>
        <w:r>
          <w:fldChar w:fldCharType="separate"/>
        </w:r>
        <w:r>
          <w:t>232</w:t>
        </w:r>
        <w:r>
          <w:fldChar w:fldCharType="end"/>
        </w:r>
      </w:hyperlink>
    </w:p>
    <w:p>
      <w:pPr>
        <w:pStyle w:val="TOC4"/>
        <w:tabs>
          <w:tab w:val="end" w:leader="dot" w:pos="10240"/>
        </w:tabs>
        <w:rPr>
          <w:rFonts w:asciiTheme="minorHAnsi" w:hAnsiTheme="minorHAnsi"/>
          <w:noProof/>
          <w:sz w:val="22"/>
        </w:rPr>
      </w:pPr>
      <w:hyperlink w:anchor="_Toc256000881"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_Toc256000881 \h </w:instrText>
        </w:r>
        <w:r>
          <w:fldChar w:fldCharType="separate"/>
        </w:r>
        <w:r>
          <w:t>233</w:t>
        </w:r>
        <w:r>
          <w:fldChar w:fldCharType="end"/>
        </w:r>
      </w:hyperlink>
    </w:p>
    <w:p>
      <w:pPr>
        <w:pStyle w:val="TOC5"/>
        <w:tabs>
          <w:tab w:val="end" w:leader="dot" w:pos="10240"/>
        </w:tabs>
        <w:rPr>
          <w:rFonts w:asciiTheme="minorHAnsi" w:hAnsiTheme="minorHAnsi"/>
          <w:noProof/>
          <w:sz w:val="22"/>
        </w:rPr>
      </w:pPr>
      <w:hyperlink w:anchor="_Toc256000882" w:history="1">
        <w:r>
          <w:rPr>
            <w:rStyle w:val="Hyperlink"/>
          </w:rPr>
          <w:t>Πίνακας 4: Διάσταση 1 — πεδίο παρέμβασης</w:t>
        </w:r>
        <w:r>
          <w:tab/>
        </w:r>
        <w:r>
          <w:fldChar w:fldCharType="begin"/>
        </w:r>
        <w:r>
          <w:instrText xml:space="preserve"> PAGEREF _Toc256000882 \h </w:instrText>
        </w:r>
        <w:r>
          <w:fldChar w:fldCharType="separate"/>
        </w:r>
        <w:r>
          <w:t>233</w:t>
        </w:r>
        <w:r>
          <w:fldChar w:fldCharType="end"/>
        </w:r>
      </w:hyperlink>
    </w:p>
    <w:p>
      <w:pPr>
        <w:pStyle w:val="TOC5"/>
        <w:tabs>
          <w:tab w:val="end" w:leader="dot" w:pos="10240"/>
        </w:tabs>
        <w:rPr>
          <w:rFonts w:asciiTheme="minorHAnsi" w:hAnsiTheme="minorHAnsi"/>
          <w:noProof/>
          <w:sz w:val="22"/>
        </w:rPr>
      </w:pPr>
      <w:hyperlink w:anchor="_Toc256000883" w:history="1">
        <w:r>
          <w:rPr>
            <w:rStyle w:val="Hyperlink"/>
          </w:rPr>
          <w:t>Πίνακας 5: Διάσταση 2 — μορφή χρηματοδότησης</w:t>
        </w:r>
        <w:r>
          <w:tab/>
        </w:r>
        <w:r>
          <w:fldChar w:fldCharType="begin"/>
        </w:r>
        <w:r>
          <w:instrText xml:space="preserve"> PAGEREF _Toc256000883 \h </w:instrText>
        </w:r>
        <w:r>
          <w:fldChar w:fldCharType="separate"/>
        </w:r>
        <w:r>
          <w:t>233</w:t>
        </w:r>
        <w:r>
          <w:fldChar w:fldCharType="end"/>
        </w:r>
      </w:hyperlink>
    </w:p>
    <w:p>
      <w:pPr>
        <w:pStyle w:val="TOC5"/>
        <w:tabs>
          <w:tab w:val="end" w:leader="dot" w:pos="10240"/>
        </w:tabs>
        <w:rPr>
          <w:rFonts w:asciiTheme="minorHAnsi" w:hAnsiTheme="minorHAnsi"/>
          <w:noProof/>
          <w:sz w:val="22"/>
        </w:rPr>
      </w:pPr>
      <w:hyperlink w:anchor="_Toc256000884" w:history="1">
        <w:r>
          <w:rPr>
            <w:rStyle w:val="Hyperlink"/>
          </w:rPr>
          <w:t>Πίνακας 6: Διάσταση 3 — μηχανισμός εδαφικής υλοποίησης και εδαφική εστίαση</w:t>
        </w:r>
        <w:r>
          <w:tab/>
        </w:r>
        <w:r>
          <w:fldChar w:fldCharType="begin"/>
        </w:r>
        <w:r>
          <w:instrText xml:space="preserve"> PAGEREF _Toc256000884 \h </w:instrText>
        </w:r>
        <w:r>
          <w:fldChar w:fldCharType="separate"/>
        </w:r>
        <w:r>
          <w:t>233</w:t>
        </w:r>
        <w:r>
          <w:fldChar w:fldCharType="end"/>
        </w:r>
      </w:hyperlink>
    </w:p>
    <w:p>
      <w:pPr>
        <w:pStyle w:val="TOC5"/>
        <w:tabs>
          <w:tab w:val="end" w:leader="dot" w:pos="10240"/>
        </w:tabs>
        <w:rPr>
          <w:rFonts w:asciiTheme="minorHAnsi" w:hAnsiTheme="minorHAnsi"/>
          <w:noProof/>
          <w:sz w:val="22"/>
        </w:rPr>
      </w:pPr>
      <w:hyperlink w:anchor="_Toc256000885" w:history="1">
        <w:r>
          <w:rPr>
            <w:rStyle w:val="Hyperlink"/>
          </w:rPr>
          <w:t>Πίνακας 7: Διάσταση 6 — δευτερεύοντες θεματικοί στόχοι ΕΚΤ+</w:t>
        </w:r>
        <w:r>
          <w:tab/>
        </w:r>
        <w:r>
          <w:fldChar w:fldCharType="begin"/>
        </w:r>
        <w:r>
          <w:instrText xml:space="preserve"> PAGEREF _Toc256000885 \h </w:instrText>
        </w:r>
        <w:r>
          <w:fldChar w:fldCharType="separate"/>
        </w:r>
        <w:r>
          <w:t>234</w:t>
        </w:r>
        <w:r>
          <w:fldChar w:fldCharType="end"/>
        </w:r>
      </w:hyperlink>
    </w:p>
    <w:p>
      <w:pPr>
        <w:pStyle w:val="TOC5"/>
        <w:tabs>
          <w:tab w:val="end" w:leader="dot" w:pos="10240"/>
        </w:tabs>
        <w:rPr>
          <w:rFonts w:asciiTheme="minorHAnsi" w:hAnsiTheme="minorHAnsi"/>
          <w:noProof/>
          <w:sz w:val="22"/>
        </w:rPr>
      </w:pPr>
      <w:hyperlink w:anchor="_Toc256000886"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_Toc256000886 \h </w:instrText>
        </w:r>
        <w:r>
          <w:fldChar w:fldCharType="separate"/>
        </w:r>
        <w:r>
          <w:t>234</w:t>
        </w:r>
        <w:r>
          <w:fldChar w:fldCharType="end"/>
        </w:r>
      </w:hyperlink>
    </w:p>
    <w:p>
      <w:pPr>
        <w:pStyle w:val="TOC4"/>
        <w:tabs>
          <w:tab w:val="end" w:leader="dot" w:pos="10240"/>
        </w:tabs>
        <w:rPr>
          <w:rFonts w:asciiTheme="minorHAnsi" w:hAnsiTheme="minorHAnsi"/>
          <w:noProof/>
          <w:sz w:val="22"/>
        </w:rPr>
      </w:pPr>
      <w:hyperlink w:anchor="_Toc256000887" w:history="1">
        <w:r>
          <w:rPr>
            <w:rStyle w:val="Hyperlink"/>
          </w:rPr>
          <w: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t>
        </w:r>
        <w:r>
          <w:tab/>
        </w:r>
        <w:r>
          <w:fldChar w:fldCharType="begin"/>
        </w:r>
        <w:r>
          <w:instrText xml:space="preserve"> PAGEREF _Toc256000887 \h </w:instrText>
        </w:r>
        <w:r>
          <w:fldChar w:fldCharType="separate"/>
        </w:r>
        <w:r>
          <w:t>235</w:t>
        </w:r>
        <w:r>
          <w:fldChar w:fldCharType="end"/>
        </w:r>
      </w:hyperlink>
    </w:p>
    <w:p>
      <w:pPr>
        <w:pStyle w:val="TOC4"/>
        <w:tabs>
          <w:tab w:val="end" w:leader="dot" w:pos="10240"/>
        </w:tabs>
        <w:rPr>
          <w:rFonts w:asciiTheme="minorHAnsi" w:hAnsiTheme="minorHAnsi"/>
          <w:noProof/>
          <w:sz w:val="22"/>
        </w:rPr>
      </w:pPr>
      <w:hyperlink w:anchor="_Toc256000888" w:history="1">
        <w:r>
          <w:rPr>
            <w:rStyle w:val="Hyperlink"/>
          </w:rPr>
          <w:t>2.1.1.1.1. Παρεμβάσεις των ταμείων</w:t>
        </w:r>
        <w:r>
          <w:tab/>
        </w:r>
        <w:r>
          <w:fldChar w:fldCharType="begin"/>
        </w:r>
        <w:r>
          <w:instrText xml:space="preserve"> PAGEREF _Toc256000888 \h </w:instrText>
        </w:r>
        <w:r>
          <w:fldChar w:fldCharType="separate"/>
        </w:r>
        <w:r>
          <w:t>235</w:t>
        </w:r>
        <w:r>
          <w:fldChar w:fldCharType="end"/>
        </w:r>
      </w:hyperlink>
    </w:p>
    <w:p>
      <w:pPr>
        <w:pStyle w:val="TOC5"/>
        <w:tabs>
          <w:tab w:val="end" w:leader="dot" w:pos="10240"/>
        </w:tabs>
        <w:rPr>
          <w:rFonts w:asciiTheme="minorHAnsi" w:hAnsiTheme="minorHAnsi"/>
          <w:noProof/>
          <w:sz w:val="22"/>
        </w:rPr>
      </w:pPr>
      <w:hyperlink w:anchor="_Toc256000889"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_Toc256000889 \h </w:instrText>
        </w:r>
        <w:r>
          <w:fldChar w:fldCharType="separate"/>
        </w:r>
        <w:r>
          <w:t>235</w:t>
        </w:r>
        <w:r>
          <w:fldChar w:fldCharType="end"/>
        </w:r>
      </w:hyperlink>
    </w:p>
    <w:p>
      <w:pPr>
        <w:pStyle w:val="TOC5"/>
        <w:tabs>
          <w:tab w:val="end" w:leader="dot" w:pos="10240"/>
        </w:tabs>
        <w:rPr>
          <w:rFonts w:asciiTheme="minorHAnsi" w:hAnsiTheme="minorHAnsi"/>
          <w:noProof/>
          <w:sz w:val="22"/>
        </w:rPr>
      </w:pPr>
      <w:hyperlink w:anchor="_Toc256000890" w:history="1">
        <w:r>
          <w:rPr>
            <w:rStyle w:val="Hyperlink"/>
          </w:rPr>
          <w:t>Βασικές ομάδες-στόχοι — άρθρο 22 παράγραφος 3 στοιχείο δ) σημείο iii) του ΚΚΔ:</w:t>
        </w:r>
        <w:r>
          <w:tab/>
        </w:r>
        <w:r>
          <w:fldChar w:fldCharType="begin"/>
        </w:r>
        <w:r>
          <w:instrText xml:space="preserve"> PAGEREF _Toc256000890 \h </w:instrText>
        </w:r>
        <w:r>
          <w:fldChar w:fldCharType="separate"/>
        </w:r>
        <w:r>
          <w:t>236</w:t>
        </w:r>
        <w:r>
          <w:fldChar w:fldCharType="end"/>
        </w:r>
      </w:hyperlink>
    </w:p>
    <w:p>
      <w:pPr>
        <w:pStyle w:val="TOC5"/>
        <w:tabs>
          <w:tab w:val="end" w:leader="dot" w:pos="10240"/>
        </w:tabs>
        <w:rPr>
          <w:rFonts w:asciiTheme="minorHAnsi" w:hAnsiTheme="minorHAnsi"/>
          <w:noProof/>
          <w:sz w:val="22"/>
        </w:rPr>
      </w:pPr>
      <w:hyperlink w:anchor="_Toc256000891"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_Toc256000891 \h </w:instrText>
        </w:r>
        <w:r>
          <w:fldChar w:fldCharType="separate"/>
        </w:r>
        <w:r>
          <w:t>236</w:t>
        </w:r>
        <w:r>
          <w:fldChar w:fldCharType="end"/>
        </w:r>
      </w:hyperlink>
    </w:p>
    <w:p>
      <w:pPr>
        <w:pStyle w:val="TOC5"/>
        <w:tabs>
          <w:tab w:val="end" w:leader="dot" w:pos="10240"/>
        </w:tabs>
        <w:rPr>
          <w:rFonts w:asciiTheme="minorHAnsi" w:hAnsiTheme="minorHAnsi"/>
          <w:noProof/>
          <w:sz w:val="22"/>
        </w:rPr>
      </w:pPr>
      <w:hyperlink w:anchor="_Toc256000892"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_Toc256000892 \h </w:instrText>
        </w:r>
        <w:r>
          <w:fldChar w:fldCharType="separate"/>
        </w:r>
        <w:r>
          <w:t>237</w:t>
        </w:r>
        <w:r>
          <w:fldChar w:fldCharType="end"/>
        </w:r>
      </w:hyperlink>
    </w:p>
    <w:p>
      <w:pPr>
        <w:pStyle w:val="TOC5"/>
        <w:tabs>
          <w:tab w:val="end" w:leader="dot" w:pos="10240"/>
        </w:tabs>
        <w:rPr>
          <w:rFonts w:asciiTheme="minorHAnsi" w:hAnsiTheme="minorHAnsi"/>
          <w:noProof/>
          <w:sz w:val="22"/>
        </w:rPr>
      </w:pPr>
      <w:hyperlink w:anchor="_Toc256000893"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_Toc256000893 \h </w:instrText>
        </w:r>
        <w:r>
          <w:fldChar w:fldCharType="separate"/>
        </w:r>
        <w:r>
          <w:t>237</w:t>
        </w:r>
        <w:r>
          <w:fldChar w:fldCharType="end"/>
        </w:r>
      </w:hyperlink>
    </w:p>
    <w:p>
      <w:pPr>
        <w:pStyle w:val="TOC5"/>
        <w:tabs>
          <w:tab w:val="end" w:leader="dot" w:pos="10240"/>
        </w:tabs>
        <w:rPr>
          <w:rFonts w:asciiTheme="minorHAnsi" w:hAnsiTheme="minorHAnsi"/>
          <w:noProof/>
          <w:sz w:val="22"/>
        </w:rPr>
      </w:pPr>
      <w:hyperlink w:anchor="_Toc256000894"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_Toc256000894 \h </w:instrText>
        </w:r>
        <w:r>
          <w:fldChar w:fldCharType="separate"/>
        </w:r>
        <w:r>
          <w:t>237</w:t>
        </w:r>
        <w:r>
          <w:fldChar w:fldCharType="end"/>
        </w:r>
      </w:hyperlink>
    </w:p>
    <w:p>
      <w:pPr>
        <w:pStyle w:val="TOC4"/>
        <w:tabs>
          <w:tab w:val="end" w:leader="dot" w:pos="10240"/>
        </w:tabs>
        <w:rPr>
          <w:rFonts w:asciiTheme="minorHAnsi" w:hAnsiTheme="minorHAnsi"/>
          <w:noProof/>
          <w:sz w:val="22"/>
        </w:rPr>
      </w:pPr>
      <w:hyperlink w:anchor="_Toc256000895" w:history="1">
        <w:r>
          <w:rPr>
            <w:rStyle w:val="Hyperlink"/>
          </w:rPr>
          <w:t>2.1.1.1.2. Δείκτες</w:t>
        </w:r>
        <w:r>
          <w:tab/>
        </w:r>
        <w:r>
          <w:fldChar w:fldCharType="begin"/>
        </w:r>
        <w:r>
          <w:instrText xml:space="preserve"> PAGEREF _Toc256000895 \h </w:instrText>
        </w:r>
        <w:r>
          <w:fldChar w:fldCharType="separate"/>
        </w:r>
        <w:r>
          <w:t>238</w:t>
        </w:r>
        <w:r>
          <w:fldChar w:fldCharType="end"/>
        </w:r>
      </w:hyperlink>
    </w:p>
    <w:p>
      <w:pPr>
        <w:pStyle w:val="TOC5"/>
        <w:tabs>
          <w:tab w:val="end" w:leader="dot" w:pos="10240"/>
        </w:tabs>
        <w:rPr>
          <w:rFonts w:asciiTheme="minorHAnsi" w:hAnsiTheme="minorHAnsi"/>
          <w:noProof/>
          <w:sz w:val="22"/>
        </w:rPr>
      </w:pPr>
      <w:hyperlink w:anchor="_Toc256000896" w:history="1">
        <w:r>
          <w:rPr>
            <w:rStyle w:val="Hyperlink"/>
          </w:rPr>
          <w:t>Πίνακας 2: Δείκτες εκροών</w:t>
        </w:r>
        <w:r>
          <w:tab/>
        </w:r>
        <w:r>
          <w:fldChar w:fldCharType="begin"/>
        </w:r>
        <w:r>
          <w:instrText xml:space="preserve"> PAGEREF _Toc256000896 \h </w:instrText>
        </w:r>
        <w:r>
          <w:fldChar w:fldCharType="separate"/>
        </w:r>
        <w:r>
          <w:t>238</w:t>
        </w:r>
        <w:r>
          <w:fldChar w:fldCharType="end"/>
        </w:r>
      </w:hyperlink>
    </w:p>
    <w:p>
      <w:pPr>
        <w:pStyle w:val="TOC5"/>
        <w:tabs>
          <w:tab w:val="end" w:leader="dot" w:pos="10240"/>
        </w:tabs>
        <w:rPr>
          <w:rFonts w:asciiTheme="minorHAnsi" w:hAnsiTheme="minorHAnsi"/>
          <w:noProof/>
          <w:sz w:val="22"/>
        </w:rPr>
      </w:pPr>
      <w:hyperlink w:anchor="_Toc256000897" w:history="1">
        <w:r>
          <w:rPr>
            <w:rStyle w:val="Hyperlink"/>
          </w:rPr>
          <w:t>Πίνακας 3: Δείκτες αποτελεσμάτων</w:t>
        </w:r>
        <w:r>
          <w:tab/>
        </w:r>
        <w:r>
          <w:fldChar w:fldCharType="begin"/>
        </w:r>
        <w:r>
          <w:instrText xml:space="preserve"> PAGEREF _Toc256000897 \h </w:instrText>
        </w:r>
        <w:r>
          <w:fldChar w:fldCharType="separate"/>
        </w:r>
        <w:r>
          <w:t>238</w:t>
        </w:r>
        <w:r>
          <w:fldChar w:fldCharType="end"/>
        </w:r>
      </w:hyperlink>
    </w:p>
    <w:p>
      <w:pPr>
        <w:pStyle w:val="TOC4"/>
        <w:tabs>
          <w:tab w:val="end" w:leader="dot" w:pos="10240"/>
        </w:tabs>
        <w:rPr>
          <w:rFonts w:asciiTheme="minorHAnsi" w:hAnsiTheme="minorHAnsi"/>
          <w:noProof/>
          <w:sz w:val="22"/>
        </w:rPr>
      </w:pPr>
      <w:hyperlink w:anchor="_Toc256000898"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_Toc256000898 \h </w:instrText>
        </w:r>
        <w:r>
          <w:fldChar w:fldCharType="separate"/>
        </w:r>
        <w:r>
          <w:t>238</w:t>
        </w:r>
        <w:r>
          <w:fldChar w:fldCharType="end"/>
        </w:r>
      </w:hyperlink>
    </w:p>
    <w:p>
      <w:pPr>
        <w:pStyle w:val="TOC5"/>
        <w:tabs>
          <w:tab w:val="end" w:leader="dot" w:pos="10240"/>
        </w:tabs>
        <w:rPr>
          <w:rFonts w:asciiTheme="minorHAnsi" w:hAnsiTheme="minorHAnsi"/>
          <w:noProof/>
          <w:sz w:val="22"/>
        </w:rPr>
      </w:pPr>
      <w:hyperlink w:anchor="_Toc256000899" w:history="1">
        <w:r>
          <w:rPr>
            <w:rStyle w:val="Hyperlink"/>
          </w:rPr>
          <w:t>Πίνακας 4: Διάσταση 1 — πεδίο παρέμβασης</w:t>
        </w:r>
        <w:r>
          <w:tab/>
        </w:r>
        <w:r>
          <w:fldChar w:fldCharType="begin"/>
        </w:r>
        <w:r>
          <w:instrText xml:space="preserve"> PAGEREF _Toc256000899 \h </w:instrText>
        </w:r>
        <w:r>
          <w:fldChar w:fldCharType="separate"/>
        </w:r>
        <w:r>
          <w:t>238</w:t>
        </w:r>
        <w:r>
          <w:fldChar w:fldCharType="end"/>
        </w:r>
      </w:hyperlink>
    </w:p>
    <w:p>
      <w:pPr>
        <w:pStyle w:val="TOC5"/>
        <w:tabs>
          <w:tab w:val="end" w:leader="dot" w:pos="10240"/>
        </w:tabs>
        <w:rPr>
          <w:rFonts w:asciiTheme="minorHAnsi" w:hAnsiTheme="minorHAnsi"/>
          <w:noProof/>
          <w:sz w:val="22"/>
        </w:rPr>
      </w:pPr>
      <w:hyperlink w:anchor="_Toc256000900" w:history="1">
        <w:r>
          <w:rPr>
            <w:rStyle w:val="Hyperlink"/>
          </w:rPr>
          <w:t>Πίνακας 5: Διάσταση 2 — μορφή χρηματοδότησης</w:t>
        </w:r>
        <w:r>
          <w:tab/>
        </w:r>
        <w:r>
          <w:fldChar w:fldCharType="begin"/>
        </w:r>
        <w:r>
          <w:instrText xml:space="preserve"> PAGEREF _Toc256000900 \h </w:instrText>
        </w:r>
        <w:r>
          <w:fldChar w:fldCharType="separate"/>
        </w:r>
        <w:r>
          <w:t>239</w:t>
        </w:r>
        <w:r>
          <w:fldChar w:fldCharType="end"/>
        </w:r>
      </w:hyperlink>
    </w:p>
    <w:p>
      <w:pPr>
        <w:pStyle w:val="TOC5"/>
        <w:tabs>
          <w:tab w:val="end" w:leader="dot" w:pos="10240"/>
        </w:tabs>
        <w:rPr>
          <w:rFonts w:asciiTheme="minorHAnsi" w:hAnsiTheme="minorHAnsi"/>
          <w:noProof/>
          <w:sz w:val="22"/>
        </w:rPr>
      </w:pPr>
      <w:hyperlink w:anchor="_Toc256000901" w:history="1">
        <w:r>
          <w:rPr>
            <w:rStyle w:val="Hyperlink"/>
          </w:rPr>
          <w:t>Πίνακας 6: Διάσταση 3 — μηχανισμός εδαφικής υλοποίησης και εδαφική εστίαση</w:t>
        </w:r>
        <w:r>
          <w:tab/>
        </w:r>
        <w:r>
          <w:fldChar w:fldCharType="begin"/>
        </w:r>
        <w:r>
          <w:instrText xml:space="preserve"> PAGEREF _Toc256000901 \h </w:instrText>
        </w:r>
        <w:r>
          <w:fldChar w:fldCharType="separate"/>
        </w:r>
        <w:r>
          <w:t>239</w:t>
        </w:r>
        <w:r>
          <w:fldChar w:fldCharType="end"/>
        </w:r>
      </w:hyperlink>
    </w:p>
    <w:p>
      <w:pPr>
        <w:pStyle w:val="TOC5"/>
        <w:tabs>
          <w:tab w:val="end" w:leader="dot" w:pos="10240"/>
        </w:tabs>
        <w:rPr>
          <w:rFonts w:asciiTheme="minorHAnsi" w:hAnsiTheme="minorHAnsi"/>
          <w:noProof/>
          <w:sz w:val="22"/>
        </w:rPr>
      </w:pPr>
      <w:hyperlink w:anchor="_Toc256000902" w:history="1">
        <w:r>
          <w:rPr>
            <w:rStyle w:val="Hyperlink"/>
          </w:rPr>
          <w:t>Πίνακας 7: Διάσταση 6 — δευτερεύοντες θεματικοί στόχοι ΕΚΤ+</w:t>
        </w:r>
        <w:r>
          <w:tab/>
        </w:r>
        <w:r>
          <w:fldChar w:fldCharType="begin"/>
        </w:r>
        <w:r>
          <w:instrText xml:space="preserve"> PAGEREF _Toc256000902 \h </w:instrText>
        </w:r>
        <w:r>
          <w:fldChar w:fldCharType="separate"/>
        </w:r>
        <w:r>
          <w:t>239</w:t>
        </w:r>
        <w:r>
          <w:fldChar w:fldCharType="end"/>
        </w:r>
      </w:hyperlink>
    </w:p>
    <w:p>
      <w:pPr>
        <w:pStyle w:val="TOC5"/>
        <w:tabs>
          <w:tab w:val="end" w:leader="dot" w:pos="10240"/>
        </w:tabs>
        <w:rPr>
          <w:rFonts w:asciiTheme="minorHAnsi" w:hAnsiTheme="minorHAnsi"/>
          <w:noProof/>
          <w:sz w:val="22"/>
        </w:rPr>
      </w:pPr>
      <w:hyperlink w:anchor="_Toc256000903"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_Toc256000903 \h </w:instrText>
        </w:r>
        <w:r>
          <w:fldChar w:fldCharType="separate"/>
        </w:r>
        <w:r>
          <w:t>240</w:t>
        </w:r>
        <w:r>
          <w:fldChar w:fldCharType="end"/>
        </w:r>
      </w:hyperlink>
    </w:p>
    <w:p>
      <w:pPr>
        <w:pStyle w:val="TOC4"/>
        <w:tabs>
          <w:tab w:val="end" w:leader="dot" w:pos="10240"/>
        </w:tabs>
        <w:rPr>
          <w:rFonts w:asciiTheme="minorHAnsi" w:hAnsiTheme="minorHAnsi"/>
          <w:noProof/>
          <w:sz w:val="22"/>
        </w:rPr>
      </w:pPr>
      <w:hyperlink w:anchor="_Toc256000904" w:history="1">
        <w:r>
          <w:rPr>
            <w:rStyle w:val="Hyperlink"/>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r>
          <w:tab/>
        </w:r>
        <w:r>
          <w:fldChar w:fldCharType="begin"/>
        </w:r>
        <w:r>
          <w:instrText xml:space="preserve"> PAGEREF _Toc256000904 \h </w:instrText>
        </w:r>
        <w:r>
          <w:fldChar w:fldCharType="separate"/>
        </w:r>
        <w:r>
          <w:t>241</w:t>
        </w:r>
        <w:r>
          <w:fldChar w:fldCharType="end"/>
        </w:r>
      </w:hyperlink>
    </w:p>
    <w:p>
      <w:pPr>
        <w:pStyle w:val="TOC4"/>
        <w:tabs>
          <w:tab w:val="end" w:leader="dot" w:pos="10240"/>
        </w:tabs>
        <w:rPr>
          <w:rFonts w:asciiTheme="minorHAnsi" w:hAnsiTheme="minorHAnsi"/>
          <w:noProof/>
          <w:sz w:val="22"/>
        </w:rPr>
      </w:pPr>
      <w:hyperlink w:anchor="_Toc256000905" w:history="1">
        <w:r>
          <w:rPr>
            <w:rStyle w:val="Hyperlink"/>
          </w:rPr>
          <w:t>2.1.1.1.1. Παρεμβάσεις των ταμείων</w:t>
        </w:r>
        <w:r>
          <w:tab/>
        </w:r>
        <w:r>
          <w:fldChar w:fldCharType="begin"/>
        </w:r>
        <w:r>
          <w:instrText xml:space="preserve"> PAGEREF _Toc256000905 \h </w:instrText>
        </w:r>
        <w:r>
          <w:fldChar w:fldCharType="separate"/>
        </w:r>
        <w:r>
          <w:t>241</w:t>
        </w:r>
        <w:r>
          <w:fldChar w:fldCharType="end"/>
        </w:r>
      </w:hyperlink>
    </w:p>
    <w:p>
      <w:pPr>
        <w:pStyle w:val="TOC5"/>
        <w:tabs>
          <w:tab w:val="end" w:leader="dot" w:pos="10240"/>
        </w:tabs>
        <w:rPr>
          <w:rFonts w:asciiTheme="minorHAnsi" w:hAnsiTheme="minorHAnsi"/>
          <w:noProof/>
          <w:sz w:val="22"/>
        </w:rPr>
      </w:pPr>
      <w:hyperlink w:anchor="_Toc256000906"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_Toc256000906 \h </w:instrText>
        </w:r>
        <w:r>
          <w:fldChar w:fldCharType="separate"/>
        </w:r>
        <w:r>
          <w:t>241</w:t>
        </w:r>
        <w:r>
          <w:fldChar w:fldCharType="end"/>
        </w:r>
      </w:hyperlink>
    </w:p>
    <w:p>
      <w:pPr>
        <w:pStyle w:val="TOC5"/>
        <w:tabs>
          <w:tab w:val="end" w:leader="dot" w:pos="10240"/>
        </w:tabs>
        <w:rPr>
          <w:rFonts w:asciiTheme="minorHAnsi" w:hAnsiTheme="minorHAnsi"/>
          <w:noProof/>
          <w:sz w:val="22"/>
        </w:rPr>
      </w:pPr>
      <w:hyperlink w:anchor="_Toc256000907" w:history="1">
        <w:r>
          <w:rPr>
            <w:rStyle w:val="Hyperlink"/>
          </w:rPr>
          <w:t>Βασικές ομάδες-στόχοι — άρθρο 22 παράγραφος 3 στοιχείο δ) σημείο iii) του ΚΚΔ:</w:t>
        </w:r>
        <w:r>
          <w:tab/>
        </w:r>
        <w:r>
          <w:fldChar w:fldCharType="begin"/>
        </w:r>
        <w:r>
          <w:instrText xml:space="preserve"> PAGEREF _Toc256000907 \h </w:instrText>
        </w:r>
        <w:r>
          <w:fldChar w:fldCharType="separate"/>
        </w:r>
        <w:r>
          <w:t>242</w:t>
        </w:r>
        <w:r>
          <w:fldChar w:fldCharType="end"/>
        </w:r>
      </w:hyperlink>
    </w:p>
    <w:p>
      <w:pPr>
        <w:pStyle w:val="TOC5"/>
        <w:tabs>
          <w:tab w:val="end" w:leader="dot" w:pos="10240"/>
        </w:tabs>
        <w:rPr>
          <w:rFonts w:asciiTheme="minorHAnsi" w:hAnsiTheme="minorHAnsi"/>
          <w:noProof/>
          <w:sz w:val="22"/>
        </w:rPr>
      </w:pPr>
      <w:hyperlink w:anchor="_Toc256000908"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_Toc256000908 \h </w:instrText>
        </w:r>
        <w:r>
          <w:fldChar w:fldCharType="separate"/>
        </w:r>
        <w:r>
          <w:t>242</w:t>
        </w:r>
        <w:r>
          <w:fldChar w:fldCharType="end"/>
        </w:r>
      </w:hyperlink>
    </w:p>
    <w:p>
      <w:pPr>
        <w:pStyle w:val="TOC5"/>
        <w:tabs>
          <w:tab w:val="end" w:leader="dot" w:pos="10240"/>
        </w:tabs>
        <w:rPr>
          <w:rFonts w:asciiTheme="minorHAnsi" w:hAnsiTheme="minorHAnsi"/>
          <w:noProof/>
          <w:sz w:val="22"/>
        </w:rPr>
      </w:pPr>
      <w:hyperlink w:anchor="_Toc256000909"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_Toc256000909 \h </w:instrText>
        </w:r>
        <w:r>
          <w:fldChar w:fldCharType="separate"/>
        </w:r>
        <w:r>
          <w:t>242</w:t>
        </w:r>
        <w:r>
          <w:fldChar w:fldCharType="end"/>
        </w:r>
      </w:hyperlink>
    </w:p>
    <w:p>
      <w:pPr>
        <w:pStyle w:val="TOC5"/>
        <w:tabs>
          <w:tab w:val="end" w:leader="dot" w:pos="10240"/>
        </w:tabs>
        <w:rPr>
          <w:rFonts w:asciiTheme="minorHAnsi" w:hAnsiTheme="minorHAnsi"/>
          <w:noProof/>
          <w:sz w:val="22"/>
        </w:rPr>
      </w:pPr>
      <w:hyperlink w:anchor="_Toc256000910"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_Toc256000910 \h </w:instrText>
        </w:r>
        <w:r>
          <w:fldChar w:fldCharType="separate"/>
        </w:r>
        <w:r>
          <w:t>242</w:t>
        </w:r>
        <w:r>
          <w:fldChar w:fldCharType="end"/>
        </w:r>
      </w:hyperlink>
    </w:p>
    <w:p>
      <w:pPr>
        <w:pStyle w:val="TOC5"/>
        <w:tabs>
          <w:tab w:val="end" w:leader="dot" w:pos="10240"/>
        </w:tabs>
        <w:rPr>
          <w:rFonts w:asciiTheme="minorHAnsi" w:hAnsiTheme="minorHAnsi"/>
          <w:noProof/>
          <w:sz w:val="22"/>
        </w:rPr>
      </w:pPr>
      <w:hyperlink w:anchor="_Toc256000911"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_Toc256000911 \h </w:instrText>
        </w:r>
        <w:r>
          <w:fldChar w:fldCharType="separate"/>
        </w:r>
        <w:r>
          <w:t>243</w:t>
        </w:r>
        <w:r>
          <w:fldChar w:fldCharType="end"/>
        </w:r>
      </w:hyperlink>
    </w:p>
    <w:p>
      <w:pPr>
        <w:pStyle w:val="TOC4"/>
        <w:tabs>
          <w:tab w:val="end" w:leader="dot" w:pos="10240"/>
        </w:tabs>
        <w:rPr>
          <w:rFonts w:asciiTheme="minorHAnsi" w:hAnsiTheme="minorHAnsi"/>
          <w:noProof/>
          <w:sz w:val="22"/>
        </w:rPr>
      </w:pPr>
      <w:hyperlink w:anchor="_Toc256000912" w:history="1">
        <w:r>
          <w:rPr>
            <w:rStyle w:val="Hyperlink"/>
          </w:rPr>
          <w:t>2.1.1.1.2. Δείκτες</w:t>
        </w:r>
        <w:r>
          <w:tab/>
        </w:r>
        <w:r>
          <w:fldChar w:fldCharType="begin"/>
        </w:r>
        <w:r>
          <w:instrText xml:space="preserve"> PAGEREF _Toc256000912 \h </w:instrText>
        </w:r>
        <w:r>
          <w:fldChar w:fldCharType="separate"/>
        </w:r>
        <w:r>
          <w:t>243</w:t>
        </w:r>
        <w:r>
          <w:fldChar w:fldCharType="end"/>
        </w:r>
      </w:hyperlink>
    </w:p>
    <w:p>
      <w:pPr>
        <w:pStyle w:val="TOC5"/>
        <w:tabs>
          <w:tab w:val="end" w:leader="dot" w:pos="10240"/>
        </w:tabs>
        <w:rPr>
          <w:rFonts w:asciiTheme="minorHAnsi" w:hAnsiTheme="minorHAnsi"/>
          <w:noProof/>
          <w:sz w:val="22"/>
        </w:rPr>
      </w:pPr>
      <w:hyperlink w:anchor="_Toc256000913" w:history="1">
        <w:r>
          <w:rPr>
            <w:rStyle w:val="Hyperlink"/>
          </w:rPr>
          <w:t>Πίνακας 2: Δείκτες εκροών</w:t>
        </w:r>
        <w:r>
          <w:tab/>
        </w:r>
        <w:r>
          <w:fldChar w:fldCharType="begin"/>
        </w:r>
        <w:r>
          <w:instrText xml:space="preserve"> PAGEREF _Toc256000913 \h </w:instrText>
        </w:r>
        <w:r>
          <w:fldChar w:fldCharType="separate"/>
        </w:r>
        <w:r>
          <w:t>243</w:t>
        </w:r>
        <w:r>
          <w:fldChar w:fldCharType="end"/>
        </w:r>
      </w:hyperlink>
    </w:p>
    <w:p>
      <w:pPr>
        <w:pStyle w:val="TOC5"/>
        <w:tabs>
          <w:tab w:val="end" w:leader="dot" w:pos="10240"/>
        </w:tabs>
        <w:rPr>
          <w:rFonts w:asciiTheme="minorHAnsi" w:hAnsiTheme="minorHAnsi"/>
          <w:noProof/>
          <w:sz w:val="22"/>
        </w:rPr>
      </w:pPr>
      <w:hyperlink w:anchor="_Toc256000914" w:history="1">
        <w:r>
          <w:rPr>
            <w:rStyle w:val="Hyperlink"/>
          </w:rPr>
          <w:t>Πίνακας 3: Δείκτες αποτελεσμάτων</w:t>
        </w:r>
        <w:r>
          <w:tab/>
        </w:r>
        <w:r>
          <w:fldChar w:fldCharType="begin"/>
        </w:r>
        <w:r>
          <w:instrText xml:space="preserve"> PAGEREF _Toc256000914 \h </w:instrText>
        </w:r>
        <w:r>
          <w:fldChar w:fldCharType="separate"/>
        </w:r>
        <w:r>
          <w:t>244</w:t>
        </w:r>
        <w:r>
          <w:fldChar w:fldCharType="end"/>
        </w:r>
      </w:hyperlink>
    </w:p>
    <w:p>
      <w:pPr>
        <w:pStyle w:val="TOC4"/>
        <w:tabs>
          <w:tab w:val="end" w:leader="dot" w:pos="10240"/>
        </w:tabs>
        <w:rPr>
          <w:rFonts w:asciiTheme="minorHAnsi" w:hAnsiTheme="minorHAnsi"/>
          <w:noProof/>
          <w:sz w:val="22"/>
        </w:rPr>
      </w:pPr>
      <w:hyperlink w:anchor="_Toc256000915"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_Toc256000915 \h </w:instrText>
        </w:r>
        <w:r>
          <w:fldChar w:fldCharType="separate"/>
        </w:r>
        <w:r>
          <w:t>245</w:t>
        </w:r>
        <w:r>
          <w:fldChar w:fldCharType="end"/>
        </w:r>
      </w:hyperlink>
    </w:p>
    <w:p>
      <w:pPr>
        <w:pStyle w:val="TOC5"/>
        <w:tabs>
          <w:tab w:val="end" w:leader="dot" w:pos="10240"/>
        </w:tabs>
        <w:rPr>
          <w:rFonts w:asciiTheme="minorHAnsi" w:hAnsiTheme="minorHAnsi"/>
          <w:noProof/>
          <w:sz w:val="22"/>
        </w:rPr>
      </w:pPr>
      <w:hyperlink w:anchor="_Toc256000916" w:history="1">
        <w:r>
          <w:rPr>
            <w:rStyle w:val="Hyperlink"/>
          </w:rPr>
          <w:t>Πίνακας 4: Διάσταση 1 — πεδίο παρέμβασης</w:t>
        </w:r>
        <w:r>
          <w:tab/>
        </w:r>
        <w:r>
          <w:fldChar w:fldCharType="begin"/>
        </w:r>
        <w:r>
          <w:instrText xml:space="preserve"> PAGEREF _Toc256000916 \h </w:instrText>
        </w:r>
        <w:r>
          <w:fldChar w:fldCharType="separate"/>
        </w:r>
        <w:r>
          <w:t>245</w:t>
        </w:r>
        <w:r>
          <w:fldChar w:fldCharType="end"/>
        </w:r>
      </w:hyperlink>
    </w:p>
    <w:p>
      <w:pPr>
        <w:pStyle w:val="TOC5"/>
        <w:tabs>
          <w:tab w:val="end" w:leader="dot" w:pos="10240"/>
        </w:tabs>
        <w:rPr>
          <w:rFonts w:asciiTheme="minorHAnsi" w:hAnsiTheme="minorHAnsi"/>
          <w:noProof/>
          <w:sz w:val="22"/>
        </w:rPr>
      </w:pPr>
      <w:hyperlink w:anchor="_Toc256000917" w:history="1">
        <w:r>
          <w:rPr>
            <w:rStyle w:val="Hyperlink"/>
          </w:rPr>
          <w:t>Πίνακας 5: Διάσταση 2 — μορφή χρηματοδότησης</w:t>
        </w:r>
        <w:r>
          <w:tab/>
        </w:r>
        <w:r>
          <w:fldChar w:fldCharType="begin"/>
        </w:r>
        <w:r>
          <w:instrText xml:space="preserve"> PAGEREF _Toc256000917 \h </w:instrText>
        </w:r>
        <w:r>
          <w:fldChar w:fldCharType="separate"/>
        </w:r>
        <w:r>
          <w:t>245</w:t>
        </w:r>
        <w:r>
          <w:fldChar w:fldCharType="end"/>
        </w:r>
      </w:hyperlink>
    </w:p>
    <w:p>
      <w:pPr>
        <w:pStyle w:val="TOC5"/>
        <w:tabs>
          <w:tab w:val="end" w:leader="dot" w:pos="10240"/>
        </w:tabs>
        <w:rPr>
          <w:rFonts w:asciiTheme="minorHAnsi" w:hAnsiTheme="minorHAnsi"/>
          <w:noProof/>
          <w:sz w:val="22"/>
        </w:rPr>
      </w:pPr>
      <w:hyperlink w:anchor="_Toc256000918" w:history="1">
        <w:r>
          <w:rPr>
            <w:rStyle w:val="Hyperlink"/>
          </w:rPr>
          <w:t>Πίνακας 6: Διάσταση 3 — μηχανισμός εδαφικής υλοποίησης και εδαφική εστίαση</w:t>
        </w:r>
        <w:r>
          <w:tab/>
        </w:r>
        <w:r>
          <w:fldChar w:fldCharType="begin"/>
        </w:r>
        <w:r>
          <w:instrText xml:space="preserve"> PAGEREF _Toc256000918 \h </w:instrText>
        </w:r>
        <w:r>
          <w:fldChar w:fldCharType="separate"/>
        </w:r>
        <w:r>
          <w:t>245</w:t>
        </w:r>
        <w:r>
          <w:fldChar w:fldCharType="end"/>
        </w:r>
      </w:hyperlink>
    </w:p>
    <w:p>
      <w:pPr>
        <w:pStyle w:val="TOC5"/>
        <w:tabs>
          <w:tab w:val="end" w:leader="dot" w:pos="10240"/>
        </w:tabs>
        <w:rPr>
          <w:rFonts w:asciiTheme="minorHAnsi" w:hAnsiTheme="minorHAnsi"/>
          <w:noProof/>
          <w:sz w:val="22"/>
        </w:rPr>
      </w:pPr>
      <w:hyperlink w:anchor="_Toc256000919" w:history="1">
        <w:r>
          <w:rPr>
            <w:rStyle w:val="Hyperlink"/>
          </w:rPr>
          <w:t>Πίνακας 7: Διάσταση 6 — δευτερεύοντες θεματικοί στόχοι ΕΚΤ+</w:t>
        </w:r>
        <w:r>
          <w:tab/>
        </w:r>
        <w:r>
          <w:fldChar w:fldCharType="begin"/>
        </w:r>
        <w:r>
          <w:instrText xml:space="preserve"> PAGEREF _Toc256000919 \h </w:instrText>
        </w:r>
        <w:r>
          <w:fldChar w:fldCharType="separate"/>
        </w:r>
        <w:r>
          <w:t>245</w:t>
        </w:r>
        <w:r>
          <w:fldChar w:fldCharType="end"/>
        </w:r>
      </w:hyperlink>
    </w:p>
    <w:p>
      <w:pPr>
        <w:pStyle w:val="TOC5"/>
        <w:tabs>
          <w:tab w:val="end" w:leader="dot" w:pos="10240"/>
        </w:tabs>
        <w:rPr>
          <w:rFonts w:asciiTheme="minorHAnsi" w:hAnsiTheme="minorHAnsi"/>
          <w:noProof/>
          <w:sz w:val="22"/>
        </w:rPr>
      </w:pPr>
      <w:hyperlink w:anchor="_Toc256000920"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_Toc256000920 \h </w:instrText>
        </w:r>
        <w:r>
          <w:fldChar w:fldCharType="separate"/>
        </w:r>
        <w:r>
          <w:t>246</w:t>
        </w:r>
        <w:r>
          <w:fldChar w:fldCharType="end"/>
        </w:r>
      </w:hyperlink>
    </w:p>
    <w:p>
      <w:pPr>
        <w:pStyle w:val="TOC4"/>
        <w:tabs>
          <w:tab w:val="end" w:leader="dot" w:pos="10240"/>
        </w:tabs>
        <w:rPr>
          <w:rFonts w:asciiTheme="minorHAnsi" w:hAnsiTheme="minorHAnsi"/>
          <w:noProof/>
          <w:sz w:val="22"/>
        </w:rPr>
      </w:pPr>
      <w:hyperlink w:anchor="_Toc256000921" w:history="1">
        <w:r>
          <w:rPr>
            <w:rStyle w:val="Hyperlink"/>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r>
          <w:tab/>
        </w:r>
        <w:r>
          <w:fldChar w:fldCharType="begin"/>
        </w:r>
        <w:r>
          <w:instrText xml:space="preserve"> PAGEREF _Toc256000921 \h </w:instrText>
        </w:r>
        <w:r>
          <w:fldChar w:fldCharType="separate"/>
        </w:r>
        <w:r>
          <w:t>247</w:t>
        </w:r>
        <w:r>
          <w:fldChar w:fldCharType="end"/>
        </w:r>
      </w:hyperlink>
    </w:p>
    <w:p>
      <w:pPr>
        <w:pStyle w:val="TOC4"/>
        <w:tabs>
          <w:tab w:val="end" w:leader="dot" w:pos="10240"/>
        </w:tabs>
        <w:rPr>
          <w:rFonts w:asciiTheme="minorHAnsi" w:hAnsiTheme="minorHAnsi"/>
          <w:noProof/>
          <w:sz w:val="22"/>
        </w:rPr>
      </w:pPr>
      <w:hyperlink w:anchor="_Toc256000922" w:history="1">
        <w:r>
          <w:rPr>
            <w:rStyle w:val="Hyperlink"/>
          </w:rPr>
          <w:t>2.1.1.1.1. Παρεμβάσεις των ταμείων</w:t>
        </w:r>
        <w:r>
          <w:tab/>
        </w:r>
        <w:r>
          <w:fldChar w:fldCharType="begin"/>
        </w:r>
        <w:r>
          <w:instrText xml:space="preserve"> PAGEREF _Toc256000922 \h </w:instrText>
        </w:r>
        <w:r>
          <w:fldChar w:fldCharType="separate"/>
        </w:r>
        <w:r>
          <w:t>247</w:t>
        </w:r>
        <w:r>
          <w:fldChar w:fldCharType="end"/>
        </w:r>
      </w:hyperlink>
    </w:p>
    <w:p>
      <w:pPr>
        <w:pStyle w:val="TOC5"/>
        <w:tabs>
          <w:tab w:val="end" w:leader="dot" w:pos="10240"/>
        </w:tabs>
        <w:rPr>
          <w:rFonts w:asciiTheme="minorHAnsi" w:hAnsiTheme="minorHAnsi"/>
          <w:noProof/>
          <w:sz w:val="22"/>
        </w:rPr>
      </w:pPr>
      <w:hyperlink w:anchor="_Toc256000923" w:history="1">
        <w:r>
          <w:rPr>
            <w:rStyle w:val="Hyperlink"/>
          </w:rPr>
          <w:t>Σχετικά είδη δράσεων — άρθρο 22 παράγραφος 3 στοιχείο δ) σημείο i) του ΚΚΔ και άρθρο 6 του κανονισμού ΕΚΤ+:</w:t>
        </w:r>
        <w:r>
          <w:tab/>
        </w:r>
        <w:r>
          <w:fldChar w:fldCharType="begin"/>
        </w:r>
        <w:r>
          <w:instrText xml:space="preserve"> PAGEREF _Toc256000923 \h </w:instrText>
        </w:r>
        <w:r>
          <w:fldChar w:fldCharType="separate"/>
        </w:r>
        <w:r>
          <w:t>247</w:t>
        </w:r>
        <w:r>
          <w:fldChar w:fldCharType="end"/>
        </w:r>
      </w:hyperlink>
    </w:p>
    <w:p>
      <w:pPr>
        <w:pStyle w:val="TOC5"/>
        <w:tabs>
          <w:tab w:val="end" w:leader="dot" w:pos="10240"/>
        </w:tabs>
        <w:rPr>
          <w:rFonts w:asciiTheme="minorHAnsi" w:hAnsiTheme="minorHAnsi"/>
          <w:noProof/>
          <w:sz w:val="22"/>
        </w:rPr>
      </w:pPr>
      <w:hyperlink w:anchor="_Toc256000924" w:history="1">
        <w:r>
          <w:rPr>
            <w:rStyle w:val="Hyperlink"/>
          </w:rPr>
          <w:t>Βασικές ομάδες-στόχοι — άρθρο 22 παράγραφος 3 στοιχείο δ) σημείο iii) του ΚΚΔ:</w:t>
        </w:r>
        <w:r>
          <w:tab/>
        </w:r>
        <w:r>
          <w:fldChar w:fldCharType="begin"/>
        </w:r>
        <w:r>
          <w:instrText xml:space="preserve"> PAGEREF _Toc256000924 \h </w:instrText>
        </w:r>
        <w:r>
          <w:fldChar w:fldCharType="separate"/>
        </w:r>
        <w:r>
          <w:t>247</w:t>
        </w:r>
        <w:r>
          <w:fldChar w:fldCharType="end"/>
        </w:r>
      </w:hyperlink>
    </w:p>
    <w:p>
      <w:pPr>
        <w:pStyle w:val="TOC5"/>
        <w:tabs>
          <w:tab w:val="end" w:leader="dot" w:pos="10240"/>
        </w:tabs>
        <w:rPr>
          <w:rFonts w:asciiTheme="minorHAnsi" w:hAnsiTheme="minorHAnsi"/>
          <w:noProof/>
          <w:sz w:val="22"/>
        </w:rPr>
      </w:pPr>
      <w:hyperlink w:anchor="_Toc256000925" w:history="1">
        <w:r>
          <w:rPr>
            <w:rStyle w:val="Hyperlink"/>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r>
          <w:tab/>
        </w:r>
        <w:r>
          <w:fldChar w:fldCharType="begin"/>
        </w:r>
        <w:r>
          <w:instrText xml:space="preserve"> PAGEREF _Toc256000925 \h </w:instrText>
        </w:r>
        <w:r>
          <w:fldChar w:fldCharType="separate"/>
        </w:r>
        <w:r>
          <w:t>248</w:t>
        </w:r>
        <w:r>
          <w:fldChar w:fldCharType="end"/>
        </w:r>
      </w:hyperlink>
    </w:p>
    <w:p>
      <w:pPr>
        <w:pStyle w:val="TOC5"/>
        <w:tabs>
          <w:tab w:val="end" w:leader="dot" w:pos="10240"/>
        </w:tabs>
        <w:rPr>
          <w:rFonts w:asciiTheme="minorHAnsi" w:hAnsiTheme="minorHAnsi"/>
          <w:noProof/>
          <w:sz w:val="22"/>
        </w:rPr>
      </w:pPr>
      <w:hyperlink w:anchor="_Toc256000926" w:history="1">
        <w:r>
          <w:rPr>
            <w:rStyle w:val="Hyperlink"/>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r>
          <w:tab/>
        </w:r>
        <w:r>
          <w:fldChar w:fldCharType="begin"/>
        </w:r>
        <w:r>
          <w:instrText xml:space="preserve"> PAGEREF _Toc256000926 \h </w:instrText>
        </w:r>
        <w:r>
          <w:fldChar w:fldCharType="separate"/>
        </w:r>
        <w:r>
          <w:t>248</w:t>
        </w:r>
        <w:r>
          <w:fldChar w:fldCharType="end"/>
        </w:r>
      </w:hyperlink>
    </w:p>
    <w:p>
      <w:pPr>
        <w:pStyle w:val="TOC5"/>
        <w:tabs>
          <w:tab w:val="end" w:leader="dot" w:pos="10240"/>
        </w:tabs>
        <w:rPr>
          <w:rFonts w:asciiTheme="minorHAnsi" w:hAnsiTheme="minorHAnsi"/>
          <w:noProof/>
          <w:sz w:val="22"/>
        </w:rPr>
      </w:pPr>
      <w:hyperlink w:anchor="_Toc256000927" w:history="1">
        <w:r>
          <w:rPr>
            <w:rStyle w:val="Hyperlink"/>
          </w:rPr>
          <w:t>Διαπεριφερειακές, διασυνοριακές και διακρατικές δράσεις — άρθρο 22 παράγραφος 3 στοιχείο δ) σημείο vi) του ΚΚΔ</w:t>
        </w:r>
        <w:r>
          <w:tab/>
        </w:r>
        <w:r>
          <w:fldChar w:fldCharType="begin"/>
        </w:r>
        <w:r>
          <w:instrText xml:space="preserve"> PAGEREF _Toc256000927 \h </w:instrText>
        </w:r>
        <w:r>
          <w:fldChar w:fldCharType="separate"/>
        </w:r>
        <w:r>
          <w:t>248</w:t>
        </w:r>
        <w:r>
          <w:fldChar w:fldCharType="end"/>
        </w:r>
      </w:hyperlink>
    </w:p>
    <w:p>
      <w:pPr>
        <w:pStyle w:val="TOC5"/>
        <w:tabs>
          <w:tab w:val="end" w:leader="dot" w:pos="10240"/>
        </w:tabs>
        <w:rPr>
          <w:rFonts w:asciiTheme="minorHAnsi" w:hAnsiTheme="minorHAnsi"/>
          <w:noProof/>
          <w:sz w:val="22"/>
        </w:rPr>
      </w:pPr>
      <w:hyperlink w:anchor="_Toc256000928" w:history="1">
        <w:r>
          <w:rPr>
            <w:rStyle w:val="Hyperlink"/>
          </w:rPr>
          <w:t>Προβλεπόμενη χρήση των χρηματοδοτικών μέσων — άρθρο 22 παράγραφος 3 στοιχείο δ) σημείο vii) του ΚΚΔ</w:t>
        </w:r>
        <w:r>
          <w:tab/>
        </w:r>
        <w:r>
          <w:fldChar w:fldCharType="begin"/>
        </w:r>
        <w:r>
          <w:instrText xml:space="preserve"> PAGEREF _Toc256000928 \h </w:instrText>
        </w:r>
        <w:r>
          <w:fldChar w:fldCharType="separate"/>
        </w:r>
        <w:r>
          <w:t>249</w:t>
        </w:r>
        <w:r>
          <w:fldChar w:fldCharType="end"/>
        </w:r>
      </w:hyperlink>
    </w:p>
    <w:p>
      <w:pPr>
        <w:pStyle w:val="TOC4"/>
        <w:tabs>
          <w:tab w:val="end" w:leader="dot" w:pos="10240"/>
        </w:tabs>
        <w:rPr>
          <w:rFonts w:asciiTheme="minorHAnsi" w:hAnsiTheme="minorHAnsi"/>
          <w:noProof/>
          <w:sz w:val="22"/>
        </w:rPr>
      </w:pPr>
      <w:hyperlink w:anchor="_Toc256000929" w:history="1">
        <w:r>
          <w:rPr>
            <w:rStyle w:val="Hyperlink"/>
          </w:rPr>
          <w:t>2.1.1.1.2. Δείκτες</w:t>
        </w:r>
        <w:r>
          <w:tab/>
        </w:r>
        <w:r>
          <w:fldChar w:fldCharType="begin"/>
        </w:r>
        <w:r>
          <w:instrText xml:space="preserve"> PAGEREF _Toc256000929 \h </w:instrText>
        </w:r>
        <w:r>
          <w:fldChar w:fldCharType="separate"/>
        </w:r>
        <w:r>
          <w:t>249</w:t>
        </w:r>
        <w:r>
          <w:fldChar w:fldCharType="end"/>
        </w:r>
      </w:hyperlink>
    </w:p>
    <w:p>
      <w:pPr>
        <w:pStyle w:val="TOC5"/>
        <w:tabs>
          <w:tab w:val="end" w:leader="dot" w:pos="10240"/>
        </w:tabs>
        <w:rPr>
          <w:rFonts w:asciiTheme="minorHAnsi" w:hAnsiTheme="minorHAnsi"/>
          <w:noProof/>
          <w:sz w:val="22"/>
        </w:rPr>
      </w:pPr>
      <w:hyperlink w:anchor="_Toc256000930" w:history="1">
        <w:r>
          <w:rPr>
            <w:rStyle w:val="Hyperlink"/>
          </w:rPr>
          <w:t>Πίνακας 2: Δείκτες εκροών</w:t>
        </w:r>
        <w:r>
          <w:tab/>
        </w:r>
        <w:r>
          <w:fldChar w:fldCharType="begin"/>
        </w:r>
        <w:r>
          <w:instrText xml:space="preserve"> PAGEREF _Toc256000930 \h </w:instrText>
        </w:r>
        <w:r>
          <w:fldChar w:fldCharType="separate"/>
        </w:r>
        <w:r>
          <w:t>249</w:t>
        </w:r>
        <w:r>
          <w:fldChar w:fldCharType="end"/>
        </w:r>
      </w:hyperlink>
    </w:p>
    <w:p>
      <w:pPr>
        <w:pStyle w:val="TOC5"/>
        <w:tabs>
          <w:tab w:val="end" w:leader="dot" w:pos="10240"/>
        </w:tabs>
        <w:rPr>
          <w:rFonts w:asciiTheme="minorHAnsi" w:hAnsiTheme="minorHAnsi"/>
          <w:noProof/>
          <w:sz w:val="22"/>
        </w:rPr>
      </w:pPr>
      <w:hyperlink w:anchor="_Toc256000931" w:history="1">
        <w:r>
          <w:rPr>
            <w:rStyle w:val="Hyperlink"/>
          </w:rPr>
          <w:t>Πίνακας 3: Δείκτες αποτελεσμάτων</w:t>
        </w:r>
        <w:r>
          <w:tab/>
        </w:r>
        <w:r>
          <w:fldChar w:fldCharType="begin"/>
        </w:r>
        <w:r>
          <w:instrText xml:space="preserve"> PAGEREF _Toc256000931 \h </w:instrText>
        </w:r>
        <w:r>
          <w:fldChar w:fldCharType="separate"/>
        </w:r>
        <w:r>
          <w:t>249</w:t>
        </w:r>
        <w:r>
          <w:fldChar w:fldCharType="end"/>
        </w:r>
      </w:hyperlink>
    </w:p>
    <w:p>
      <w:pPr>
        <w:pStyle w:val="TOC4"/>
        <w:tabs>
          <w:tab w:val="end" w:leader="dot" w:pos="10240"/>
        </w:tabs>
        <w:rPr>
          <w:rFonts w:asciiTheme="minorHAnsi" w:hAnsiTheme="minorHAnsi"/>
          <w:noProof/>
          <w:sz w:val="22"/>
        </w:rPr>
      </w:pPr>
      <w:hyperlink w:anchor="_Toc256000932" w:history="1">
        <w:r>
          <w:rPr>
            <w:rStyle w:val="Hyperlink"/>
          </w:rPr>
          <w:t>2.1.1.1.3. Ενδεικτική κατανομή των προγραμματισμένων πόρων (ΕΕ) ανά είδος παρέμβασης</w:t>
        </w:r>
        <w:r>
          <w:tab/>
        </w:r>
        <w:r>
          <w:fldChar w:fldCharType="begin"/>
        </w:r>
        <w:r>
          <w:instrText xml:space="preserve"> PAGEREF _Toc256000932 \h </w:instrText>
        </w:r>
        <w:r>
          <w:fldChar w:fldCharType="separate"/>
        </w:r>
        <w:r>
          <w:t>250</w:t>
        </w:r>
        <w:r>
          <w:fldChar w:fldCharType="end"/>
        </w:r>
      </w:hyperlink>
    </w:p>
    <w:p>
      <w:pPr>
        <w:pStyle w:val="TOC5"/>
        <w:tabs>
          <w:tab w:val="end" w:leader="dot" w:pos="10240"/>
        </w:tabs>
        <w:rPr>
          <w:rFonts w:asciiTheme="minorHAnsi" w:hAnsiTheme="minorHAnsi"/>
          <w:noProof/>
          <w:sz w:val="22"/>
        </w:rPr>
      </w:pPr>
      <w:hyperlink w:anchor="_Toc256000933" w:history="1">
        <w:r>
          <w:rPr>
            <w:rStyle w:val="Hyperlink"/>
          </w:rPr>
          <w:t>Πίνακας 4: Διάσταση 1 — πεδίο παρέμβασης</w:t>
        </w:r>
        <w:r>
          <w:tab/>
        </w:r>
        <w:r>
          <w:fldChar w:fldCharType="begin"/>
        </w:r>
        <w:r>
          <w:instrText xml:space="preserve"> PAGEREF _Toc256000933 \h </w:instrText>
        </w:r>
        <w:r>
          <w:fldChar w:fldCharType="separate"/>
        </w:r>
        <w:r>
          <w:t>250</w:t>
        </w:r>
        <w:r>
          <w:fldChar w:fldCharType="end"/>
        </w:r>
      </w:hyperlink>
    </w:p>
    <w:p>
      <w:pPr>
        <w:pStyle w:val="TOC5"/>
        <w:tabs>
          <w:tab w:val="end" w:leader="dot" w:pos="10240"/>
        </w:tabs>
        <w:rPr>
          <w:rFonts w:asciiTheme="minorHAnsi" w:hAnsiTheme="minorHAnsi"/>
          <w:noProof/>
          <w:sz w:val="22"/>
        </w:rPr>
      </w:pPr>
      <w:hyperlink w:anchor="_Toc256000934" w:history="1">
        <w:r>
          <w:rPr>
            <w:rStyle w:val="Hyperlink"/>
          </w:rPr>
          <w:t>Πίνακας 5: Διάσταση 2 — μορφή χρηματοδότησης</w:t>
        </w:r>
        <w:r>
          <w:tab/>
        </w:r>
        <w:r>
          <w:fldChar w:fldCharType="begin"/>
        </w:r>
        <w:r>
          <w:instrText xml:space="preserve"> PAGEREF _Toc256000934 \h </w:instrText>
        </w:r>
        <w:r>
          <w:fldChar w:fldCharType="separate"/>
        </w:r>
        <w:r>
          <w:t>250</w:t>
        </w:r>
        <w:r>
          <w:fldChar w:fldCharType="end"/>
        </w:r>
      </w:hyperlink>
    </w:p>
    <w:p>
      <w:pPr>
        <w:pStyle w:val="TOC5"/>
        <w:tabs>
          <w:tab w:val="end" w:leader="dot" w:pos="10240"/>
        </w:tabs>
        <w:rPr>
          <w:rFonts w:asciiTheme="minorHAnsi" w:hAnsiTheme="minorHAnsi"/>
          <w:noProof/>
          <w:sz w:val="22"/>
        </w:rPr>
      </w:pPr>
      <w:hyperlink w:anchor="_Toc256000935" w:history="1">
        <w:r>
          <w:rPr>
            <w:rStyle w:val="Hyperlink"/>
          </w:rPr>
          <w:t>Πίνακας 6: Διάσταση 3 — μηχανισμός εδαφικής υλοποίησης και εδαφική εστίαση</w:t>
        </w:r>
        <w:r>
          <w:tab/>
        </w:r>
        <w:r>
          <w:fldChar w:fldCharType="begin"/>
        </w:r>
        <w:r>
          <w:instrText xml:space="preserve"> PAGEREF _Toc256000935 \h </w:instrText>
        </w:r>
        <w:r>
          <w:fldChar w:fldCharType="separate"/>
        </w:r>
        <w:r>
          <w:t>250</w:t>
        </w:r>
        <w:r>
          <w:fldChar w:fldCharType="end"/>
        </w:r>
      </w:hyperlink>
    </w:p>
    <w:p>
      <w:pPr>
        <w:pStyle w:val="TOC5"/>
        <w:tabs>
          <w:tab w:val="end" w:leader="dot" w:pos="10240"/>
        </w:tabs>
        <w:rPr>
          <w:rFonts w:asciiTheme="minorHAnsi" w:hAnsiTheme="minorHAnsi"/>
          <w:noProof/>
          <w:sz w:val="22"/>
        </w:rPr>
      </w:pPr>
      <w:hyperlink w:anchor="_Toc256000936" w:history="1">
        <w:r>
          <w:rPr>
            <w:rStyle w:val="Hyperlink"/>
          </w:rPr>
          <w:t>Πίνακας 7: Διάσταση 6 — δευτερεύοντες θεματικοί στόχοι ΕΚΤ+</w:t>
        </w:r>
        <w:r>
          <w:tab/>
        </w:r>
        <w:r>
          <w:fldChar w:fldCharType="begin"/>
        </w:r>
        <w:r>
          <w:instrText xml:space="preserve"> PAGEREF _Toc256000936 \h </w:instrText>
        </w:r>
        <w:r>
          <w:fldChar w:fldCharType="separate"/>
        </w:r>
        <w:r>
          <w:t>250</w:t>
        </w:r>
        <w:r>
          <w:fldChar w:fldCharType="end"/>
        </w:r>
      </w:hyperlink>
    </w:p>
    <w:p>
      <w:pPr>
        <w:pStyle w:val="TOC5"/>
        <w:tabs>
          <w:tab w:val="end" w:leader="dot" w:pos="10240"/>
        </w:tabs>
        <w:rPr>
          <w:rFonts w:asciiTheme="minorHAnsi" w:hAnsiTheme="minorHAnsi"/>
          <w:noProof/>
          <w:sz w:val="22"/>
        </w:rPr>
      </w:pPr>
      <w:hyperlink w:anchor="_Toc256000937"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_Toc256000937 \h </w:instrText>
        </w:r>
        <w:r>
          <w:fldChar w:fldCharType="separate"/>
        </w:r>
        <w:r>
          <w:t>251</w:t>
        </w:r>
        <w:r>
          <w:fldChar w:fldCharType="end"/>
        </w:r>
      </w:hyperlink>
    </w:p>
    <w:p>
      <w:pPr>
        <w:pStyle w:val="TOC3"/>
        <w:tabs>
          <w:tab w:val="end" w:leader="dot" w:pos="10240"/>
        </w:tabs>
        <w:rPr>
          <w:rFonts w:asciiTheme="minorHAnsi" w:hAnsiTheme="minorHAnsi"/>
          <w:noProof/>
          <w:sz w:val="22"/>
        </w:rPr>
      </w:pPr>
      <w:hyperlink w:anchor="_Toc256000938" w:history="1">
        <w:r>
          <w:rPr>
            <w:rStyle w:val="Hyperlink"/>
            <w:rFonts w:ascii="Times New Roman" w:hAnsi="Times New Roman" w:cs="Times New Roman"/>
          </w:rPr>
          <w:t>2.1.1. Προτεραιότητα: 6. ΠΡΟΤΕΡΑΙΟΤΗΤΑ 6 - ΕΠΙΣΙΤΙΣΤΙΚΗ ΒΟΗΘΕΙΑ &amp; ΥΛΙΚΗ ΣΤΕΡΗΣΗ (Στήριξη των απόρων στο πλαίσιο του ειδικού στόχου που καθορίζεται στο άρθρο 4 παράγραφος 1 στοιχείο ιγ) του κανονισμού ΕΚΤ+ (ESO.4.13))</w:t>
        </w:r>
        <w:r>
          <w:tab/>
        </w:r>
        <w:r>
          <w:fldChar w:fldCharType="begin"/>
        </w:r>
        <w:r>
          <w:instrText xml:space="preserve"> PAGEREF _Toc256000938 \h </w:instrText>
        </w:r>
        <w:r>
          <w:fldChar w:fldCharType="separate"/>
        </w:r>
        <w:r>
          <w:t>252</w:t>
        </w:r>
        <w:r>
          <w:fldChar w:fldCharType="end"/>
        </w:r>
      </w:hyperlink>
    </w:p>
    <w:p>
      <w:pPr>
        <w:pStyle w:val="TOC4"/>
        <w:tabs>
          <w:tab w:val="end" w:leader="dot" w:pos="10240"/>
        </w:tabs>
        <w:rPr>
          <w:rFonts w:asciiTheme="minorHAnsi" w:hAnsiTheme="minorHAnsi"/>
          <w:noProof/>
          <w:sz w:val="22"/>
        </w:rPr>
      </w:pPr>
      <w:hyperlink w:anchor="_Toc256000939" w:history="1">
        <w:r>
          <w:rPr>
            <w:rStyle w:val="Hyperlink"/>
          </w:rPr>
          <w:t>2.1.1.2. Ειδικός στόχος: ESO4.13. Αντιμετώπιση της υλικής στέρησης</w:t>
        </w:r>
        <w:r>
          <w:tab/>
        </w:r>
        <w:r>
          <w:fldChar w:fldCharType="begin"/>
        </w:r>
        <w:r>
          <w:instrText xml:space="preserve"> PAGEREF _Toc256000939 \h </w:instrText>
        </w:r>
        <w:r>
          <w:fldChar w:fldCharType="separate"/>
        </w:r>
        <w:r>
          <w:t>252</w:t>
        </w:r>
        <w:r>
          <w:fldChar w:fldCharType="end"/>
        </w:r>
      </w:hyperlink>
    </w:p>
    <w:p>
      <w:pPr>
        <w:pStyle w:val="TOC4"/>
        <w:tabs>
          <w:tab w:val="end" w:leader="dot" w:pos="10240"/>
        </w:tabs>
        <w:rPr>
          <w:rFonts w:asciiTheme="minorHAnsi" w:hAnsiTheme="minorHAnsi"/>
          <w:noProof/>
          <w:sz w:val="22"/>
        </w:rPr>
      </w:pPr>
      <w:hyperlink w:anchor="_Toc256000940" w:history="1">
        <w:r>
          <w:rPr>
            <w:rStyle w:val="Hyperlink"/>
          </w:rPr>
          <w:t>2.1.1.2.1. Παρεμβάσεις των ταμείων</w:t>
        </w:r>
        <w:r>
          <w:tab/>
        </w:r>
        <w:r>
          <w:fldChar w:fldCharType="begin"/>
        </w:r>
        <w:r>
          <w:instrText xml:space="preserve"> PAGEREF _Toc256000940 \h </w:instrText>
        </w:r>
        <w:r>
          <w:fldChar w:fldCharType="separate"/>
        </w:r>
        <w:r>
          <w:t>252</w:t>
        </w:r>
        <w:r>
          <w:fldChar w:fldCharType="end"/>
        </w:r>
      </w:hyperlink>
    </w:p>
    <w:p>
      <w:pPr>
        <w:pStyle w:val="TOC5"/>
        <w:tabs>
          <w:tab w:val="end" w:leader="dot" w:pos="10240"/>
        </w:tabs>
        <w:rPr>
          <w:rFonts w:asciiTheme="minorHAnsi" w:hAnsiTheme="minorHAnsi"/>
          <w:noProof/>
          <w:sz w:val="22"/>
        </w:rPr>
      </w:pPr>
      <w:hyperlink w:anchor="_Toc256000941" w:history="1">
        <w:r>
          <w:rPr>
            <w:rStyle w:val="Hyperlink"/>
          </w:rPr>
          <w:t>Τύποι στήριξης</w:t>
        </w:r>
        <w:r>
          <w:tab/>
        </w:r>
        <w:r>
          <w:fldChar w:fldCharType="begin"/>
        </w:r>
        <w:r>
          <w:instrText xml:space="preserve"> PAGEREF _Toc256000941 \h </w:instrText>
        </w:r>
        <w:r>
          <w:fldChar w:fldCharType="separate"/>
        </w:r>
        <w:r>
          <w:t>252</w:t>
        </w:r>
        <w:r>
          <w:fldChar w:fldCharType="end"/>
        </w:r>
      </w:hyperlink>
    </w:p>
    <w:p>
      <w:pPr>
        <w:pStyle w:val="TOC5"/>
        <w:tabs>
          <w:tab w:val="end" w:leader="dot" w:pos="10240"/>
        </w:tabs>
        <w:rPr>
          <w:rFonts w:asciiTheme="minorHAnsi" w:hAnsiTheme="minorHAnsi"/>
          <w:noProof/>
          <w:sz w:val="22"/>
        </w:rPr>
      </w:pPr>
      <w:hyperlink w:anchor="_Toc256000942" w:history="1">
        <w:r>
          <w:rPr>
            <w:rStyle w:val="Hyperlink"/>
          </w:rPr>
          <w:t>Βασικές ομάδες-στόχοι</w:t>
        </w:r>
        <w:r>
          <w:tab/>
        </w:r>
        <w:r>
          <w:fldChar w:fldCharType="begin"/>
        </w:r>
        <w:r>
          <w:instrText xml:space="preserve"> PAGEREF _Toc256000942 \h </w:instrText>
        </w:r>
        <w:r>
          <w:fldChar w:fldCharType="separate"/>
        </w:r>
        <w:r>
          <w:t>253</w:t>
        </w:r>
        <w:r>
          <w:fldChar w:fldCharType="end"/>
        </w:r>
      </w:hyperlink>
    </w:p>
    <w:p>
      <w:pPr>
        <w:pStyle w:val="TOC5"/>
        <w:tabs>
          <w:tab w:val="end" w:leader="dot" w:pos="10240"/>
        </w:tabs>
        <w:rPr>
          <w:rFonts w:asciiTheme="minorHAnsi" w:hAnsiTheme="minorHAnsi"/>
          <w:noProof/>
          <w:sz w:val="22"/>
        </w:rPr>
      </w:pPr>
      <w:hyperlink w:anchor="_Toc256000943" w:history="1">
        <w:r>
          <w:rPr>
            <w:rStyle w:val="Hyperlink"/>
          </w:rPr>
          <w:t>Περιγραφή των εθνικών ή περιφερειακών καθεστώτων στήριξης</w:t>
        </w:r>
        <w:r>
          <w:tab/>
        </w:r>
        <w:r>
          <w:fldChar w:fldCharType="begin"/>
        </w:r>
        <w:r>
          <w:instrText xml:space="preserve"> PAGEREF _Toc256000943 \h </w:instrText>
        </w:r>
        <w:r>
          <w:fldChar w:fldCharType="separate"/>
        </w:r>
        <w:r>
          <w:t>253</w:t>
        </w:r>
        <w:r>
          <w:fldChar w:fldCharType="end"/>
        </w:r>
      </w:hyperlink>
    </w:p>
    <w:p>
      <w:pPr>
        <w:pStyle w:val="TOC5"/>
        <w:tabs>
          <w:tab w:val="end" w:leader="dot" w:pos="10240"/>
        </w:tabs>
        <w:rPr>
          <w:rFonts w:asciiTheme="minorHAnsi" w:hAnsiTheme="minorHAnsi"/>
          <w:noProof/>
          <w:sz w:val="22"/>
        </w:rPr>
      </w:pPr>
      <w:hyperlink w:anchor="_Toc256000944" w:history="1">
        <w:r>
          <w:rPr>
            <w:rStyle w:val="Hyperlink"/>
          </w:rPr>
          <w:t>Κριτήρια για την επιλογή των πράξεων</w:t>
        </w:r>
        <w:r>
          <w:tab/>
        </w:r>
        <w:r>
          <w:fldChar w:fldCharType="begin"/>
        </w:r>
        <w:r>
          <w:instrText xml:space="preserve"> PAGEREF _Toc256000944 \h </w:instrText>
        </w:r>
        <w:r>
          <w:fldChar w:fldCharType="separate"/>
        </w:r>
        <w:r>
          <w:t>254</w:t>
        </w:r>
        <w:r>
          <w:fldChar w:fldCharType="end"/>
        </w:r>
      </w:hyperlink>
    </w:p>
    <w:p>
      <w:pPr>
        <w:pStyle w:val="TOC4"/>
        <w:tabs>
          <w:tab w:val="end" w:leader="dot" w:pos="10240"/>
        </w:tabs>
        <w:rPr>
          <w:rFonts w:asciiTheme="minorHAnsi" w:hAnsiTheme="minorHAnsi"/>
          <w:noProof/>
          <w:sz w:val="22"/>
        </w:rPr>
      </w:pPr>
      <w:hyperlink w:anchor="_Toc256000945" w:history="1">
        <w:r>
          <w:rPr>
            <w:rStyle w:val="Hyperlink"/>
          </w:rPr>
          <w:t>2.1.1.2.2. Δείκτες</w:t>
        </w:r>
        <w:r>
          <w:tab/>
        </w:r>
        <w:r>
          <w:fldChar w:fldCharType="begin"/>
        </w:r>
        <w:r>
          <w:instrText xml:space="preserve"> PAGEREF _Toc256000945 \h </w:instrText>
        </w:r>
        <w:r>
          <w:fldChar w:fldCharType="separate"/>
        </w:r>
        <w:r>
          <w:t>255</w:t>
        </w:r>
        <w:r>
          <w:fldChar w:fldCharType="end"/>
        </w:r>
      </w:hyperlink>
    </w:p>
    <w:p>
      <w:pPr>
        <w:pStyle w:val="TOC5"/>
        <w:tabs>
          <w:tab w:val="end" w:leader="dot" w:pos="10240"/>
        </w:tabs>
        <w:rPr>
          <w:rFonts w:asciiTheme="minorHAnsi" w:hAnsiTheme="minorHAnsi"/>
          <w:noProof/>
          <w:sz w:val="22"/>
        </w:rPr>
      </w:pPr>
      <w:hyperlink w:anchor="_Toc256000946" w:history="1">
        <w:r>
          <w:rPr>
            <w:rStyle w:val="Hyperlink"/>
          </w:rPr>
          <w:t>Πίνακας 2: Δείκτες εκροών</w:t>
        </w:r>
        <w:r>
          <w:tab/>
        </w:r>
        <w:r>
          <w:fldChar w:fldCharType="begin"/>
        </w:r>
        <w:r>
          <w:instrText xml:space="preserve"> PAGEREF _Toc256000946 \h </w:instrText>
        </w:r>
        <w:r>
          <w:fldChar w:fldCharType="separate"/>
        </w:r>
        <w:r>
          <w:t>255</w:t>
        </w:r>
        <w:r>
          <w:fldChar w:fldCharType="end"/>
        </w:r>
      </w:hyperlink>
    </w:p>
    <w:p>
      <w:pPr>
        <w:pStyle w:val="TOC5"/>
        <w:tabs>
          <w:tab w:val="end" w:leader="dot" w:pos="10240"/>
        </w:tabs>
        <w:rPr>
          <w:rFonts w:asciiTheme="minorHAnsi" w:hAnsiTheme="minorHAnsi"/>
          <w:noProof/>
          <w:sz w:val="22"/>
        </w:rPr>
      </w:pPr>
      <w:hyperlink w:anchor="_Toc256000947" w:history="1">
        <w:r>
          <w:rPr>
            <w:rStyle w:val="Hyperlink"/>
          </w:rPr>
          <w:t>Πίνακας 3: Δείκτες αποτελεσμάτων</w:t>
        </w:r>
        <w:r>
          <w:tab/>
        </w:r>
        <w:r>
          <w:fldChar w:fldCharType="begin"/>
        </w:r>
        <w:r>
          <w:instrText xml:space="preserve"> PAGEREF _Toc256000947 \h </w:instrText>
        </w:r>
        <w:r>
          <w:fldChar w:fldCharType="separate"/>
        </w:r>
        <w:r>
          <w:t>255</w:t>
        </w:r>
        <w:r>
          <w:fldChar w:fldCharType="end"/>
        </w:r>
      </w:hyperlink>
    </w:p>
    <w:p>
      <w:pPr>
        <w:pStyle w:val="TOC2"/>
        <w:tabs>
          <w:tab w:val="end" w:leader="dot" w:pos="10240"/>
        </w:tabs>
        <w:rPr>
          <w:rFonts w:asciiTheme="minorHAnsi" w:hAnsiTheme="minorHAnsi"/>
          <w:noProof/>
          <w:sz w:val="22"/>
        </w:rPr>
      </w:pPr>
      <w:hyperlink w:anchor="_Toc256000948" w:history="1">
        <w:r>
          <w:rPr>
            <w:rStyle w:val="Hyperlink"/>
            <w:rFonts w:ascii="Times New Roman" w:hAnsi="Times New Roman" w:cs="Times New Roman"/>
          </w:rPr>
          <w:t>2.2. Προτεραιότητες της τεχνικής βοήθειας</w:t>
        </w:r>
        <w:r>
          <w:tab/>
        </w:r>
        <w:r>
          <w:fldChar w:fldCharType="begin"/>
        </w:r>
        <w:r>
          <w:instrText xml:space="preserve"> PAGEREF _Toc256000948 \h </w:instrText>
        </w:r>
        <w:r>
          <w:fldChar w:fldCharType="separate"/>
        </w:r>
        <w:r>
          <w:t>257</w:t>
        </w:r>
        <w:r>
          <w:fldChar w:fldCharType="end"/>
        </w:r>
      </w:hyperlink>
    </w:p>
    <w:p>
      <w:pPr>
        <w:pStyle w:val="TOC3"/>
        <w:tabs>
          <w:tab w:val="end" w:leader="dot" w:pos="10240"/>
        </w:tabs>
        <w:rPr>
          <w:rFonts w:asciiTheme="minorHAnsi" w:hAnsiTheme="minorHAnsi"/>
          <w:noProof/>
          <w:sz w:val="22"/>
        </w:rPr>
      </w:pPr>
      <w:hyperlink w:anchor="_Toc256000949" w:history="1">
        <w:r>
          <w:rPr>
            <w:rStyle w:val="Hyperlink"/>
            <w:rFonts w:ascii="Times New Roman" w:hAnsi="Times New Roman" w:cs="Times New Roman"/>
          </w:rPr>
          <w:t>2.2.1. Προτεραιότητα για τεχνική βοήθεια σύμφωνα με το άρθρο 36 παράγραφος 4 του ΚΚΔ: 7. ΠΡΟΤΕΡΑΙΟΤΗΤΑ 7 - ΤΕΧΝΙΚΗ ΒΟΗΘΕΙΑ</w:t>
        </w:r>
        <w:r>
          <w:tab/>
        </w:r>
        <w:r>
          <w:fldChar w:fldCharType="begin"/>
        </w:r>
        <w:r>
          <w:instrText xml:space="preserve"> PAGEREF _Toc256000949 \h </w:instrText>
        </w:r>
        <w:r>
          <w:fldChar w:fldCharType="separate"/>
        </w:r>
        <w:r>
          <w:t>257</w:t>
        </w:r>
        <w:r>
          <w:fldChar w:fldCharType="end"/>
        </w:r>
      </w:hyperlink>
    </w:p>
    <w:p>
      <w:pPr>
        <w:pStyle w:val="TOC4"/>
        <w:tabs>
          <w:tab w:val="end" w:leader="dot" w:pos="10240"/>
        </w:tabs>
        <w:rPr>
          <w:rFonts w:asciiTheme="minorHAnsi" w:hAnsiTheme="minorHAnsi"/>
          <w:noProof/>
          <w:sz w:val="22"/>
        </w:rPr>
      </w:pPr>
      <w:hyperlink w:anchor="_Toc256000950" w:history="1">
        <w:r>
          <w:rPr>
            <w:rStyle w:val="Hyperlink"/>
          </w:rPr>
          <w:t>2.2.1.1. Παρέμβαση των ταμείων</w:t>
        </w:r>
        <w:r>
          <w:tab/>
        </w:r>
        <w:r>
          <w:fldChar w:fldCharType="begin"/>
        </w:r>
        <w:r>
          <w:instrText xml:space="preserve"> PAGEREF _Toc256000950 \h </w:instrText>
        </w:r>
        <w:r>
          <w:fldChar w:fldCharType="separate"/>
        </w:r>
        <w:r>
          <w:t>257</w:t>
        </w:r>
        <w:r>
          <w:fldChar w:fldCharType="end"/>
        </w:r>
      </w:hyperlink>
    </w:p>
    <w:p>
      <w:pPr>
        <w:pStyle w:val="TOC5"/>
        <w:tabs>
          <w:tab w:val="end" w:leader="dot" w:pos="10240"/>
        </w:tabs>
        <w:rPr>
          <w:rFonts w:asciiTheme="minorHAnsi" w:hAnsiTheme="minorHAnsi"/>
          <w:noProof/>
          <w:sz w:val="22"/>
        </w:rPr>
      </w:pPr>
      <w:hyperlink w:anchor="_Toc256000951" w:history="1">
        <w:r>
          <w:rPr>
            <w:rStyle w:val="Hyperlink"/>
          </w:rPr>
          <w:t>Σχετικά είδη δράσεων — άρθρο 22 παράγραφος 3 στοιχείο ε) σημείο i) του ΚΚΔ</w:t>
        </w:r>
        <w:r>
          <w:tab/>
        </w:r>
        <w:r>
          <w:fldChar w:fldCharType="begin"/>
        </w:r>
        <w:r>
          <w:instrText xml:space="preserve"> PAGEREF _Toc256000951 \h </w:instrText>
        </w:r>
        <w:r>
          <w:fldChar w:fldCharType="separate"/>
        </w:r>
        <w:r>
          <w:t>257</w:t>
        </w:r>
        <w:r>
          <w:fldChar w:fldCharType="end"/>
        </w:r>
      </w:hyperlink>
    </w:p>
    <w:p>
      <w:pPr>
        <w:pStyle w:val="TOC5"/>
        <w:tabs>
          <w:tab w:val="end" w:leader="dot" w:pos="10240"/>
        </w:tabs>
        <w:rPr>
          <w:rFonts w:asciiTheme="minorHAnsi" w:hAnsiTheme="minorHAnsi"/>
          <w:noProof/>
          <w:sz w:val="22"/>
        </w:rPr>
      </w:pPr>
      <w:hyperlink w:anchor="_Toc256000952" w:history="1">
        <w:r>
          <w:rPr>
            <w:rStyle w:val="Hyperlink"/>
          </w:rPr>
          <w:t>Βασικές ομάδες-στόχοι — άρθρο 22 παράγραφος 3 στοιχείο δ) σημείο iii) του ΚΚΔ:</w:t>
        </w:r>
        <w:r>
          <w:tab/>
        </w:r>
        <w:r>
          <w:fldChar w:fldCharType="begin"/>
        </w:r>
        <w:r>
          <w:instrText xml:space="preserve"> PAGEREF _Toc256000952 \h </w:instrText>
        </w:r>
        <w:r>
          <w:fldChar w:fldCharType="separate"/>
        </w:r>
        <w:r>
          <w:t>259</w:t>
        </w:r>
        <w:r>
          <w:fldChar w:fldCharType="end"/>
        </w:r>
      </w:hyperlink>
    </w:p>
    <w:p>
      <w:pPr>
        <w:pStyle w:val="TOC4"/>
        <w:tabs>
          <w:tab w:val="end" w:leader="dot" w:pos="10240"/>
        </w:tabs>
        <w:rPr>
          <w:rFonts w:asciiTheme="minorHAnsi" w:hAnsiTheme="minorHAnsi"/>
          <w:noProof/>
          <w:sz w:val="22"/>
        </w:rPr>
      </w:pPr>
      <w:hyperlink w:anchor="_Toc256000953" w:history="1">
        <w:r>
          <w:rPr>
            <w:rStyle w:val="Hyperlink"/>
          </w:rPr>
          <w:t>2.2.1.2. Δείκτες</w:t>
        </w:r>
        <w:r>
          <w:tab/>
        </w:r>
        <w:r>
          <w:fldChar w:fldCharType="begin"/>
        </w:r>
        <w:r>
          <w:instrText xml:space="preserve"> PAGEREF _Toc256000953 \h </w:instrText>
        </w:r>
        <w:r>
          <w:fldChar w:fldCharType="separate"/>
        </w:r>
        <w:r>
          <w:t>259</w:t>
        </w:r>
        <w:r>
          <w:fldChar w:fldCharType="end"/>
        </w:r>
      </w:hyperlink>
    </w:p>
    <w:p>
      <w:pPr>
        <w:pStyle w:val="TOC5"/>
        <w:tabs>
          <w:tab w:val="end" w:leader="dot" w:pos="10240"/>
        </w:tabs>
        <w:rPr>
          <w:rFonts w:asciiTheme="minorHAnsi" w:hAnsiTheme="minorHAnsi"/>
          <w:noProof/>
          <w:sz w:val="22"/>
        </w:rPr>
      </w:pPr>
      <w:hyperlink w:anchor="_Toc256000954" w:history="1">
        <w:r>
          <w:rPr>
            <w:rStyle w:val="Hyperlink"/>
          </w:rPr>
          <w:t>Πίνακας 2: Δείκτες εκροών</w:t>
        </w:r>
        <w:r>
          <w:tab/>
        </w:r>
        <w:r>
          <w:fldChar w:fldCharType="begin"/>
        </w:r>
        <w:r>
          <w:instrText xml:space="preserve"> PAGEREF _Toc256000954 \h </w:instrText>
        </w:r>
        <w:r>
          <w:fldChar w:fldCharType="separate"/>
        </w:r>
        <w:r>
          <w:t>259</w:t>
        </w:r>
        <w:r>
          <w:fldChar w:fldCharType="end"/>
        </w:r>
      </w:hyperlink>
    </w:p>
    <w:p>
      <w:pPr>
        <w:pStyle w:val="TOC4"/>
        <w:tabs>
          <w:tab w:val="end" w:leader="dot" w:pos="10240"/>
        </w:tabs>
        <w:rPr>
          <w:rFonts w:asciiTheme="minorHAnsi" w:hAnsiTheme="minorHAnsi"/>
          <w:noProof/>
          <w:sz w:val="22"/>
        </w:rPr>
      </w:pPr>
      <w:hyperlink w:anchor="_Toc256000955" w:history="1">
        <w:r>
          <w:rPr>
            <w:rStyle w:val="Hyperlink"/>
          </w:rPr>
          <w:t>2.2.1.3. Ενδεικτική κατανομή των προγραμματισμένων πόρων (ΕΕ) ανά είδος παρέμβασης</w:t>
        </w:r>
        <w:r>
          <w:tab/>
        </w:r>
        <w:r>
          <w:fldChar w:fldCharType="begin"/>
        </w:r>
        <w:r>
          <w:instrText xml:space="preserve"> PAGEREF _Toc256000955 \h </w:instrText>
        </w:r>
        <w:r>
          <w:fldChar w:fldCharType="separate"/>
        </w:r>
        <w:r>
          <w:t>260</w:t>
        </w:r>
        <w:r>
          <w:fldChar w:fldCharType="end"/>
        </w:r>
      </w:hyperlink>
    </w:p>
    <w:p>
      <w:pPr>
        <w:pStyle w:val="TOC5"/>
        <w:tabs>
          <w:tab w:val="end" w:leader="dot" w:pos="10240"/>
        </w:tabs>
        <w:rPr>
          <w:rFonts w:asciiTheme="minorHAnsi" w:hAnsiTheme="minorHAnsi"/>
          <w:noProof/>
          <w:sz w:val="22"/>
        </w:rPr>
      </w:pPr>
      <w:hyperlink w:anchor="_Toc256000956" w:history="1">
        <w:r>
          <w:rPr>
            <w:rStyle w:val="Hyperlink"/>
          </w:rPr>
          <w:t>Πίνακας 4: Διάσταση 1 — πεδίο παρέμβασης</w:t>
        </w:r>
        <w:r>
          <w:tab/>
        </w:r>
        <w:r>
          <w:fldChar w:fldCharType="begin"/>
        </w:r>
        <w:r>
          <w:instrText xml:space="preserve"> PAGEREF _Toc256000956 \h </w:instrText>
        </w:r>
        <w:r>
          <w:fldChar w:fldCharType="separate"/>
        </w:r>
        <w:r>
          <w:t>260</w:t>
        </w:r>
        <w:r>
          <w:fldChar w:fldCharType="end"/>
        </w:r>
      </w:hyperlink>
    </w:p>
    <w:p>
      <w:pPr>
        <w:pStyle w:val="TOC5"/>
        <w:tabs>
          <w:tab w:val="end" w:leader="dot" w:pos="10240"/>
        </w:tabs>
        <w:rPr>
          <w:rFonts w:asciiTheme="minorHAnsi" w:hAnsiTheme="minorHAnsi"/>
          <w:noProof/>
          <w:sz w:val="22"/>
        </w:rPr>
      </w:pPr>
      <w:hyperlink w:anchor="_Toc256000957" w:history="1">
        <w:r>
          <w:rPr>
            <w:rStyle w:val="Hyperlink"/>
          </w:rPr>
          <w:t>Πίνακας 7: Διάσταση 6 — δευτερεύοντες θεματικοί στόχοι ΕΚΤ+</w:t>
        </w:r>
        <w:r>
          <w:tab/>
        </w:r>
        <w:r>
          <w:fldChar w:fldCharType="begin"/>
        </w:r>
        <w:r>
          <w:instrText xml:space="preserve"> PAGEREF _Toc256000957 \h </w:instrText>
        </w:r>
        <w:r>
          <w:fldChar w:fldCharType="separate"/>
        </w:r>
        <w:r>
          <w:t>260</w:t>
        </w:r>
        <w:r>
          <w:fldChar w:fldCharType="end"/>
        </w:r>
      </w:hyperlink>
    </w:p>
    <w:p>
      <w:pPr>
        <w:pStyle w:val="TOC5"/>
        <w:tabs>
          <w:tab w:val="end" w:leader="dot" w:pos="10240"/>
        </w:tabs>
        <w:rPr>
          <w:rFonts w:asciiTheme="minorHAnsi" w:hAnsiTheme="minorHAnsi"/>
          <w:noProof/>
          <w:sz w:val="22"/>
        </w:rPr>
      </w:pPr>
      <w:hyperlink w:anchor="_Toc256000958" w:history="1">
        <w:r>
          <w:rPr>
            <w:rStyle w:val="Hyperlink"/>
          </w:rPr>
          <w:t>Πίνακας 8: Διάσταση 7 — διάσταση της ισότητας των φύλων στο πλαίσιο των ΕΚΤ+, ΕΤΠΑ, Ταμείο Συνοχής και ΤΔΜ</w:t>
        </w:r>
        <w:r>
          <w:tab/>
        </w:r>
        <w:r>
          <w:fldChar w:fldCharType="begin"/>
        </w:r>
        <w:r>
          <w:instrText xml:space="preserve"> PAGEREF _Toc256000958 \h </w:instrText>
        </w:r>
        <w:r>
          <w:fldChar w:fldCharType="separate"/>
        </w:r>
        <w:r>
          <w:t>260</w:t>
        </w:r>
        <w:r>
          <w:fldChar w:fldCharType="end"/>
        </w:r>
      </w:hyperlink>
    </w:p>
    <w:p>
      <w:pPr>
        <w:pStyle w:val="TOC1"/>
        <w:tabs>
          <w:tab w:val="end" w:leader="dot" w:pos="10240"/>
        </w:tabs>
        <w:rPr>
          <w:rFonts w:asciiTheme="minorHAnsi" w:hAnsiTheme="minorHAnsi"/>
          <w:noProof/>
          <w:sz w:val="22"/>
        </w:rPr>
      </w:pPr>
      <w:hyperlink w:anchor="_Toc256000959" w:history="1">
        <w:r>
          <w:rPr>
            <w:rStyle w:val="Hyperlink"/>
            <w:rFonts w:ascii="Times New Roman" w:hAnsi="Times New Roman" w:cs="Times New Roman"/>
          </w:rPr>
          <w:t>3. Σχέδιο χρηματοδότησης</w:t>
        </w:r>
        <w:r>
          <w:tab/>
        </w:r>
        <w:r>
          <w:fldChar w:fldCharType="begin"/>
        </w:r>
        <w:r>
          <w:instrText xml:space="preserve"> PAGEREF _Toc256000959 \h </w:instrText>
        </w:r>
        <w:r>
          <w:fldChar w:fldCharType="separate"/>
        </w:r>
        <w:r>
          <w:t>262</w:t>
        </w:r>
        <w:r>
          <w:fldChar w:fldCharType="end"/>
        </w:r>
      </w:hyperlink>
    </w:p>
    <w:p>
      <w:pPr>
        <w:pStyle w:val="TOC2"/>
        <w:tabs>
          <w:tab w:val="end" w:leader="dot" w:pos="10240"/>
        </w:tabs>
        <w:rPr>
          <w:rFonts w:asciiTheme="minorHAnsi" w:hAnsiTheme="minorHAnsi"/>
          <w:noProof/>
          <w:sz w:val="22"/>
        </w:rPr>
      </w:pPr>
      <w:hyperlink w:anchor="_Toc256000960" w:history="1">
        <w:r>
          <w:rPr>
            <w:rStyle w:val="Hyperlink"/>
            <w:rFonts w:ascii="Times New Roman" w:hAnsi="Times New Roman" w:cs="Times New Roman"/>
          </w:rPr>
          <w:t>3.1. Μεταφορές και συνεισφορές (1)</w:t>
        </w:r>
        <w:r>
          <w:tab/>
        </w:r>
        <w:r>
          <w:fldChar w:fldCharType="begin"/>
        </w:r>
        <w:r>
          <w:instrText xml:space="preserve"> PAGEREF _Toc256000960 \h </w:instrText>
        </w:r>
        <w:r>
          <w:fldChar w:fldCharType="separate"/>
        </w:r>
        <w:r>
          <w:t>262</w:t>
        </w:r>
        <w:r>
          <w:fldChar w:fldCharType="end"/>
        </w:r>
      </w:hyperlink>
    </w:p>
    <w:p>
      <w:pPr>
        <w:pStyle w:val="TOC4"/>
        <w:tabs>
          <w:tab w:val="end" w:leader="dot" w:pos="10240"/>
        </w:tabs>
        <w:rPr>
          <w:rFonts w:asciiTheme="minorHAnsi" w:hAnsiTheme="minorHAnsi"/>
          <w:noProof/>
          <w:sz w:val="22"/>
        </w:rPr>
      </w:pPr>
      <w:hyperlink w:anchor="_Toc256000961" w:history="1">
        <w:r>
          <w:rPr>
            <w:rStyle w:val="Hyperlink"/>
          </w:rPr>
          <w:t>Πίνακας 15Α: Συνεισφορές στο InvestEU* (κατανομή ανά έτος)</w:t>
        </w:r>
        <w:r>
          <w:tab/>
        </w:r>
        <w:r>
          <w:fldChar w:fldCharType="begin"/>
        </w:r>
        <w:r>
          <w:instrText xml:space="preserve"> PAGEREF _Toc256000961 \h </w:instrText>
        </w:r>
        <w:r>
          <w:fldChar w:fldCharType="separate"/>
        </w:r>
        <w:r>
          <w:t>262</w:t>
        </w:r>
        <w:r>
          <w:fldChar w:fldCharType="end"/>
        </w:r>
      </w:hyperlink>
    </w:p>
    <w:p>
      <w:pPr>
        <w:pStyle w:val="TOC4"/>
        <w:tabs>
          <w:tab w:val="end" w:leader="dot" w:pos="10240"/>
        </w:tabs>
        <w:rPr>
          <w:rFonts w:asciiTheme="minorHAnsi" w:hAnsiTheme="minorHAnsi"/>
          <w:noProof/>
          <w:sz w:val="22"/>
        </w:rPr>
      </w:pPr>
      <w:hyperlink w:anchor="_Toc256000962" w:history="1">
        <w:r>
          <w:rPr>
            <w:rStyle w:val="Hyperlink"/>
          </w:rPr>
          <w:t>Πίνακας 15B: Συνεισφορές στο InvestEU* (συνοπτικά)</w:t>
        </w:r>
        <w:r>
          <w:tab/>
        </w:r>
        <w:r>
          <w:fldChar w:fldCharType="begin"/>
        </w:r>
        <w:r>
          <w:instrText xml:space="preserve"> PAGEREF _Toc256000962 \h </w:instrText>
        </w:r>
        <w:r>
          <w:fldChar w:fldCharType="separate"/>
        </w:r>
        <w:r>
          <w:t>262</w:t>
        </w:r>
        <w:r>
          <w:fldChar w:fldCharType="end"/>
        </w:r>
      </w:hyperlink>
    </w:p>
    <w:p>
      <w:pPr>
        <w:pStyle w:val="TOC4"/>
        <w:tabs>
          <w:tab w:val="end" w:leader="dot" w:pos="10240"/>
        </w:tabs>
        <w:rPr>
          <w:rFonts w:asciiTheme="minorHAnsi" w:hAnsiTheme="minorHAnsi"/>
          <w:noProof/>
          <w:sz w:val="22"/>
        </w:rPr>
      </w:pPr>
      <w:hyperlink w:anchor="_Toc256000963" w:history="1">
        <w:r>
          <w:rPr>
            <w:rStyle w:val="Hyperlink"/>
          </w:rPr>
          <w:t>Αιτιολόγηση που λαμβάνει υπόψη τον τρόπο με τον οποίο τα ποσά αυτά συμβάλλουν στην επίτευξη των στόχων πολιτικής που έχουν επιλεγεί στο πρόγραμμα σύμφωνα με το άρθρο 10 παράγραφος 1 του κανονισμού InvestEU</w:t>
        </w:r>
        <w:r>
          <w:tab/>
        </w:r>
        <w:r>
          <w:fldChar w:fldCharType="begin"/>
        </w:r>
        <w:r>
          <w:instrText xml:space="preserve"> PAGEREF _Toc256000963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4" w:history="1">
        <w:r>
          <w:rPr>
            <w:rStyle w:val="Hyperlink"/>
          </w:rPr>
          <w:t>Πίνακας 16Α: Μεταφορές προς μέσα υπό άμεση ή έμμεση διαχείριση (κατανομή ανά έτος)</w:t>
        </w:r>
        <w:r>
          <w:tab/>
        </w:r>
        <w:r>
          <w:fldChar w:fldCharType="begin"/>
        </w:r>
        <w:r>
          <w:instrText xml:space="preserve"> PAGEREF _Toc256000964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5" w:history="1">
        <w:r>
          <w:rPr>
            <w:rStyle w:val="Hyperlink"/>
          </w:rPr>
          <w:t>Πίνακας 16B: Μεταφορές προς μέσα υπό άμεση ή έμμεση διαχείριση* (συνοπτικά)</w:t>
        </w:r>
        <w:r>
          <w:tab/>
        </w:r>
        <w:r>
          <w:fldChar w:fldCharType="begin"/>
        </w:r>
        <w:r>
          <w:instrText xml:space="preserve"> PAGEREF _Toc256000965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6" w:history="1">
        <w:r>
          <w:rPr>
            <w:rStyle w:val="Hyperlink"/>
          </w:rPr>
          <w:t>Μεταφορές προς μέσα υπό άμεση ή έμμεση διαχείριση — Αιτιολόγηση</w:t>
        </w:r>
        <w:r>
          <w:tab/>
        </w:r>
        <w:r>
          <w:fldChar w:fldCharType="begin"/>
        </w:r>
        <w:r>
          <w:instrText xml:space="preserve"> PAGEREF _Toc256000966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7" w:history="1">
        <w:r>
          <w:rPr>
            <w:rStyle w:val="Hyperlink"/>
          </w:rPr>
          <w:t>Πίνακας 17Α: Μεταφορές μεταξύ ΕΤΠΑ, ΕΚΤ+ και Ταμείου Συνοχής ή προς άλλο ταμείο ή ταμεία* (κατανομή ανά έτος)</w:t>
        </w:r>
        <w:r>
          <w:tab/>
        </w:r>
        <w:r>
          <w:fldChar w:fldCharType="begin"/>
        </w:r>
        <w:r>
          <w:instrText xml:space="preserve"> PAGEREF _Toc256000967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8" w:history="1">
        <w:r>
          <w:rPr>
            <w:rStyle w:val="Hyperlink"/>
          </w:rPr>
          <w:t>Πίνακας 17B: Μεταφορές μεταξύ ΕΤΠΑ, ΕΚΤ+ και Ταμείου Συνοχής ή προς άλλο ταμείο ή ταμεία (συνοπτικά)</w:t>
        </w:r>
        <w:r>
          <w:tab/>
        </w:r>
        <w:r>
          <w:fldChar w:fldCharType="begin"/>
        </w:r>
        <w:r>
          <w:instrText xml:space="preserve"> PAGEREF _Toc256000968 \h </w:instrText>
        </w:r>
        <w:r>
          <w:fldChar w:fldCharType="separate"/>
        </w:r>
        <w:r>
          <w:t>263</w:t>
        </w:r>
        <w:r>
          <w:fldChar w:fldCharType="end"/>
        </w:r>
      </w:hyperlink>
    </w:p>
    <w:p>
      <w:pPr>
        <w:pStyle w:val="TOC4"/>
        <w:tabs>
          <w:tab w:val="end" w:leader="dot" w:pos="10240"/>
        </w:tabs>
        <w:rPr>
          <w:rFonts w:asciiTheme="minorHAnsi" w:hAnsiTheme="minorHAnsi"/>
          <w:noProof/>
          <w:sz w:val="22"/>
        </w:rPr>
      </w:pPr>
      <w:hyperlink w:anchor="_Toc256000969" w:history="1">
        <w:r>
          <w:rPr>
            <w:rStyle w:val="Hyperlink"/>
          </w:rPr>
          <w:t>Μεταφορές μεταξύ ταμείων επιμερισμένης διαχείρισης, μεταξύ άλλων και μεταξύ των ταμείων της πολιτικής συνοχής — Αιτιολόγηση</w:t>
        </w:r>
        <w:r>
          <w:tab/>
        </w:r>
        <w:r>
          <w:fldChar w:fldCharType="begin"/>
        </w:r>
        <w:r>
          <w:instrText xml:space="preserve"> PAGEREF _Toc256000969 \h </w:instrText>
        </w:r>
        <w:r>
          <w:fldChar w:fldCharType="separate"/>
        </w:r>
        <w:r>
          <w:t>264</w:t>
        </w:r>
        <w:r>
          <w:fldChar w:fldCharType="end"/>
        </w:r>
      </w:hyperlink>
    </w:p>
    <w:p>
      <w:pPr>
        <w:pStyle w:val="TOC4"/>
        <w:tabs>
          <w:tab w:val="end" w:leader="dot" w:pos="10240"/>
        </w:tabs>
        <w:rPr>
          <w:rFonts w:asciiTheme="minorHAnsi" w:hAnsiTheme="minorHAnsi"/>
          <w:noProof/>
          <w:sz w:val="22"/>
        </w:rPr>
      </w:pPr>
      <w:hyperlink w:anchor="_Toc256000970" w:history="1">
        <w:r>
          <w:rPr>
            <w:rStyle w:val="Hyperlink"/>
          </w:rPr>
          <w:t>Πίνακας 21: Πόροι που συμβάλλουν στην επίτευξη των στόχων που ορίζονται στο άρθρο 21γ παράγραφος 3 του κανονισμού (ΕΕ) 2021/241</w:t>
        </w:r>
        <w:r>
          <w:tab/>
        </w:r>
        <w:r>
          <w:fldChar w:fldCharType="begin"/>
        </w:r>
        <w:r>
          <w:instrText xml:space="preserve"> PAGEREF _Toc256000970 \h </w:instrText>
        </w:r>
        <w:r>
          <w:fldChar w:fldCharType="separate"/>
        </w:r>
        <w:r>
          <w:t>264</w:t>
        </w:r>
        <w:r>
          <w:fldChar w:fldCharType="end"/>
        </w:r>
      </w:hyperlink>
    </w:p>
    <w:p>
      <w:pPr>
        <w:pStyle w:val="TOC2"/>
        <w:tabs>
          <w:tab w:val="end" w:leader="dot" w:pos="10240"/>
        </w:tabs>
        <w:rPr>
          <w:rFonts w:asciiTheme="minorHAnsi" w:hAnsiTheme="minorHAnsi"/>
          <w:noProof/>
          <w:sz w:val="22"/>
        </w:rPr>
      </w:pPr>
      <w:hyperlink w:anchor="_Toc256000971" w:history="1">
        <w:r>
          <w:rPr>
            <w:rStyle w:val="Hyperlink"/>
            <w:rFonts w:ascii="Times New Roman" w:hAnsi="Times New Roman" w:cs="Times New Roman"/>
          </w:rPr>
          <w:t>3.2. ΤΔΜ: κατανομή στο πρόγραμμα και μεταφορές (1)</w:t>
        </w:r>
        <w:r>
          <w:tab/>
        </w:r>
        <w:r>
          <w:fldChar w:fldCharType="begin"/>
        </w:r>
        <w:r>
          <w:instrText xml:space="preserve"> PAGEREF _Toc256000971 \h </w:instrText>
        </w:r>
        <w:r>
          <w:fldChar w:fldCharType="separate"/>
        </w:r>
        <w:r>
          <w:t>264</w:t>
        </w:r>
        <w:r>
          <w:fldChar w:fldCharType="end"/>
        </w:r>
      </w:hyperlink>
    </w:p>
    <w:p>
      <w:pPr>
        <w:pStyle w:val="TOC2"/>
        <w:tabs>
          <w:tab w:val="end" w:leader="dot" w:pos="10240"/>
        </w:tabs>
        <w:rPr>
          <w:rFonts w:asciiTheme="minorHAnsi" w:hAnsiTheme="minorHAnsi"/>
          <w:noProof/>
          <w:sz w:val="22"/>
        </w:rPr>
      </w:pPr>
      <w:hyperlink w:anchor="_Toc256000972" w:history="1">
        <w:r>
          <w:rPr>
            <w:rStyle w:val="Hyperlink"/>
            <w:rFonts w:ascii="TimesNewRoman" w:eastAsia="TimesNewRoman" w:hAnsi="TimesNewRoman" w:cs="TimesNewRoman"/>
          </w:rPr>
          <w:t>3.3. Μεταφορές μεταξύ κατηγοριών περιφέρειας που προκύπτουν από την ενδιάμεση επανεξέταση</w:t>
        </w:r>
        <w:r>
          <w:tab/>
        </w:r>
        <w:r>
          <w:fldChar w:fldCharType="begin"/>
        </w:r>
        <w:r>
          <w:instrText xml:space="preserve"> PAGEREF _Toc256000972 \h </w:instrText>
        </w:r>
        <w:r>
          <w:fldChar w:fldCharType="separate"/>
        </w:r>
        <w:r>
          <w:t>264</w:t>
        </w:r>
        <w:r>
          <w:fldChar w:fldCharType="end"/>
        </w:r>
      </w:hyperlink>
    </w:p>
    <w:p>
      <w:pPr>
        <w:pStyle w:val="TOC4"/>
        <w:tabs>
          <w:tab w:val="end" w:leader="dot" w:pos="10240"/>
        </w:tabs>
        <w:rPr>
          <w:rFonts w:asciiTheme="minorHAnsi" w:hAnsiTheme="minorHAnsi"/>
          <w:noProof/>
          <w:sz w:val="22"/>
        </w:rPr>
      </w:pPr>
      <w:hyperlink w:anchor="_Toc256000973" w:history="1">
        <w:r>
          <w:rPr>
            <w:rStyle w:val="Hyperlink"/>
            <w:rFonts w:ascii="TimesNewRoman" w:eastAsia="TimesNewRoman" w:hAnsi="TimesNewRoman" w:cs="TimesNewRoman"/>
          </w:rPr>
          <w:t>Πίνακας 19Α: Μεταφορές μεταξύ κατηγοριών περιφέρειας που προκύπτουν από την ενδιάμεση επανεξέταση εντός του προγράμματος (κατανομή ανά έτος)</w:t>
        </w:r>
        <w:r>
          <w:tab/>
        </w:r>
        <w:r>
          <w:fldChar w:fldCharType="begin"/>
        </w:r>
        <w:r>
          <w:instrText xml:space="preserve"> PAGEREF _Toc256000973 \h </w:instrText>
        </w:r>
        <w:r>
          <w:fldChar w:fldCharType="separate"/>
        </w:r>
        <w:r>
          <w:t>264</w:t>
        </w:r>
        <w:r>
          <w:fldChar w:fldCharType="end"/>
        </w:r>
      </w:hyperlink>
    </w:p>
    <w:p>
      <w:pPr>
        <w:pStyle w:val="TOC4"/>
        <w:tabs>
          <w:tab w:val="end" w:leader="dot" w:pos="10240"/>
        </w:tabs>
        <w:rPr>
          <w:rFonts w:asciiTheme="minorHAnsi" w:hAnsiTheme="minorHAnsi"/>
          <w:noProof/>
          <w:sz w:val="22"/>
        </w:rPr>
      </w:pPr>
      <w:hyperlink w:anchor="_Toc256000974" w:history="1">
        <w:r>
          <w:rPr>
            <w:rStyle w:val="Hyperlink"/>
            <w:rFonts w:ascii="TimesNewRoman" w:eastAsia="TimesNewRoman" w:hAnsi="TimesNewRoman" w:cs="TimesNewRoman"/>
          </w:rPr>
          <w:t>Πίνακας 19B: Μεταφορές μεταξύ κατηγοριών περιφέρειας που προκύπτουν από την ενδιάμεση επανεξέταση προς άλλα προγράμματα (κατανομή ανά έτος)</w:t>
        </w:r>
        <w:r>
          <w:tab/>
        </w:r>
        <w:r>
          <w:fldChar w:fldCharType="begin"/>
        </w:r>
        <w:r>
          <w:instrText xml:space="preserve"> PAGEREF _Toc256000974 \h </w:instrText>
        </w:r>
        <w:r>
          <w:fldChar w:fldCharType="separate"/>
        </w:r>
        <w:r>
          <w:t>264</w:t>
        </w:r>
        <w:r>
          <w:fldChar w:fldCharType="end"/>
        </w:r>
      </w:hyperlink>
    </w:p>
    <w:p>
      <w:pPr>
        <w:pStyle w:val="TOC2"/>
        <w:tabs>
          <w:tab w:val="end" w:leader="dot" w:pos="10240"/>
        </w:tabs>
        <w:rPr>
          <w:rFonts w:asciiTheme="minorHAnsi" w:hAnsiTheme="minorHAnsi"/>
          <w:noProof/>
          <w:sz w:val="22"/>
        </w:rPr>
      </w:pPr>
      <w:hyperlink w:anchor="_Toc256000975" w:history="1">
        <w:r>
          <w:rPr>
            <w:rStyle w:val="Hyperlink"/>
            <w:rFonts w:ascii="TimesNewRoman" w:eastAsia="TimesNewRoman" w:hAnsi="TimesNewRoman" w:cs="TimesNewRoman"/>
          </w:rPr>
          <w:t>3.4. Επιστρεπτέα μεταφορά (1)</w:t>
        </w:r>
        <w:r>
          <w:tab/>
        </w:r>
        <w:r>
          <w:fldChar w:fldCharType="begin"/>
        </w:r>
        <w:r>
          <w:instrText xml:space="preserve"> PAGEREF _Toc256000975 \h </w:instrText>
        </w:r>
        <w:r>
          <w:fldChar w:fldCharType="separate"/>
        </w:r>
        <w:r>
          <w:t>265</w:t>
        </w:r>
        <w:r>
          <w:fldChar w:fldCharType="end"/>
        </w:r>
      </w:hyperlink>
    </w:p>
    <w:p>
      <w:pPr>
        <w:pStyle w:val="TOC4"/>
        <w:tabs>
          <w:tab w:val="end" w:leader="dot" w:pos="10240"/>
        </w:tabs>
        <w:rPr>
          <w:rFonts w:asciiTheme="minorHAnsi" w:hAnsiTheme="minorHAnsi"/>
          <w:noProof/>
          <w:sz w:val="22"/>
        </w:rPr>
      </w:pPr>
      <w:hyperlink w:anchor="_Toc256000976" w:history="1">
        <w:r>
          <w:rPr>
            <w:rStyle w:val="Hyperlink"/>
            <w:rFonts w:ascii="TimesNewRoman" w:eastAsia="TimesNewRoman" w:hAnsi="TimesNewRoman" w:cs="TimesNewRoman"/>
          </w:rPr>
          <w:t>Πίνακας 20Α: Επιστρεπτέες μεταφορές (κατανομή ανά έτος)</w:t>
        </w:r>
        <w:r>
          <w:tab/>
        </w:r>
        <w:r>
          <w:fldChar w:fldCharType="begin"/>
        </w:r>
        <w:r>
          <w:instrText xml:space="preserve"> PAGEREF _Toc256000976 \h </w:instrText>
        </w:r>
        <w:r>
          <w:fldChar w:fldCharType="separate"/>
        </w:r>
        <w:r>
          <w:t>265</w:t>
        </w:r>
        <w:r>
          <w:fldChar w:fldCharType="end"/>
        </w:r>
      </w:hyperlink>
    </w:p>
    <w:p>
      <w:pPr>
        <w:pStyle w:val="TOC4"/>
        <w:tabs>
          <w:tab w:val="end" w:leader="dot" w:pos="10240"/>
        </w:tabs>
        <w:rPr>
          <w:rFonts w:asciiTheme="minorHAnsi" w:hAnsiTheme="minorHAnsi"/>
          <w:noProof/>
          <w:sz w:val="22"/>
        </w:rPr>
      </w:pPr>
      <w:hyperlink w:anchor="_Toc256000977" w:history="1">
        <w:r>
          <w:rPr>
            <w:rStyle w:val="Hyperlink"/>
          </w:rPr>
          <w:t>Πίνακας 20B: Επιστρεπτέες μεταφορές* (συνοπτικά)</w:t>
        </w:r>
        <w:r>
          <w:tab/>
        </w:r>
        <w:r>
          <w:fldChar w:fldCharType="begin"/>
        </w:r>
        <w:r>
          <w:instrText xml:space="preserve"> PAGEREF _Toc256000977 \h </w:instrText>
        </w:r>
        <w:r>
          <w:fldChar w:fldCharType="separate"/>
        </w:r>
        <w:r>
          <w:t>265</w:t>
        </w:r>
        <w:r>
          <w:fldChar w:fldCharType="end"/>
        </w:r>
      </w:hyperlink>
    </w:p>
    <w:p>
      <w:pPr>
        <w:pStyle w:val="TOC2"/>
        <w:tabs>
          <w:tab w:val="end" w:leader="dot" w:pos="10240"/>
        </w:tabs>
        <w:rPr>
          <w:rFonts w:asciiTheme="minorHAnsi" w:hAnsiTheme="minorHAnsi"/>
          <w:noProof/>
          <w:sz w:val="22"/>
        </w:rPr>
      </w:pPr>
      <w:hyperlink w:anchor="_Toc256000978" w:history="1">
        <w:r>
          <w:rPr>
            <w:rStyle w:val="Hyperlink"/>
            <w:rFonts w:ascii="TimesNewRoman" w:eastAsia="TimesNewRoman" w:hAnsi="TimesNewRoman" w:cs="TimesNewRoman"/>
          </w:rPr>
          <w:t>3.5. Χρηματοδοτικές πιστώσεις ανά έτος</w:t>
        </w:r>
        <w:r>
          <w:tab/>
        </w:r>
        <w:r>
          <w:fldChar w:fldCharType="begin"/>
        </w:r>
        <w:r>
          <w:instrText xml:space="preserve"> PAGEREF _Toc256000978 \h </w:instrText>
        </w:r>
        <w:r>
          <w:fldChar w:fldCharType="separate"/>
        </w:r>
        <w:r>
          <w:t>266</w:t>
        </w:r>
        <w:r>
          <w:fldChar w:fldCharType="end"/>
        </w:r>
      </w:hyperlink>
    </w:p>
    <w:p>
      <w:pPr>
        <w:pStyle w:val="TOC4"/>
        <w:tabs>
          <w:tab w:val="end" w:leader="dot" w:pos="10240"/>
        </w:tabs>
        <w:rPr>
          <w:rFonts w:asciiTheme="minorHAnsi" w:hAnsiTheme="minorHAnsi"/>
          <w:noProof/>
          <w:sz w:val="22"/>
        </w:rPr>
      </w:pPr>
      <w:hyperlink w:anchor="_Toc256000979" w:history="1">
        <w:r>
          <w:rPr>
            <w:rStyle w:val="Hyperlink"/>
            <w:rFonts w:ascii="TimesNewRoman" w:eastAsia="TimesNewRoman" w:hAnsi="TimesNewRoman" w:cs="TimesNewRoman"/>
          </w:rPr>
          <w:t>Πίνακας 10: Χρηματοδοτικές πιστώσεις ανά έτος</w:t>
        </w:r>
        <w:r>
          <w:tab/>
        </w:r>
        <w:r>
          <w:fldChar w:fldCharType="begin"/>
        </w:r>
        <w:r>
          <w:instrText xml:space="preserve"> PAGEREF _Toc256000979 \h </w:instrText>
        </w:r>
        <w:r>
          <w:fldChar w:fldCharType="separate"/>
        </w:r>
        <w:r>
          <w:t>266</w:t>
        </w:r>
        <w:r>
          <w:fldChar w:fldCharType="end"/>
        </w:r>
      </w:hyperlink>
    </w:p>
    <w:p>
      <w:pPr>
        <w:pStyle w:val="TOC2"/>
        <w:tabs>
          <w:tab w:val="end" w:leader="dot" w:pos="10240"/>
        </w:tabs>
        <w:rPr>
          <w:rFonts w:asciiTheme="minorHAnsi" w:hAnsiTheme="minorHAnsi"/>
          <w:noProof/>
          <w:sz w:val="22"/>
        </w:rPr>
      </w:pPr>
      <w:hyperlink w:anchor="_Toc256000980" w:history="1">
        <w:r>
          <w:rPr>
            <w:rStyle w:val="Hyperlink"/>
            <w:rFonts w:ascii="TimesNewRoman" w:eastAsia="TimesNewRoman" w:hAnsi="TimesNewRoman" w:cs="TimesNewRoman"/>
          </w:rPr>
          <w:t>3.6. Σύνολο χρηματοδοτικών πιστώσεων ανά ταμείο και εθνική συγχρηματοδότηση</w:t>
        </w:r>
        <w:r>
          <w:tab/>
        </w:r>
        <w:r>
          <w:fldChar w:fldCharType="begin"/>
        </w:r>
        <w:r>
          <w:instrText xml:space="preserve"> PAGEREF _Toc256000980 \h </w:instrText>
        </w:r>
        <w:r>
          <w:fldChar w:fldCharType="separate"/>
        </w:r>
        <w:r>
          <w:t>267</w:t>
        </w:r>
        <w:r>
          <w:fldChar w:fldCharType="end"/>
        </w:r>
      </w:hyperlink>
    </w:p>
    <w:p>
      <w:pPr>
        <w:pStyle w:val="TOC4"/>
        <w:tabs>
          <w:tab w:val="end" w:leader="dot" w:pos="10240"/>
        </w:tabs>
        <w:rPr>
          <w:rFonts w:asciiTheme="minorHAnsi" w:hAnsiTheme="minorHAnsi"/>
          <w:noProof/>
          <w:sz w:val="22"/>
        </w:rPr>
      </w:pPr>
      <w:hyperlink w:anchor="_Toc256000981" w:history="1">
        <w:r>
          <w:rPr>
            <w:rStyle w:val="Hyperlink"/>
            <w:rFonts w:ascii="TimesNewRoman" w:eastAsia="TimesNewRoman" w:hAnsi="TimesNewRoman" w:cs="TimesNewRoman"/>
          </w:rPr>
          <w:t>Πίνακας 11: Σύνολο χρηματοδοτικών πιστώσεων ανά ταμείο και εθνική συγχρηματοδότηση</w:t>
        </w:r>
        <w:r>
          <w:tab/>
        </w:r>
        <w:r>
          <w:fldChar w:fldCharType="begin"/>
        </w:r>
        <w:r>
          <w:instrText xml:space="preserve"> PAGEREF _Toc256000981 \h </w:instrText>
        </w:r>
        <w:r>
          <w:fldChar w:fldCharType="separate"/>
        </w:r>
        <w:r>
          <w:t>267</w:t>
        </w:r>
        <w:r>
          <w:fldChar w:fldCharType="end"/>
        </w:r>
      </w:hyperlink>
    </w:p>
    <w:p>
      <w:pPr>
        <w:pStyle w:val="TOC1"/>
        <w:tabs>
          <w:tab w:val="end" w:leader="dot" w:pos="10240"/>
        </w:tabs>
        <w:rPr>
          <w:rFonts w:asciiTheme="minorHAnsi" w:hAnsiTheme="minorHAnsi"/>
          <w:noProof/>
          <w:sz w:val="22"/>
        </w:rPr>
      </w:pPr>
      <w:hyperlink w:anchor="_Toc256000982" w:history="1">
        <w:r>
          <w:rPr>
            <w:rStyle w:val="Hyperlink"/>
            <w:rFonts w:ascii="Times New Roman" w:hAnsi="Times New Roman" w:cs="Times New Roman"/>
          </w:rPr>
          <w:t>4. Αναγκαίοι πρόσφοροι όροι</w:t>
        </w:r>
        <w:r>
          <w:tab/>
        </w:r>
        <w:r>
          <w:fldChar w:fldCharType="begin"/>
        </w:r>
        <w:r>
          <w:instrText xml:space="preserve"> PAGEREF _Toc256000982 \h </w:instrText>
        </w:r>
        <w:r>
          <w:fldChar w:fldCharType="separate"/>
        </w:r>
        <w:r>
          <w:t>269</w:t>
        </w:r>
        <w:r>
          <w:fldChar w:fldCharType="end"/>
        </w:r>
      </w:hyperlink>
    </w:p>
    <w:p>
      <w:pPr>
        <w:pStyle w:val="TOC1"/>
        <w:tabs>
          <w:tab w:val="end" w:leader="dot" w:pos="10240"/>
        </w:tabs>
        <w:rPr>
          <w:rFonts w:asciiTheme="minorHAnsi" w:hAnsiTheme="minorHAnsi"/>
          <w:noProof/>
          <w:sz w:val="22"/>
        </w:rPr>
      </w:pPr>
      <w:hyperlink w:anchor="_Toc256000983" w:history="1">
        <w:r>
          <w:rPr>
            <w:rStyle w:val="Hyperlink"/>
            <w:rFonts w:ascii="Times New Roman" w:hAnsi="Times New Roman" w:cs="Times New Roman"/>
          </w:rPr>
          <w:t>5. Αρμόδιες για το πρόγραμμα αρχές</w:t>
        </w:r>
        <w:r>
          <w:tab/>
        </w:r>
        <w:r>
          <w:fldChar w:fldCharType="begin"/>
        </w:r>
        <w:r>
          <w:instrText xml:space="preserve"> PAGEREF _Toc256000983 \h </w:instrText>
        </w:r>
        <w:r>
          <w:fldChar w:fldCharType="separate"/>
        </w:r>
        <w:r>
          <w:t>309</w:t>
        </w:r>
        <w:r>
          <w:fldChar w:fldCharType="end"/>
        </w:r>
      </w:hyperlink>
    </w:p>
    <w:p>
      <w:pPr>
        <w:pStyle w:val="TOC2"/>
        <w:tabs>
          <w:tab w:val="end" w:leader="dot" w:pos="10240"/>
        </w:tabs>
        <w:rPr>
          <w:rFonts w:asciiTheme="minorHAnsi" w:hAnsiTheme="minorHAnsi"/>
          <w:noProof/>
          <w:sz w:val="22"/>
        </w:rPr>
      </w:pPr>
      <w:hyperlink w:anchor="_Toc256000984" w:history="1">
        <w:r>
          <w:rPr>
            <w:rStyle w:val="Hyperlink"/>
            <w:rFonts w:ascii="TimesNewRoman" w:eastAsia="TimesNewRoman" w:hAnsi="TimesNewRoman" w:cs="TimesNewRoman"/>
          </w:rPr>
          <w:t>Πίνακας 13: Αρχές του προγράμματος</w:t>
        </w:r>
        <w:r>
          <w:tab/>
        </w:r>
        <w:r>
          <w:fldChar w:fldCharType="begin"/>
        </w:r>
        <w:r>
          <w:instrText xml:space="preserve"> PAGEREF _Toc256000984 \h </w:instrText>
        </w:r>
        <w:r>
          <w:fldChar w:fldCharType="separate"/>
        </w:r>
        <w:r>
          <w:t>309</w:t>
        </w:r>
        <w:r>
          <w:fldChar w:fldCharType="end"/>
        </w:r>
      </w:hyperlink>
    </w:p>
    <w:p>
      <w:pPr>
        <w:pStyle w:val="TOC2"/>
        <w:tabs>
          <w:tab w:val="end" w:leader="dot" w:pos="10240"/>
        </w:tabs>
        <w:rPr>
          <w:rFonts w:asciiTheme="minorHAnsi" w:hAnsiTheme="minorHAnsi"/>
          <w:noProof/>
          <w:sz w:val="22"/>
        </w:rPr>
      </w:pPr>
      <w:hyperlink w:anchor="_Toc256000985" w:history="1">
        <w:r>
          <w:rPr>
            <w:rStyle w:val="Hyperlink"/>
            <w:rFonts w:ascii="TimesNewRoman" w:eastAsia="TimesNewRoman" w:hAnsi="TimesNewRoman" w:cs="TimesNewRoman"/>
          </w:rPr>
          <w:t>Κατανομή των επιστρεφόμενων ποσών για τεχνική βοήθεια κατά το άρθρο 36 παράγραφος 5 του ΚΚΔ, εάν έχουν προσδιοριστεί περισσότεροι του ενός φορείς για τη λήψη πληρωμών από την Επιτροπή</w:t>
        </w:r>
        <w:r>
          <w:tab/>
        </w:r>
        <w:r>
          <w:fldChar w:fldCharType="begin"/>
        </w:r>
        <w:r>
          <w:instrText xml:space="preserve"> PAGEREF _Toc256000985 \h </w:instrText>
        </w:r>
        <w:r>
          <w:fldChar w:fldCharType="separate"/>
        </w:r>
        <w:r>
          <w:t>309</w:t>
        </w:r>
        <w:r>
          <w:fldChar w:fldCharType="end"/>
        </w:r>
      </w:hyperlink>
    </w:p>
    <w:p>
      <w:pPr>
        <w:pStyle w:val="TOC1"/>
        <w:tabs>
          <w:tab w:val="end" w:leader="dot" w:pos="10240"/>
        </w:tabs>
        <w:rPr>
          <w:rFonts w:asciiTheme="minorHAnsi" w:hAnsiTheme="minorHAnsi"/>
          <w:noProof/>
          <w:sz w:val="22"/>
        </w:rPr>
      </w:pPr>
      <w:hyperlink w:anchor="_Toc256000986" w:history="1">
        <w:r>
          <w:rPr>
            <w:rStyle w:val="Hyperlink"/>
            <w:rFonts w:ascii="TimesNewRoman" w:eastAsia="TimesNewRoman" w:hAnsi="TimesNewRoman" w:cs="TimesNewRoman"/>
          </w:rPr>
          <w:t>6. Εταιρική σχέση</w:t>
        </w:r>
        <w:r>
          <w:tab/>
        </w:r>
        <w:r>
          <w:fldChar w:fldCharType="begin"/>
        </w:r>
        <w:r>
          <w:instrText xml:space="preserve"> PAGEREF _Toc256000986 \h </w:instrText>
        </w:r>
        <w:r>
          <w:fldChar w:fldCharType="separate"/>
        </w:r>
        <w:r>
          <w:t>310</w:t>
        </w:r>
        <w:r>
          <w:fldChar w:fldCharType="end"/>
        </w:r>
      </w:hyperlink>
    </w:p>
    <w:p>
      <w:pPr>
        <w:pStyle w:val="TOC1"/>
        <w:tabs>
          <w:tab w:val="end" w:leader="dot" w:pos="10240"/>
        </w:tabs>
        <w:rPr>
          <w:rFonts w:asciiTheme="minorHAnsi" w:hAnsiTheme="minorHAnsi"/>
          <w:noProof/>
          <w:sz w:val="22"/>
        </w:rPr>
      </w:pPr>
      <w:hyperlink w:anchor="_Toc256000987" w:history="1">
        <w:r>
          <w:rPr>
            <w:rStyle w:val="Hyperlink"/>
            <w:rFonts w:ascii="TimesNewRoman" w:eastAsia="TimesNewRoman" w:hAnsi="TimesNewRoman" w:cs="TimesNewRoman"/>
          </w:rPr>
          <w:t>7. Επικοινωνία και προβολή</w:t>
        </w:r>
        <w:r>
          <w:tab/>
        </w:r>
        <w:r>
          <w:fldChar w:fldCharType="begin"/>
        </w:r>
        <w:r>
          <w:instrText xml:space="preserve"> PAGEREF _Toc256000987 \h </w:instrText>
        </w:r>
        <w:r>
          <w:fldChar w:fldCharType="separate"/>
        </w:r>
        <w:r>
          <w:t>313</w:t>
        </w:r>
        <w:r>
          <w:fldChar w:fldCharType="end"/>
        </w:r>
      </w:hyperlink>
    </w:p>
    <w:p>
      <w:pPr>
        <w:pStyle w:val="TOC1"/>
        <w:tabs>
          <w:tab w:val="end" w:leader="dot" w:pos="10240"/>
        </w:tabs>
        <w:rPr>
          <w:rFonts w:asciiTheme="minorHAnsi" w:hAnsiTheme="minorHAnsi"/>
          <w:noProof/>
          <w:sz w:val="22"/>
        </w:rPr>
      </w:pPr>
      <w:hyperlink w:anchor="_Toc256000988" w:history="1">
        <w:r>
          <w:rPr>
            <w:rStyle w:val="Hyperlink"/>
            <w:rFonts w:ascii="TimesNewRoman" w:eastAsia="TimesNewRoman" w:hAnsi="TimesNewRoman" w:cs="TimesNewRoman"/>
          </w:rPr>
          <w:t>8. Χρήση μοναδιαίων δαπανών, κατ’ αποκοπή ποσών, ενιαίων συντελεστών και χρηματοδότησης που δεν συνδέεται με τις δαπάνες</w:t>
        </w:r>
        <w:r>
          <w:tab/>
        </w:r>
        <w:r>
          <w:fldChar w:fldCharType="begin"/>
        </w:r>
        <w:r>
          <w:instrText xml:space="preserve"> PAGEREF _Toc256000988 \h </w:instrText>
        </w:r>
        <w:r>
          <w:fldChar w:fldCharType="separate"/>
        </w:r>
        <w:r>
          <w:t>316</w:t>
        </w:r>
        <w:r>
          <w:fldChar w:fldCharType="end"/>
        </w:r>
      </w:hyperlink>
    </w:p>
    <w:p>
      <w:pPr>
        <w:pStyle w:val="TOC2"/>
        <w:tabs>
          <w:tab w:val="end" w:leader="dot" w:pos="10240"/>
        </w:tabs>
        <w:rPr>
          <w:rFonts w:asciiTheme="minorHAnsi" w:hAnsiTheme="minorHAnsi"/>
          <w:noProof/>
          <w:sz w:val="22"/>
        </w:rPr>
      </w:pPr>
      <w:hyperlink w:anchor="_Toc256000989" w:history="1">
        <w:r>
          <w:rPr>
            <w:rStyle w:val="Hyperlink"/>
            <w:rFonts w:ascii="TimesNewRoman" w:eastAsia="TimesNewRoman" w:hAnsi="TimesNewRoman" w:cs="TimesNewRoman"/>
          </w:rPr>
          <w:t>Πίνακας 14: Χρήση μοναδιαίων δαπανών, κατ’ αποκοπή ποσών, ενιαίων συντελεστών και χρηματοδότησης που δεν συνδέεται με τις δαπάνες</w:t>
        </w:r>
        <w:r>
          <w:tab/>
        </w:r>
        <w:r>
          <w:fldChar w:fldCharType="begin"/>
        </w:r>
        <w:r>
          <w:instrText xml:space="preserve"> PAGEREF _Toc256000989 \h </w:instrText>
        </w:r>
        <w:r>
          <w:fldChar w:fldCharType="separate"/>
        </w:r>
        <w:r>
          <w:t>316</w:t>
        </w:r>
        <w:r>
          <w:fldChar w:fldCharType="end"/>
        </w:r>
      </w:hyperlink>
    </w:p>
    <w:p>
      <w:pPr>
        <w:pStyle w:val="TOC1"/>
        <w:tabs>
          <w:tab w:val="end" w:leader="dot" w:pos="10240"/>
        </w:tabs>
        <w:rPr>
          <w:rFonts w:asciiTheme="minorHAnsi" w:hAnsiTheme="minorHAnsi"/>
          <w:noProof/>
          <w:sz w:val="22"/>
        </w:rPr>
      </w:pPr>
      <w:hyperlink w:anchor="_Toc256000990" w:history="1">
        <w:r>
          <w:rPr>
            <w:rStyle w:val="Hyperlink"/>
            <w:rFonts w:ascii="TimesNewRoman" w:eastAsia="TimesNewRoman" w:hAnsi="TimesNewRoman" w:cs="TimesNewRoman"/>
          </w:rPr>
          <w:t>Προσάρτημα 1: Συνεισφορά της Ένωσης βάσει μοναδιαίων δαπανών, κατ’ αποκοπή ποσών και ενιαίων συντελεστών</w:t>
        </w:r>
        <w:r>
          <w:tab/>
        </w:r>
        <w:r>
          <w:fldChar w:fldCharType="begin"/>
        </w:r>
        <w:r>
          <w:instrText xml:space="preserve"> PAGEREF _Toc256000990 \h </w:instrText>
        </w:r>
        <w:r>
          <w:fldChar w:fldCharType="separate"/>
        </w:r>
        <w:r>
          <w:t>317</w:t>
        </w:r>
        <w:r>
          <w:fldChar w:fldCharType="end"/>
        </w:r>
      </w:hyperlink>
    </w:p>
    <w:p>
      <w:pPr>
        <w:pStyle w:val="TOC2"/>
        <w:tabs>
          <w:tab w:val="end" w:leader="dot" w:pos="10240"/>
        </w:tabs>
        <w:rPr>
          <w:rFonts w:asciiTheme="minorHAnsi" w:hAnsiTheme="minorHAnsi"/>
          <w:noProof/>
          <w:sz w:val="22"/>
        </w:rPr>
      </w:pPr>
      <w:hyperlink w:anchor="_Toc256000991" w:history="1">
        <w:r>
          <w:rPr>
            <w:rStyle w:val="Hyperlink"/>
            <w:rFonts w:ascii="TimesNewRoman" w:eastAsia="TimesNewRoman" w:hAnsi="TimesNewRoman" w:cs="TimesNewRoman"/>
          </w:rPr>
          <w:t>A. Σύνοψη των κύριων στοιχείων</w:t>
        </w:r>
        <w:r>
          <w:tab/>
        </w:r>
        <w:r>
          <w:fldChar w:fldCharType="begin"/>
        </w:r>
        <w:r>
          <w:instrText xml:space="preserve"> PAGEREF _Toc256000991 \h </w:instrText>
        </w:r>
        <w:r>
          <w:fldChar w:fldCharType="separate"/>
        </w:r>
        <w:r>
          <w:t>317</w:t>
        </w:r>
        <w:r>
          <w:fldChar w:fldCharType="end"/>
        </w:r>
      </w:hyperlink>
    </w:p>
    <w:p>
      <w:pPr>
        <w:pStyle w:val="TOC2"/>
        <w:tabs>
          <w:tab w:val="end" w:leader="dot" w:pos="10240"/>
        </w:tabs>
        <w:rPr>
          <w:rFonts w:asciiTheme="minorHAnsi" w:hAnsiTheme="minorHAnsi"/>
          <w:noProof/>
          <w:sz w:val="22"/>
        </w:rPr>
      </w:pPr>
      <w:hyperlink w:anchor="_Toc256000992" w:history="1">
        <w:r>
          <w:rPr>
            <w:rStyle w:val="Hyperlink"/>
            <w:rFonts w:ascii="TimesNewRoman" w:eastAsia="TimesNewRoman" w:hAnsi="TimesNewRoman" w:cs="TimesNewRoman"/>
          </w:rPr>
          <w:t>Β. Λεπτομερή στοιχεία ανά τύπο πράξης</w:t>
        </w:r>
        <w:r>
          <w:tab/>
        </w:r>
        <w:r>
          <w:fldChar w:fldCharType="begin"/>
        </w:r>
        <w:r>
          <w:instrText xml:space="preserve"> PAGEREF _Toc256000992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3" w:history="1">
        <w:r>
          <w:rPr>
            <w:rStyle w:val="Hyperlink"/>
            <w:rFonts w:ascii="TimesNewRoman" w:eastAsia="TimesNewRoman" w:hAnsi="TimesNewRoman" w:cs="TimesNewRoman"/>
          </w:rPr>
          <w:t>Γ. Υπολογισμός της τυποποιημένης κλίμακας μοναδιαίων δαπανών, κατ’ αποκοπή ποσών ή ενιαίων συντελεστών</w:t>
        </w:r>
        <w:r>
          <w:tab/>
        </w:r>
        <w:r>
          <w:fldChar w:fldCharType="begin"/>
        </w:r>
        <w:r>
          <w:instrText xml:space="preserve"> PAGEREF _Toc256000993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4" w:history="1">
        <w:r>
          <w:rPr>
            <w:rStyle w:val="Hyperlink"/>
            <w:rFonts w:ascii="TimesNewRoman" w:eastAsia="TimesNewRoman" w:hAnsi="TimesNewRoman" w:cs="TimesNewRoman"/>
          </w:rPr>
          <w:t>1. Πηγή δεδομένων που χρησιμοποιούνται για τον υπολογισμό της τυποποιημένης κλίμακας μοναδιαίων δαπανών, κατ’ αποκοπή ποσών ή ενιαίων συντελεστών (ποιος παρήγαγε, συνέλεξε και καταχώρισε τα δεδομένα, πού αποθηκεύονται τα δεδομένα, προθεσμίες, επαλήθευση κ.λπ.)</w:t>
        </w:r>
        <w:r>
          <w:tab/>
        </w:r>
        <w:r>
          <w:fldChar w:fldCharType="begin"/>
        </w:r>
        <w:r>
          <w:instrText xml:space="preserve"> PAGEREF _Toc256000994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5" w:history="1">
        <w:r>
          <w:rPr>
            <w:rStyle w:val="Hyperlink"/>
            <w:rFonts w:ascii="TimesNewRoman" w:eastAsia="TimesNewRoman" w:hAnsi="TimesNewRoman" w:cs="TimesNewRoman"/>
          </w:rPr>
          <w:t>2. Να διευκρινιστεί για ποιον λόγο ενδείκνυνται η προτεινόμενη μέθοδος και ο προτεινόμενος υπολογισμός βάσει του άρθρου 94 παράγραφος 2 του ΚΚΔ για τον τύπο πράξης.</w:t>
        </w:r>
        <w:r>
          <w:tab/>
        </w:r>
        <w:r>
          <w:fldChar w:fldCharType="begin"/>
        </w:r>
        <w:r>
          <w:instrText xml:space="preserve"> PAGEREF _Toc256000995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6" w:history="1">
        <w:r>
          <w:rPr>
            <w:rStyle w:val="Hyperlink"/>
            <w:rFonts w:ascii="TimesNewRoman" w:eastAsia="TimesNewRoman" w:hAnsi="TimesNewRoman" w:cs="TimesNewRoman"/>
          </w:rPr>
          <w:t>3. Να προσδιορίσετε τον τρόπο διενέργειας των υπολογισμών, ιδίως περιλαμβάνοντας τυχόν παραδοχές ως προς την ποιότητα ή τις ποσότητες. Κατά περίπτωση, θα πρέπει να χρησιμοποιούνται και, εάν ζητηθεί, να παρέχονται στατιστικά αποδεικτικά στοιχεία και τιμές αναφοράς, σε μορφότυπο που να μπορεί να χρησιμοποιηθεί από την Επιτροπή.</w:t>
        </w:r>
        <w:r>
          <w:tab/>
        </w:r>
        <w:r>
          <w:fldChar w:fldCharType="begin"/>
        </w:r>
        <w:r>
          <w:instrText xml:space="preserve"> PAGEREF _Toc256000996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7" w:history="1">
        <w:r>
          <w:rPr>
            <w:rStyle w:val="Hyperlink"/>
            <w:rFonts w:ascii="TimesNewRoman" w:eastAsia="TimesNewRoman" w:hAnsi="TimesNewRoman" w:cs="TimesNewRoman"/>
          </w:rPr>
          <w:t>4. Να εξηγήσετε πώς εξασφαλίσατε ότι στον υπολογισμό της τυποποιημένης κλίμακας μοναδιαίου κόστους, κατ’ αποκοπή ποσού ή ενιαίου συντελεστή έχουν περιληφθεί μόνον επιλέξιμες δαπάνες.</w:t>
        </w:r>
        <w:r>
          <w:tab/>
        </w:r>
        <w:r>
          <w:fldChar w:fldCharType="begin"/>
        </w:r>
        <w:r>
          <w:instrText xml:space="preserve"> PAGEREF _Toc256000997 \h </w:instrText>
        </w:r>
        <w:r>
          <w:fldChar w:fldCharType="separate"/>
        </w:r>
        <w:r>
          <w:t>318</w:t>
        </w:r>
        <w:r>
          <w:fldChar w:fldCharType="end"/>
        </w:r>
      </w:hyperlink>
    </w:p>
    <w:p>
      <w:pPr>
        <w:pStyle w:val="TOC2"/>
        <w:tabs>
          <w:tab w:val="end" w:leader="dot" w:pos="10240"/>
        </w:tabs>
        <w:rPr>
          <w:rFonts w:asciiTheme="minorHAnsi" w:hAnsiTheme="minorHAnsi"/>
          <w:noProof/>
          <w:sz w:val="22"/>
        </w:rPr>
      </w:pPr>
      <w:hyperlink w:anchor="_Toc256000998" w:history="1">
        <w:r>
          <w:rPr>
            <w:rStyle w:val="Hyperlink"/>
            <w:rFonts w:ascii="TimesNewRoman" w:eastAsia="TimesNewRoman" w:hAnsi="TimesNewRoman" w:cs="TimesNewRoman"/>
          </w:rPr>
          <w:t>5. Αξιολόγηση από την ή τις ελεγκτικές αρχές της μεθοδολογίας υπολογισμού και των ποσών, καθώς και των ρυθμίσεων για τη διασφάλιση της επαλήθευσης, της ποιότητας, της συλλογής και της αποθήκευσης των δεδομένων.</w:t>
        </w:r>
        <w:r>
          <w:tab/>
        </w:r>
        <w:r>
          <w:fldChar w:fldCharType="begin"/>
        </w:r>
        <w:r>
          <w:instrText xml:space="preserve"> PAGEREF _Toc256000998 \h </w:instrText>
        </w:r>
        <w:r>
          <w:fldChar w:fldCharType="separate"/>
        </w:r>
        <w:r>
          <w:t>319</w:t>
        </w:r>
        <w:r>
          <w:fldChar w:fldCharType="end"/>
        </w:r>
      </w:hyperlink>
    </w:p>
    <w:p>
      <w:pPr>
        <w:pStyle w:val="TOC1"/>
        <w:tabs>
          <w:tab w:val="end" w:leader="dot" w:pos="10240"/>
        </w:tabs>
        <w:rPr>
          <w:rFonts w:asciiTheme="minorHAnsi" w:hAnsiTheme="minorHAnsi"/>
          <w:noProof/>
          <w:sz w:val="22"/>
        </w:rPr>
      </w:pPr>
      <w:hyperlink w:anchor="_Toc256000999" w:history="1">
        <w:r>
          <w:rPr>
            <w:rStyle w:val="Hyperlink"/>
            <w:rFonts w:ascii="Times New Roman" w:hAnsi="Times New Roman" w:cs="Times New Roman"/>
          </w:rPr>
          <w:t>Προσάρτημα 2: Συνεισφορά της Ένωσης βάσει χρηματοδότησης που δεν συνδέεται με δαπάνες</w:t>
        </w:r>
        <w:r>
          <w:tab/>
        </w:r>
        <w:r>
          <w:fldChar w:fldCharType="begin"/>
        </w:r>
        <w:r>
          <w:instrText xml:space="preserve"> PAGEREF _Toc256000999 \h </w:instrText>
        </w:r>
        <w:r>
          <w:fldChar w:fldCharType="separate"/>
        </w:r>
        <w:r>
          <w:t>320</w:t>
        </w:r>
        <w:r>
          <w:fldChar w:fldCharType="end"/>
        </w:r>
      </w:hyperlink>
    </w:p>
    <w:p>
      <w:pPr>
        <w:pStyle w:val="TOC2"/>
        <w:tabs>
          <w:tab w:val="end" w:leader="dot" w:pos="10240"/>
        </w:tabs>
        <w:rPr>
          <w:rFonts w:asciiTheme="minorHAnsi" w:hAnsiTheme="minorHAnsi"/>
          <w:noProof/>
          <w:sz w:val="22"/>
        </w:rPr>
      </w:pPr>
      <w:hyperlink w:anchor="_Toc256001000" w:history="1">
        <w:r>
          <w:rPr>
            <w:rStyle w:val="Hyperlink"/>
            <w:rFonts w:ascii="TimesNewRoman" w:eastAsia="TimesNewRoman" w:hAnsi="TimesNewRoman" w:cs="TimesNewRoman"/>
          </w:rPr>
          <w:t>A. Σύνοψη των κύριων στοιχείων</w:t>
        </w:r>
        <w:r>
          <w:tab/>
        </w:r>
        <w:r>
          <w:fldChar w:fldCharType="begin"/>
        </w:r>
        <w:r>
          <w:instrText xml:space="preserve"> PAGEREF _Toc256001000 \h </w:instrText>
        </w:r>
        <w:r>
          <w:fldChar w:fldCharType="separate"/>
        </w:r>
        <w:r>
          <w:t>320</w:t>
        </w:r>
        <w:r>
          <w:fldChar w:fldCharType="end"/>
        </w:r>
      </w:hyperlink>
    </w:p>
    <w:p>
      <w:pPr>
        <w:pStyle w:val="TOC2"/>
        <w:tabs>
          <w:tab w:val="end" w:leader="dot" w:pos="10240"/>
        </w:tabs>
        <w:rPr>
          <w:rFonts w:asciiTheme="minorHAnsi" w:hAnsiTheme="minorHAnsi"/>
          <w:noProof/>
          <w:sz w:val="22"/>
        </w:rPr>
      </w:pPr>
      <w:hyperlink w:anchor="_Toc256001001" w:history="1">
        <w:r>
          <w:rPr>
            <w:rStyle w:val="Hyperlink"/>
            <w:rFonts w:ascii="TimesNewRoman" w:eastAsia="TimesNewRoman" w:hAnsi="TimesNewRoman" w:cs="TimesNewRoman"/>
          </w:rPr>
          <w:t>Β. Λεπτομερή στοιχεία ανά τύπο πράξης</w:t>
        </w:r>
        <w:r>
          <w:tab/>
        </w:r>
        <w:r>
          <w:fldChar w:fldCharType="begin"/>
        </w:r>
        <w:r>
          <w:instrText xml:space="preserve"> PAGEREF _Toc256001001 \h </w:instrText>
        </w:r>
        <w:r>
          <w:fldChar w:fldCharType="separate"/>
        </w:r>
        <w:r>
          <w:t>321</w:t>
        </w:r>
        <w:r>
          <w:fldChar w:fldCharType="end"/>
        </w:r>
      </w:hyperlink>
    </w:p>
    <w:p>
      <w:pPr>
        <w:pStyle w:val="TOC1"/>
        <w:tabs>
          <w:tab w:val="end" w:leader="dot" w:pos="10240"/>
        </w:tabs>
        <w:rPr>
          <w:rFonts w:asciiTheme="minorHAnsi" w:hAnsiTheme="minorHAnsi"/>
          <w:noProof/>
          <w:sz w:val="22"/>
        </w:rPr>
      </w:pPr>
      <w:hyperlink w:anchor="_Toc256001002" w:history="1">
        <w:r>
          <w:rPr>
            <w:rStyle w:val="Hyperlink"/>
            <w:rFonts w:ascii="TimesNewRoman" w:eastAsia="TimesNewRoman" w:hAnsi="TimesNewRoman" w:cs="TimesNewRoman"/>
          </w:rPr>
          <w:t>Προσάρτημα 3</w:t>
        </w:r>
        <w:r>
          <w:tab/>
        </w:r>
        <w:r>
          <w:fldChar w:fldCharType="begin"/>
        </w:r>
        <w:r>
          <w:instrText xml:space="preserve"> PAGEREF _Toc256001002 \h </w:instrText>
        </w:r>
        <w:r>
          <w:fldChar w:fldCharType="separate"/>
        </w:r>
        <w:r>
          <w:t>322</w:t>
        </w:r>
        <w:r>
          <w:fldChar w:fldCharType="end"/>
        </w:r>
      </w:hyperlink>
    </w:p>
    <w:p>
      <w:pPr>
        <w:pStyle w:val="TOC1"/>
        <w:tabs>
          <w:tab w:val="end" w:leader="dot" w:pos="10240"/>
        </w:tabs>
        <w:rPr>
          <w:rFonts w:asciiTheme="minorHAnsi" w:hAnsiTheme="minorHAnsi"/>
          <w:noProof/>
          <w:sz w:val="22"/>
        </w:rPr>
      </w:pPr>
      <w:hyperlink w:anchor="_Toc256001003" w:history="1">
        <w:r>
          <w:rPr>
            <w:rStyle w:val="Hyperlink"/>
            <w:rFonts w:ascii="TimesNewRoman" w:eastAsia="TimesNewRoman" w:hAnsi="TimesNewRoman" w:cs="TimesNewRoman"/>
          </w:rPr>
          <w:t>ΕΓΓΡΑΦΑ</w:t>
        </w:r>
        <w:r>
          <w:tab/>
        </w:r>
        <w:r>
          <w:fldChar w:fldCharType="begin"/>
        </w:r>
        <w:r>
          <w:instrText xml:space="preserve"> PAGEREF _Toc256001003 \h </w:instrText>
        </w:r>
        <w:r>
          <w:fldChar w:fldCharType="separate"/>
        </w:r>
        <w:r>
          <w:t>323</w:t>
        </w:r>
        <w:r>
          <w:fldChar w:fldCharType="end"/>
        </w:r>
      </w:hyperlink>
    </w:p>
    <w:p w:rsidR="00A77B3E">
      <w:pPr>
        <w:pStyle w:val="Heading1"/>
        <w:spacing w:before="100" w:after="0"/>
        <w:jc w:val="start"/>
        <w:rPr>
          <w:rFonts w:ascii="Times New Roman" w:eastAsia="Times New Roman" w:hAnsi="Times New Roman" w:cs="Times New Roman"/>
          <w:b w:val="0"/>
          <w:i w:val="0"/>
          <w:vanish w:val="0"/>
          <w:color w:val="000000"/>
          <w:sz w:val="24"/>
        </w:rPr>
      </w:pPr>
      <w:ins w:id="5210" w:author="SFC2021" w:date="2025-12-22T16:11:21Z">
        <w:r>
          <w:rPr>
            <w:rFonts w:ascii="Times New Roman" w:eastAsia="Times New Roman" w:hAnsi="Times New Roman" w:cs="Times New Roman"/>
            <w:b w:val="0"/>
            <w:vanish w:val="0"/>
            <w:color w:val="000000"/>
            <w:sz w:val="24"/>
          </w:rPr>
          <w:fldChar w:fldCharType="end"/>
        </w:r>
      </w:ins>
      <w:r>
        <w:rPr>
          <w:rFonts w:ascii="Times New Roman" w:eastAsia="Times New Roman" w:hAnsi="Times New Roman" w:cs="Times New Roman"/>
          <w:b w:val="0"/>
          <w:vanish w:val="0"/>
          <w:color w:val="000000"/>
          <w:sz w:val="24"/>
        </w:rPr>
        <w:br w:type="page"/>
      </w:r>
      <w:bookmarkStart w:id="5211" w:name="_Toc256000554"/>
      <w:bookmarkStart w:id="5212" w:name="_Toc256000433"/>
      <w:bookmarkStart w:id="5213" w:name="_Toc256000000"/>
      <w:r>
        <w:rPr>
          <w:rFonts w:ascii="Times New Roman" w:eastAsia="Times New Roman" w:hAnsi="Times New Roman" w:cs="Times New Roman"/>
          <w:b w:val="0"/>
          <w:i w:val="0"/>
          <w:vanish w:val="0"/>
          <w:color w:val="000000"/>
          <w:sz w:val="24"/>
        </w:rPr>
        <w:t>1. Στρατηγική του προγράμματος: βασικές προκλήσεις και μέτρα πολιτικής</w:t>
      </w:r>
      <w:bookmarkEnd w:id="5213"/>
      <w:bookmarkEnd w:id="5211"/>
      <w:bookmarkEnd w:id="5212"/>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α) σημεία i) έως viii) και άρθρο 22 παράγραφος 3 στοιχείο α) σημείο x) και άρθρο 22 παράγραφος 3 στοιχείο β) του κανονισμού (ΕΕ) 2021/1060 (ΚΚΔ)</w:t>
      </w:r>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0240"/>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1.1 Γενικά στοιχεία για το Πρόγραμμα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Πρόγραμμα «Ανθρώπινο Δυναμικό &amp; Κοινωνική Συνοχή 2021-2027» (ΠΑΔΚΣ 2021-2027) αποτελεί Τομεακό Πρόγραμμα της Προγραμματικής Περιόδου 2021-2027 με συγχρηματοδότηση από το ΕΚΤ+ και συνολικό προϋπολογισμό </w:t>
            </w:r>
            <w:r>
              <w:rPr>
                <w:rFonts w:ascii="Times New Roman" w:eastAsia="Times New Roman" w:hAnsi="Times New Roman" w:cs="Times New Roman"/>
                <w:b/>
                <w:bCs/>
                <w:i w:val="0"/>
                <w:vanish w:val="0"/>
                <w:color w:val="000000"/>
                <w:sz w:val="24"/>
              </w:rPr>
              <w:t>4.161.594.</w:t>
            </w:r>
            <w:del w:id="5214" w:author="SFC2021" w:date="2025-12-22T16:11:21Z">
              <w:r>
                <w:rPr>
                  <w:rFonts w:ascii="Times New Roman" w:eastAsia="Times New Roman" w:hAnsi="Times New Roman" w:cs="Times New Roman"/>
                  <w:b/>
                  <w:bCs/>
                  <w:i w:val="0"/>
                  <w:vanish w:val="0"/>
                  <w:color w:val="000000"/>
                  <w:sz w:val="24"/>
                </w:rPr>
                <w:delText>204</w:delText>
              </w:r>
            </w:del>
            <w:ins w:id="5215" w:author="SFC2021" w:date="2025-12-22T16:11:21Z">
              <w:r>
                <w:rPr>
                  <w:rFonts w:ascii="Times New Roman" w:eastAsia="Times New Roman" w:hAnsi="Times New Roman" w:cs="Times New Roman"/>
                  <w:b/>
                  <w:bCs/>
                  <w:i w:val="0"/>
                  <w:vanish w:val="0"/>
                  <w:color w:val="000000"/>
                  <w:sz w:val="24"/>
                </w:rPr>
                <w:t>205</w:t>
              </w:r>
            </w:ins>
            <w:r>
              <w:rPr>
                <w:rFonts w:ascii="Times New Roman" w:eastAsia="Times New Roman" w:hAnsi="Times New Roman" w:cs="Times New Roman"/>
                <w:b/>
                <w:bCs/>
                <w:i w:val="0"/>
                <w:vanish w:val="0"/>
                <w:color w:val="000000"/>
                <w:sz w:val="24"/>
              </w:rPr>
              <w:t>,00</w:t>
            </w:r>
            <w:r>
              <w:rPr>
                <w:rFonts w:ascii="Times New Roman" w:eastAsia="Times New Roman" w:hAnsi="Times New Roman" w:cs="Times New Roman"/>
                <w:b w:val="0"/>
                <w:i w:val="0"/>
                <w:vanish w:val="0"/>
                <w:color w:val="000000"/>
                <w:sz w:val="24"/>
              </w:rPr>
              <w:t>€ (ΔΔ).</w:t>
            </w:r>
          </w:p>
          <w:p w:rsidR="00A77B3E">
            <w:pPr>
              <w:spacing w:before="100" w:after="0"/>
              <w:jc w:val="start"/>
              <w:rPr>
                <w:rFonts w:ascii="Times New Roman" w:eastAsia="Times New Roman" w:hAnsi="Times New Roman" w:cs="Times New Roman"/>
                <w:b w:val="0"/>
                <w:i w:val="0"/>
                <w:vanish w:val="0"/>
                <w:color w:val="000000"/>
                <w:sz w:val="24"/>
              </w:rPr>
            </w:pPr>
            <w:del w:id="5216" w:author="SFC2021" w:date="2025-12-22T16:11:21Z">
              <w:r>
                <w:rPr>
                  <w:rFonts w:ascii="Times New Roman" w:eastAsia="Times New Roman" w:hAnsi="Times New Roman" w:cs="Times New Roman"/>
                  <w:b w:val="0"/>
                  <w:i w:val="0"/>
                  <w:vanish w:val="0"/>
                  <w:color w:val="000000"/>
                  <w:sz w:val="24"/>
                </w:rPr>
                <w:delText>Το Πρόγραμμα στηρίζει</w:delText>
              </w:r>
            </w:del>
            <w:ins w:id="5217" w:author="SFC2021" w:date="2025-12-22T16:11:21Z">
              <w:r>
                <w:rPr>
                  <w:rFonts w:ascii="Times New Roman" w:eastAsia="Times New Roman" w:hAnsi="Times New Roman" w:cs="Times New Roman"/>
                  <w:b w:val="0"/>
                  <w:i w:val="0"/>
                  <w:vanish w:val="0"/>
                  <w:color w:val="000000"/>
                  <w:sz w:val="24"/>
                </w:rPr>
                <w:t>Στηρίζει</w:t>
              </w:r>
            </w:ins>
            <w:r>
              <w:rPr>
                <w:rFonts w:ascii="Times New Roman" w:eastAsia="Times New Roman" w:hAnsi="Times New Roman" w:cs="Times New Roman"/>
                <w:b w:val="0"/>
                <w:i w:val="0"/>
                <w:vanish w:val="0"/>
                <w:color w:val="000000"/>
                <w:sz w:val="24"/>
              </w:rPr>
              <w:t xml:space="preserve"> την προώθηση των αρχών του Ευρωπαϊκού Πυλώνα Κοινωνικών Δικαιωμάτων (ΕΠΚΔ) και καλύπτει το σύνολο των Περιφερειών της χώρας.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Ειδικότερα, </w:t>
            </w:r>
            <w:del w:id="5218" w:author="SFC2021" w:date="2025-12-22T16:11:21Z">
              <w:r>
                <w:rPr>
                  <w:rFonts w:ascii="Times New Roman" w:eastAsia="Times New Roman" w:hAnsi="Times New Roman" w:cs="Times New Roman"/>
                  <w:b w:val="0"/>
                  <w:i w:val="0"/>
                  <w:vanish w:val="0"/>
                  <w:color w:val="000000"/>
                  <w:sz w:val="24"/>
                </w:rPr>
                <w:delText xml:space="preserve">το Πρόγραμμα </w:delText>
              </w:r>
            </w:del>
            <w:r>
              <w:rPr>
                <w:rFonts w:ascii="Times New Roman" w:eastAsia="Times New Roman" w:hAnsi="Times New Roman" w:cs="Times New Roman"/>
                <w:b w:val="0"/>
                <w:i w:val="0"/>
                <w:vanish w:val="0"/>
                <w:color w:val="000000"/>
                <w:sz w:val="24"/>
              </w:rPr>
              <w:t>στοχεύει:</w:t>
            </w:r>
          </w:p>
          <w:p w:rsidR="00A77B3E">
            <w:pPr>
              <w:numPr>
                <w:ilvl w:val="0"/>
                <w:numId w:val="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 βελτίωση της πρόσβασης στην απασχόληση για όλα τα άτομα που αναζητούν εργασία και στην ενίσχυση της απασχολησιμότητας του συνόλου του ανθρώπινου δυναμικού, με ιδιαίτερη έμφαση στους νέους έως 29 ετών Εκτός Απασχόλησης, Εκπαίδευσης &amp; Κατάρτισης (ΕΑΕΚ),</w:t>
            </w:r>
          </w:p>
          <w:p w:rsidR="00A77B3E">
            <w:pPr>
              <w:numPr>
                <w:ilvl w:val="0"/>
                <w:numId w:val="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προώθηση της ίσης πρόσβασης σε ποιοτική και χωρίς αποκλεισμούς εκπαίδευση, κατάρτιση και δια βίου μάθηση,</w:t>
            </w:r>
          </w:p>
          <w:p w:rsidR="00A77B3E">
            <w:pPr>
              <w:numPr>
                <w:ilvl w:val="0"/>
                <w:numId w:val="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προώθηση της κοινωνικής ένταξης και στη διασφάλιση ίσης πρόσβασης σε ποιοτικές υπηρεσίες υγείας και</w:t>
            </w:r>
          </w:p>
          <w:p w:rsidR="00A77B3E">
            <w:pPr>
              <w:numPr>
                <w:ilvl w:val="0"/>
                <w:numId w:val="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αντιμετώπιση της υλικής στέρησης.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1.2 Περιβάλλον σχεδιασμού – Ανάλυση υφιστάμενης κατάστασης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σχεδιασμός των παρεμβάσεων εντάσσεται στο συνολικό όραμα της χώρας, όπως αποτυπώνεται στο Εθνικό Πρόγραμμα Ανάπτυξης, στο ΕΣΠΑ 2021-2027 και στο Εθνικό Σχέδιο Ανάκαμψης &amp; Ανθεκτικότητας «Ελλάδα 2.0», αναφορικά με τη μετάβαση της χώρας σε μία νέα εποχή, μέσω θεμελιωδών οικονομικών και κοινωνικών μεταρρυθμίσεων, λαμβάνοντας επίσης υπόψη τομεακές Εθνικές Στρατηγικές και το πλαίσιο πολιτικής της ΕΕ (αρχές ΕΠΚΔ, Κανονισμοί της ΠΠ 2021-2027, κ.α) και η υλοποίησή τους θα ακολουθεί τους εθνικούς κανόνες επιλεξιμότητας.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1.2.1 Γενικό Οικονομικό Περιβάλλον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Μετά από μία περίοδο σημαντικής ύφεσης και παρατεταμένης οικονομικής κρίσης, η οικονομική ανάκαμψη των τελευταίων ετών (2018-2020), ανακόπηκε λόγω της πανδημίας, όπως συνέβη σε παγκόσμιο επίπεδο. Σύμφωνα με εκτιμήσεις του ΟΟΣΑ για το 2020, το ΑΕΠ των χωρών της Ευρωζώνης συρρικνώθηκε κατά 7,5%, ενώ για την Ελλάδα κατά 8,2% (ΕΛΣΤΑΤ 2021).</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Όπως επισημαίνεται στην Έκθεση της Διεθνούς Οργάνωσης Εργασίας (ILO, 2021) «Παγκόσμια Απασχόληση και Κοινωνικές Προοπτικές: Τάσεις 2021» η αύξηση της απασχόλησης δεν επαρκεί για να αντισταθμίσει τις απώλειες που καταγράφηκαν τουλάχιστον έως το 2023 με τις χώρες χαμηλού και μεσαίου εισοδήματος να δέχονται το μεγαλύτερο πλήγμα των συνεπειών.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1.2.2 Περιφερειακή Ανάλυση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Ελλάδα παρουσιάζει σημαντικές περιφερειακές ανισότητες, οι οποίες επηρεάζονται κυρίως από τη μορφολογία της (νησιωτικότητα και ορεινοί όγκοι), η οποία διαμορφώνει αντίστοιχα την οικονομική και κοινωνική δραστηριότητα και τους εκάστοτε τομείς δραστηριοποίησης του πληθυσμού και του εργατικού δυναμικού. Επιπλέον, ο μισός πληθυσμός και τα δύο τρίτα της οικονομίας συγκεντρώνονται στην Αττική (OECD, Regional Policy for Greece post 2020, 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Ως προς την </w:t>
            </w:r>
            <w:r>
              <w:rPr>
                <w:rFonts w:ascii="Times New Roman" w:eastAsia="Times New Roman" w:hAnsi="Times New Roman" w:cs="Times New Roman"/>
                <w:b/>
                <w:bCs/>
                <w:i w:val="0"/>
                <w:vanish w:val="0"/>
                <w:color w:val="000000"/>
                <w:sz w:val="24"/>
              </w:rPr>
              <w:t>περιφερειακή κατανομή της ανεργίας</w:t>
            </w:r>
            <w:r>
              <w:rPr>
                <w:rFonts w:ascii="Times New Roman" w:eastAsia="Times New Roman" w:hAnsi="Times New Roman" w:cs="Times New Roman"/>
                <w:b w:val="0"/>
                <w:i w:val="0"/>
                <w:vanish w:val="0"/>
                <w:color w:val="000000"/>
                <w:sz w:val="24"/>
              </w:rPr>
              <w:t xml:space="preserve"> (ΕΛΣΤΑΤ, 2020) οι Περιφέρειες Δ.Ελλάδας (21,6%), Δ.Μακεδονίας (19,7%) και Στερεάς Ελλάδας (19,3%) εμφανίζουν τα υψηλότερα ποσοστά ανεργίας.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Ως προς τον </w:t>
            </w:r>
            <w:r>
              <w:rPr>
                <w:rFonts w:ascii="Times New Roman" w:eastAsia="Times New Roman" w:hAnsi="Times New Roman" w:cs="Times New Roman"/>
                <w:b/>
                <w:bCs/>
                <w:i w:val="0"/>
                <w:vanish w:val="0"/>
                <w:color w:val="000000"/>
                <w:sz w:val="24"/>
              </w:rPr>
              <w:t>κίνδυνο φτώχειας,</w:t>
            </w:r>
            <w:r>
              <w:rPr>
                <w:rFonts w:ascii="Times New Roman" w:eastAsia="Times New Roman" w:hAnsi="Times New Roman" w:cs="Times New Roman"/>
                <w:b w:val="0"/>
                <w:i w:val="0"/>
                <w:vanish w:val="0"/>
                <w:color w:val="000000"/>
                <w:sz w:val="24"/>
              </w:rPr>
              <w:t xml:space="preserve"> σε 8 Περιφέρειες (Θεσσαλία, Στερεά Ελλάδα, Πελοπόννησος, Β.Αιγαίο, Κ.Μακεδονία, Δ.Μακεδονία, Αν.Μακεδονία και Θράκη και Δ.Ελλάδα) καταγράφονται ποσοστά υψηλότερα από το μ.ο. της χώρας.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την αντιμετώπιση των περιφερειακών ανισοτήτων και την ενσωμάτωση της διάστασης της γεωγραφικής κατανομής του πληθυσμού, ιδιαίτερα όσον αφορά στην Αττική, κατά την υλοποίηση των δράσεων του προγράμματος δύναται να γίνει χρήση του άρθρου 63(3) του ΚΚΔ.</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1.2.3 Δημογραφική &amp; Οικογενειακή Πολιτική &amp; Ισότητα των Φύλων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Ελλάδα αντιμετωπίζει παρατεταμένη δημογραφική κρίση. Ο χαμηλός Δείκτης Γεννητικότητας (ΓΔ), είναι σε αλληλεπίδραση με τα κοινωνικά προβλήματα και τις ανάγκες που προέκυψαν από την οικονομική ύφεση και τη γήρανση του πληθυσμού. Το ποσοστό ατόμων &gt; 65 ετών προβλέπεται να αυξηθεί σε 24,2% του πληθυσμού της χώρας έως το 2030 ενώ ο ΔΓ ανέρχεται στο 1,3 (Eurostat 2019) και διατηρείται κάτω από το επίπεδο ανανέωσης των γενεών (2,1 παιδιά / γυναίκα).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Στον τομέα της Ισότητας των Φύλων, παρά τη δημιουργία νομοθετικού πλαισίου, τα ποσοστά συμμετοχής των γυναικών στην κοινωνική, πολιτική και επαγγελματική ζωή είναι από τα χαμηλότερα στην ΕΕ.</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φαινόμενο της έμφυλης και ενδοοικογενειακής βίας αναδείχθηκε ακόμη περισσότερο λόγω του εγκλεισμού της πανδημίας.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1.2.4 Απασχόληση &amp; Αγορά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w:t>
            </w:r>
            <w:r>
              <w:rPr>
                <w:rFonts w:ascii="Times New Roman" w:eastAsia="Times New Roman" w:hAnsi="Times New Roman" w:cs="Times New Roman"/>
                <w:b/>
                <w:bCs/>
                <w:i w:val="0"/>
                <w:vanish w:val="0"/>
                <w:color w:val="000000"/>
                <w:sz w:val="24"/>
              </w:rPr>
              <w:t>ποσοστό απασχόλησης</w:t>
            </w:r>
            <w:r>
              <w:rPr>
                <w:rFonts w:ascii="Times New Roman" w:eastAsia="Times New Roman" w:hAnsi="Times New Roman" w:cs="Times New Roman"/>
                <w:b w:val="0"/>
                <w:i w:val="0"/>
                <w:vanish w:val="0"/>
                <w:color w:val="000000"/>
                <w:sz w:val="24"/>
              </w:rPr>
              <w:t xml:space="preserve"> παρουσιάζει σταθερά αυξητική τάση φτάνοντας στο 62,6 το 2021 παραμένει όμως πολύ χαμηλότερο από τον μ.ο. της ΕΕ 73,1% (Eurostat).</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ποσοστό απασχόλησης γυναικών βρίσκεται σε χαμηλά επίπεδα (52,7% έναντι του 67,7% στην ΕΕ, Eurostat 2021 ), κατατάσσοντας τη χώρα στην τελευταία θέση της ΕΕ ως προς τον Δείκτη Ισότητας των Φύλων για το 2021 (European Institute for Gender Equality-EIGE).</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Πολύ χαμηλά ποσοστά απασχόλησης εμφανίζονται και στις ευάλωτες ομάδες του πληθυσμού, όπως τα ΑμεΑ (21,3%, Eurostat 2019) καθώς και οι πολίτες τρίτων χωρών (28,7%, Eurostat 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w:t>
            </w:r>
            <w:r>
              <w:rPr>
                <w:rFonts w:ascii="Times New Roman" w:eastAsia="Times New Roman" w:hAnsi="Times New Roman" w:cs="Times New Roman"/>
                <w:b/>
                <w:bCs/>
                <w:i w:val="0"/>
                <w:vanish w:val="0"/>
                <w:color w:val="000000"/>
                <w:sz w:val="24"/>
              </w:rPr>
              <w:t>ανεργία</w:t>
            </w:r>
            <w:r>
              <w:rPr>
                <w:rFonts w:ascii="Times New Roman" w:eastAsia="Times New Roman" w:hAnsi="Times New Roman" w:cs="Times New Roman"/>
                <w:b w:val="0"/>
                <w:i w:val="0"/>
                <w:vanish w:val="0"/>
                <w:color w:val="000000"/>
                <w:sz w:val="24"/>
              </w:rPr>
              <w:t xml:space="preserve"> συνεχίζει να μειώνεται από το 2013, ωστόσο παραμένει η υψηλότερη στην ΕΕ (14,7% έναντι 7,0% μ.ο. της ΕΕ, 2021, Eurostat), με το 64,7% να αφορά στη </w:t>
            </w:r>
            <w:r>
              <w:rPr>
                <w:rFonts w:ascii="Times New Roman" w:eastAsia="Times New Roman" w:hAnsi="Times New Roman" w:cs="Times New Roman"/>
                <w:b/>
                <w:bCs/>
                <w:i w:val="0"/>
                <w:vanish w:val="0"/>
                <w:color w:val="000000"/>
                <w:sz w:val="24"/>
              </w:rPr>
              <w:t>μακροχρόνια ανεργία</w:t>
            </w:r>
            <w:r>
              <w:rPr>
                <w:rFonts w:ascii="Times New Roman" w:eastAsia="Times New Roman" w:hAnsi="Times New Roman" w:cs="Times New Roman"/>
                <w:b w:val="0"/>
                <w:i w:val="0"/>
                <w:vanish w:val="0"/>
                <w:color w:val="000000"/>
                <w:sz w:val="24"/>
              </w:rPr>
              <w:t xml:space="preserve"> (δ τρίμηνο 2021, ΕΛΣΤΑΤ). Στις γυναίκες το 2020 ανήλθε σε 19,8% (μ.ο. ΕΕ:7,4%, Eurostat), με το μεγαλύτερο ποσοστό να καταγράφεται στην ομάδα 30-44 ετών (41,5%).</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w:t>
            </w:r>
            <w:r>
              <w:rPr>
                <w:rFonts w:ascii="Times New Roman" w:eastAsia="Times New Roman" w:hAnsi="Times New Roman" w:cs="Times New Roman"/>
                <w:b/>
                <w:bCs/>
                <w:i w:val="0"/>
                <w:vanish w:val="0"/>
                <w:color w:val="000000"/>
                <w:sz w:val="24"/>
              </w:rPr>
              <w:t>ανεργία των νέων</w:t>
            </w:r>
            <w:r>
              <w:rPr>
                <w:rFonts w:ascii="Times New Roman" w:eastAsia="Times New Roman" w:hAnsi="Times New Roman" w:cs="Times New Roman"/>
                <w:b w:val="0"/>
                <w:i w:val="0"/>
                <w:vanish w:val="0"/>
                <w:color w:val="000000"/>
                <w:sz w:val="24"/>
              </w:rPr>
              <w:t xml:space="preserve"> (34,2%), μειώνεται αλλά παραμένει σημαντικά υψηλότερη από το μ.ο. της ΕΕ (14,4%).</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Ειδικότερα, ως προς τους Νέους 15-29 ετών ΕΑΕΚ, το ποσοστό ανεργίας ανέρχεται σε 18,7%, έναντι 13,7% του μ.ο.της ΕΕ (Eurostat, 2020). Και τα δύο ποσοστά παρουσιάζονται αυξημένα σε σχέση με τα αντίστοιχα του 2019 (Ελλάδα: 17,7%, ΕΕ-27:12,6%) ενώ η κατάσταση στην αγορά εργασίας βελτιώνεται λιγότερο για την ηλικιακή ομάδα 25-29 ετών σε σχέση με αυτή των 15-24.</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Ως προς το </w:t>
            </w:r>
            <w:r>
              <w:rPr>
                <w:rFonts w:ascii="Times New Roman" w:eastAsia="Times New Roman" w:hAnsi="Times New Roman" w:cs="Times New Roman"/>
                <w:b/>
                <w:bCs/>
                <w:i w:val="0"/>
                <w:vanish w:val="0"/>
                <w:color w:val="000000"/>
                <w:sz w:val="24"/>
              </w:rPr>
              <w:t>εκπαιδευτικό επίπεδο</w:t>
            </w:r>
            <w:r>
              <w:rPr>
                <w:rFonts w:ascii="Times New Roman" w:eastAsia="Times New Roman" w:hAnsi="Times New Roman" w:cs="Times New Roman"/>
                <w:b w:val="0"/>
                <w:i w:val="0"/>
                <w:vanish w:val="0"/>
                <w:color w:val="000000"/>
                <w:sz w:val="24"/>
              </w:rPr>
              <w:t>, το μεγαλύτερο ποσοστό ανεργίας καταγράφεται στα άτομα που δεν έχουν ολοκληρώσει υποχρεωτική εκπαίδευση (29,5% έναντι 12,5% των αποφοίτων Γ΄βάθμιας εκπαίδευσης).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ποσοστό </w:t>
            </w:r>
            <w:r>
              <w:rPr>
                <w:rFonts w:ascii="Times New Roman" w:eastAsia="Times New Roman" w:hAnsi="Times New Roman" w:cs="Times New Roman"/>
                <w:b/>
                <w:bCs/>
                <w:i w:val="0"/>
                <w:vanish w:val="0"/>
                <w:color w:val="000000"/>
                <w:sz w:val="24"/>
              </w:rPr>
              <w:t>μακροχρόνιας ανεργίας</w:t>
            </w:r>
            <w:r>
              <w:rPr>
                <w:rFonts w:ascii="Times New Roman" w:eastAsia="Times New Roman" w:hAnsi="Times New Roman" w:cs="Times New Roman"/>
                <w:b w:val="0"/>
                <w:i w:val="0"/>
                <w:vanish w:val="0"/>
                <w:color w:val="000000"/>
                <w:sz w:val="24"/>
              </w:rPr>
              <w:t xml:space="preserve"> ανήλθε στο 9,2% το 2021 και παραμένει αισθητά υψηλότερο από τον μ.ο. της ΕΕ (2,8%, Eurostat).</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Παράλληλα, εντοπίζονται δομικές ανισορροπίες στην αγορά εργασίας κυρίως στην αναντιστοιχία ζητούμενων και προσφερόμενων δεξιοτήτων. Σύμφωνα με τον Ευρωπαϊκό Δείκτη Δεξιοτήτων 2022 (ESI-CEDEFOP), η Ελλάδα κατατάσσεται στην 4η από το τέλος θέση ως προς την ανάπτυξη δεξιοτήτων και στην προτελευταία θέση ως προς την αντιστοίχιση δεξιοτήτων.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47% του ενήλικου ελληνικού πληθυσμού δηλώνει ότι δε διαθέτει ορισμένες τεχνικές δεξιότητες και το 38% ότι δε διαθέτει ορισμένες βασικές δεξιότητες τις οποίες χρειάζεται για να μπορεί να εκτελεί τα εργασιακά του καθήκοντα στο απαιτούμενο επίπεδο, σε σύγκριση με το 28% και 22% αντιστοίχως του μ.ο.της ΕΕ.</w:t>
            </w:r>
          </w:p>
          <w:p w:rsidR="00A77B3E">
            <w:pPr>
              <w:spacing w:before="100" w:after="0"/>
              <w:jc w:val="start"/>
              <w:rPr>
                <w:rFonts w:ascii="Times New Roman" w:eastAsia="Times New Roman" w:hAnsi="Times New Roman" w:cs="Times New Roman"/>
                <w:b w:val="0"/>
                <w:i w:val="0"/>
                <w:vanish w:val="0"/>
                <w:color w:val="000000"/>
                <w:sz w:val="24"/>
              </w:rPr>
            </w:pPr>
            <w:del w:id="5219" w:author="SFC2021" w:date="2025-12-22T16:11:21Z">
              <w:r>
                <w:rPr>
                  <w:rFonts w:ascii="Times New Roman" w:eastAsia="Times New Roman" w:hAnsi="Times New Roman" w:cs="Times New Roman"/>
                  <w:b w:val="0"/>
                  <w:i w:val="0"/>
                  <w:vanish w:val="0"/>
                  <w:color w:val="000000"/>
                  <w:sz w:val="24"/>
                </w:rPr>
                <w:delText>Επίσης, με τη θέσπιση της πλατφόρμας στρατηγικών τεχνολογιών για την Ευρώπη (STEP) προσδιορίζονται οι νέες ανάγκες σε υψηλές δεξιότητες για τη στήριξη κρίσιμων τεχνολογιών σε στρατηγικούς τομείς.</w:delText>
              </w:r>
            </w:del>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1.2.5 Εκπαίδευση &amp; Διά Βίου Μάθηση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Σύμφωνα με τα στοιχεία της Έκθεσης Παρακολούθησης της Εκπαίδευσης &amp; Κατάρτισης (ΕΠΕΚ) 2021 της ΕΕ, στην Ελλάδα. οι δαπάνες για την εκπαίδευση κινούνται σε χαμηλά επίπεδα.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ποσοστό των ατόμων με ψηφιακές δεξιότητες άνω του βασικού επιπέδου (32%) υπολείπεται του μ.ο. της ΕΕ (57%), μολονότι το ποσοστό των εκπαιδευτικών με βασικές ψηφιακές γνώσεις έχει βελτιωθεί.</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Πρόωρη Εγκατάλειψη του Σχολείου (ΠΕΣ) είναι από τις χαμηλότερες στην ΕΕ. Ωστόσο, παρουσιάζεται χάσμα μεταξύ των γεννημένων στο εξωτερικό μαθητών καθώς το 25% (2019) έχουν εγκαταλείψει πρόωρα την εκπαίδευση ή την κατάρτιση (αύξηση κατά 5,1 μονάδες σε σχέση με το 2018) σε σύγκριση με το 2% των γηγενών.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συμμετοχή στην προσχολική εκπαίδευση είναι χαμηλή, παρά τις βελτιωτικές παρεμβάσεις. Το 2018 το 75,2% των παιδιών 4-6 ετών ήταν στην προσχολική εκπαίδευση, ποσοστό χαμηλότερο από τον μ.ο.της ΕΕ (94,8%) και από το σημείο αναφοράς (95%) του πλαισίου (EΠΕK 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έρευνα PISA 2018 έδειξε χαμηλές επιδόσεις των 15χρονων μαθητών στην ανάγνωση, στα μαθηματικά και στις φυσικές επιστήμες συγκριτικά με το 2015 (ο.π.).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συμπεριληπτική/ενταξιακή εκπαίδευση των ατόμων με αναπηρία και ειδικές εκπαιδευτικές ανάγκες (ΑμεΑ) παρά τις βελτιώσεις υστερεί σημαντικά. Η παροχή εξειδικευμένης υποστήριξης περιορίζεται σημαντικά κατά το πέρασμα από την Α’βάθμια στη Β’βάθμια εκπαίδευση.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Ελλάδα έχει το υψηλότερο ποσοστό (86%) φοιτητών σε προπτυχιακά προγράμματα στην ΕΕ (60%). Στο μεταπτυχιακό επίπεδο, το ποσοστό είναι 10% (ΕΕ:29%) καθώς προτιμώνται τα προγράμματα του εξωτερικού. Αντιθέτως, η εισερχόμενη κινητικότητα είναι από τις χαμηλότερες στην ΕΕ.</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τους απόφοιτους Γ΄βάθμιας εκπαίδευσης, παρόλο που απορροφούνται ευκολότερα στην αγορά εργασίας, σε σχέση με τους απόφοιτους άλλων βαθμίδων εκπαίδευσης, το ποσοστό ανεργίας παραμένει υψηλό (12,1%) δημιουργώντας συνθήκες για την αύξηση της υποαπασχόλησης και της μετανάστευσης.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ελκυστικότητα και αποτελεσματικότητα της Επαγγελματικής Εκπαίδευσης και Κατάρτισης (ΕΕΚ) παραμένει σε χαμηλά επίπεδα (European Semester GR 2020: 28,8% εγγραφές μαθητών της ανώτερης Β’βάθμιας εκπαίδευσης με μ.ο. ΕΕ 47,8% το 2017). Σημαντικό ζήτημα αποτελεί η εγκατάλειψη των σπουδών πριν την ολοκλήρωσή τους. Το ποσοστό απασχόλησης των αποφοίτων ΕΕΚ το 2019 παρέμεινε σταθερό στο 50,9%, χαμηλότερο από το μ.ο. της ΕΕ (79,1 %), (ΕΠΕΚ 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συμμετοχή ενηλίκων στη </w:t>
            </w:r>
            <w:del w:id="5220" w:author="SFC2021" w:date="2025-12-22T16:11:21Z">
              <w:r>
                <w:rPr>
                  <w:rFonts w:ascii="Times New Roman" w:eastAsia="Times New Roman" w:hAnsi="Times New Roman" w:cs="Times New Roman"/>
                  <w:b w:val="0"/>
                  <w:i w:val="0"/>
                  <w:vanish w:val="0"/>
                  <w:color w:val="000000"/>
                  <w:sz w:val="24"/>
                </w:rPr>
                <w:delText>Διά Βίου Μάθηση (</w:delText>
              </w:r>
            </w:del>
            <w:r>
              <w:rPr>
                <w:rFonts w:ascii="Times New Roman" w:eastAsia="Times New Roman" w:hAnsi="Times New Roman" w:cs="Times New Roman"/>
                <w:b w:val="0"/>
                <w:i w:val="0"/>
                <w:vanish w:val="0"/>
                <w:color w:val="000000"/>
                <w:sz w:val="24"/>
              </w:rPr>
              <w:t>ΔΒΜ</w:t>
            </w:r>
            <w:del w:id="5221" w:author="SFC2021" w:date="2025-12-22T16:11:21Z">
              <w:r>
                <w:rPr>
                  <w:rFonts w:ascii="Times New Roman" w:eastAsia="Times New Roman" w:hAnsi="Times New Roman" w:cs="Times New Roman"/>
                  <w:b w:val="0"/>
                  <w:i w:val="0"/>
                  <w:vanish w:val="0"/>
                  <w:color w:val="000000"/>
                  <w:sz w:val="24"/>
                </w:rPr>
                <w:delText>)</w:delText>
              </w:r>
            </w:del>
            <w:r>
              <w:rPr>
                <w:rFonts w:ascii="Times New Roman" w:eastAsia="Times New Roman" w:hAnsi="Times New Roman" w:cs="Times New Roman"/>
                <w:b w:val="0"/>
                <w:i w:val="0"/>
                <w:vanish w:val="0"/>
                <w:color w:val="000000"/>
                <w:sz w:val="24"/>
              </w:rPr>
              <w:t xml:space="preserve"> το 2019 ανήλθε σε μόλις 3,9%, ποσοστό χαμηλότερο από τον μ.ο. της ΕΕ (10,8%) και από τον στόχο της ΕΕ για το 2020 (15%). Το ποσοστό των ενηλίκων χαμηλής ειδίκευσης που συμμετέχουν στη ΔΒΜ (0,8%) είναι από τα χαμηλότερα στην Ευρώπη (ΕΕ:4,3%) (ο.π.).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τη διάρκεια της πανδημίας, λόγω της ανάγκης εξ αποστάσεως εκπαίδευσης, αναδείχθηκε ο κίνδυνος αποκλεισμού για τις μειονεκτούσες ομάδες όλων των εκπαιδευτικών βαθμίδων (Eurofound, 2020).</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1.2.6 Κοινωνική Ένταξη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ποσοστό φτώχειας αν και μειώνεται σταδιακά, παραμένει μεταξύ των υψηλότερων στην ΕΕ, πλήττοντας ιδίως τα παιδιά και τα άτομα σε ηλικία εργασίας, τοποθετώντας την Ελλάδα στην τρίτη χειρότερη θέση στην ΕΕ.</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Σύμφωνα με τα στοιχεία της ΕΕ StatisticsonIncomeandLivingConditions (EU-SILC, 2020), σχεδόν το 31% των παιδιών (κάτω των 18 ετών) στην Ελλάδα ζούσαν σε νοικοκυριά που βίωναν φτώχεια ή κοινωνικό αποκλεισμό. Το ποσοστό αυτό έχει ήδη εμφανίσει σημαντική μείωση (8% σε σχέση με την περίοδο 2013-2018), παραμένει ωστόσο ακόμη υψηλότερο (28,7%) από το αντίστοιχο ποσοστό πριν την περίοδο της οικονομικής κρίσης (2008). Ο κίνδυνος φτώχειας ή κοινωνικού αποκλεισμού είναι υψηλότερος 34,9% στις ηλικίες 12-17 ετών, σε σύγκριση με 30,6% στις ηλικίες 6-11 ετών, ενώ το χαμηλότερο ποσοστό 26,2%) παρατηρείται στις ηλικίες κάτω των 6 ετών.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Εμφανής είναι η σημασία του επιπέδου εκπαίδευσης στη μείωση του </w:t>
            </w:r>
            <w:r>
              <w:rPr>
                <w:rFonts w:ascii="Times New Roman" w:eastAsia="Times New Roman" w:hAnsi="Times New Roman" w:cs="Times New Roman"/>
                <w:b/>
                <w:bCs/>
                <w:i w:val="0"/>
                <w:vanish w:val="0"/>
                <w:color w:val="000000"/>
                <w:sz w:val="24"/>
              </w:rPr>
              <w:t>κινδύνου φτώχειας</w:t>
            </w:r>
            <w:r>
              <w:rPr>
                <w:rFonts w:ascii="Times New Roman" w:eastAsia="Times New Roman" w:hAnsi="Times New Roman" w:cs="Times New Roman"/>
                <w:b w:val="0"/>
                <w:i w:val="0"/>
                <w:vanish w:val="0"/>
                <w:color w:val="000000"/>
                <w:sz w:val="24"/>
              </w:rPr>
              <w:t>. Για το έτος 2020, ο κίνδυνος φτώχειας εκτιμάται για όσους έχουν ολοκληρώσει προσχολική, Α’βάθμια και το α΄ στάδιο της Β’βάθμιας σε 24,4%, ενώ για όσους έχουν ολοκληρώσει το πρώτο και το β΄ στάδιο της Γ’βάθμιας σε 7,1%.</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Πεδίο πολιτικής που χρήζει ανάπτυξης καθώς επηρεάζεται και από τη γήρανση του πληθυσμού αλλά και από την πρόσφατη υγειονομική κρίση είναι η </w:t>
            </w:r>
            <w:r>
              <w:rPr>
                <w:rFonts w:ascii="Times New Roman" w:eastAsia="Times New Roman" w:hAnsi="Times New Roman" w:cs="Times New Roman"/>
                <w:b/>
                <w:bCs/>
                <w:i w:val="0"/>
                <w:vanish w:val="0"/>
                <w:color w:val="000000"/>
                <w:sz w:val="24"/>
              </w:rPr>
              <w:t>μακροχρόνια φροντίδα ηλικιωμένων και ατόμων με αναπηρία.</w:t>
            </w:r>
            <w:r>
              <w:rPr>
                <w:rFonts w:ascii="Times New Roman" w:eastAsia="Times New Roman" w:hAnsi="Times New Roman" w:cs="Times New Roman"/>
                <w:b w:val="0"/>
                <w:i w:val="0"/>
                <w:vanish w:val="0"/>
                <w:color w:val="000000"/>
                <w:sz w:val="24"/>
              </w:rPr>
              <w:t xml:space="preserve"> Στην Ελλάδα η μακροχρόνια φροντίδα βασίζεται σε μικτό σύστημα υπηρεσιών, που περιλαμβάνει επίσημη περίθαλψη (από δημόσιους και ιδιωτικούς φορείς) και την άτυπη περίθαλψη, που παρέχεται από την οικογένεια. Οι τυπικές υπηρεσίες μακροχρόνιας φροντίδας δεν διασφαλίζουν καθολική και επαρκή ποιότητα.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κοινωνική ένταξη των </w:t>
            </w:r>
            <w:r>
              <w:rPr>
                <w:rFonts w:ascii="Times New Roman" w:eastAsia="Times New Roman" w:hAnsi="Times New Roman" w:cs="Times New Roman"/>
                <w:b/>
                <w:bCs/>
                <w:i w:val="0"/>
                <w:vanish w:val="0"/>
                <w:color w:val="000000"/>
                <w:sz w:val="24"/>
              </w:rPr>
              <w:t xml:space="preserve">Ρομά </w:t>
            </w:r>
            <w:r>
              <w:rPr>
                <w:rFonts w:ascii="Times New Roman" w:eastAsia="Times New Roman" w:hAnsi="Times New Roman" w:cs="Times New Roman"/>
                <w:b w:val="0"/>
                <w:i w:val="0"/>
                <w:vanish w:val="0"/>
                <w:color w:val="000000"/>
                <w:sz w:val="24"/>
              </w:rPr>
              <w:t>στον κοινωνικοοικονομικό ιστό της χώρας παραμένει ανολοκλήρωτη. Οι υποβαθμισμένες συνθήκες διαβίωσης, το χαμηλό κοινωνικοικονομικό υπόβαθρο και επίπεδο υγείας, καθώς και το χαμηλό επίπεδο συμμετοχής στην εκπαίδευση και την απασχόληση αποτελούν σημαντικά εμπόδια για την κοινωνική ένταξη, συμπερίληψη, ίση κοινωνική συμμετοχή και ευημερία των Ρομά.</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Στον τομέα της στεγαστικής πολιτικής διαπιστώνονται προβλήματα στέγασης, μετά την οικονομική κρίση. Η </w:t>
            </w:r>
            <w:r>
              <w:rPr>
                <w:rFonts w:ascii="Times New Roman" w:eastAsia="Times New Roman" w:hAnsi="Times New Roman" w:cs="Times New Roman"/>
                <w:b/>
                <w:bCs/>
                <w:i w:val="0"/>
                <w:vanish w:val="0"/>
                <w:color w:val="000000"/>
                <w:sz w:val="24"/>
              </w:rPr>
              <w:t>επισφαλής στέγαση</w:t>
            </w:r>
            <w:r>
              <w:rPr>
                <w:rFonts w:ascii="Times New Roman" w:eastAsia="Times New Roman" w:hAnsi="Times New Roman" w:cs="Times New Roman"/>
                <w:b w:val="0"/>
                <w:i w:val="0"/>
                <w:vanish w:val="0"/>
                <w:color w:val="000000"/>
                <w:sz w:val="24"/>
              </w:rPr>
              <w:t xml:space="preserve"> παραμένει πολύ υψηλή, ειδικά μεταξύ των φτωχών νοικοκυριών. Σύμφωνα με την έρευνα της EU-SILC 2020 το 32,6% των νοικοκυριών και το 82,5% των φτωχών νοικοκυριών επιβαρύνονται καθώς δαπανούν άνω του 40% του εισοδήματος τους σε έξοδα στέγασης, καθιστώντας την αξιοπρεπή στέγαση κυρίαρχο πρόβλημα κυρίως για τις ευάλωτες ομάδες.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1.2.7 Υγεία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τελευταία χρόνια υλοποιείται σειρά μεταρρυθμίσεων για την προσβασιμότητα, τη βελτίωση της αποδοτικότητας του </w:t>
            </w:r>
            <w:r>
              <w:rPr>
                <w:rFonts w:ascii="Times New Roman" w:eastAsia="Times New Roman" w:hAnsi="Times New Roman" w:cs="Times New Roman"/>
                <w:b/>
                <w:bCs/>
                <w:i w:val="0"/>
                <w:vanish w:val="0"/>
                <w:color w:val="000000"/>
                <w:sz w:val="24"/>
              </w:rPr>
              <w:t>Εθνικού Συστήματος Υγείας</w:t>
            </w:r>
            <w:r>
              <w:rPr>
                <w:rFonts w:ascii="Times New Roman" w:eastAsia="Times New Roman" w:hAnsi="Times New Roman" w:cs="Times New Roman"/>
                <w:b w:val="0"/>
                <w:i w:val="0"/>
                <w:vanish w:val="0"/>
                <w:color w:val="000000"/>
                <w:sz w:val="24"/>
              </w:rPr>
              <w:t xml:space="preserve"> τη διασφάλιση και αξιολόγηση ποιότητας. Τα μέτρα αυτά συνέπεσαν χρονικά με πολυετείς κρίσεις και χρειάζεται η συνέχιση, ανάπτυξη και εμπέδωση των αλλαγών που εισάγουν. Παραμένουν επίσης οι διαπιστωμένες κοινωνικές και γεωγραφικές ανισότητες ως προς την πρόσβαση του πληθυσμού σε υπηρεσίες υγείας.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8,8% των νοικοκυριών δηλώνει ότι οι παρεχόμενες υπηρεσίες δεν επαρκούν για την κάλυψη των αναγκών του, έναντι 1,8% του μ.ο. στην ΕΕ ήδη από στοιχεία της Eurostat 2018, ενώ το 34% των δαπανών υγείας χρηματοδοτήθηκε από τα νοικοκυριά, παραμένοντας μεταξύ των υψηλότερων στην ΕΕ (Eurostat). Σχεδόν το 25% των χαμηλότερων οικονομικά εισοδημάτων ανέφερε ότι δεν είχε την υγειονομική φροντίδα που χρειάσθηκε κυρίως για οικονομικούς λόγους (ΟΟΣΑ 2018).</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πανδημία και η οικονομική κρίση σε συνδυασμό με τις προσφυγικές ροές δυσχέραναν την πρόσβαση στην Πρωτοβάθμια Φροντίδα Υγείας (ΠΦΥ) ιδίως των πλέον ευάλωτων ομάδων (GCR, 2020). Η τρέχουσα κρίση κατέδειξε την ανάγκη ενίσχυσης υπηρεσιών προς τους έχοντες ανάγκες χρόνιας στήριξης και βεβαίως για την κατάρτιση σχεδίων ετοιμότητας για την αντιμετώπιση κρίσεων στον τομέα της υγείας από διάφορες απειλές για τη δημόσια υγεία ενώ καταγράφηκε τάση διεύρυνσης των ανισοτήτων.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ψυχική υγεία σημαντικές μεταβολές έχουν επιτευχθεί τα τελευταία χρόνια με σημαντική συνδρομή των ενωσιακών πόρων. Οι ανάγκες ψυχικής υγείας εντάθηκαν κατά τις περιόδους κρίσης με ανάγκη συνέχισης της φροντίδας ψυχικής υγείας στην κοινότητα για πρόληψη ιδρυματισμού και αποκλεισμού ιδίως στα παιδιά-εφήβους.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1.2.8 Επισιτιστική Βοήθεια &amp; Υλική Στέρηση </w:t>
            </w:r>
            <w:ins w:id="5222" w:author="SFC2021" w:date="2025-12-22T16:11:21Z">
              <w:r>
                <w:rPr>
                  <w:rFonts w:ascii="Times New Roman" w:eastAsia="Times New Roman" w:hAnsi="Times New Roman" w:cs="Times New Roman"/>
                  <w:b/>
                  <w:bCs/>
                  <w:i w:val="0"/>
                  <w:vanish w:val="0"/>
                  <w:color w:val="000000"/>
                  <w:sz w:val="24"/>
                </w:rPr>
                <w:t>(ΕΒΥΣ)</w:t>
              </w:r>
            </w:ins>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ανθρωπιστική κρίση αποτελεί διαχρονικό φαινόμενο που επιτείνεται σε περιόδους οικονομικών και κοινωνικών κρίσεων. Το 2020, το 28,9% του πληθυσμού της χώρας (3.043.869 άτομα) βρισκόταν σε κίνδυνο φτώχειας ή κοινωνικού αποκλεισμού (ΕΛΣΤΑΤ, 09/2021). Ομοίως, το ποσοστό του πληθυσμού που πλήττεται από στέρηση βασικών αγαθών και υπηρεσιών (ακραία μορφή φτώχειας) είναι διαχρονικά από τα υψηλότερα της ΕΕ, με την ποσοστιαία κατανομή του πληθυσμού με υλικές στερήσεις κατά τα έτη 2009 (ως έτος βάσης), 2019 και 2020 να ανέρχεται σε 11%, 16,2% &amp; 16,6% αντίστοιχα. Για το 2020, η υλική στέρηση των παιδιών ηλικίας έως 17 ετών ήταν 19,4%, των ατόμων ηλικίας 18-64 ήταν 17,6% και των ατόμων 65+ 11,6%. Σημειώνεται ότι μεσοσταθμικά τα τελευταία 5 έτη, το 20,18% των ωφελούμενων ΤΕΒΑ είναι παιδιά έως 17 ετών, το 20% νέοι ΕΑΕΚ, το 7,4% ηλικίας 67+, το 2% άτομα με αναπηρία άνω του 67%, ενώ υπάρχει και σημαντική αύξηση αστέγων και Ρομά που συμμετέχουν στο Πρόγραμμα.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Τη δύσκολη κατάσταση </w:t>
            </w:r>
            <w:del w:id="5223" w:author="SFC2021" w:date="2025-12-22T16:11:21Z">
              <w:r>
                <w:rPr>
                  <w:rFonts w:ascii="Times New Roman" w:eastAsia="Times New Roman" w:hAnsi="Times New Roman" w:cs="Times New Roman"/>
                  <w:b w:val="0"/>
                  <w:i w:val="0"/>
                  <w:vanish w:val="0"/>
                  <w:color w:val="000000"/>
                  <w:sz w:val="24"/>
                </w:rPr>
                <w:delText>ήρθε να επιδεινώσει</w:delText>
              </w:r>
            </w:del>
            <w:ins w:id="5224" w:author="SFC2021" w:date="2025-12-22T16:11:21Z">
              <w:r>
                <w:rPr>
                  <w:rFonts w:ascii="Times New Roman" w:eastAsia="Times New Roman" w:hAnsi="Times New Roman" w:cs="Times New Roman"/>
                  <w:b w:val="0"/>
                  <w:i w:val="0"/>
                  <w:vanish w:val="0"/>
                  <w:color w:val="000000"/>
                  <w:sz w:val="24"/>
                </w:rPr>
                <w:t>επιδείνωσε</w:t>
              </w:r>
            </w:ins>
            <w:r>
              <w:rPr>
                <w:rFonts w:ascii="Times New Roman" w:eastAsia="Times New Roman" w:hAnsi="Times New Roman" w:cs="Times New Roman"/>
                <w:b w:val="0"/>
                <w:i w:val="0"/>
                <w:vanish w:val="0"/>
                <w:color w:val="000000"/>
                <w:sz w:val="24"/>
              </w:rPr>
              <w:t xml:space="preserve"> η πανδημία που οδήγησε σε μια εκτεταμένη αναστολή της οικονομικής δραστηριότητας, με σοβαρές επιπτώσεις στην οικονομία και την απασχόληση. Σύμφωνα με στοιχεία της ΔΑ του Προγράμματος </w:t>
            </w:r>
            <w:del w:id="5225" w:author="SFC2021" w:date="2025-12-22T16:11:21Z">
              <w:r>
                <w:rPr>
                  <w:rFonts w:ascii="Times New Roman" w:eastAsia="Times New Roman" w:hAnsi="Times New Roman" w:cs="Times New Roman"/>
                  <w:b w:val="0"/>
                  <w:i w:val="0"/>
                  <w:vanish w:val="0"/>
                  <w:color w:val="000000"/>
                  <w:sz w:val="24"/>
                </w:rPr>
                <w:delText>Επισιτιστική Βοήθεια &amp; Υλική Στέρηση (ΕΒΥΣ)</w:delText>
              </w:r>
            </w:del>
            <w:ins w:id="5226" w:author="SFC2021" w:date="2025-12-22T16:11:21Z">
              <w:r>
                <w:rPr>
                  <w:rFonts w:ascii="Times New Roman" w:eastAsia="Times New Roman" w:hAnsi="Times New Roman" w:cs="Times New Roman"/>
                  <w:b w:val="0"/>
                  <w:i w:val="0"/>
                  <w:vanish w:val="0"/>
                  <w:color w:val="000000"/>
                  <w:sz w:val="24"/>
                </w:rPr>
                <w:t>ΕΒΥΣ</w:t>
              </w:r>
            </w:ins>
            <w:r>
              <w:rPr>
                <w:rFonts w:ascii="Times New Roman" w:eastAsia="Times New Roman" w:hAnsi="Times New Roman" w:cs="Times New Roman"/>
                <w:b w:val="0"/>
                <w:i w:val="0"/>
                <w:vanish w:val="0"/>
                <w:color w:val="000000"/>
                <w:sz w:val="24"/>
              </w:rPr>
              <w:t xml:space="preserve">, μεταξύ </w:t>
            </w:r>
            <w:del w:id="5227" w:author="SFC2021" w:date="2025-12-22T16:11:21Z">
              <w:r>
                <w:rPr>
                  <w:rFonts w:ascii="Times New Roman" w:eastAsia="Times New Roman" w:hAnsi="Times New Roman" w:cs="Times New Roman"/>
                  <w:b w:val="0"/>
                  <w:i w:val="0"/>
                  <w:vanish w:val="0"/>
                  <w:color w:val="000000"/>
                  <w:sz w:val="24"/>
                </w:rPr>
                <w:delText>2020-2021</w:delText>
              </w:r>
            </w:del>
            <w:ins w:id="5228" w:author="SFC2021" w:date="2025-12-22T16:11:21Z">
              <w:r>
                <w:rPr>
                  <w:rFonts w:ascii="Times New Roman" w:eastAsia="Times New Roman" w:hAnsi="Times New Roman" w:cs="Times New Roman"/>
                  <w:b w:val="0"/>
                  <w:i w:val="0"/>
                  <w:vanish w:val="0"/>
                  <w:color w:val="000000"/>
                  <w:sz w:val="24"/>
                </w:rPr>
                <w:t>20-21</w:t>
              </w:r>
            </w:ins>
            <w:r>
              <w:rPr>
                <w:rFonts w:ascii="Times New Roman" w:eastAsia="Times New Roman" w:hAnsi="Times New Roman" w:cs="Times New Roman"/>
                <w:b w:val="0"/>
                <w:i w:val="0"/>
                <w:vanish w:val="0"/>
                <w:color w:val="000000"/>
                <w:sz w:val="24"/>
              </w:rPr>
              <w:t>, καταγράφηκε αύξηση των δικαιούχων (και νοικοκυριών) του ΤΕΒΑ, άρα και της ακραίας φτώχειας, κατά 4% (σύγκριση μεσοσταθμικών μηνιαίων μ.ο. των δικαιούχων μεταξύ των δύο υπό εξέταση ετών), ενώ το ποσοστό αναμένεται να αυξηθεί περαιτέρω. Το 2021 ο μ.ο. ωφελούμενων, ανά μήνα, του ΤΕΒΑ ξεπέρασε τους 404 χιλ.</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ins w:id="5229" w:author="SFC2021" w:date="2025-12-22T16:11:21Z"/>
                <w:rFonts w:ascii="Times New Roman" w:eastAsia="Times New Roman" w:hAnsi="Times New Roman" w:cs="Times New Roman"/>
                <w:b w:val="0"/>
                <w:i w:val="0"/>
                <w:vanish w:val="0"/>
                <w:color w:val="000000"/>
                <w:sz w:val="24"/>
              </w:rPr>
            </w:pPr>
            <w:ins w:id="5230" w:author="SFC2021" w:date="2025-12-22T16:11:21Z">
              <w:r>
                <w:rPr>
                  <w:rFonts w:ascii="Times New Roman" w:eastAsia="Times New Roman" w:hAnsi="Times New Roman" w:cs="Times New Roman"/>
                  <w:b/>
                  <w:bCs/>
                  <w:i w:val="0"/>
                  <w:vanish w:val="0"/>
                  <w:color w:val="000000"/>
                  <w:sz w:val="24"/>
                </w:rPr>
                <w:t>1.2.9 Νέες στρατηγικές προτεραιότητες της ΕΕ και ενδιάμεση επανεξέταση</w:t>
              </w:r>
            </w:ins>
          </w:p>
          <w:p w:rsidR="00A77B3E">
            <w:pPr>
              <w:spacing w:before="100" w:after="0"/>
              <w:jc w:val="start"/>
              <w:rPr>
                <w:ins w:id="5231" w:author="SFC2021" w:date="2025-12-22T16:11:21Z"/>
                <w:rFonts w:ascii="Times New Roman" w:eastAsia="Times New Roman" w:hAnsi="Times New Roman" w:cs="Times New Roman"/>
                <w:b w:val="0"/>
                <w:i w:val="0"/>
                <w:vanish w:val="0"/>
                <w:color w:val="000000"/>
                <w:sz w:val="24"/>
              </w:rPr>
            </w:pPr>
            <w:ins w:id="5232" w:author="SFC2021" w:date="2025-12-22T16:11:21Z">
              <w:r>
                <w:rPr>
                  <w:rFonts w:ascii="Times New Roman" w:eastAsia="Times New Roman" w:hAnsi="Times New Roman" w:cs="Times New Roman"/>
                  <w:b w:val="0"/>
                  <w:i w:val="0"/>
                  <w:vanish w:val="0"/>
                  <w:color w:val="000000"/>
                  <w:sz w:val="24"/>
                </w:rPr>
                <w:t>Στο πλαίσιο της υλοποίησης της Πλατφόρμας Στρατηγικών Τεχνολογιών για την Ευρώπη (STEP), με τον Κανονισμό (ΕΕ) 2024/795 προσδιορίστηκαν νέες ανάγκες για υψηλού επιπέδου δεξιότητες σε τεχνολογίες, ιδίως σε τομείς όπως η ψηφιακή και υπερπροηγμένη τεχνολογία, οι καθαρές και αποδοτικές ως προς τη χρήση των πόρων τεχνολογίες και οι βιοτεχνολογίες.</w:t>
              </w:r>
            </w:ins>
          </w:p>
          <w:p w:rsidR="00A77B3E">
            <w:pPr>
              <w:spacing w:before="100" w:after="0"/>
              <w:jc w:val="start"/>
              <w:rPr>
                <w:ins w:id="5233" w:author="SFC2021" w:date="2025-12-22T16:11:21Z"/>
                <w:rFonts w:ascii="Times New Roman" w:eastAsia="Times New Roman" w:hAnsi="Times New Roman" w:cs="Times New Roman"/>
                <w:b w:val="0"/>
                <w:i w:val="0"/>
                <w:vanish w:val="0"/>
                <w:color w:val="000000"/>
                <w:sz w:val="24"/>
              </w:rPr>
            </w:pPr>
            <w:ins w:id="5234" w:author="SFC2021" w:date="2025-12-22T16:11:21Z">
              <w:r>
                <w:rPr>
                  <w:rFonts w:ascii="Times New Roman" w:eastAsia="Times New Roman" w:hAnsi="Times New Roman" w:cs="Times New Roman"/>
                  <w:b w:val="0"/>
                  <w:i w:val="0"/>
                  <w:vanish w:val="0"/>
                  <w:color w:val="000000"/>
                  <w:sz w:val="24"/>
                </w:rPr>
                <w:t>Παράλληλα, σε συνέχεια των γεωπολιτικών εξελίξεων και της ανάδειξης νέων προκλήσεων για την ασφάλεια, την ανθεκτικότητα και την τεχνολογική κυριαρχία της Ένωσης, με την τροποποίηση του Κανονισμό (ΕΕ) 2021/1057 (ΕΚΤ+), παρέχεται η δυνατότητα ανακατεύθυνσης πόρων για την ανάπτυξη δεξιοτήτων στους τομείς της πολιτικής ετοιμότητας, της αμυντικής βιομηχανίας και των δυνατοτήτων διττής χρήσης, καθώς και της ασφάλειας στον κυβερνοχώρο. Στο ίδιο πλαίσιο, οι αμυντικές τεχνολογίες εντάσσονται ως τέταρτος πυλώνας της STEP σύμφωνα με την πρόταση της ΕΕ για τροποποίηση του Κανονισμού 2024/795 που εκδόθηκε στις 22.04.2025.</w:t>
              </w:r>
            </w:ins>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1.3 Διδάγματα από την ΠΠ 2014-2020</w:t>
            </w:r>
          </w:p>
          <w:p w:rsidR="00A77B3E">
            <w:pPr>
              <w:spacing w:before="100" w:after="0"/>
              <w:jc w:val="start"/>
              <w:rPr>
                <w:del w:id="5235" w:author="SFC2021" w:date="2025-12-22T16:11:21Z"/>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O σχεδιασμός του Προγράμματος βασίσθηκε και στην εμπειρία της </w:t>
            </w:r>
            <w:del w:id="5236" w:author="SFC2021" w:date="2025-12-22T16:11:21Z">
              <w:r>
                <w:rPr>
                  <w:rFonts w:ascii="Times New Roman" w:eastAsia="Times New Roman" w:hAnsi="Times New Roman" w:cs="Times New Roman"/>
                  <w:b w:val="0"/>
                  <w:i w:val="0"/>
                  <w:vanish w:val="0"/>
                  <w:color w:val="000000"/>
                  <w:sz w:val="24"/>
                </w:rPr>
                <w:delText xml:space="preserve">διαχρονικής </w:delText>
              </w:r>
            </w:del>
            <w:r>
              <w:rPr>
                <w:rFonts w:ascii="Times New Roman" w:eastAsia="Times New Roman" w:hAnsi="Times New Roman" w:cs="Times New Roman"/>
                <w:b w:val="0"/>
                <w:i w:val="0"/>
                <w:vanish w:val="0"/>
                <w:color w:val="000000"/>
                <w:sz w:val="24"/>
              </w:rPr>
              <w:t xml:space="preserve">υλοποίησης Προγραμμάτων του ΕΚΤ και ιδιαιτέρως της </w:t>
            </w:r>
            <w:del w:id="5237" w:author="SFC2021" w:date="2025-12-22T16:11:21Z">
              <w:r>
                <w:rPr>
                  <w:rFonts w:ascii="Times New Roman" w:eastAsia="Times New Roman" w:hAnsi="Times New Roman" w:cs="Times New Roman"/>
                  <w:b w:val="0"/>
                  <w:i w:val="0"/>
                  <w:vanish w:val="0"/>
                  <w:color w:val="000000"/>
                  <w:sz w:val="24"/>
                </w:rPr>
                <w:delText xml:space="preserve">τελευταίας </w:delText>
              </w:r>
            </w:del>
            <w:r>
              <w:rPr>
                <w:rFonts w:ascii="Times New Roman" w:eastAsia="Times New Roman" w:hAnsi="Times New Roman" w:cs="Times New Roman"/>
                <w:b w:val="0"/>
                <w:i w:val="0"/>
                <w:vanish w:val="0"/>
                <w:color w:val="000000"/>
                <w:sz w:val="24"/>
              </w:rPr>
              <w:t xml:space="preserve">ΠΠ </w:t>
            </w:r>
            <w:del w:id="5238" w:author="SFC2021" w:date="2025-12-22T16:11:21Z">
              <w:r>
                <w:rPr>
                  <w:rFonts w:ascii="Times New Roman" w:eastAsia="Times New Roman" w:hAnsi="Times New Roman" w:cs="Times New Roman"/>
                  <w:b w:val="0"/>
                  <w:i w:val="0"/>
                  <w:vanish w:val="0"/>
                  <w:color w:val="000000"/>
                  <w:sz w:val="24"/>
                </w:rPr>
                <w:delText>2014-2020.</w:delText>
              </w:r>
            </w:del>
          </w:p>
          <w:p w:rsidR="00A77B3E">
            <w:pPr>
              <w:spacing w:before="100" w:after="0"/>
              <w:jc w:val="start"/>
              <w:rPr>
                <w:rFonts w:ascii="Times New Roman" w:eastAsia="Times New Roman" w:hAnsi="Times New Roman" w:cs="Times New Roman"/>
                <w:b w:val="0"/>
                <w:i w:val="0"/>
                <w:vanish w:val="0"/>
                <w:color w:val="000000"/>
                <w:sz w:val="24"/>
              </w:rPr>
            </w:pPr>
            <w:del w:id="5239" w:author="SFC2021" w:date="2025-12-22T16:11:21Z">
              <w:r>
                <w:rPr>
                  <w:rFonts w:ascii="Times New Roman" w:eastAsia="Times New Roman" w:hAnsi="Times New Roman" w:cs="Times New Roman"/>
                  <w:b w:val="0"/>
                  <w:i w:val="0"/>
                  <w:vanish w:val="0"/>
                  <w:color w:val="000000"/>
                  <w:sz w:val="24"/>
                </w:rPr>
                <w:delText>Κατά την ΠΠ 2014-2020</w:delText>
              </w:r>
            </w:del>
            <w:ins w:id="5240" w:author="SFC2021" w:date="2025-12-22T16:11:21Z">
              <w:r>
                <w:rPr>
                  <w:rFonts w:ascii="Times New Roman" w:eastAsia="Times New Roman" w:hAnsi="Times New Roman" w:cs="Times New Roman"/>
                  <w:b w:val="0"/>
                  <w:i w:val="0"/>
                  <w:vanish w:val="0"/>
                  <w:color w:val="000000"/>
                  <w:sz w:val="24"/>
                </w:rPr>
                <w:t>14-20, κατά την οποία</w:t>
              </w:r>
            </w:ins>
            <w:r>
              <w:rPr>
                <w:rFonts w:ascii="Times New Roman" w:eastAsia="Times New Roman" w:hAnsi="Times New Roman" w:cs="Times New Roman"/>
                <w:b w:val="0"/>
                <w:i w:val="0"/>
                <w:vanish w:val="0"/>
                <w:color w:val="000000"/>
                <w:sz w:val="24"/>
              </w:rPr>
              <w:t xml:space="preserve"> διαπιστώθηκαν:</w:t>
            </w:r>
          </w:p>
          <w:p w:rsidR="00A77B3E">
            <w:pPr>
              <w:numPr>
                <w:ilvl w:val="0"/>
                <w:numId w:val="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Καθυστερήσεις λόγω όγκου, συχνότητας και τροποποιήσεων της εξειδίκευσης, έλλειψης μακροπρόθεσμου σχεδιασμού και αποσπασματικής προσέγγισης των παρεμβάσεων.</w:t>
            </w:r>
          </w:p>
          <w:p w:rsidR="00A77B3E">
            <w:pPr>
              <w:numPr>
                <w:ilvl w:val="0"/>
                <w:numId w:val="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αρχή της ΠΠ, ελλείψεις στα συστήματα διαχείρισης, περιορισμένη εφαρμογή μεθοδολογιών απλουστευμένου κόστους. Δυσκολίες παραμετροποίησης του ΠΣΚΕ για δράσεις Κρατικών Ενισχύσεων (ΚΕ) του ΕΚΤ και ελλείψεις εργαλείων διαχείρισης ως προς το σχεδιασμό και υλοποίησή τους, με αποτέλεσμα χαμηλούς ρυθμούς απορρόφησης δράσεων ΚΕ.</w:t>
            </w:r>
          </w:p>
          <w:p w:rsidR="00A77B3E">
            <w:pPr>
              <w:numPr>
                <w:ilvl w:val="0"/>
                <w:numId w:val="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Περιορισμένη ενεργοποίηση Δράσεων Κοινωνικής Οικονομίας &amp; Επιχειρηματικότητας και συμμετοχή φορέων λόγω αδυναμιών σχεδιασμού και εμπειρίας εφαρμογής ανάλογων δράσεων με κατάλληλη διαχειριστική και χρηματοδοτική υποστήριξη.</w:t>
            </w:r>
          </w:p>
          <w:p w:rsidR="00A77B3E">
            <w:pPr>
              <w:numPr>
                <w:ilvl w:val="0"/>
                <w:numId w:val="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Περιορισμένη αποτελεσματικότητα των παρεμβάσεων για την αναβάθμιση δεξιοτήτων και επανειδίκευσης λόγω έλλειψης στρατηγικής και συντονισμού των πολιτικών, θεσμικής ασυνέχειας, διαρθρωτικών προβλημάτων, κατακερματισμού των συστημάτων διακυβέρνησης επαγγελματικής εκπαίδευσης και κατάρτισης, καθώς και απουσία μηχανισμών αξιολόγησης και μέτρησης των αποτελεσμάτων των δράσεων κατάρτισης.</w:t>
            </w:r>
          </w:p>
          <w:p w:rsidR="00A77B3E">
            <w:pPr>
              <w:numPr>
                <w:ilvl w:val="0"/>
                <w:numId w:val="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Αναντιστοιχία μεταξύ προσφοράς και ζήτησης εργασίας, μη καθολική εφαρμογή εξατομικευμένης προσέγγισης και ατομικού σχεδίου δράσης ανέργων και αδυναμία σχεδιασμού προγραμμάτων προσαρμοσμένων στις περιφερειακές, κλαδικές ανάγκες ή στοχευμένες ανάγκες ειδικών ομάδων στόχων.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αδυναμίες στους ανωτέρω τομείς αναμένεται να υπερκερασθούν μέσω στρατηγικού σχεδιασμού, νομοθετικών πρωτοβουλιών και διαχειριστικών βελτιώσεων: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συνεργασία με την ΕΑΣ, η απλοποίηση της διαχείρισης θα στηριχθεί στη διευρυμένη χρήση μεθόδων απλοποιημένου/μοναδιαίου κόστους και τη διασύνδεση και διαλειτουργικότητα του ΟΠΣ ΕΣΠΑ – ΠΣΚΕ, με κάθε άλλο αναγκαίο πληροφοριακό σύστημα του Δημοσίου (ΕΡΓΑΝΗ, gov.gr, κα) με σκοπό την απλούστευση διαδικασιών και τη μείωση της γραφειοκρατίας, τόσο ως προς τις αρχές διαχείρισης και ελέγχου της χρηματοδότησης, τους Δικαιούχους και Φορείς υλοποίησης, όσο κυρίως τους ωφελούμενους. Έμφαση θα δοθεί σε:</w:t>
            </w:r>
          </w:p>
          <w:p w:rsidR="00A77B3E">
            <w:pPr>
              <w:numPr>
                <w:ilvl w:val="0"/>
                <w:numId w:val="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Λιγότερες, μεγαλύτερου εύρους π/ϋ, ομαδοποιημένες Προσκλήσεις (ανά ΕΣ ή ομοειδείς δράσεις), με προγραμματισμό κατά το δυνατόν καθ’ όλη την ΠΠ. Η Επιτροπή Παρακολούθησης θα ενημερώνεται για το χρονικό προγραμματισμό των Προσκλήσεων.</w:t>
            </w:r>
          </w:p>
          <w:p w:rsidR="00A77B3E">
            <w:pPr>
              <w:numPr>
                <w:ilvl w:val="0"/>
                <w:numId w:val="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Χρηματοδότηση δράσεων απασχόλησης και ανάπτυξης του ανθρώπινου δυναμικού στη βάση της νέας Εθνικής Στρατηγικής για τις ΕΠΑ και της εφαρμογής των προγραμμάτων «ανοικτού» τύπου με βάση την υλοποίηση του πιλοτικού προγράμματος της Ελευσίνας, ιδίως ως προς την αναγκαιότητα ενίσχυσης της εξατομικευμένης προσέγγισης και της διαδικασίας κατάρτισης ατομικού σχεδίου δράσης.</w:t>
            </w:r>
          </w:p>
          <w:p w:rsidR="00A77B3E">
            <w:pPr>
              <w:numPr>
                <w:ilvl w:val="0"/>
                <w:numId w:val="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Ενίσχυση της νεανικής απασχόλησης μέσω ενεργειών χαρτογράφησης και εξατομικευμένης προσέγγισης, σύμφωνα με τα ευρήματα των αξιολογήσεων των δράσεων της ΠΑΝ (2015 και 2018).</w:t>
            </w:r>
          </w:p>
          <w:p w:rsidR="00A77B3E">
            <w:pPr>
              <w:numPr>
                <w:ilvl w:val="0"/>
                <w:numId w:val="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Χρηματοδότηση δράσεων κατάρτισης στη βάση της νέας Εθνικής Στρατηγικής για την Αναβάθμιση των Δεξιοτήτων του Εργατικού Δυναμικού και τη Διασύνδεση με την Αγορά Εργασίας.</w:t>
            </w:r>
          </w:p>
          <w:p w:rsidR="00A77B3E">
            <w:pPr>
              <w:numPr>
                <w:ilvl w:val="0"/>
                <w:numId w:val="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Παρακολούθηση της αποτελεσματικότητας της κατάρτισης στην επαγγελματική εξέλιξη των συμμετεχόντων στις δράσεις. Δημιουργία/διεπαφή με Μητρώα καταρτιζόμενων (skills.gov.gr ή άλλων εντός ΕΣΠΑ) ανέργων (ΔΥΠΑ), εργαζομένων, κλπ.</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1.4 Προτεραιότητες &amp; Πολιτικές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1.4.1 Προτεραιότητες του Προγράμματος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1 - Οριζόντιες Συστημικές Παρεμβάσεις:</w:t>
            </w:r>
            <w:r>
              <w:rPr>
                <w:rFonts w:ascii="Times New Roman" w:eastAsia="Times New Roman" w:hAnsi="Times New Roman" w:cs="Times New Roman"/>
                <w:b w:val="0"/>
                <w:i w:val="0"/>
                <w:vanish w:val="0"/>
                <w:color w:val="000000"/>
                <w:sz w:val="24"/>
              </w:rPr>
              <w:t xml:space="preserve"> με παρεμβάσεις για τον εκσυγχρονισμό και ενίσχυση θεσμών και υπηρεσιών της αγοράς εργασίας, της εκπαίδευσης, της κοινωνικής ένταξης και υγείας και για τη βελτίωση της θεσμικής ικανότητας κοινωνικών εταίρων και οργανώσεων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2 - Απασχόληση και Αγορά Εργασίας:</w:t>
            </w:r>
            <w:r>
              <w:rPr>
                <w:rFonts w:ascii="Times New Roman" w:eastAsia="Times New Roman" w:hAnsi="Times New Roman" w:cs="Times New Roman"/>
                <w:b w:val="0"/>
                <w:i w:val="0"/>
                <w:vanish w:val="0"/>
                <w:color w:val="000000"/>
                <w:sz w:val="24"/>
              </w:rPr>
              <w:t xml:space="preserve"> με παρεμβάσεις για την αντιμετώπιση της ανεργίας, την ισότιμη πρόσβαση στην αγορά εργασίας και τη βελτίωση της, για την προώθηση της ισόρροπης συμμετοχής των δύο φύλων στην αγορά εργασίας και για την ενίσχυση της απασχολησιμότητας και της κοινωνικής ένταξης ευάλωτων κοινωνικά ομάδων.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3 - Εκπαίδευση και Διά Βίου Μάθηση:</w:t>
            </w:r>
            <w:r>
              <w:rPr>
                <w:rFonts w:ascii="Times New Roman" w:eastAsia="Times New Roman" w:hAnsi="Times New Roman" w:cs="Times New Roman"/>
                <w:b w:val="0"/>
                <w:i w:val="0"/>
                <w:vanish w:val="0"/>
                <w:color w:val="000000"/>
                <w:sz w:val="24"/>
              </w:rPr>
              <w:t xml:space="preserve"> με παρεμβάσεις για την αναβάθμιση της ποιότητας και την ενίσχυση της εξωστρέφειας και της συνάφειας της εκπαίδευσης όλων των βαθμίδων εκπαίδευσης και της δια βίου μάθησης με την αγορά εργασίας, την προώθηση της ίσης πρόσβασης σε ποιοτική και χωρίς αποκλεισμούς εκπαίδευση και κατάρτιση, καθώς και την προώθηση της δια βίου μάθησης.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4 - Δράσεις Κοινωνικής Καινοτομίας:</w:t>
            </w:r>
            <w:r>
              <w:rPr>
                <w:rFonts w:ascii="Times New Roman" w:eastAsia="Times New Roman" w:hAnsi="Times New Roman" w:cs="Times New Roman"/>
                <w:b w:val="0"/>
                <w:i w:val="0"/>
                <w:vanish w:val="0"/>
                <w:color w:val="000000"/>
                <w:sz w:val="24"/>
              </w:rPr>
              <w:t xml:space="preserve"> με δράσεις κοινωνικής καινοτομίας και κοινωνικού πειραματισμού.</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5 - Απασχόληση των Νέων:</w:t>
            </w:r>
            <w:r>
              <w:rPr>
                <w:rFonts w:ascii="Times New Roman" w:eastAsia="Times New Roman" w:hAnsi="Times New Roman" w:cs="Times New Roman"/>
                <w:b w:val="0"/>
                <w:i w:val="0"/>
                <w:vanish w:val="0"/>
                <w:color w:val="000000"/>
                <w:sz w:val="24"/>
              </w:rPr>
              <w:t xml:space="preserve"> με δράσεις για την αντιμετώπιση της ανεργίας των νέων 15-29 ετών που βρίσκονται Εκτός Απασχόλησης, Εκπαίδευσης ή Κατάρτισης.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6 - Επισιτιστική Βοήθεια και Αντιμετώπιση της υλικής στέρησης:</w:t>
            </w:r>
            <w:r>
              <w:rPr>
                <w:rFonts w:ascii="Times New Roman" w:eastAsia="Times New Roman" w:hAnsi="Times New Roman" w:cs="Times New Roman"/>
                <w:b w:val="0"/>
                <w:i w:val="0"/>
                <w:vanish w:val="0"/>
                <w:color w:val="000000"/>
                <w:sz w:val="24"/>
              </w:rPr>
              <w:t xml:space="preserve"> με στοχευμένες δράσεις για τη στήριξη των απόρων, και όσων διαβιούν σε κίνδυνο ακραίας φτώχειας.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Προτεραιότητα 7 – Τεχνική Βοήθεια.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Προτεραιότητα 8 - Ενίσχυση δεξιοτήτων για τις Στρατηγικές Τεχνολογίες για την Ευρώπη (STEP): </w:t>
            </w:r>
            <w:r>
              <w:rPr>
                <w:rFonts w:ascii="Times New Roman" w:eastAsia="Times New Roman" w:hAnsi="Times New Roman" w:cs="Times New Roman"/>
                <w:b w:val="0"/>
                <w:i w:val="0"/>
                <w:vanish w:val="0"/>
                <w:color w:val="000000"/>
                <w:sz w:val="24"/>
              </w:rPr>
              <w:t>με στοχευμένες δράσεις για την ανάπτυξη δεξιοτήτων υψηλής εξειδίκευσης σχετικών με την ανάπτυξη/παραγωγή κρίσιμων τεχνολογιών σε στρατηγικούς τομείς, σύμφωνα με τους στόχους της πρωτοβουλίας STEP</w:t>
            </w:r>
            <w:ins w:id="5241" w:author="SFC2021" w:date="2025-12-22T16:11:21Z">
              <w:r>
                <w:rPr>
                  <w:rFonts w:ascii="Times New Roman" w:eastAsia="Times New Roman" w:hAnsi="Times New Roman" w:cs="Times New Roman"/>
                  <w:b w:val="0"/>
                  <w:i w:val="0"/>
                  <w:vanish w:val="0"/>
                  <w:color w:val="000000"/>
                  <w:sz w:val="24"/>
                </w:rPr>
                <w:t xml:space="preserve"> (α. ψηφιακές τεχνολογίες, β. καθαρές και αποδοτικές ως προς τη χρήση των πόρων τεχνολογίες, γ. βιοτεχνολογίες)</w:t>
              </w:r>
            </w:ins>
            <w:r>
              <w:rPr>
                <w:rFonts w:ascii="Times New Roman" w:eastAsia="Times New Roman" w:hAnsi="Times New Roman" w:cs="Times New Roman"/>
                <w:b w:val="0"/>
                <w:i w:val="0"/>
                <w:vanish w:val="0"/>
                <w:color w:val="000000"/>
                <w:sz w:val="24"/>
              </w:rPr>
              <w:t>.</w:t>
            </w:r>
          </w:p>
          <w:p w:rsidR="00A77B3E">
            <w:pPr>
              <w:spacing w:before="100" w:after="0"/>
              <w:jc w:val="start"/>
              <w:rPr>
                <w:ins w:id="5242" w:author="SFC2021" w:date="2025-12-22T16:11:21Z"/>
                <w:rFonts w:ascii="Times New Roman" w:eastAsia="Times New Roman" w:hAnsi="Times New Roman" w:cs="Times New Roman"/>
                <w:b w:val="0"/>
                <w:i w:val="0"/>
                <w:vanish w:val="0"/>
                <w:color w:val="000000"/>
                <w:sz w:val="24"/>
              </w:rPr>
            </w:pPr>
            <w:ins w:id="5243" w:author="SFC2021" w:date="2025-12-22T16:11:21Z">
              <w:r>
                <w:rPr>
                  <w:rFonts w:ascii="Times New Roman" w:eastAsia="Times New Roman" w:hAnsi="Times New Roman" w:cs="Times New Roman"/>
                  <w:b/>
                  <w:bCs/>
                  <w:i w:val="0"/>
                  <w:vanish w:val="0"/>
                  <w:color w:val="000000"/>
                  <w:sz w:val="24"/>
                </w:rPr>
                <w:t xml:space="preserve">Προτεραιότητα 9 - Ενίσχυση δεξιοτήτων σε αμυντικές τεχνολογίες στο πλαίσιο της πρωτοβουλίας STEP: </w:t>
              </w:r>
            </w:ins>
            <w:ins w:id="5244" w:author="SFC2021" w:date="2025-12-22T16:11:21Z">
              <w:r>
                <w:rPr>
                  <w:rFonts w:ascii="Times New Roman" w:eastAsia="Times New Roman" w:hAnsi="Times New Roman" w:cs="Times New Roman"/>
                  <w:b w:val="0"/>
                  <w:i w:val="0"/>
                  <w:vanish w:val="0"/>
                  <w:color w:val="000000"/>
                  <w:sz w:val="24"/>
                </w:rPr>
                <w:t>με στοχευμένες δράσεις για την ανάπτυξη δεξιοτήτων υψηλής εξειδίκευσης σχετικών με την ανάπτυξη/παραγωγή αμυντικών τεχνολογιών σύμφωνα με τους στόχους της πρωτοβουλίας STEP.</w:t>
              </w:r>
            </w:ins>
          </w:p>
          <w:p w:rsidR="00A77B3E">
            <w:pPr>
              <w:spacing w:before="100" w:after="0"/>
              <w:jc w:val="start"/>
              <w:rPr>
                <w:rFonts w:ascii="Times New Roman" w:eastAsia="Times New Roman" w:hAnsi="Times New Roman" w:cs="Times New Roman"/>
                <w:b w:val="0"/>
                <w:i w:val="0"/>
                <w:vanish w:val="0"/>
                <w:color w:val="000000"/>
                <w:sz w:val="24"/>
              </w:rPr>
            </w:pPr>
            <w:ins w:id="5245" w:author="SFC2021" w:date="2025-12-22T16:11:21Z">
              <w:r>
                <w:rPr>
                  <w:rFonts w:ascii="Times New Roman" w:eastAsia="Times New Roman" w:hAnsi="Times New Roman" w:cs="Times New Roman"/>
                  <w:b/>
                  <w:bCs/>
                  <w:i w:val="0"/>
                  <w:vanish w:val="0"/>
                  <w:color w:val="000000"/>
                  <w:sz w:val="24"/>
                </w:rPr>
                <w:t>Προτεραιότητα 10 -</w:t>
              </w:r>
            </w:ins>
            <w:ins w:id="5246" w:author="SFC2021" w:date="2025-12-22T16:11:21Z">
              <w:r>
                <w:rPr>
                  <w:rFonts w:ascii="Times New Roman" w:eastAsia="Times New Roman" w:hAnsi="Times New Roman" w:cs="Times New Roman"/>
                  <w:b w:val="0"/>
                  <w:i w:val="0"/>
                  <w:vanish w:val="0"/>
                  <w:color w:val="000000"/>
                  <w:sz w:val="24"/>
                </w:rPr>
                <w:t xml:space="preserve"> </w:t>
              </w:r>
            </w:ins>
            <w:ins w:id="5247" w:author="SFC2021" w:date="2025-12-22T16:11:21Z">
              <w:r>
                <w:rPr>
                  <w:rFonts w:ascii="Times New Roman" w:eastAsia="Times New Roman" w:hAnsi="Times New Roman" w:cs="Times New Roman"/>
                  <w:b/>
                  <w:bCs/>
                  <w:i w:val="0"/>
                  <w:vanish w:val="0"/>
                  <w:color w:val="000000"/>
                  <w:sz w:val="24"/>
                </w:rPr>
                <w:t xml:space="preserve">Ενίσχυση δεξιοτήτων στους τομείς της Πολιτικής Ετοιμότητας, Αμυντικής Βιομηχανίας &amp; Ασφάλειας στον Κυβερνοχώρο: </w:t>
              </w:r>
            </w:ins>
            <w:ins w:id="5248" w:author="SFC2021" w:date="2025-12-22T16:11:21Z">
              <w:r>
                <w:rPr>
                  <w:rFonts w:ascii="Times New Roman" w:eastAsia="Times New Roman" w:hAnsi="Times New Roman" w:cs="Times New Roman"/>
                  <w:b w:val="0"/>
                  <w:i w:val="0"/>
                  <w:vanish w:val="0"/>
                  <w:color w:val="000000"/>
                  <w:sz w:val="24"/>
                </w:rPr>
                <w:t>με στοχευμένες δράσεις για την ανάπτυξη δεξιοτήτων στους τομείς που προσδιορίζονται στο άρθρο 12γ του Καν. (ΕΕ) 2025/1913.</w:t>
              </w:r>
            </w:ins>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1.4.2 Πολιτικές που εφαρμόζονται στο πλαίσιο του ΠΑΔΚΣ για την Απασχόληση, Επαγγελματική Εκπαίδευση και Κατάρτιση και Αναβάθμιση των Δεξιοτήτων</w:t>
            </w:r>
            <w:r>
              <w:rPr>
                <w:rFonts w:ascii="Times New Roman" w:eastAsia="Times New Roman" w:hAnsi="Times New Roman" w:cs="Times New Roman"/>
                <w:b w:val="0"/>
                <w:i w:val="0"/>
                <w:vanish w:val="0"/>
                <w:color w:val="000000"/>
                <w:sz w:val="24"/>
              </w:rPr>
              <w:t>.</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αναπτυξιακές ανάγκες που θα εξυπηρετηθούν από το Πρόγραμμα μέσω των ανωτέρω Προτεραιοτήτων, περιγράφονται κυρίως στις Στρατηγικές και το θεσμικό πλαίσιο των Υπουργείων Εργασίας &amp; Κοινωνικών Υποθέσεων (ΥΠΕΚΥ) και Παιδείας &amp; Θρησκευμάτων (ΥΠΑΙΘ), για την Απασχόληση, την Επαγγελματική Εκπαίδευση &amp; Κατάρτιση και για την Αναβάθμιση των Δεξιοτήτων όπου προβλέπονται τα ακόλουθα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Η Εθνική Στρατηγική για τις Ενεργητικές Πολιτικές Απασχόλησης</w:t>
            </w:r>
            <w:r>
              <w:rPr>
                <w:rFonts w:ascii="Times New Roman" w:eastAsia="Times New Roman" w:hAnsi="Times New Roman" w:cs="Times New Roman"/>
                <w:b w:val="0"/>
                <w:i w:val="0"/>
                <w:vanish w:val="0"/>
                <w:color w:val="000000"/>
                <w:sz w:val="24"/>
              </w:rPr>
              <w:t xml:space="preserve"> (ΕΠΑ ΥΠΕΚΥ) αποτελεί το πλαίσιο για την εφαρμογή των ΕΠΑ στη χώρα και σε συνδυασμό με την ολοκλήρωση και εφαρμογή του θεσμικού πλαισίου για τη Συνεχιζόμενη Επαγγελματική Κατάρτιση, την Πιστοποίηση, τη Συμβουλευτική και τις προδιαγραφές υλοποίησης της πρακτικής άσκησης, στοχεύουν στην αποκατάσταση των αντίστοιχων χρόνιων αδυναμιών. Το </w:t>
            </w:r>
            <w:r>
              <w:rPr>
                <w:rFonts w:ascii="Times New Roman" w:eastAsia="Times New Roman" w:hAnsi="Times New Roman" w:cs="Times New Roman"/>
                <w:b/>
                <w:bCs/>
                <w:i w:val="0"/>
                <w:vanish w:val="0"/>
                <w:color w:val="000000"/>
                <w:sz w:val="24"/>
              </w:rPr>
              <w:t>μοντέλο ανοικτού τύπου</w:t>
            </w:r>
            <w:r>
              <w:rPr>
                <w:rFonts w:ascii="Times New Roman" w:eastAsia="Times New Roman" w:hAnsi="Times New Roman" w:cs="Times New Roman"/>
                <w:b w:val="0"/>
                <w:i w:val="0"/>
                <w:vanish w:val="0"/>
                <w:color w:val="000000"/>
                <w:sz w:val="24"/>
              </w:rPr>
              <w:t xml:space="preserve"> οριοθετείται ως το βασικό μοντέλο εφαρμογής ΕΠΑ στη νέα περίοδο, αντλώντας από την εμπειρία της πιλοτικής εφαρμογής στην περιοχή της Ελευσίνας, αλλά και από πρακτικές άλλων ευρωπαϊκών χωρών, λαμβάνοντας υπόψη τις ανά περιοχή ομάδες-στόχους, τα χαρακτηριστικά και τις ανάγκες τους, καθώς και τις εκροές του Μηχανισμού Διάγνωσης Αναγκών Αγοράς Εργασίας και την εξειδίκευση αυτών σε περιφερειακό επίπεδο. Ιδιαίτερη έμφαση δίδεται στην εξατομικευμένη προσέγγιση των ανέργων, στην τήρηση </w:t>
            </w:r>
            <w:r>
              <w:rPr>
                <w:rFonts w:ascii="Times New Roman" w:eastAsia="Times New Roman" w:hAnsi="Times New Roman" w:cs="Times New Roman"/>
                <w:b/>
                <w:bCs/>
                <w:i w:val="0"/>
                <w:vanish w:val="0"/>
                <w:color w:val="000000"/>
                <w:sz w:val="24"/>
              </w:rPr>
              <w:t>Ψηφιακού Ατομικού Σχεδίου Δράσης</w:t>
            </w:r>
            <w:r>
              <w:rPr>
                <w:rFonts w:ascii="Times New Roman" w:eastAsia="Times New Roman" w:hAnsi="Times New Roman" w:cs="Times New Roman"/>
                <w:b w:val="0"/>
                <w:i w:val="0"/>
                <w:vanish w:val="0"/>
                <w:color w:val="000000"/>
                <w:sz w:val="24"/>
              </w:rPr>
              <w:t xml:space="preserve"> (ΟΑΕΔ - Δημόσια Υπηρεσίας Απασχόλησης), θέσπιση </w:t>
            </w:r>
            <w:r>
              <w:rPr>
                <w:rFonts w:ascii="Times New Roman" w:eastAsia="Times New Roman" w:hAnsi="Times New Roman" w:cs="Times New Roman"/>
                <w:b/>
                <w:bCs/>
                <w:i w:val="0"/>
                <w:vanish w:val="0"/>
                <w:color w:val="000000"/>
                <w:sz w:val="24"/>
              </w:rPr>
              <w:t>Ψηφιακής Κάρτας</w:t>
            </w:r>
            <w:r>
              <w:rPr>
                <w:rFonts w:ascii="Times New Roman" w:eastAsia="Times New Roman" w:hAnsi="Times New Roman" w:cs="Times New Roman"/>
                <w:b w:val="0"/>
                <w:i w:val="0"/>
                <w:vanish w:val="0"/>
                <w:color w:val="000000"/>
                <w:sz w:val="24"/>
              </w:rPr>
              <w:t xml:space="preserve">, κατάρτιση </w:t>
            </w:r>
            <w:r>
              <w:rPr>
                <w:rFonts w:ascii="Times New Roman" w:eastAsia="Times New Roman" w:hAnsi="Times New Roman" w:cs="Times New Roman"/>
                <w:b/>
                <w:bCs/>
                <w:i w:val="0"/>
                <w:vanish w:val="0"/>
                <w:color w:val="000000"/>
                <w:sz w:val="24"/>
              </w:rPr>
              <w:t>Ψηφιακού Μητρώου ανέργων</w:t>
            </w:r>
            <w:r>
              <w:rPr>
                <w:rFonts w:ascii="Times New Roman" w:eastAsia="Times New Roman" w:hAnsi="Times New Roman" w:cs="Times New Roman"/>
                <w:b w:val="0"/>
                <w:i w:val="0"/>
                <w:vanish w:val="0"/>
                <w:color w:val="000000"/>
                <w:sz w:val="24"/>
              </w:rPr>
              <w:t>, ενίσχυση εργασιακών συμβούλων κ.α.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συγχρηματοδοτούμενες δράσεις απασχόλησης και συνεχιζόμενης επαγγελματικής κατάρτισης θα σχεδιάζονται και θα υλοποιούνται συνεπώς στη βάση της </w:t>
            </w:r>
            <w:r>
              <w:rPr>
                <w:rFonts w:ascii="Times New Roman" w:eastAsia="Times New Roman" w:hAnsi="Times New Roman" w:cs="Times New Roman"/>
                <w:b/>
                <w:bCs/>
                <w:i w:val="0"/>
                <w:vanish w:val="0"/>
                <w:color w:val="000000"/>
                <w:sz w:val="24"/>
              </w:rPr>
              <w:t>Εθνικής Στρατηγικής ΕΠΑ</w:t>
            </w:r>
            <w:ins w:id="5249" w:author="SFC2021" w:date="2025-12-22T16:11:21Z">
              <w:r>
                <w:rPr>
                  <w:rFonts w:ascii="Times New Roman" w:eastAsia="Times New Roman" w:hAnsi="Times New Roman" w:cs="Times New Roman"/>
                  <w:b/>
                  <w:bCs/>
                  <w:i w:val="0"/>
                  <w:vanish w:val="0"/>
                  <w:color w:val="000000"/>
                  <w:sz w:val="24"/>
                </w:rPr>
                <w:t xml:space="preserve"> (ΕΣ-ΕΠΑ)</w:t>
              </w:r>
            </w:ins>
            <w:r>
              <w:rPr>
                <w:rFonts w:ascii="Times New Roman" w:eastAsia="Times New Roman" w:hAnsi="Times New Roman" w:cs="Times New Roman"/>
                <w:b w:val="0"/>
                <w:i w:val="0"/>
                <w:vanish w:val="0"/>
                <w:color w:val="000000"/>
                <w:sz w:val="24"/>
              </w:rPr>
              <w:t xml:space="preserve">, της </w:t>
            </w:r>
            <w:r>
              <w:rPr>
                <w:rFonts w:ascii="Times New Roman" w:eastAsia="Times New Roman" w:hAnsi="Times New Roman" w:cs="Times New Roman"/>
                <w:b/>
                <w:bCs/>
                <w:i w:val="0"/>
                <w:vanish w:val="0"/>
                <w:color w:val="000000"/>
                <w:sz w:val="24"/>
              </w:rPr>
              <w:t>Εθνικής Στρατηγικής για την Αναβάθμιση των Δεξιοτήτων του Εργατικού Δυναμικού και τη Διασύνδεση με την Αγορά Εργασίας</w:t>
            </w:r>
            <w:ins w:id="5250" w:author="SFC2021" w:date="2025-12-22T16:11:21Z">
              <w:r>
                <w:rPr>
                  <w:rFonts w:ascii="Times New Roman" w:eastAsia="Times New Roman" w:hAnsi="Times New Roman" w:cs="Times New Roman"/>
                  <w:b/>
                  <w:bCs/>
                  <w:i w:val="0"/>
                  <w:vanish w:val="0"/>
                  <w:color w:val="000000"/>
                  <w:sz w:val="24"/>
                </w:rPr>
                <w:t xml:space="preserve"> (ΕΣ-ΕΔΕΔΔΑΕ)</w:t>
              </w:r>
            </w:ins>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 xml:space="preserve">το </w:t>
            </w:r>
            <w:r>
              <w:rPr>
                <w:rFonts w:ascii="Times New Roman" w:eastAsia="Times New Roman" w:hAnsi="Times New Roman" w:cs="Times New Roman"/>
                <w:b/>
                <w:bCs/>
                <w:i w:val="0"/>
                <w:vanish w:val="0"/>
                <w:color w:val="000000"/>
                <w:sz w:val="24"/>
              </w:rPr>
              <w:t xml:space="preserve">Στρατηγικό Σχέδιο Επαγγελματικής Εκπαίδευσης, Κατάρτισης, Διά Βίου Μάθησης και Νεολαίας </w:t>
            </w:r>
            <w:r>
              <w:rPr>
                <w:rFonts w:ascii="Times New Roman" w:eastAsia="Times New Roman" w:hAnsi="Times New Roman" w:cs="Times New Roman"/>
                <w:b w:val="0"/>
                <w:i w:val="0"/>
                <w:vanish w:val="0"/>
                <w:color w:val="000000"/>
                <w:sz w:val="24"/>
              </w:rPr>
              <w:t xml:space="preserve">(2022-2024), καθώς και την </w:t>
            </w:r>
            <w:r>
              <w:rPr>
                <w:rFonts w:ascii="Times New Roman" w:eastAsia="Times New Roman" w:hAnsi="Times New Roman" w:cs="Times New Roman"/>
                <w:b/>
                <w:bCs/>
                <w:i w:val="0"/>
                <w:vanish w:val="0"/>
                <w:color w:val="000000"/>
                <w:sz w:val="24"/>
              </w:rPr>
              <w:t>Εθνική Συμμαχία για τις Ψηφιακές Δεξιότητες και την Απασχόληση</w:t>
            </w:r>
            <w:r>
              <w:rPr>
                <w:rFonts w:ascii="Times New Roman" w:eastAsia="Times New Roman" w:hAnsi="Times New Roman" w:cs="Times New Roman"/>
                <w:b w:val="0"/>
                <w:i w:val="0"/>
                <w:vanish w:val="0"/>
                <w:color w:val="000000"/>
                <w:sz w:val="24"/>
              </w:rPr>
              <w:t xml:space="preserve"> όπου αφορά, με έμφαση στο μη κατακερματισμό δράσεων, και στη βάση μελετών/εκροών του Μηχανισμού Διάγνωσης Αναγκών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συνδυασμό με τον </w:t>
            </w:r>
            <w:r>
              <w:rPr>
                <w:rFonts w:ascii="Times New Roman" w:eastAsia="Times New Roman" w:hAnsi="Times New Roman" w:cs="Times New Roman"/>
                <w:b/>
                <w:bCs/>
                <w:i w:val="0"/>
                <w:vanish w:val="0"/>
                <w:color w:val="000000"/>
                <w:sz w:val="24"/>
              </w:rPr>
              <w:t>Ν.4763/2020</w:t>
            </w:r>
            <w:r>
              <w:rPr>
                <w:rFonts w:ascii="Times New Roman" w:eastAsia="Times New Roman" w:hAnsi="Times New Roman" w:cs="Times New Roman"/>
                <w:b w:val="0"/>
                <w:i w:val="0"/>
                <w:vanish w:val="0"/>
                <w:color w:val="000000"/>
                <w:sz w:val="24"/>
              </w:rPr>
              <w:t xml:space="preserve"> (ΥΠΑΙΘ), που αποτελεί το ισχύον ρυθμιστικό πλαίσιο για το </w:t>
            </w:r>
            <w:r>
              <w:rPr>
                <w:rFonts w:ascii="Times New Roman" w:eastAsia="Times New Roman" w:hAnsi="Times New Roman" w:cs="Times New Roman"/>
                <w:b/>
                <w:bCs/>
                <w:i w:val="0"/>
                <w:vanish w:val="0"/>
                <w:color w:val="000000"/>
                <w:sz w:val="24"/>
              </w:rPr>
              <w:t>Εθνικό Σύστημα Επαγγελματικής Εκπαίδευσης &amp; Κατάρτισης</w:t>
            </w:r>
            <w:r>
              <w:rPr>
                <w:rFonts w:ascii="Times New Roman" w:eastAsia="Times New Roman" w:hAnsi="Times New Roman" w:cs="Times New Roman"/>
                <w:b w:val="0"/>
                <w:i w:val="0"/>
                <w:vanish w:val="0"/>
                <w:color w:val="000000"/>
                <w:sz w:val="24"/>
              </w:rPr>
              <w:t xml:space="preserve">, όπως και για την καθιέρωση και ενίσχυση της συνέργειας μεταξύ των υφιστάμενων μηχανισμών διάγνωσης και παρακολούθησης των αναγκών της αγοράς εργασίας και την πιστοποίηση των εκροών μη τυπικής και άτυπης μάθησης, ο Ν.4921/2022 (ΥΠΕΚΥ) θεσπίζει περαιτέρω την κατάρτιση </w:t>
            </w:r>
            <w:del w:id="5251" w:author="SFC2021" w:date="2025-12-22T16:11:21Z">
              <w:r>
                <w:rPr>
                  <w:rFonts w:ascii="Times New Roman" w:eastAsia="Times New Roman" w:hAnsi="Times New Roman" w:cs="Times New Roman"/>
                  <w:b/>
                  <w:bCs/>
                  <w:i w:val="0"/>
                  <w:vanish w:val="0"/>
                  <w:color w:val="000000"/>
                  <w:sz w:val="24"/>
                </w:rPr>
                <w:delText>Εθνικής Στρατηγικής για την Αναβάθμιση των Δεξιοτήτων του Εργατικού Δυναμικού και τη Διασύνδεση με την Αγορά Εργασίας</w:delText>
              </w:r>
            </w:del>
            <w:ins w:id="5252" w:author="SFC2021" w:date="2025-12-22T16:11:21Z">
              <w:r>
                <w:rPr>
                  <w:rFonts w:ascii="Times New Roman" w:eastAsia="Times New Roman" w:hAnsi="Times New Roman" w:cs="Times New Roman"/>
                  <w:b/>
                  <w:bCs/>
                  <w:i w:val="0"/>
                  <w:vanish w:val="0"/>
                  <w:color w:val="000000"/>
                  <w:sz w:val="24"/>
                </w:rPr>
                <w:t>ΕΣ-ΕΔΕΔΔΑΕ</w:t>
              </w:r>
            </w:ins>
            <w:r>
              <w:rPr>
                <w:rFonts w:ascii="Times New Roman" w:eastAsia="Times New Roman" w:hAnsi="Times New Roman" w:cs="Times New Roman"/>
                <w:b w:val="0"/>
                <w:i w:val="0"/>
                <w:vanish w:val="0"/>
                <w:color w:val="000000"/>
                <w:sz w:val="24"/>
              </w:rPr>
              <w:t xml:space="preserve">. Στο Νόμο διαμορφώνεται το πλαίσιο για την αποτελεσματική αντιστοίχιση της προσφοράς και της ζήτησης σε όρους δεξιοτήτων, την παρακολούθηση των επαγγελματικών τάσεων και δεξιοτήτων, την ενίσχυση της πρόσβασης σε προγράμματα κατάρτισης και επανακατάρτισης, τη συμμετοχή των κοινωνικών εταίρων στο σχεδιασμό και την υλοποίηση των προγραμμάτων, τη συστηματική μέτρηση και αξιολόγηση των αποτελεσμάτων της συνεχιζόμενης επαγγελματικής κατάρτισης, την αξιολόγηση και βελτίωση των μοντέλων χρηματοδότησης σε όρους απασχολησιμότητας των ωφελουμένων, την αναβάθμισή του μέσω του βελτιωμένου συντονισμού και τη συνεργασία μεταξύ των εμπλεκομένων φορέων κ.α. Η επίτευξη των ανωτέρω στόχων θα γίνεται και μέσω της τήρησης του </w:t>
            </w:r>
            <w:r>
              <w:rPr>
                <w:rFonts w:ascii="Times New Roman" w:eastAsia="Times New Roman" w:hAnsi="Times New Roman" w:cs="Times New Roman"/>
                <w:b/>
                <w:bCs/>
                <w:i w:val="0"/>
                <w:vanish w:val="0"/>
                <w:color w:val="000000"/>
                <w:sz w:val="24"/>
              </w:rPr>
              <w:t>Ατομικού λογαριασμού δεξιοτήτων</w:t>
            </w:r>
            <w:r>
              <w:rPr>
                <w:rFonts w:ascii="Times New Roman" w:eastAsia="Times New Roman" w:hAnsi="Times New Roman" w:cs="Times New Roman"/>
                <w:b w:val="0"/>
                <w:i w:val="0"/>
                <w:vanish w:val="0"/>
                <w:color w:val="000000"/>
                <w:sz w:val="24"/>
              </w:rPr>
              <w:t xml:space="preserve">, της </w:t>
            </w:r>
            <w:r>
              <w:rPr>
                <w:rFonts w:ascii="Times New Roman" w:eastAsia="Times New Roman" w:hAnsi="Times New Roman" w:cs="Times New Roman"/>
                <w:b/>
                <w:bCs/>
                <w:i w:val="0"/>
                <w:vanish w:val="0"/>
                <w:color w:val="000000"/>
                <w:sz w:val="24"/>
              </w:rPr>
              <w:t>πιστοποίησης</w:t>
            </w:r>
            <w:r>
              <w:rPr>
                <w:rFonts w:ascii="Times New Roman" w:eastAsia="Times New Roman" w:hAnsi="Times New Roman" w:cs="Times New Roman"/>
                <w:b w:val="0"/>
                <w:i w:val="0"/>
                <w:vanish w:val="0"/>
                <w:color w:val="000000"/>
                <w:sz w:val="24"/>
              </w:rPr>
              <w:t xml:space="preserve"> της συνεχιζόμενης επαγγελματικής κατάρτισης και της καινοτομίας της </w:t>
            </w:r>
            <w:r>
              <w:rPr>
                <w:rFonts w:ascii="Times New Roman" w:eastAsia="Times New Roman" w:hAnsi="Times New Roman" w:cs="Times New Roman"/>
                <w:b/>
                <w:bCs/>
                <w:i w:val="0"/>
                <w:vanish w:val="0"/>
                <w:color w:val="000000"/>
                <w:sz w:val="24"/>
              </w:rPr>
              <w:t>Ενιαίας Ψηφιακής Πύλης για τις Δεξιότητες, skills.gov.gr.</w:t>
            </w:r>
            <w:r>
              <w:rPr>
                <w:rFonts w:ascii="Times New Roman" w:eastAsia="Times New Roman" w:hAnsi="Times New Roman" w:cs="Times New Roman"/>
                <w:b w:val="0"/>
                <w:i w:val="0"/>
                <w:vanish w:val="0"/>
                <w:color w:val="000000"/>
                <w:sz w:val="24"/>
              </w:rPr>
              <w:t xml:space="preserve"> H υφιστάμενη πλατφόρμα </w:t>
            </w:r>
            <w:r>
              <w:rPr>
                <w:rFonts w:ascii="Times New Roman" w:eastAsia="Times New Roman" w:hAnsi="Times New Roman" w:cs="Times New Roman"/>
                <w:b/>
                <w:bCs/>
                <w:i w:val="0"/>
                <w:vanish w:val="0"/>
                <w:color w:val="000000"/>
                <w:sz w:val="24"/>
              </w:rPr>
              <w:t>voucher.gov.gr</w:t>
            </w:r>
            <w:r>
              <w:rPr>
                <w:rFonts w:ascii="Times New Roman" w:eastAsia="Times New Roman" w:hAnsi="Times New Roman" w:cs="Times New Roman"/>
                <w:b w:val="0"/>
                <w:i w:val="0"/>
                <w:vanish w:val="0"/>
                <w:color w:val="000000"/>
                <w:sz w:val="24"/>
              </w:rPr>
              <w:t xml:space="preserve"> επίσης δύναται να διαλειτουργεί με την Ενιαία Ψηφιακή Πύλη και άλλες πλατφόρμες ή Μητρώα καταρτιζόμενων/ωφελούμενων.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Όσον αφορά στην </w:t>
            </w:r>
            <w:r>
              <w:rPr>
                <w:rFonts w:ascii="Times New Roman" w:eastAsia="Times New Roman" w:hAnsi="Times New Roman" w:cs="Times New Roman"/>
                <w:b/>
                <w:bCs/>
                <w:i w:val="0"/>
                <w:vanish w:val="0"/>
                <w:color w:val="000000"/>
                <w:sz w:val="24"/>
              </w:rPr>
              <w:t>Πιστοποίηση</w:t>
            </w:r>
            <w:r>
              <w:rPr>
                <w:rFonts w:ascii="Times New Roman" w:eastAsia="Times New Roman" w:hAnsi="Times New Roman" w:cs="Times New Roman"/>
                <w:b w:val="0"/>
                <w:i w:val="0"/>
                <w:vanish w:val="0"/>
                <w:color w:val="000000"/>
                <w:sz w:val="24"/>
              </w:rPr>
              <w:t>, τα συγχρηματοδοτούμενα προγράμματα ΣΕΚ είναι επίσης σύμφωνα με το Ν.4921/2022 υποχρεωτικά πιστοποιημένα και για την επιδότησή τους θα καθορίζεται μέσω των προσκλήσεων συγκεκριμένο ποσοστό ως προϋπόθεση για την ολοκλήρωση της παρακολούθησης και την επιτυχή πιστοποίηση των ιδίων των καταρτιζομένων, ώστε να παρασχεθούν ουσιαστικά κίνητρα για την παρακολούθηση του συνόλου της κατάρτισης και πιστοποίηση των ωφελούμενων. Αντίστοιχα, συγχρηματοδοτούμενα από το ΕΚΤ+ εκπαιδευτικά προγράμματα δια βίου μάθησης που παρέχονται μέσω των ΚΔΒΜ (φορείς παροχής υπηρεσιών στο πλαίσιο της μη τυπικής δια βίου μάθησης ενηλίκων, δημοσίου και ιδιωτικού τομέα) είναι πιστοποιημένα μέσω του ΕΟΠΠΕΠ, με την -επίσης κατά το θεσμικό πλαίσιο- αξιολόγηση των μαθησιακών αποτελεσμάτων, για την τεκμηρίωση της συγχρηματοδότησης επιδομάτων των ωφελουμένων ή σχετικών bonus-αμοιβών των παρόχων.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1.5 Συνέργεια / Συμπληρωματικότητα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εμφανίζει συνέργεια και συμπληρωματικότητα με τα άλλα Προγράμματα και Ταμεία της ΕΕ και του ΕΣΠΑ και ως προς τον ΣΠ4, του ΕΚΤ+ διευκρινίζονται τα εξής: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Ταμείο Ανάκαμψης και Ανθεκτικότητας (ΤΑΑ)</w:t>
            </w:r>
            <w:r>
              <w:rPr>
                <w:rFonts w:ascii="Times New Roman" w:eastAsia="Times New Roman" w:hAnsi="Times New Roman" w:cs="Times New Roman"/>
                <w:b w:val="0"/>
                <w:i w:val="0"/>
                <w:vanish w:val="0"/>
                <w:color w:val="000000"/>
                <w:sz w:val="24"/>
              </w:rPr>
              <w:t>. Προκειμένου να μεγιστοποιηθούν οι συνέργειες και να διασφαλιστεί ο έγκαιρος σχεδιασμός των προτεραιοτήτων του Προγράμματος που έχουν συμπληρωματικότητα με σχετικές συνιστώσες/μέτρα του Ταμείου Ανάκαμψης και Ανθεκτικότητας (ΤΑΑ), η Γενική Διεύθυνση Στρατηγικής και Σχεδιασμού και Εφαρμογής ΕΣΠΑ στο Υπουργείο Ανάπτυξης και Επενδύσεων θα εκπονεί σε ετήσια βάση ή και νωρίτερα εφόσον κρίνεται απαραίτητο, Έκθεση εντοπισμού των συμπληρωματικοτήτων μεταξύ του ΤΑΑ και του παρόντος Προγράμματος.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Έκθεση θα δίνει τη δυνατότητα στη </w:t>
            </w:r>
            <w:del w:id="5253" w:author="SFC2021" w:date="2025-12-22T16:11:21Z">
              <w:r>
                <w:rPr>
                  <w:rFonts w:ascii="Times New Roman" w:eastAsia="Times New Roman" w:hAnsi="Times New Roman" w:cs="Times New Roman"/>
                  <w:b w:val="0"/>
                  <w:i w:val="0"/>
                  <w:vanish w:val="0"/>
                  <w:color w:val="000000"/>
                  <w:sz w:val="24"/>
                </w:rPr>
                <w:delText>Διαχειριστική Αρχή</w:delText>
              </w:r>
            </w:del>
            <w:ins w:id="5254" w:author="SFC2021" w:date="2025-12-22T16:11:21Z">
              <w:r>
                <w:rPr>
                  <w:rFonts w:ascii="Times New Roman" w:eastAsia="Times New Roman" w:hAnsi="Times New Roman" w:cs="Times New Roman"/>
                  <w:b w:val="0"/>
                  <w:i w:val="0"/>
                  <w:vanish w:val="0"/>
                  <w:color w:val="000000"/>
                  <w:sz w:val="24"/>
                </w:rPr>
                <w:t>Δ.Α.</w:t>
              </w:r>
            </w:ins>
            <w:r>
              <w:rPr>
                <w:rFonts w:ascii="Times New Roman" w:eastAsia="Times New Roman" w:hAnsi="Times New Roman" w:cs="Times New Roman"/>
                <w:b w:val="0"/>
                <w:i w:val="0"/>
                <w:vanish w:val="0"/>
                <w:color w:val="000000"/>
                <w:sz w:val="24"/>
              </w:rPr>
              <w:t xml:space="preserve"> του Προγράμματος να βελτιώσει τον σχεδιασμό του προγραμματισμού εργασιών του Προγράμματος λαμβάνοντας υπόψη τα έργα και τα αποτελέσματα του ΤΑΑ, εστιάζοντας στην ανάπτυξη αντίστοιχης σειράς συμπληρωματικών ενεργειών στο Πρόγραμμα. Στόχος είναι οι συμπληρωματικότητες να αφορούν σωστά σχεδιασμένες και χωρίς επικαλύψεις παράλληλες δράσεις ή διαδοχικές ενέργειες που εξυπηρετούν τη στοχοθεσία του Προγράμματος. Η έκθεση θα κοινοποιείται και θα παρουσιάζεται στις συνεδριάσεις της ετήσιας αναθεώρησης και στις επιτροπές παρακολούθησης, διασφαλίζοντας ότι όλα τα ενδιαφερόμενα μέρη ενημερώνονται.</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ΔΑ του ΠΑΔΚΣ θα συνεργάζεται με την ΕΑΣ και την αρμόδια Ειδική Υπηρεσία ΕΥΣΣΑΕ του αρ. 21 παρ.1 του Ν.4914/2022 του ΕΣΠΑ, ιδιαιτέρως κατά τις διαδικασίες εξειδίκευσης του αρ.35 του ίδιου Νόμου.</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Περιφερειακά Προγράμματα (</w:t>
            </w:r>
            <w:del w:id="5255" w:author="SFC2021" w:date="2025-12-22T16:11:21Z">
              <w:r>
                <w:rPr>
                  <w:rFonts w:ascii="Times New Roman" w:eastAsia="Times New Roman" w:hAnsi="Times New Roman" w:cs="Times New Roman"/>
                  <w:b w:val="0"/>
                  <w:i w:val="0"/>
                  <w:vanish w:val="0"/>
                  <w:color w:val="000000"/>
                  <w:sz w:val="24"/>
                  <w:u w:val="single"/>
                </w:rPr>
                <w:delText>ΠΕΠ</w:delText>
              </w:r>
            </w:del>
            <w:ins w:id="5256" w:author="SFC2021" w:date="2025-12-22T16:11:21Z">
              <w:r>
                <w:rPr>
                  <w:rFonts w:ascii="Times New Roman" w:eastAsia="Times New Roman" w:hAnsi="Times New Roman" w:cs="Times New Roman"/>
                  <w:b w:val="0"/>
                  <w:i w:val="0"/>
                  <w:vanish w:val="0"/>
                  <w:color w:val="000000"/>
                  <w:sz w:val="24"/>
                  <w:u w:val="single"/>
                </w:rPr>
                <w:t>ΠεΠ</w:t>
              </w:r>
            </w:ins>
            <w:r>
              <w:rPr>
                <w:rFonts w:ascii="Times New Roman" w:eastAsia="Times New Roman" w:hAnsi="Times New Roman" w:cs="Times New Roman"/>
                <w:b w:val="0"/>
                <w:i w:val="0"/>
                <w:vanish w:val="0"/>
                <w:color w:val="000000"/>
                <w:sz w:val="24"/>
                <w:u w:val="single"/>
              </w:rPr>
              <w:t>).</w:t>
            </w:r>
            <w:r>
              <w:rPr>
                <w:rFonts w:ascii="Times New Roman" w:eastAsia="Times New Roman" w:hAnsi="Times New Roman" w:cs="Times New Roman"/>
                <w:b w:val="0"/>
                <w:i w:val="0"/>
                <w:vanish w:val="0"/>
                <w:color w:val="000000"/>
                <w:sz w:val="24"/>
              </w:rPr>
              <w:t xml:space="preserve"> Tα </w:t>
            </w:r>
            <w:del w:id="5257" w:author="SFC2021" w:date="2025-12-22T16:11:21Z">
              <w:r>
                <w:rPr>
                  <w:rFonts w:ascii="Times New Roman" w:eastAsia="Times New Roman" w:hAnsi="Times New Roman" w:cs="Times New Roman"/>
                  <w:b w:val="0"/>
                  <w:i w:val="0"/>
                  <w:vanish w:val="0"/>
                  <w:color w:val="000000"/>
                  <w:sz w:val="24"/>
                </w:rPr>
                <w:delText>ΠΕΠ</w:delText>
              </w:r>
            </w:del>
            <w:ins w:id="5258" w:author="SFC2021" w:date="2025-12-22T16:11:21Z">
              <w:r>
                <w:rPr>
                  <w:rFonts w:ascii="Times New Roman" w:eastAsia="Times New Roman" w:hAnsi="Times New Roman" w:cs="Times New Roman"/>
                  <w:b w:val="0"/>
                  <w:i w:val="0"/>
                  <w:vanish w:val="0"/>
                  <w:color w:val="000000"/>
                  <w:sz w:val="24"/>
                </w:rPr>
                <w:t>ΠεΠ</w:t>
              </w:r>
            </w:ins>
            <w:r>
              <w:rPr>
                <w:rFonts w:ascii="Times New Roman" w:eastAsia="Times New Roman" w:hAnsi="Times New Roman" w:cs="Times New Roman"/>
                <w:b w:val="0"/>
                <w:i w:val="0"/>
                <w:vanish w:val="0"/>
                <w:color w:val="000000"/>
                <w:sz w:val="24"/>
              </w:rPr>
              <w:t xml:space="preserve"> αναλαμβάνουν δράσεις απευθείας παροχής υπηρεσιών στους ωφελούμενους με τοπικό χαρακτήρα που υλοποιούνται ήδη από τις Κοινωνικές Δομές των Περιφερειών, ενώ οι λοιπές σχετικές οριζόντιες δράσεις εθνικής εμβέλειας εντάσσονται στο ΠΑΔΚΣ.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Πρόγραμμα Ανταγωνιστικότητα (ΠΑν)</w:t>
            </w:r>
            <w:r>
              <w:rPr>
                <w:rFonts w:ascii="Times New Roman" w:eastAsia="Times New Roman" w:hAnsi="Times New Roman" w:cs="Times New Roman"/>
                <w:b w:val="0"/>
                <w:i w:val="0"/>
                <w:vanish w:val="0"/>
                <w:color w:val="000000"/>
                <w:sz w:val="24"/>
              </w:rPr>
              <w:t xml:space="preserve">. Στο ΠΑΔΚΣ θα ενταχθούν δράσεις ενίσχυσης της απασχόλησης και αναβάθμισης δεξιοτήτων ανέργων εγγεγραμμένων στο Μητρώο της ΔΥΠΑ και εργαζομένων </w:t>
            </w:r>
            <w:del w:id="5259" w:author="SFC2021" w:date="2025-12-22T16:11:21Z">
              <w:r>
                <w:rPr>
                  <w:rFonts w:ascii="Times New Roman" w:eastAsia="Times New Roman" w:hAnsi="Times New Roman" w:cs="Times New Roman"/>
                  <w:b w:val="0"/>
                  <w:i w:val="0"/>
                  <w:vanish w:val="0"/>
                  <w:color w:val="000000"/>
                  <w:sz w:val="24"/>
                </w:rPr>
                <w:delText>και αυτοαπασχολούμενων σε επισφαλή θέση εργασίας</w:delText>
              </w:r>
            </w:del>
            <w:ins w:id="5260" w:author="SFC2021" w:date="2025-12-22T16:11:21Z">
              <w:r>
                <w:rPr>
                  <w:rFonts w:ascii="Times New Roman" w:eastAsia="Times New Roman" w:hAnsi="Times New Roman" w:cs="Times New Roman"/>
                  <w:b w:val="0"/>
                  <w:i w:val="0"/>
                  <w:vanish w:val="0"/>
                  <w:color w:val="000000"/>
                  <w:sz w:val="24"/>
                </w:rPr>
                <w:t>συμπεριλαμβανομένων των εργαζομένων σε επισφαλείς θέσεις εργασίας με στόχο την ειδίκευση/επανειδίκευση στους τομείς της αμυντικής βιομηχανίας, των τεχνολογιών διττής χρήσης και κυβερνοασφάλειας</w:t>
              </w:r>
            </w:ins>
            <w:r>
              <w:rPr>
                <w:rFonts w:ascii="Times New Roman" w:eastAsia="Times New Roman" w:hAnsi="Times New Roman" w:cs="Times New Roman"/>
                <w:b w:val="0"/>
                <w:i w:val="0"/>
                <w:vanish w:val="0"/>
                <w:color w:val="000000"/>
                <w:sz w:val="24"/>
              </w:rPr>
              <w:t>, τα Κέντρα Αριστείας στα ΑΕΙ, η Πρακτική Άσκηση των Φοιτητών Γ’θμιας Εκπαίδευσης και η Πρακτική Άσκηση επί πλοίου σπουδαστών ΑΕΝ. Στο ΠΑν, εντάσσονται δράσεις που απευθύνονται σε εργαζόμενους και αυτοαπασχολούμενους και η δημιουργία Κέντρων Μεταφοράς Τεχνολογίας στα ΑΕΙ.</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Πρόγραμμα Ψηφιακός Μετασχηματισμός (ΠΨΜ).</w:t>
            </w:r>
            <w:r>
              <w:rPr>
                <w:rFonts w:ascii="Times New Roman" w:eastAsia="Times New Roman" w:hAnsi="Times New Roman" w:cs="Times New Roman"/>
                <w:b w:val="0"/>
                <w:i w:val="0"/>
                <w:vanish w:val="0"/>
                <w:color w:val="000000"/>
                <w:sz w:val="24"/>
              </w:rPr>
              <w:t xml:space="preserve"> Οι δράσεις του ΠΨΜ απευθύνονται κυρίως σε άτομα μέσης και υψηλής ψηφιακής ωριμότητας, στους δημόσιους υπαλλήλους (εξαιρουμένων των εκπαιδευτικών) και τα στελέχη της Γενικής Κυβέρνησης, ενώ για τον γενικό πληθυσμό προβλέπεται η ανάπτυξη βασικών ψηφιακών δεξιοτήτων για την αξιοποίηση της εφαρμογής </w:t>
            </w:r>
            <w:r>
              <w:rPr>
                <w:rFonts w:ascii="Times New Roman" w:eastAsia="Times New Roman" w:hAnsi="Times New Roman" w:cs="Times New Roman"/>
                <w:b/>
                <w:bCs/>
                <w:i w:val="0"/>
                <w:vanish w:val="0"/>
                <w:color w:val="000000"/>
                <w:sz w:val="24"/>
              </w:rPr>
              <w:t>gov.gr</w:t>
            </w:r>
            <w:r>
              <w:rPr>
                <w:rFonts w:ascii="Times New Roman" w:eastAsia="Times New Roman" w:hAnsi="Times New Roman" w:cs="Times New Roman"/>
                <w:b w:val="0"/>
                <w:i w:val="0"/>
                <w:vanish w:val="0"/>
                <w:color w:val="000000"/>
                <w:sz w:val="24"/>
              </w:rPr>
              <w:t>. Tο ΠΑΔΚΣ συγχρηματοδοτεί την εκπαίδευση σε βασικές ψηφιακές γνώσεις και δεξιότητες των ανέργων, μαθητών, φοιτητών, σπουδαστών και εκπαιδευτικών, καθώς και του γενικού πληθυσμού στο πλαίσιο της δια βίου μάθησης. Ο συντονισμός των δράσεων θα πραγματοποιείται από το Υπουργείο Ψηφιακής Διακυβέρνησης / Εθνική Συμμαχία για τις Ψηφιακές Δεξιότητες &amp; την Απασχόληση.</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Πρόγραμμα Δίκαιης Μετάβασης (ΠΔΜ)</w:t>
            </w:r>
            <w:r>
              <w:rPr>
                <w:rFonts w:ascii="Times New Roman" w:eastAsia="Times New Roman" w:hAnsi="Times New Roman" w:cs="Times New Roman"/>
                <w:b w:val="0"/>
                <w:i w:val="0"/>
                <w:vanish w:val="0"/>
                <w:color w:val="000000"/>
                <w:sz w:val="24"/>
              </w:rPr>
              <w:t>. Το ΠΑΔΚΣ δύναται να καλύπτει με τις εθνικής εμβέλειας δράσεις του εκπαίδευσης, (ανα)κατάρτισης ή απασχόλησης και τις επιλέξιμες στο ΠΔΜ γεωγραφικές περιοχές. Το ΠΔΜ δύναται είτε να συνεισφέρει συμπληρωματικά σε αυτές τις δράσεις ή να χρηματοδοτεί διακριτές εξειδικευμένες δράσεις για την πλήρη κάλυψη των αναγκών.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Άλλα Ταμεία ΕΕ - Προγράμματα.</w:t>
            </w:r>
            <w:r>
              <w:rPr>
                <w:rFonts w:ascii="Times New Roman" w:eastAsia="Times New Roman" w:hAnsi="Times New Roman" w:cs="Times New Roman"/>
                <w:b w:val="0"/>
                <w:i w:val="0"/>
                <w:vanish w:val="0"/>
                <w:color w:val="000000"/>
                <w:sz w:val="24"/>
              </w:rPr>
              <w:t xml:space="preserve"> Σε σχέση με τα άλλα Ταμεία του ΕΣΠΑ, βασική συμπληρωματικότητα εντοπίζεται με το ΕΤΠΑ/ΤΣ (με τη χρηματοδότηση δράσεων σε υποδομές, οι οποίες θα υλοποιηθούν κυρίως από τα </w:t>
            </w:r>
            <w:del w:id="5261" w:author="SFC2021" w:date="2025-12-22T16:11:21Z">
              <w:r>
                <w:rPr>
                  <w:rFonts w:ascii="Times New Roman" w:eastAsia="Times New Roman" w:hAnsi="Times New Roman" w:cs="Times New Roman"/>
                  <w:b w:val="0"/>
                  <w:i w:val="0"/>
                  <w:vanish w:val="0"/>
                  <w:color w:val="000000"/>
                  <w:sz w:val="24"/>
                </w:rPr>
                <w:delText>ΠΕΠ</w:delText>
              </w:r>
            </w:del>
            <w:ins w:id="5262" w:author="SFC2021" w:date="2025-12-22T16:11:21Z">
              <w:r>
                <w:rPr>
                  <w:rFonts w:ascii="Times New Roman" w:eastAsia="Times New Roman" w:hAnsi="Times New Roman" w:cs="Times New Roman"/>
                  <w:b w:val="0"/>
                  <w:i w:val="0"/>
                  <w:vanish w:val="0"/>
                  <w:color w:val="000000"/>
                  <w:sz w:val="24"/>
                </w:rPr>
                <w:t>ΠεΠ</w:t>
              </w:r>
            </w:ins>
            <w:r>
              <w:rPr>
                <w:rFonts w:ascii="Times New Roman" w:eastAsia="Times New Roman" w:hAnsi="Times New Roman" w:cs="Times New Roman"/>
                <w:b w:val="0"/>
                <w:i w:val="0"/>
                <w:vanish w:val="0"/>
                <w:color w:val="000000"/>
                <w:sz w:val="24"/>
              </w:rPr>
              <w:t xml:space="preserve"> και σε πολλές περιπτώσεις κρίνονται απαραίτητες προκειμένου να υλοποιηθούν δράσεις του ΕΚΤ+), καθώς και με τα ΕΓΤΑΑ, ΕΤΘΑ. Ως προς το Ταμείο Ασύλου, Μετανάστευσης &amp; Ένταξης (ΤΑΜΕ) είναι διακριτές οι δράσεις που αναλαμβάνει και αφορούν την υποδοχή υπηκόων τρίτων χωρών, ενώ οι δράσεις που θα χρηματοδοτηθούν από το ΕΚΤ+ θα αφορούν στην κοινωνική και επαγγελματικής τους ένταξη (6 μήνες μετά την αίτηση ασύλου).</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Τέλος, συνέργεια διαφαίνεται με το Πρόγραμμα Digital Europe, καθώς δράσεις για την ψηφιακή ανάπτυξη υποστηρίζονται σε όλες τις Προτεραιότητες του ΠΑΔΚΣ.</w:t>
            </w:r>
          </w:p>
          <w:p w:rsidR="00A77B3E">
            <w:pPr>
              <w:spacing w:before="100" w:after="0"/>
              <w:jc w:val="start"/>
              <w:rPr>
                <w:del w:id="526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ins w:id="5264" w:author="SFC2021" w:date="2025-12-22T16:11:21Z">
              <w:r>
                <w:rPr>
                  <w:rFonts w:ascii="Times New Roman" w:eastAsia="Times New Roman" w:hAnsi="Times New Roman" w:cs="Times New Roman"/>
                  <w:b w:val="0"/>
                  <w:i w:val="0"/>
                  <w:vanish w:val="0"/>
                  <w:color w:val="000000"/>
                  <w:sz w:val="24"/>
                </w:rPr>
                <w:t>Ειδικά για τις προτεραιότητες 9 και 10 οι Υπηρεσίες της ΕΑΣ διασφαλίζουν ότι οι παρεμβάσεις των τομεακών και περιφερειακών προγραμμάτων ευθυγραμμίζονται με τις εθνικές και ευρωπαϊκές πολιτικές, καθώς και με τις νέες προτεραιότητες που ενσωματώνονται μετά τις τροποποιήσεις των ενωσιακών κανονισμών. Παράλληλα, μεριμνούν για τον αποτελεσματικό συντονισμό και την παρακολούθηση των παρεμβάσεων, ώστε να ενισχύεται η συμπληρωματικότητα και να αποτρέπονται αλληλοεπικαλύψεις, τόσο μεταξύ προγραμμάτων όσο και σε σχέση με λοιπά ενωσιακά μέσα.</w:t>
              </w:r>
            </w:ins>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Συνεισφορά του Προγράμματος στη Θεματική Συγκέντρωση των πόρων του ΕΚΤ+ &amp; τις Οριζόντιες Αρχές της ΕΕ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Ελλάδα βάσει του Κανονισμού ΕΚΤ+ έχει ορίσει στο εγκεκριμένο ΣΕΣ το ποσοστό με το οποίο θα συμβάλει στον Ευρωπαϊκό στόχο για μια πιο κοινωνική και συμπεριληπτική Ευρώπη. Στο ΠΑΔΚΣ έχουν προβλεφθεί αντίστοιχα:</w:t>
            </w:r>
          </w:p>
          <w:p w:rsidR="00A77B3E">
            <w:pPr>
              <w:numPr>
                <w:ilvl w:val="0"/>
                <w:numId w:val="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Ειδική Προτεραιότητα για τη στήριξη της Απασχόλησης των Νέων (15-29 ετών, ΕΑΕΚ), με στόχο το </w:t>
            </w:r>
            <w:r>
              <w:rPr>
                <w:rFonts w:ascii="Times New Roman" w:eastAsia="Times New Roman" w:hAnsi="Times New Roman" w:cs="Times New Roman"/>
                <w:b/>
                <w:bCs/>
                <w:i w:val="0"/>
                <w:vanish w:val="0"/>
                <w:color w:val="000000"/>
                <w:sz w:val="24"/>
              </w:rPr>
              <w:t>14%</w:t>
            </w:r>
            <w:r>
              <w:rPr>
                <w:rFonts w:ascii="Times New Roman" w:eastAsia="Times New Roman" w:hAnsi="Times New Roman" w:cs="Times New Roman"/>
                <w:b w:val="0"/>
                <w:i w:val="0"/>
                <w:vanish w:val="0"/>
                <w:color w:val="000000"/>
                <w:sz w:val="24"/>
              </w:rPr>
              <w:t xml:space="preserve"> των πόρων (ΚΣ) του ΕΚΤ+ της χώρας (εξ ολοκλήρου από το ΠΑΔΚΣ).</w:t>
            </w:r>
          </w:p>
          <w:p w:rsidR="00A77B3E">
            <w:pPr>
              <w:numPr>
                <w:ilvl w:val="0"/>
                <w:numId w:val="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Ειδική Προτεραιότητα για την Επισιτιστική Βοήθεια και την Υλική Στέρηση, με στόχο το </w:t>
            </w:r>
            <w:r>
              <w:rPr>
                <w:rFonts w:ascii="Times New Roman" w:eastAsia="Times New Roman" w:hAnsi="Times New Roman" w:cs="Times New Roman"/>
                <w:b/>
                <w:bCs/>
                <w:i w:val="0"/>
                <w:vanish w:val="0"/>
                <w:color w:val="000000"/>
                <w:sz w:val="24"/>
              </w:rPr>
              <w:t>6 %</w:t>
            </w:r>
            <w:r>
              <w:rPr>
                <w:rFonts w:ascii="Times New Roman" w:eastAsia="Times New Roman" w:hAnsi="Times New Roman" w:cs="Times New Roman"/>
                <w:b w:val="0"/>
                <w:i w:val="0"/>
                <w:vanish w:val="0"/>
                <w:color w:val="000000"/>
                <w:sz w:val="24"/>
              </w:rPr>
              <w:t xml:space="preserve"> των πόρων (ΚΣ) του ΕΚΤ+ της χώρας (εξ ολοκλήρου από το ΠΑΔΚΣ).</w:t>
            </w:r>
          </w:p>
          <w:p w:rsidR="00A77B3E">
            <w:pPr>
              <w:numPr>
                <w:ilvl w:val="0"/>
                <w:numId w:val="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Για τους ΕΣ της κοινωνικής ένταξης, προβλέπονται δράσεις κυρίως συστημικού χαρακτήρα συμβάλλοντας στη θεματική συγκέντρωση του </w:t>
            </w:r>
            <w:r>
              <w:rPr>
                <w:rFonts w:ascii="Times New Roman" w:eastAsia="Times New Roman" w:hAnsi="Times New Roman" w:cs="Times New Roman"/>
                <w:b/>
                <w:bCs/>
                <w:i w:val="0"/>
                <w:vanish w:val="0"/>
                <w:color w:val="000000"/>
                <w:sz w:val="24"/>
              </w:rPr>
              <w:t>28%</w:t>
            </w:r>
            <w:r>
              <w:rPr>
                <w:rFonts w:ascii="Times New Roman" w:eastAsia="Times New Roman" w:hAnsi="Times New Roman" w:cs="Times New Roman"/>
                <w:b w:val="0"/>
                <w:i w:val="0"/>
                <w:vanish w:val="0"/>
                <w:color w:val="000000"/>
                <w:sz w:val="24"/>
              </w:rPr>
              <w:t xml:space="preserve"> των πόρων (ΚΣ) του ΕΚΤ+ της χώρας. Ομοίως και για τις δράσεις για την καταπολέμηση της παιδικής φτώχειας.</w:t>
            </w:r>
          </w:p>
          <w:p w:rsidR="00A77B3E">
            <w:pPr>
              <w:numPr>
                <w:ilvl w:val="0"/>
                <w:numId w:val="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Για τη στήριξη των κοινωνικών εταίρων και των οργανώσεων της κοινωνίας των πολιτών (με το </w:t>
            </w:r>
            <w:r>
              <w:rPr>
                <w:rFonts w:ascii="Times New Roman" w:eastAsia="Times New Roman" w:hAnsi="Times New Roman" w:cs="Times New Roman"/>
                <w:b/>
                <w:bCs/>
                <w:i w:val="0"/>
                <w:vanish w:val="0"/>
                <w:color w:val="000000"/>
                <w:sz w:val="24"/>
              </w:rPr>
              <w:t>0,65%</w:t>
            </w:r>
            <w:r>
              <w:rPr>
                <w:rFonts w:ascii="Times New Roman" w:eastAsia="Times New Roman" w:hAnsi="Times New Roman" w:cs="Times New Roman"/>
                <w:b w:val="0"/>
                <w:i w:val="0"/>
                <w:vanish w:val="0"/>
                <w:color w:val="000000"/>
                <w:sz w:val="24"/>
              </w:rPr>
              <w:t xml:space="preserve"> των πόρων (ΚΣ) του ΕΚΤ+ της χώρας), έχει προβλεφθεί στην Προτεραιότητα 1 ειδική μέριμνα για τη θεσμική ενδυνάμωσή τους καθώς και ανάληψη δραστηριοτήτων από κοινού με τους κοινωνικούς εταίρους σε όλες τις Προτεραιότητες του Προγράμματος.</w:t>
            </w:r>
          </w:p>
          <w:p w:rsidR="00A77B3E">
            <w:pPr>
              <w:numPr>
                <w:ilvl w:val="0"/>
                <w:numId w:val="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την κοινωνική καινοτομία, έχει προβλεφθεί ειδική Προτεραιότητα, προκειμένου να ενταχθούν δράσεις καινοτομίας όλων των ΕΣ του ΠΑΔΚΣ.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συμβάλλει:</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Στις αρχές του </w:t>
            </w:r>
            <w:del w:id="5265" w:author="SFC2021" w:date="2025-12-22T16:11:21Z">
              <w:r>
                <w:rPr>
                  <w:rFonts w:ascii="Times New Roman" w:eastAsia="Times New Roman" w:hAnsi="Times New Roman" w:cs="Times New Roman"/>
                  <w:b/>
                  <w:bCs/>
                  <w:i w:val="0"/>
                  <w:vanish w:val="0"/>
                  <w:color w:val="000000"/>
                  <w:sz w:val="24"/>
                </w:rPr>
                <w:delText>Ευρωπαϊκού Πυλώνα Κοινωνικών Δικαιωμάτων</w:delText>
              </w:r>
            </w:del>
            <w:ins w:id="5266" w:author="SFC2021" w:date="2025-12-22T16:11:21Z">
              <w:r>
                <w:rPr>
                  <w:rFonts w:ascii="Times New Roman" w:eastAsia="Times New Roman" w:hAnsi="Times New Roman" w:cs="Times New Roman"/>
                  <w:b/>
                  <w:bCs/>
                  <w:i w:val="0"/>
                  <w:vanish w:val="0"/>
                  <w:color w:val="000000"/>
                  <w:sz w:val="24"/>
                </w:rPr>
                <w:t>ΕΠΚΔ</w:t>
              </w:r>
            </w:ins>
            <w:r>
              <w:rPr>
                <w:rFonts w:ascii="Times New Roman" w:eastAsia="Times New Roman" w:hAnsi="Times New Roman" w:cs="Times New Roman"/>
                <w:b/>
                <w:bCs/>
                <w:i w:val="0"/>
                <w:vanish w:val="0"/>
                <w:color w:val="000000"/>
                <w:sz w:val="24"/>
              </w:rPr>
              <w:t>,</w:t>
            </w:r>
            <w:r>
              <w:rPr>
                <w:rFonts w:ascii="Times New Roman" w:eastAsia="Times New Roman" w:hAnsi="Times New Roman" w:cs="Times New Roman"/>
                <w:b w:val="0"/>
                <w:i w:val="0"/>
                <w:vanish w:val="0"/>
                <w:color w:val="000000"/>
                <w:sz w:val="24"/>
              </w:rPr>
              <w:t xml:space="preserve"> καθώς όλες οι παρεμβάσεις που σχεδιάζονται απαντούν και στα 3 Κεφάλαια του Πυλώνα.</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εφαρμογή του Εθνικού Σχεδίου Δράσης για τα δικαιώματα των ατόμων με αναπηρία, ιδιαίτερα ως προς τους στόχους αυτού που αφορούν στην απασχόληση, εκπαίδευση και κατάρτιση, ανεξάρτητη διαβίωση, παιδιά με αναπηρία, κ.α.</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προώθηση της γαλάζιας ανάπτυξης, σύμφωνα με τις προτεραιότητες της Ανακοίνωσης της Επιτροπής σχετικά με μία νέα προσέγγιση για τη βιώσιμη γαλάζια οικονομία στην ΕΕ – Μετασχηματισμός της γαλάζιας οικονομίας της ΕΕ για ένα βιώσιμο μέλλον καθώς αποτελεί και πυλώνα προτεραιότητας για την Ελλάδα.</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Στις απαιτήσεις για την αντιμετώπιση της κλιματικής αλλαγής καθώς έχει δοθεί ιδιαίτερη βαρύτητα ώστε οι παρεμβάσεις που συμπεριλαμβάνονται να συμβάλουν στις δεσμεύσεις και τους στόχους της Συμφωνίας του Παρισιού. Ενδεικτικά, έχουν συμπεριληφθεί δράσεις στους τομείς της εκπαίδευσης, της κατάρτισης, της ΔΒΜ και της καινοτομίας, οι οποίες θα επανεξεταστούν στο πλαίσιο της ενδιάμεσης αξιολόγησης.</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Εθνική Στρατηγική Έξυπνης Εξειδίκευσης 2021-2027, λαμβάνοντας υπόψη κατά την ενεργοποίηση δράσεων τα αποτελέσματα της διαδικασίας επιχειρηματικής ανακάλυψης σε εθνικό επίπεδο και του τρόπου που επιδρούν στις απαιτούμενες γνώσεις/δεξιότητες στα συστήματα εκπαίδευσης και κατάρτισης.</w:t>
            </w:r>
          </w:p>
          <w:p w:rsidR="00A77B3E">
            <w:pPr>
              <w:numPr>
                <w:ilvl w:val="0"/>
                <w:numId w:val="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Εθνικό Σχέδιο Διαχείρισης Κινδύνου Καταστροφών, στο βαθμό που δύναται να ανταποκριθεί (όπως συνέβη κατά την ΠΠ 2014-2020 για την αντιμετώπιση της υγειονομικής κρίσης).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δεσμεύεται ως προς:</w:t>
            </w:r>
          </w:p>
          <w:p w:rsidR="00A77B3E">
            <w:pPr>
              <w:numPr>
                <w:ilvl w:val="0"/>
                <w:numId w:val="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διασφάλιση της αρχής της ισότητας ευκαιριών, της ένταξης και της καταπολέμησης κάθε μορφής διακρίσεων καθώς και της διασφάλισης της προσβασιμότητας στα ΑμεΑ, η οποία διατρέχει οριζόντια το Πρόγραμμα (σύμφωνα με το άρθρο 9 - Οριζόντιες αρχές του ΚΚΔ),</w:t>
            </w:r>
          </w:p>
          <w:p w:rsidR="00A77B3E">
            <w:pPr>
              <w:numPr>
                <w:ilvl w:val="0"/>
                <w:numId w:val="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διασφάλιση της πρόσβασης σε ανοικτά δεδομένα και την τήρηση της οδηγίας Open Data Directive (Directive (EU)2019/1024),</w:t>
            </w:r>
          </w:p>
          <w:p w:rsidR="00A77B3E">
            <w:pPr>
              <w:numPr>
                <w:ilvl w:val="0"/>
                <w:numId w:val="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χορήγηση στήριξης στις πράξεις στις οποίες αποδίδεται σφραγίδα αριστείας, σύμφωνα με το άρθρο 73 παρ, 4 του ΚΚΔ και τις προϋποθέσεις ότι οι εν λόγω πράξεις πληρούν τις απαιτήσεις που ορίζονται στην παράγραφο 2 στοιχεία α), β) και ζ).</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sectPr>
          <w:headerReference w:type="even" r:id="rId4"/>
          <w:headerReference w:type="default" r:id="rId5"/>
          <w:footerReference w:type="even" r:id="rId6"/>
          <w:footerReference w:type="default" r:id="rId7"/>
          <w:headerReference w:type="first" r:id="rId8"/>
          <w:footerReference w:type="first" r:id="rId9"/>
          <w:pgSz w:w="11906" w:h="16838"/>
          <w:pgMar w:top="720" w:right="936" w:bottom="864" w:left="720" w:header="0" w:footer="72" w:gutter="0"/>
          <w:cols w:space="708"/>
          <w:noEndnote/>
          <w:docGrid w:linePitch="360"/>
        </w:sect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 Στρατηγική του προγράμματος: βασικές προκλήσεις και μέτρα πολιτικής</w:t>
      </w:r>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5267" w:name="_Toc256000434"/>
      <w:bookmarkStart w:id="5268" w:name="_Toc256000555"/>
      <w:bookmarkStart w:id="5269" w:name="_Toc256000001"/>
      <w:r>
        <w:rPr>
          <w:rFonts w:ascii="TimesNewRoman" w:eastAsia="TimesNewRoman" w:hAnsi="TimesNewRoman" w:cs="TimesNewRoman"/>
          <w:b w:val="0"/>
          <w:i w:val="0"/>
          <w:vanish w:val="0"/>
          <w:color w:val="000000"/>
          <w:sz w:val="24"/>
        </w:rPr>
        <w:t>Πίνακας 1</w:t>
      </w:r>
      <w:bookmarkEnd w:id="5269"/>
      <w:bookmarkEnd w:id="5268"/>
      <w:bookmarkEnd w:id="5267"/>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5057"/>
        <w:gridCol w:w="5057"/>
        <w:gridCol w:w="5058"/>
      </w:tblGrid>
      <w:tr>
        <w:tblPrEx>
          <w:tblW w:w="100%" w:type="pct"/>
        </w:tblPrEx>
        <w:trPr>
          <w:cantSplit w:val="0"/>
          <w:trHeight w:val="160"/>
          <w:tblHeader/>
        </w:trPr>
        <w:tc>
          <w:tcPr>
            <w:tcW w:w="33%"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Στόχος πολιτικής ή ειδικός στόχος ΤΔΜ</w:t>
            </w:r>
          </w:p>
        </w:tc>
        <w:tc>
          <w:tcPr>
            <w:tcW w:w="33%"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Ειδικός στόχος ή ειδική προτεραιότητα*</w:t>
            </w:r>
          </w:p>
        </w:tc>
        <w:tc>
          <w:tcPr>
            <w:tcW w:w="33%"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Αιτιολόγηση (περίληψη)</w:t>
            </w:r>
          </w:p>
        </w:tc>
      </w:tr>
      <w:tr>
        <w:tblPrEx>
          <w:tblW w:w="100%" w:type="pct"/>
        </w:tblPrEx>
        <w:trPr>
          <w:cantSplit w:val="0"/>
          <w:trHeight w:val="160"/>
          <w:tblHeader w:val="0"/>
        </w:trPr>
        <w:tc>
          <w:tcPr>
            <w:tcW w:w="33%"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33%"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Η «Ενίσχυση της Απασχόλησης και η αντιμετώπιση της μακροχρόνιας ανεργίας» αποτελεί τον 1ο Στρατηγικό Στόχο της νέας </w:t>
            </w:r>
            <w:del w:id="5270" w:author="SFC2021" w:date="2025-12-22T16:11:21Z">
              <w:r>
                <w:rPr>
                  <w:rFonts w:ascii="TimesNewRoman" w:eastAsia="TimesNewRoman" w:hAnsi="TimesNewRoman" w:cs="TimesNewRoman"/>
                  <w:b w:val="0"/>
                  <w:i w:val="0"/>
                  <w:vanish w:val="0"/>
                  <w:color w:val="000000"/>
                  <w:sz w:val="24"/>
                </w:rPr>
                <w:delText>Εθνικής Στρατηγικής για τις Ενεργητικές Πολιτικές Απασχόλησης (ΕΣ-ΕΠΑ)</w:delText>
              </w:r>
            </w:del>
            <w:ins w:id="5271" w:author="SFC2021" w:date="2025-12-22T16:11:21Z">
              <w:r>
                <w:rPr>
                  <w:rFonts w:ascii="TimesNewRoman" w:eastAsia="TimesNewRoman" w:hAnsi="TimesNewRoman" w:cs="TimesNewRoman"/>
                  <w:b w:val="0"/>
                  <w:i w:val="0"/>
                  <w:vanish w:val="0"/>
                  <w:color w:val="000000"/>
                  <w:sz w:val="24"/>
                </w:rPr>
                <w:t>ΕΣ-ΕΠΑ</w:t>
              </w:r>
            </w:ins>
            <w:r>
              <w:rPr>
                <w:rFonts w:ascii="TimesNewRoman" w:eastAsia="TimesNewRoman" w:hAnsi="TimesNewRoman" w:cs="TimesNewRoman"/>
                <w:b w:val="0"/>
                <w:i w:val="0"/>
                <w:vanish w:val="0"/>
                <w:color w:val="000000"/>
                <w:sz w:val="24"/>
              </w:rPr>
              <w:t xml:space="preserve"> και στοχεύει στην αντιμετώπιση των υψηλών ποσοστών γενικής ανεργίας του πληθυσμού, των μακροχρόνια ανέργων και των γυναικών και των περιφερειακών ανισοτήτων. Ο ΕΣ ανταποκρίνεται στην ανάγκη αύξησης της απασχόλησης του ανθρώπινου δυναμικού, στη διευκόλυνση της πρόσβασης στην αγορά εργασίας και στη μείωση της αναντιστοιχίας μεταξύ προσφοράς και ζήτησης. Μέσω του ΕΣ θα επιδιωχθεί η θεραπεία σημαντικών προβλημάτων της αγοράς εργασίας όπως η παρατεταμένη διατήρηση της ανεργίας κυρίως σε ομάδες με υψηλά ποσοστά ανεργίας, (μακροχρόνια άνεργοι, γυναίκες, άνεργοι με χαμηλά τυπικά προσόντα, ΑμεΑ). Με βάση τη νέα </w:t>
            </w:r>
            <w:del w:id="5272" w:author="SFC2021" w:date="2025-12-22T16:11:21Z">
              <w:r>
                <w:rPr>
                  <w:rFonts w:ascii="TimesNewRoman" w:eastAsia="TimesNewRoman" w:hAnsi="TimesNewRoman" w:cs="TimesNewRoman"/>
                  <w:b w:val="0"/>
                  <w:i w:val="0"/>
                  <w:vanish w:val="0"/>
                  <w:color w:val="000000"/>
                  <w:sz w:val="24"/>
                </w:rPr>
                <w:delText>Εθνική Στρατηγική για τις Ενεργητικές Πολιτικές Απασχόλησης και τη νέα Εθνική Στρατηγική για την Αναβάθμιση των Δεξιοτήτων του Εργατικού Δυναμικού και τη Διασύνδεση με την Αγορά Εργασίας</w:delText>
              </w:r>
            </w:del>
            <w:ins w:id="5273" w:author="SFC2021" w:date="2025-12-22T16:11:21Z">
              <w:r>
                <w:rPr>
                  <w:rFonts w:ascii="TimesNewRoman" w:eastAsia="TimesNewRoman" w:hAnsi="TimesNewRoman" w:cs="TimesNewRoman"/>
                  <w:b w:val="0"/>
                  <w:i w:val="0"/>
                  <w:vanish w:val="0"/>
                  <w:color w:val="000000"/>
                  <w:sz w:val="24"/>
                </w:rPr>
                <w:t>ΕΣ-ΕΠΑ και τη νέα ΕΣ-ΕΔΕΔΔΑΕ</w:t>
              </w:r>
            </w:ins>
            <w:r>
              <w:rPr>
                <w:rFonts w:ascii="TimesNewRoman" w:eastAsia="TimesNewRoman" w:hAnsi="TimesNewRoman" w:cs="TimesNewRoman"/>
                <w:b w:val="0"/>
                <w:i w:val="0"/>
                <w:vanish w:val="0"/>
                <w:color w:val="000000"/>
                <w:sz w:val="24"/>
              </w:rPr>
              <w:t>, το νέο μοντέλο των ΕΠΑ που θα εφαρμοστεί σταδιακά σε ολόκληρη την χώρα με βάση και τα αποτελέσματα του πιλοτικού προγράμματος της Ελευσίνας, θα βασιστεί σε νέα εργαλεία όπως το Ψηφιακό Μητρώο ΔΥΠΑ, η Ψηφιακή Κάρτα Απασχόλησης και το Ψηφιακό Ατομικό Σχέδιο Δράσης. Έμφαση δίνεται στην εξατομικευμένη υποστήριξη των ανέργων μέσω της ενίσχυσης των εργασιακών συμβούλων και στην ανάπτυξη νέου πλαισίου υποχρεώσεων των ανέργων έναντι των υπηρεσιών απασχόλησης με παροχή διαδρομών αναβάθμισης δεξιοτήτων και πιστοποίησης γνώσεων. Στο Ν. 4921/2022 προβλέπεται επίσης, η θέσπιση Ατομικού Λογαριασμού Δεξιοτήτων / Διά Βίου Μάθησης, η δημιουργία κεντρικής πύλης «Ενιαία Ψηφιακή Πύλη για τις Δεξιότητες» (skills.gov.gr), η Κατάρτιση Μητρώου επιλέξιμων παρόχων επιδοτούμενης επαγγελματικής κατάρτισης κ.α. Ο σχεδιασμός προγραμμάτων και δράσεων διενεργείται με βάση τη διάγνωση αναγκών αγοράς εργασίας και ανέργων σε περιφερειακό και τοπικό επίπεδο συνυπολογίζοντας τις αναπτυξιακές προτεραιότητες της οικονομίας (ψηφιακή ανάπτυξη, πράσινη και γαλάζια οικονομία). Ο ΕΣ ανταποκρίνεται και στις ανάγκες προώθησης της απασχόλησης για του Νέους ΕΑΕΚ (15-29 ετών) και συμπεριλαμβάνεται στην Ειδική Προτεραιότητα 5 του ΠΑΔΚΣ.</w:t>
            </w:r>
            <w:ins w:id="5274" w:author="SFC2021" w:date="2025-12-22T16:11:21Z">
              <w:r>
                <w:rPr>
                  <w:rFonts w:ascii="TimesNewRoman" w:eastAsia="TimesNewRoman" w:hAnsi="TimesNewRoman" w:cs="TimesNewRoman"/>
                  <w:b w:val="0"/>
                  <w:i w:val="0"/>
                  <w:vanish w:val="0"/>
                  <w:color w:val="000000"/>
                  <w:sz w:val="24"/>
                </w:rPr>
                <w:t xml:space="preserve"> Επίσης, ο ΕΣ θα συμβάλλει και στην ανάπτυξη δεξιοτήτων στις νέες προτεραιότητες της Ένωσης (αμυντική βιομηχανία/ αμυντικές τεχνολογίες, πολιτική προστασία και ετοιμότητα, κυβερνοασφάλεια).</w:t>
              </w:r>
            </w:ins>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Ο ΕΣ περιλαμβάνει δράσεις που εντάσσονται στη νέα Εθνική Στρατηγική για τις Ενεργητικές Πολιτικές Απασχόλησης (ΕΣ-ΕΠΑ) και τη νέα Εθνική Στρατηγική για την Αναβάθμιση των Δεξιοτήτων του Εργατικού Δυναμικού και τη Διασύνδεση με την Αγορά Εργασίας (ΕΣ-ΕΔΕΔΔΑΕ) και συμπληρώνει και καθιστά αποτελεσματικές τις δράσεις των ΕΠΑ του Προγράμματος. Ειδικότερα, περιλαμβάνονται δράσεις αναφορικά με : α) την υποστήριξη του επανασχεδιασμού των ΕΠΑ, στο πλαίσιο της αναμόρφωσης του θεσμικού πλαισίου για την αγορά εργασίας με βάση το Ν.4921/2022 του ΥΠΕΚΥ, το οποίο ρυθμίζει βασικά θέματα της νέας Στρατηγικής του ΥΠΕΚΥ αναφορικά με το νέο μοντέλο των ΕΠΑ και συνδέεται με τη νέα ΕΣ-ΕΔΕΔΔΑΕ. β) τον εκσυγχρονισμό της Δημόσιας Υπηρεσίας Απασχόλησης (ΔΥΠΑ) (τ. ΟΑΕΔ). Με βάση το Ν.4921/2022 του ΥΠΕΚΥ απαιτείται η περαιτέρω επιχειρησιακή βελτίωση και εκσυγχρονισμός της ΔΥΠΑ κυρίως ως προς τον ψηφιακό μετασχηματισμό, προκειμένου να διευρυνθεί το πλαίσιο των προσβάσιμων υπηρεσιών και να καλυφθεί η γεωγραφική απόσταση και έκταση. γ) τη διεύρυνση του Μηχανισμού Διάγνωσης Αναγκών της Αγοράς Εργασίας, με την ανάπτυξη ενιαίας πύλης πληροφόρησης και πρόβλεψης των εργασιακών αναγκών και ζήτησης, καθώς αποτελεί το κύριο προληπτικό εργαλείο των αλλαγών στην αγορά εργασίας και συμβάλλει στο στρατηγικό σχεδιασμό μέτρων πολιτικής για την απασχόληση, την εκπαίδευση και τις δράσεις ανάπτυξης του ανθρώπινου δυναμικού σε τοπικό, περιφερειακό, επιχειρησιακό και κλαδικό επίπεδο. δ) την ενίσχυση του θεσμού της Κοινωνικής Οικονομίας (στη βάση της υπό διαμόρφωσης Στρατηγικής για την Ανάπτυξη της Κοινωνικής Επιχειρηματικότητας και τη σχετική Ευρωπαϊκή Στρατηγική), με στόχο την ενθάρρυνση επιχειρηματικών πρωτοβουλιών και τη δημιουργία θέσεων εργασίας, μέσω δράσεων συμβουλευτικής και υποστήριξης υφιστάμενων, νέων και δυνητικών επιχειρηματιών, τη δημιουργία θερμοκοιτίδων κοινωνικής επιχειρηματικότητας, και άλλες δράσεις ενίσχυσης των φορέων ΚΑΛΟ και του τομέα γενικότερα. ε) τη θεσμική ενδυνάμωση των κοινωνικών εταίρων και των οργανώσεων της κοινωνίας των πολιτών, με σκοπό την ουσιαστική συμμετοχή τους σε παρεμβάσεις εκπαίδευσης, απασχόλησης και κοινωνικής ένταξης.</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επιλογή του ΕΣ σχετίζεται με την αντιμετώπιση του «χάσματος» μεταξύ γυναικών και ανδρών σε δείκτες και μεγέθη της αγοράς εργασίας και την ανάγκη προώθησης της γυναικείας απασχόλησης, καθώς το ποσοστό απασχόλησης γυναικών βρίσκεται σε χαμηλά επίπεδα (51,3%, έναντι 68,2% στην ΕΕ), κατατάσσοντας τη χώρα στην τελευταία θέση της ΕΕ ως προς τον Δείκτη Ισότητας των Φύλων για το 2020 (EIGE). Λαμβάνοντας υπόψη τα ανωτέρω αλλά και τις σχετικές Συστάσεις της ΕΕ στην Ελλάδα (CR 2019 – Annex D) απαιτείται η ανάπτυξη πρόσθετων πολιτικών για την ισορροπία μεταξύ επαγγελματικής και ιδιωτικής ζωής και την αποδέσμευση των γυναικών από τις υποχρεώσεις φροντίδας παιδιών και εξαρτωμένων μελών. Το Εθνικό Σχέδιο Δράσης για την Ισότητα των Φύλων 2021-2025 δίνει έμφαση : α) στη συμμετοχή των γυναικών στην αγορά εργασίας, συμπεριλαμβανομένων των γυναικών με αναπηρία και των μητέρων/κηδεμόνων ατόμων με αναπηρία, β) στην παροχή κινήτρων στις επιχειρήσεις για την προώθηση καινοτόμων τρόπων οργάνωσης της εργασίας, γ) στην πρόληψη και καταπολέμηση της έμφυλης και ενδοοικογενειακής βίας, δ) στην ενσωμάτωση της διάστασης του φύλου σε όλες τις τομεακές πολιτικές και στην αντιμετώπιση της δημογραφικής κρίσης, λόγω της χαμηλής γονιμότητας που απαιτεί τη δημιουργία των προϋποθέσεων για δημογραφική αύξηση. Λαμβάνοντας υπόψη τα ανωτέρω, στο πλαίσιο του ΕΣ προβλέπονται δράσεις συστημικού χαρακτήρα για τη βελτίωση της ποιότητας σχεδιασμού πολιτικών για την ισότητα και την ενίσχυση της θέση των γυναικών στην αγορά εργασίας, δράσεις προώθησης των γυναικών στην απασχόληση, δράσεις εισαγωγής σύγχρονων μεθόδων οργάνωσης εργασίας και βελτίωσης της θέσης των γυναικών στην αγορά εργασίας και δράσεις εναρμόνισης οικογενειακής και επαγγελματικής ζωής. Οι σχετικές δράσεις δύναται να συμβάλλουν στην Ευρωπαϊκή Πρωτοβουλία «Εγγύηση για το Παιδί». Τέλος, προβλέπονται συστημικές δράσεις Δημογραφικής πολιτικής με στόχο την αντιμετώπιση των προβλημάτων που αντιμετωπίζει η χώρα λόγω της μακροχρόνιας δημογραφικής κρίσης.</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Στο πλαίσιο συντονισμού και προγραμματισμού των ενεργειών για την παροχή εξατομικευμένων μέτρων προς τους εργαζόμενους </w:t>
            </w:r>
            <w:ins w:id="5275" w:author="SFC2021" w:date="2025-12-22T16:11:21Z">
              <w:r>
                <w:rPr>
                  <w:rFonts w:ascii="TimesNewRoman" w:eastAsia="TimesNewRoman" w:hAnsi="TimesNewRoman" w:cs="TimesNewRoman"/>
                  <w:b w:val="0"/>
                  <w:i w:val="0"/>
                  <w:vanish w:val="0"/>
                  <w:color w:val="000000"/>
                  <w:sz w:val="24"/>
                </w:rPr>
                <w:t xml:space="preserve">συμπεριλαμβανομένων των εργαζομένων σε επισφαλείς θέσεις εργασίας </w:t>
              </w:r>
            </w:ins>
            <w:r>
              <w:rPr>
                <w:rFonts w:ascii="TimesNewRoman" w:eastAsia="TimesNewRoman" w:hAnsi="TimesNewRoman" w:cs="TimesNewRoman"/>
                <w:b w:val="0"/>
                <w:i w:val="0"/>
                <w:vanish w:val="0"/>
                <w:color w:val="000000"/>
                <w:sz w:val="24"/>
              </w:rPr>
              <w:t>των επιχειρήσεων που βρίσκονται σε αναδιάρθρωση και προς τους ανέργους που έχασαν τη θέση εργασίας τους λόγω αναδιαρθρώσεων, προβλέπονται δράσεις για την αναβάθμιση δεξιοτήτων</w:t>
            </w:r>
            <w:ins w:id="5276" w:author="SFC2021" w:date="2025-12-22T16:11:21Z">
              <w:r>
                <w:rPr>
                  <w:rFonts w:ascii="TimesNewRoman" w:eastAsia="TimesNewRoman" w:hAnsi="TimesNewRoman" w:cs="TimesNewRoman"/>
                  <w:b w:val="0"/>
                  <w:i w:val="0"/>
                  <w:vanish w:val="0"/>
                  <w:color w:val="000000"/>
                  <w:sz w:val="24"/>
                </w:rPr>
                <w:t xml:space="preserve"> εργαζομένων συμπεριλαμβανομένων των</w:t>
              </w:r>
            </w:ins>
            <w:r>
              <w:rPr>
                <w:rFonts w:ascii="TimesNewRoman" w:eastAsia="TimesNewRoman" w:hAnsi="TimesNewRoman" w:cs="TimesNewRoman"/>
                <w:b w:val="0"/>
                <w:i w:val="0"/>
                <w:vanish w:val="0"/>
                <w:color w:val="000000"/>
                <w:sz w:val="24"/>
              </w:rPr>
              <w:t xml:space="preserve"> εργαζομένων σε επισφαλείς θέσεις εργασίας και εργαζομένων σε φθίνοντες κλάδους, μέσω πιστοποίησης επαγγελματικών προσόντων, συμπεριλαμβανομένου εξατομικευμένου επαγγελματικού προσανατολισμού και καθοδήγησης, καθώς και οριζόντιες δράσεις για την υποστήριξη και την καθοδήγηση των πολύ μικρών επιχειρήσεων και των αυτοαπασχολουμένων. Στο πλαίσιο του ΠΑΔΚΣ ο ΕΣ θα συμβάλει στην υλοποίηση δράσεων δια βίου καθοδήγησης, απόκτησης και αναβάθμισης ψηφιακών και τεχνικών δεξιοτήτων και των δεξιοτήτων που απαιτούνται </w:t>
            </w:r>
            <w:del w:id="5277" w:author="SFC2021" w:date="2025-12-22T16:11:21Z">
              <w:r>
                <w:rPr>
                  <w:rFonts w:ascii="TimesNewRoman" w:eastAsia="TimesNewRoman" w:hAnsi="TimesNewRoman" w:cs="TimesNewRoman"/>
                  <w:b w:val="0"/>
                  <w:i w:val="0"/>
                  <w:vanish w:val="0"/>
                  <w:color w:val="000000"/>
                  <w:sz w:val="24"/>
                </w:rPr>
                <w:delText>στους τομείς της πράσινης και γαλάζιας οικονομίας, μόνον για τους εργαζομένους και αυτοαπασχολούμενους</w:delText>
              </w:r>
            </w:del>
            <w:ins w:id="5278" w:author="SFC2021" w:date="2025-12-22T16:11:21Z">
              <w:r>
                <w:rPr>
                  <w:rFonts w:ascii="TimesNewRoman" w:eastAsia="TimesNewRoman" w:hAnsi="TimesNewRoman" w:cs="TimesNewRoman"/>
                  <w:b w:val="0"/>
                  <w:i w:val="0"/>
                  <w:vanish w:val="0"/>
                  <w:color w:val="000000"/>
                  <w:sz w:val="24"/>
                </w:rPr>
                <w:t>στις νέες προτεραιότητες της ΕΕ (αμυντική βιομηχανία/ αμυντικές τεχνολογίες, πολιτική ετοιμότητα, κυβερνοασφάλεια) για τους εργαζομένους του Δημόσιου καθώς και του ιδιωτικού τομέα συμπεριλαμβανομένων των εργαζομένων</w:t>
              </w:r>
            </w:ins>
            <w:r>
              <w:rPr>
                <w:rFonts w:ascii="TimesNewRoman" w:eastAsia="TimesNewRoman" w:hAnsi="TimesNewRoman" w:cs="TimesNewRoman"/>
                <w:b w:val="0"/>
                <w:i w:val="0"/>
                <w:vanish w:val="0"/>
                <w:color w:val="000000"/>
                <w:sz w:val="24"/>
              </w:rPr>
              <w:t xml:space="preserve"> σε επισφαλείς θέσεις εργασίας (αναστολή, επίσχεση, μερική απασχόληση, εκ περιτροπής, διαθεσιμότητα)</w:t>
            </w:r>
            <w:del w:id="5279" w:author="SFC2021" w:date="2025-12-22T16:11:21Z">
              <w:r>
                <w:rPr>
                  <w:rFonts w:ascii="TimesNewRoman" w:eastAsia="TimesNewRoman" w:hAnsi="TimesNewRoman" w:cs="TimesNewRoman"/>
                  <w:b w:val="0"/>
                  <w:i w:val="0"/>
                  <w:vanish w:val="0"/>
                  <w:color w:val="000000"/>
                  <w:sz w:val="24"/>
                </w:rPr>
                <w:delText>, σε συνεργασία και με τους κοινωνικούς εταίρους</w:delText>
              </w:r>
            </w:del>
            <w:r>
              <w:rPr>
                <w:rFonts w:ascii="TimesNewRoman" w:eastAsia="TimesNewRoman" w:hAnsi="TimesNewRoman" w:cs="TimesNewRoman"/>
                <w:b w:val="0"/>
                <w:i w:val="0"/>
                <w:vanish w:val="0"/>
                <w:color w:val="000000"/>
                <w:sz w:val="24"/>
              </w:rPr>
              <w:t xml:space="preserve">. Απαιτείται η ανάπτυξη δεξιοτήτων του εργαζόμενου ανθρώπινου δυναμικού και ιδίως αυτών που πλήττονται από τις αλλαγές/κρίσεις που επέρχονται στην αγορά εργασίας για την ισότιμη πρόσβαση σε ποιοτικά προγράμματα ανάπτυξης δεξιοτήτων και κατάρτισης με απώτερο στόχο να αποκτήσουν όλες τις απαραίτητες δεξιότητες που αυξάνουν την απασχολησιμότητά τους </w:t>
            </w:r>
            <w:del w:id="5280" w:author="SFC2021" w:date="2025-12-22T16:11:21Z">
              <w:r>
                <w:rPr>
                  <w:rFonts w:ascii="TimesNewRoman" w:eastAsia="TimesNewRoman" w:hAnsi="TimesNewRoman" w:cs="TimesNewRoman"/>
                  <w:b w:val="0"/>
                  <w:i w:val="0"/>
                  <w:vanish w:val="0"/>
                  <w:color w:val="000000"/>
                  <w:sz w:val="24"/>
                </w:rPr>
                <w:delText>και την προσαρμοστικότητα τους στην αλλαγή (ψηφιακή, πράσινη μετάβαση), λόγω και των νέων συνθηκών που έχει επιφέρει στην απασχόληση η ταχεία εξάπλωση της τηλεργασίας με βάση και τις επιπτώσεις της πανδημίας.</w:delText>
              </w:r>
            </w:del>
            <w:ins w:id="5281" w:author="SFC2021" w:date="2025-12-22T16:11:21Z">
              <w:r>
                <w:rPr>
                  <w:rFonts w:ascii="TimesNewRoman" w:eastAsia="TimesNewRoman" w:hAnsi="TimesNewRoman" w:cs="TimesNewRoman"/>
                  <w:b w:val="0"/>
                  <w:i w:val="0"/>
                  <w:vanish w:val="0"/>
                  <w:color w:val="000000"/>
                  <w:sz w:val="24"/>
                </w:rPr>
                <w:t xml:space="preserve">στις νέες προτεραιότητες της ΕΕ (αμυντική βιομηχανία/ αμυντικές τεχνολογίες, πολιτική ετοιμότητα, κυβερνοασφάλεια). </w:t>
              </w:r>
            </w:ins>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ανάγκη επιλογής του ΕΣ αναδεικνύεται καθώς: α) η συμμετοχή στην προσχολική εκπαίδευση και φροντίδα υπολείπεται σημαντικά του μ.ο. της Ε.Ε (GCR 2020), β) το ποσοστό χαμηλών επιδόσεων των μαθητών σε βασικές και ήπιες δεξιότητες παραμένει υψηλό (ΟΟΣΑ 2018), γ) υπάρχει έλλειμμα ψηφιακών δεξιοτήτων σε όλες τις ηλικίες (DESI 2020), δ) το ποσοστό απασχόλησης των αποφοίτων τριτοβάθμιας εκπαίδευσης είναι το χαμηλότερο στην ΕΕ (ΕΠΕΚ 2020), ε) η ελκυστικότητα και αποτελεσματικότητα της ΕΕΚ παραμένει σε χαμηλά επίπεδα (GCR 2020), στ) το χαμηλό ποσοστό πρόσφατα αποφοίτων ΕΕΚ (1-3 έτη) ηλικίας 20-34 ετών που απασχολούνται (ΕΠΕΚ2020) και ζ) τα βελτιωμένα ποσοστά απασχόλησης αποφοίτων ΕΕΚ, συνηγορώντας στη συνέχιση στοχευμένων παρεμβάσεων (ΕΠΕΚ 2020). Οι πρόσφατες νομοθετικές εξελίξεις [Ν.4692/2020, Ν.4823/2020, Ν.4763/2020, Ν.4653/2020, Ν.4812/2021] αποτυπώνουν το πλαίσιο της Εθνικής Στρατηγικής για την Εκπαίδευση, την Κατάρτιση, τη Δια βίου Μάθηση, και Νεολαία, λαμβάνοντας υπόψη και τα στρατηγικά κείμενα της ΕΕ. Στο πλαίσιο αυτό, ο ΕΣ προβλέπεται να συμβάλει: α) στη διασφάλιση της ποιότητας και προσβασιμότητας σε όλους, σε όλες τις βαθμίδες της τυπικής εκπαίδευσης, της τυπικής ΕΕΚ και της μη τυπικής μάθησης, β) στην εφαρμογή πλαισίου προγραμμάτων σπουδών, με στόχο την ανάπτυξη σύγχρονων δεξιοτήτων (συμπεριλαμβανομένων των ψηφιακών), γ) στην επέκταση και περαιτέρω αναβάθμιση των συστημάτων διακυβέρνησης και διασφάλισης της ποιότητας σε όλες τις βαθμίδες της εκπαίδευσης, δ) στην αναβάθμιση της ΕΕΚ με μεταρρυθμιστικές πρωτοβουλίες που εστιάζουν στη βελτίωση της ποιότητας των επιμέρους παραμέτρων, ε) στην αναδιάρθρωση και εκσυγχρονισμό των εκπαιδευτικών δραστηριοτήτων των ΑΕΙ λαμβάνοντας υπόψη τις τάσεις στην αγορά εργασίας και με προσανατολισμό προς τη βελτίωση της διεθνούς ταυτότητας τους, στ) στην ανάπτυξη δεξιοτήτων υψηλής εξειδίκευσης σχετικών με την ανάπτυξη/παραγωγή κρίσιμων τεχνολογιών σε στρατηγικούς τομείς, σύμφωνα με τους στόχους της πρωτοβουλίας STEP.</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ανάγκη επιλογής του ΕΣ αναδεικνύεται καθώς: α) διαπιστώνονται ανισότητες στην εκπαίδευση, οι οποίες λόγω της οικονομικής κρίσης επιδεινώθηκαν ειδικά αναφορικά με τη δυνατότητα πρόσβασης στην Γ’βάθμια εκπαίδευση, β) η συμπεριληπτική εκπαίδευση των ατόμων με αναπηρία και χρόνιες παθήσεις (ΑμεΑ) παρά τις βελτιώσεις υστερεί σημαντικά, αφού μόνο ένας στους δέκα λαμβάνει εξειδικευμένη υποστήριξη στη δευτεροβάθμια εκπαίδευση (Παρατηρητήριο Θεμάτων Αναπηρίας, 5ο Δελτίο Στατιστικής Πληροφόρησης, 2018) και γ) η ενίσχυση της συμμετοχής στην εκπαίδευση των παιδιών με μεταναστευτικό υπόβαθρο και ευάλωτων ομάδων του πληθυσμού αποτελεί βασική πρόκληση. Μέσω του ΕΣ θα εξυπηρετηθεί η εφαρμογή των Εθνικών Στρατηγικών για την Α/θμια και τη Β/θμια Εκπαίδευση, την Ανώτατη Εκπαίδευση και την ΕΕΚ &amp; ΔΒΜ &amp; Νεολαία αναφορικά με τη: α) σταδιακή προσαρμογή του εκπαιδευτικού συστήματος (συμπεριλαμβανομένης της επιμόρφωσης των στελεχών της εκπαίδευσης) στην κατεύθυνση της πλήρους ανάπτυξης της συμπεριληπτικής/ενταξιακής (inclusive) εκπαίδευσης για όλους, β) βελτίωση των επιδόσεων προκειμένου να μειωθεί η σχολική αποτυχία και η διαρροή που συμβάλουν στην περιθωριοποίηση, τον κοινωνικό αποκλεισμό και τη φτώχεια, γ) ένταξη των μαθητών με αναπηρία ή/και με ειδικές εκπαιδευτικές ανάγκες στη γενική εκπαίδευση και εισαγωγή τους στην Γ’βάθμια εκπαίδευση, δ) υποστήριξη δομών (Τμήματα ένταξης, ΣΜΕΑΕ, ΕΔΕΑΥ, ΚΕΣΥ) ώστε το εκπαιδευτικό σύστημα να ανταποκρίνεται στις ανάγκες των μαθητών με αναπηρία ή και ειδικές εκπαιδευτικές ανάγκες και για ένα σχολείο για όλους με όλους υιοθετώντας της αρχές της συμπεριληπτικής εκπαίδευσης, ε) βελτίωση της πρόσβασης, ενίσχυσης της συμμετοχής και ολοκλήρωσης της διαδρομής εκπαίδευσης και κατάρτισης των συμμετεχόντων με στόχο να αμβλυνθούν οι ανισότητες με βάση κοινωνικό - οικονομικά, πολιτισμικά και γεωγραφικά χαρακτηριστικά (περιθωριοποιημένες κοινότητες-Ρομά, παιδιά υπηκόων τρίτων χωρών, ασυνόδευτοι ανήλικες, κλπ). Ο σχεδιασμός των δράσεων ίσης πρόσβασης είναι συμβατός με την Πρωτοβουλία «Εγγύηση για το Παιδί» (Child Guarantee).</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ανάγκη επιλογής του ΕΣ αναδεικνύεται καθώς το εξαιρετικά χαμηλό ποσοστό ενηλίκων ηλικίας 25-64 ετών (στο σύνολο του ενεργού πληθυσμού) που συμμετέχουν σε προγράμματα επαγγελματικής κατάρτισης, απαιτεί την ανάληψη συστηματικών πρωτοβουλιών για την ενίσχυση των διαδρομών επαγγελματικής κατάρτισης, απόκτησης και αναβάθμισης δεξιοτήτων, επανειδίκευσης και γενικής εκπαίδευσης ενηλίκων. Ο ΕΣ αναμένεται να συμβάλει στους στόχους της Εθνικής Στρατηγικής για την Επαγγελματική Εκπαίδευση &amp; Κατάρτιση, τη Διά Βίου Μάθηση και τη Νεολαία για: α) την αντιμετώπιση του προβλήματος του χαμηλού ποσοστού Διά Βίου Μάθησης Ενηλίκων β) την ενίσχυση των δεξιοτήτων του γενικού πληθυσμού ώστε να αντιμετωπιστεί η έλλειψη βασικών δεξιοτήτων, η μη πλήρης υλοποίηση της ΑΕΚ, ο ελλιπής επαγγελματικός προσανατολισμός κ.α. γ) την παροχή (νέων) ευκαιριών μάθησης σε άτομα με χαμηλά εκπαιδευτικά προσόντα στο πλαίσιο των κατευθύνσεων του Πυλώνα Κοινωνικών Δικαιωμάτων καθώς και προσφοράς δεξιοτήτων στον ενήλικο πληθυσμό λόγω και των σημαντικών αλλαγών που έχουν επέλθει στην αγορά εργασίας υφιστάμενη αναντιστοιχία δεξιοτήτων δ) τη βελτίωση της προσαρμοστικότητας του ανθρώπινου δυναμικού της χώρας στις οικονομικές και κοινωνικές αλλαγές μέσω της αναβάθμισης ή/και της ανάπτυξης νέων δεξιοτήτων ε) τη συνεχή επιμόρφωση των εκπαιδευτικών, εκπαιδευτών και ακαδημαϊκού προσωπικού των ιδρυμάτων Γ’θμιας εκπαίδευσης στ) την ενίσχυση δεξιοτήτων του ερευνητικού δυναμικού.</w:t>
            </w:r>
            <w:ins w:id="5282" w:author="SFC2021" w:date="2025-12-22T16:11:21Z">
              <w:r>
                <w:rPr>
                  <w:rFonts w:ascii="TimesNewRoman" w:eastAsia="TimesNewRoman" w:hAnsi="TimesNewRoman" w:cs="TimesNewRoman"/>
                  <w:b w:val="0"/>
                  <w:i w:val="0"/>
                  <w:vanish w:val="0"/>
                  <w:color w:val="000000"/>
                  <w:sz w:val="24"/>
                </w:rPr>
                <w:t xml:space="preserve"> Επίσης, ο ΕΣ θα συμβάλλει και στην ανάπτυξη δεξιοτήτων στις νέες προτεραιότητες της Ένωσης (αμυντική βιομηχανία/ αμυντικές τεχνολογίες, πολιτική ετοιμότητα, κυβερνοασφάλεια).</w:t>
              </w:r>
            </w:ins>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Στο πλαίσιο του ΕΣ 4, η έμφαση μεταξύ άλλων θα δοθεί στη δυνατότητα για το σχεδιασμό και την υλοποίηση πολιτικών με βάση στοιχεία και δεδομένα του Εθνικού Μηχανισμού Παρακολούθησης Συντονισμού και Αξιολόγησης των πολιτικών Κοινωνικής Ένταξης και Κοινωνικής Συνοχής. Κατά τα τελευταία έτη, με τη σύσταση του Εθνικού Μηχανισμού και μέσα από την ενίσχυση του κοινωνικού διαλόγου μέσω Επιτροπών, σε εθνικό και περιφερειακό επίπεδο, τη σύσταση νέων συντονιστικών Διευθύνσεων στον πυρήνα του Εθνικού Μηχανισμού, την δημιουργία των Περιφερειακών Παρατηρητηρίων και Κέντρων Κοινότητας, ήρθησαν οι αδυναμίες προηγούμενων ετών. Στόχος της νέας Εθνικής Στρατηγικής για την Κοινωνική Ένταξη και Μείωση της Φτώχειας (ΕΣΚΕ) και του συνοδευτικού Σχεδίου Δράσης, είναι η οριοθέτηση και τεκμηρίωση των νέων στρατηγικών επιλογών του ΥΠΕΚΥ για την ανάπτυξη μίας ολοκληρωμένης πολιτικής πρόληψης και καταπολέμησης του κοινωνικού αποκλεισμού, κυρίως των ειδικών και ευάλωτων ομάδων του πληθυσμού, που διαβιούν στην Ελλάδα. Θέτει πρωτίστως τις κύριες μεταρρυθμιστικές πρωτοβουλίες και δράσεις προς την κατεύθυνση της ανασυγκρότησης της χώρας και της αναβάθμισης του κοινωνικού της ιστού, καθώς και τις νέες στρατηγικές προτεραιότητες για την κοινωνική ένταξη και την άρση φαινομένων κοινωνικού αποκλεισμού. Στο πλαίσιο της ΕΣΚΕ έχει εκπονηθεί και η Εθνική Στρατηγική για την Κοινωνική Ένταξη των Ρομά 2021-2030, η οποία θα συνδράμει στους στόχους του ΕΣ 4.η.</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ESO4.9. Προώθηση της κοινωνικοοικονομικής ένταξης υπηκόων τρίτων χωρών, συμπεριλαμβανομένων των μεταναστών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εφαρμογή πολύπλευρων ολοκληρωμένων δράσεων για την ενίσχυση της εργασιακής και κοινωνικής ένταξης των Πολιτών Τρίτων Χωρών - Δικαιούχων Διεθνούς Προστασίας είναι αναγκαία για την επίτευξη της κοινωνικής ενσωμάτωσης τους καθώς και η υλοποίηση συμπληρωματικών παρεμβάσεων μέσω του ΠΑΔΚΣ 2021-2027 σε συνεργασία με το Υπουργείο Μετανάστευσης &amp; Ασύλου σύμφωνα και με το Σχέδιο δράσης για την ενσωμάτωση και την ένταξη για την περίοδο 2021-2027 της ΕΕ, την Εθνική Στρατηγική για την ένταξη Αιτούντων Άσυλο και Δικαιούχων Διεθνούς Προστασίας και την Εθνική Στρατηγική για την Προστασία των Ασυνόδευτων Ανηλίκων. Οι Πολίτες Τρίτων Χωρών (ΠΤΧ), εκτός από χαμηλό επίπεδο διαβίωσης, βρίσκονται σε ιδιαίτερα δυσμενή θέση και εξ αιτίας της ανεργίας, της αδήλωτης εργασίας, της δυσκολίας στην αναγνώριση των δεξιοτήτων τους και στην απόκτηση των βασικών δεξιοτήτων για κοινωνική ενσωμάτωση (εκμάθηση ελληνικής γλώσσας). Επίσης, με βάση τη στρατηγική της ΕΕ για τα δικαιώματα του παιδιού, η Ελλάδα αντιμετωπίζει πάγιες και αναδυόμενες προκλήσεις για την προστασία και την εκπλήρωση των δικαιωμάτων των παιδιών που προέρχονται από τις ανωτέρω ομάδες στόχους (Child Guarantee), τα οποία αντιμετωπίζουν ανισότητες στην πρόσβαση τους στην εκπαίδευση και την κατάρτιση. Στο πλαίσιο αυτό ο ΕΣ 4.θ θα υποστηρίξει τις δράσεις που προωθούν την κοινωνική ενσωμάτωση των πολιτών τρίτων χωρών, συμπεριλαμβανομένων αυτών με αναπηρία ή/και χρόνιες παθήσεις και σε συνεργασία με αρμόδιους (βάσει καταστατικού τους) διεθνείς οργανισμούς και οργανώσεις της κοινωνίας των πολιτών.</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Στο πλαίσιο του ΕΣ 4.ια, προβλέπεται να υποστηριχθούν παρεμβάσεις κυρίως οριζόντιες και συστημικές παρεμβάσεις, όπως θα διαμορφωθούν με βάση: α) την Εθνική Στρατηγική Υγείας και αφορούν σε μεταρρυθμιστικές παρεμβάσεις για την ισότιμη πρόσβαση σε ποιοτικές υπηρεσίες ιδίως Πρωτοβάθμιας Φροντίδας Υγείας-ΠΦΥ, Μακροχρόνιας Φροντίδας και Πρόληψης. Επίσης, θα υλοποιηθούν μελέτες και συστημικές ή πιλοτικές εφαρμογές για την Ψυχική Υγεία και τις Εξαρτήσεις, στο πλαίσιο των στόχων του ΕΚΤ+ και του σχετικού Κανονισμού. β) την Εθνική Στρατηγική για την Κοινωνική Ένταξη και Μείωση της Φτώχειας γ) την Στρατηγική αποϊδρυματοποίησης στην Ελλάδα δ) το Σχέδιο Δράσης για την Εγγύηση για το Παιδί ε) το Εθνικό Σχέδιο Δράσης για άτομα με Αναπηρία, προκειμένου να επιτευχθεί η αναβάθμιση και η ανάπτυξη νέων εργαλείων για την κοινωνική ένταξη και την πρόληψη του αποκλεισμού των ατόμων με ειδικές ανάγκες ή/και χρόνιων παθήσεων. στ) την υπό διαμόρφωση πολιτική στεγαστικής αποκατάστασης, για ευπαθείς ομάδες με στόχο την προαγωγή της κοινωνικής τους ένταξης. Οι αντίστοιχες δράσεις εφαρμογής (delivery actions) που θα προκύψουν από τις ανωτέρω συστημικές παρεμβάσεις θα υλοποιηθούν στο πλαίσιο των Περιφερειακών ή άλλων τομεακών Προγραμμάτων. </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Τα ποσοστά φτώχειας κοινωνικού αποκλεισμού του πληθυσμού, λαμβάνοντας υπόψη και τις επιπτώσεις της υγειονομικής κρίση στις ευάλωτες ομάδες (πχ άποροι), παραμένουν μεταξύ των υψηλότερων στην ΕΕ (30% του πληθυσμού – ΕΛΣΤΑΤ 2019), γεγονός το οποίο καταδεικνύει την ανάπτυξη νέων στοχευμένων παρεμβάσεων τόσο συνολικά όσο και ανά επιμέρους ομάδα πληθυσμού που πλήττεται. Ενδεικτικά, η παιδική φτώχεια αποτελεί επίσης ένα σοβαρό δομικό κοινωνικό πρόβλημα με σημαντική προέκταση στο μέλλον, καθώς ανέρχεται σε 21,1%, (ΕΛΣΤΑΤ 2019) για παιδιά ηλικίας 0-17 ετών , τιμή υψηλότερη του ευρωπαϊκού μέσου όρου, ενώ για τις ομάδες ηλικιών 18-64 ετών και 65 ετών και άνω ανέρχεται σε 18,9% και 12,2%, αντίστοιχα. Με βάση τα ανωτέρω και στο πλαίσιο της υπο-διαβούλευση Εθνικής Στρατηγικής για την Κοινωνική Ένταξη και Μείωση της Φτώχειας (ΕΣΚΕ), κρίνεται αναγκαία η ανάπτυξη συστημικών και ενεργητικών δράσεων αντιμετώπισης της φτώχειας και του αποκλεισμού, λαμβάνοντας υπόψη πρωτίστως την εργασιακή και την κοινωνική ένταξη των πλέον ευάλωτων ομάδων (πχ δικαιούχοι Ελάχιστου Εγγυημένου Εισοδήματος) και ιδιαίτερα την προώθηση των δικαιωμάτων των παιδιών 0-17 ετών με απτά μέτρα/δράσεις για ισότιμη πρόσβαση στην εκπαίδευση, την κατάρτιση και την εργασία (όπως οι ΕΑΕΚ) στο πλαίσιο διασφάλισης της πρόσβασης σε βασικά αγαθά και υπηρεσίες λαμβάνοντας υπόψη και την Ευρωπαϊκή Πρωτοβουλία «Εγγύηση για το Παιδί» (Child Guarantee) και το Εθνικό Πλαίσιο Αντιμετώπισης της Παιδικής Φτώχειας και τον Κοινωνικό Αποκλεισμό.</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ESO4.13. Αντιμετώπιση των υλικών στερήσεων με τη χορήγηση τροφίμων και/ή βασικής υλικής αρωγής σε απόρους, συμπεριλαμβανομένων των παιδιών, και παροχή συνοδευτικών μέτρων προς υποστήριξη της κοινωνικής ένταξής τους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επιλογή του ΕΣ σχετίζεται με το σκέλος της Εθνικής Στρατηγικής για την Κοινωνική Ένταξη και Μείωση της Φτώχειας, για την αντιμετώπιση διαπιστωμένων και επιτακτικών αναγκών καταπολέμησης της ακραίας φτώχειας και της έλλειψης βασικών υλικών αγαθών από σημαντικό τμήμα του πληθυσμού της χώρας. Οι ανάγκες αυτές αναμένεται, μάλιστα, να ενταθούν περαιτέρω, λόγω των σοβαρών επιπτώσεων της πανδημίας. Με βάση τα στοιχεία της ΕΛΣΤΑΤ (9/2021), o πληθυσμός που βρίσκεται σε κίνδυνο φτώχειας ή κοινωνικό αποκλεισμό στην Ελλάδα ανέρχεται στο 28,9% για το 2020 (30% για το 2019). Oι περιφέρειες που παρουσιάζουν τα μεγαλύτερα ποσοστά είναι η Δυτική Ελλάδα, η Αν. Μακεδονία/Θράκη και η Δυτική Μακεδονία. Αναφορικά με την υλική στέρηση, που αποτελεί ακραία μορφή φτώχειας, ανήλθε στο 16,6% για το 2020 (16,2% για το 2019, σύμφωνα με την Έρευνα Εισοδήματος και Συνθηκών Διαβίωσης των Νοικοκυριών, 2020). Η υλική στέρηση είναι έντονη στον πληθυσμό σε κίνδυνο φτώχειας, αλλά επίσης σημαντική και σε μέρος του μη φτωχού πληθυσμού. Συνολικά, τα ποσοστά φτώχειας και υλικής υστέρησης της Ελλάδας παραμένουν από τα υψηλότερα μεταξύ των κρατών μελών της ΕΕ. Ενδεικτικά, στον δείκτη της σοβαρής υλικής στέρησης, ο μ.ο. της ΕΕ 27 είναι στο 5,6%, με την Ελλάδα να σκαρφαλώνει στο 15,1% (Eurostat, έτος αναφοράς 2019). Με βάση τα ανωτέρω, καθίσταται επιτακτική η ανάγκη ενίσχυσης των παρεμβάσεων που στοχεύουν στην αντιμετώπιση της υλικής στέρησης με παροχή τροφίμων ή βασικής υλικής βοήθειας προς τους απόρους, με έμφαση στα παιδιά έως 17 χρονών, και παροχή συνοδευτικών μέτρων προς υποστήριξη της κοινωνικής ένταξής τους. Αντίστοιχα απαιτείται η εφαρμογή συμπληρωματικών (συμβουλευτικών) δράσεων προς στους πληττόμενους από υλική στέρηση με στόχο την διευκόλυνση της εργασιακής και κοινωνικής τους ένταξης.</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IA. Δράσεις κοινωνικής καινοτομίας</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Στο πλαίσιο της Προτεραιότητας 4 θα χρηματοδοτηθούν δράσεις κοινωνικής καινοτομίας και κοινωνικών πειραματισμών, με προσέγγιση «από τη βάση προς την κορυφή», καθώς και βασισμένες σε εταιρικές σχέσεις στις οποίες θα συμμετέχουν, ενδεικτικά, δημόσιες αρχές, ο ιδιωτικός τομέας, κοινωνικοί εταίροι, η κοινωνία των πολιτών, με στόχευση την εξυπηρέτηση των κοινωνικών αναγκών. Οι δράσεις κοινωνικής καινοτομίας θα ακολουθήσουν την μεθοδολογία της διπλής υλοποίησης. Θα έχουν διττό χαρακτήρα: οικοσυστήματος αλλά και κάθε δράση θα αποτελεί και ένα ξεχωριστό έργο. Στο πλαίσιο του ΠΑΔΚΣ θα χρηματοδοτηθούν δράσεις οι οποίες από τη μία θα αφορούν την ανάπτυξη και εφαρμογή νέων ιδεών για την ικανοποίηση κοινωνικών αναγκών αλλά και τη δημιουργία ενός υποστηρικτικού συστήματος για τη δημιουργία σχετικής κουλτούρας αλλά και την ενθάρρυνση των αντίστοιχων πρωτοβουλιών για την ανάπτυξη της κοινωνικής καινοτομίας στη χώρα. Οι δράσεις που θα ενταχθούν θα περιλαμβάνουν διάφορες θεματικές ενότητες, όπως : κοινωνική, ψηφιακή, πράσινη, πολιτισμού, κ.α., καθώς και το πρόγραμμα ALMA. Το υπό σύσταση Εθνικό Κέντρο Ικανοτήτων για την Κοινωνική Καινοτομία (ΕΚΙΚΚ), θα λειτουργεί ως Επιχειρησιακός Πολλαπλασιαστής των εθνικών προσπαθειών για τη συστηματική ανάπτυξη της εθνικής καινοτομίας στη χώρα. Το ΕΚΙΚΚ θα υποστηρίξει την ανάπτυξη της κοινωνικής καινοτομίας του κοινωνικού πειραματισμού και των νέων μεθοδολογιών στη χώρα μέσω της παροχής πληροφοριών και τεχνογνωσίας, μέσω της παροχής συμβουλών, καθοδήγησης και κατάρτισης, και μέσω της οργάνωσης της δικτύωσης και της αμοιβαίας μάθησης σε εθνικό και ευρωπαϊκό επίπεδο και αναμένεται να υποβοηθήσει το Πρόγραμμα μέσω της στήριξης καινοτόμων έργων και δημόσιων αρχών στο πλαίσιο του ΕΚΤ+. Υποστηρικτικό ρόλο στην ανάπτυξη της Κοινωνικής Καινοτομίας στη χώρα, θα διαδραματίσει και το εθνικό σημείο επαφής EaSI το οποίο θα λειτουργήσει ως κοινοπραξία μεταξύ της ΕΥΣΕΚΤ, ΕΔ ΕΣΠΑ ΑπΚΟ και ΙΝΕ-ΓΣΕΕ.</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YE. Απασχόληση των νέων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«Ενίσχυση της νεανικής απασχόλησης με έμφαση στους ΕΑΕΚ» αποτελεί Στρατηγικό Άξονα της νέας Εθνικής Στρατηγικής για τις Ενεργητικές Πολιτικές Απασχόλησης (ΕΣ-ΕΠΑ), προκειμένου να αντιμετωπιστεί το πρόβλημα των υψηλών ποσοστών ανεργίας στους νέους και ιδίως στους νέους Εκτός Απασχόλησης, Εκπαίδευσης και Κατάρτισης (ΕΑΕΚ), καθώς και στους αποφοίτους A΄βάθμιας και B’βάθμιας εκπαίδευσης. Οι νέοι βρίσκονται σε λιγότερο ευνοική θέση ως προς τη συμμετοχή τους στην αγορά εργασίας σε σχέση με τον γενικό πληθυσμό, λόγω των διαρθρωτικών ζητημάτων της αγοράς εργασίας, της αναντιστοιχίας προσφοράς και ζήτησης δεξιοτητών και άλλων κοινωνικοικονομικών παραγόντων. Περιλαμβάνονται δράσεις σύμφωνα τη νέα ΕΣ-ΕΠΑ καθώς και με τη Σύσταση του Συμβουλίου (2020/C 372/01), για «μια γέφυρα προς την απασχόληση – ενίσχυση των εγγυήσεων για τη νεολαία», για νέους 15-29 ετών ΕΑΕΚ και διαρθρώνονται σε τέσσερα στάδια: χαρτογράφηση, προβολή, προετοιμασία και προσφορά. Η προσέγγιση του σχεδιασμού των δράσεων γίνεται πιο συμπεριληπτική και δίνει μεγαλύτερη έμφαση στις μειονεκτούσες ομάδες των νέων, λαμβάνοντας υπόψη ότι οι ΕΑΕΚ αποτελούν ετερογενή ομάδα με διαφορετικά σημεία εκκίνησης και ανάγκες. Σε αυτό το πλαίσιο καθοριστικής σημασίας είναι η εξατομικευμένη προσέγγιση: η διαμόρφωση ειδικού «οδικού χάρτη» προς την απασχόληση με βάση το προφίλ και τις ανάγκες κάθε νέου, η ενίσχυση των δράσεων συμβουλευτικής και επαγγελματικού προσανατολισμού, η ανάδειξη εναλλακτικών μονοπατιών ενεργοποίησης, η προώθηση στην απασχόληση, η απόκτηση εργασιακής εμπειρίας και η ενίσχυση των προσόντων και των δεξιοτήτων των νέων. Περιλαμβάνονται επίσης ολοκληρωμένες δράσεις για την κοινωνική και εργασιακή ένταξη ανέργων προερχόμενων από ευπαθείς ομάδες. Οι δράσεις εντάσσονται στους ΕΣ: ΕΣ 4.α: για την ενίσχυση της απασχολησιμότητας του ανθρώπινου δυναμικού και τη μείωση της αναντιστοιχίας μεταξύ προσφοράς και ζήτησης, με έμφαση σε ομάδες που αντιμετωπίζουν μεγαλύτερα εμπόδια στην πρόσβαση στην αφορά εργασίας και στη βάση της εξατομικευμένης προσέγγισης των αναγκών ΕΣ 4.ιβ: για την προώθηση της ενεργού ένταξης των νέων (ΕΑΕΚ), που αντιμετωπίζουν κίνδυνο φτώχειας ή κοινωνικού αποκλεισμού, συμπεριλαμβανομένων και των παιδιών.</w:t>
            </w:r>
          </w:p>
        </w:tc>
      </w:tr>
      <w:tr>
        <w:tblPrEx>
          <w:tblW w:w="100%" w:type="pct"/>
        </w:tblPrEx>
        <w:trPr>
          <w:cantSplit w:val="0"/>
          <w:trHeight w:val="160"/>
          <w:tblHeader w:val="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4. Μια πιο κοινωνική και χωρίς αποκλεισμούς Ευρώπη μέσω της υλοποίησης του ευρωπαϊκού πυλώνα κοινωνικών δικαιωμάτων</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MD13. Στήριξη των απόρων στο πλαίσιο του ειδικού στόχου που καθορίζεται στο άρθρο 4 παράγραφος 1 στοιχείο ιγ) του κανονισμού ΕΚΤ+ (ESO.4.13)</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Προτεραιότητα 6 περιλαμβάνει στοχευμένες δράσεις για τη στήριξη των απόρων και εν γένει όσων διαβιούν σε κίνδυνο ακραίας φτώχειας, οι οποίες κατά την ΠΠ 2014-2020 συγχρηματοδοτήθηκαν από το ΕΠ ΕΒΥΣ του «Ταμείου Ευρωπαϊκής Βοήθειας προς τους Απόρους» (ΤΕΒΑ). Συγκεκριμένα, περιλαμβάνεται η παροχή επισιτιστικής βοήθειας και βασικής υλικής συνδρομής, με την αξιοποίηση και εμβάθυνση των θετικών μεθόδων και εργαλείων που αναπτύχθηκαν κατά την ΠΠ 2014-2020, με διασφάλιση της ιχνηλασιμότητας λήψης της υλικής βοήθειας από τους ωφελούμενους και της ποιότητας των διανεμόμενων τροφίμων και αγαθών. Παράλληλα, θα εφαρμοσθούν συνοδευτικές δράσεις υποστήριξης της κοινωνικοποίησης και της κοινωνικής ένταξης των απόρων, διασφαλίζοντας, όπου είναι εφικτό, τη συμπληρωματικότητα με τις δράσεις άλλων προτεραιότητων του παρόντος Προγράμματος καθώς και δράσεις κοινωνικού και προνοιακού χαρακτήρα που εφαρμόζονται από τα ΠΕΠ και τη διασύνδεση των απόρων με την πρόσβαση στην αγορά εργασίας.</w:t>
            </w:r>
          </w:p>
        </w:tc>
      </w:tr>
    </w:tbl>
    <w:p w:rsidR="00A77B3E">
      <w:pPr>
        <w:spacing w:before="100" w:after="0"/>
        <w:jc w:val="start"/>
        <w:rPr>
          <w:rFonts w:ascii="Times New Roman" w:eastAsia="Times New Roman" w:hAnsi="Times New Roman" w:cs="Times New Roman"/>
          <w:b w:val="0"/>
          <w:i w:val="0"/>
          <w:vanish w:val="0"/>
          <w:color w:val="000000"/>
          <w:sz w:val="24"/>
        </w:rPr>
        <w:sectPr>
          <w:headerReference w:type="even" r:id="rId10"/>
          <w:headerReference w:type="default" r:id="rId11"/>
          <w:footerReference w:type="even" r:id="rId12"/>
          <w:footerReference w:type="default" r:id="rId13"/>
          <w:headerReference w:type="first" r:id="rId14"/>
          <w:footerReference w:type="first" r:id="rId15"/>
          <w:type w:val="nextPage"/>
          <w:pgSz w:w="16838" w:h="11906" w:orient="landscape"/>
          <w:pgMar w:top="720" w:right="720" w:bottom="864" w:left="936" w:header="288" w:footer="72" w:gutter="0"/>
          <w:cols w:space="708"/>
          <w:noEndnote/>
          <w:docGrid w:linePitch="360"/>
        </w:sectPr>
      </w:pPr>
      <w:r>
        <w:rPr>
          <w:rFonts w:ascii="TimesNewRoman" w:eastAsia="TimesNewRoman" w:hAnsi="TimesNewRoman" w:cs="TimesNewRoman"/>
          <w:b w:val="0"/>
          <w:i w:val="0"/>
          <w:vanish w:val="0"/>
          <w:color w:val="000000"/>
          <w:sz w:val="24"/>
        </w:rPr>
        <w:t>* Ειδικές προτεραιότητες σύμφωνα με τον κανονισμό ΕΚΤ+</w:t>
      </w:r>
    </w:p>
    <w:p w:rsidR="00A77B3E">
      <w:pPr>
        <w:pStyle w:val="Heading1"/>
        <w:spacing w:before="100" w:after="0"/>
        <w:jc w:val="start"/>
        <w:rPr>
          <w:rFonts w:ascii="Times New Roman" w:eastAsia="Times New Roman" w:hAnsi="Times New Roman" w:cs="Times New Roman"/>
          <w:b w:val="0"/>
          <w:i w:val="0"/>
          <w:vanish w:val="0"/>
          <w:color w:val="000000"/>
          <w:sz w:val="24"/>
        </w:rPr>
      </w:pPr>
      <w:bookmarkStart w:id="5283" w:name="_Toc256000435"/>
      <w:bookmarkStart w:id="5284" w:name="_Toc256000556"/>
      <w:bookmarkStart w:id="5285" w:name="_Toc256000002"/>
      <w:r>
        <w:rPr>
          <w:rFonts w:ascii="Times New Roman" w:eastAsia="Times New Roman" w:hAnsi="Times New Roman" w:cs="Times New Roman"/>
          <w:b w:val="0"/>
          <w:i w:val="0"/>
          <w:vanish w:val="0"/>
          <w:color w:val="000000"/>
          <w:sz w:val="24"/>
        </w:rPr>
        <w:t>2. Προτεραιότητες</w:t>
      </w:r>
      <w:bookmarkEnd w:id="5285"/>
      <w:bookmarkEnd w:id="5284"/>
      <w:bookmarkEnd w:id="528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2 και άρθρο 22 παράγραφος 3 στοιχείο γ) του ΚΚΔ</w:t>
      </w:r>
    </w:p>
    <w:p w:rsidR="00A77B3E">
      <w:pPr>
        <w:pStyle w:val="Heading2"/>
        <w:spacing w:before="100" w:after="0"/>
        <w:jc w:val="start"/>
        <w:rPr>
          <w:rFonts w:ascii="TimesNewRoman" w:eastAsia="TimesNewRoman" w:hAnsi="TimesNewRoman" w:cs="TimesNewRoman"/>
          <w:b w:val="0"/>
          <w:i w:val="0"/>
          <w:vanish w:val="0"/>
          <w:color w:val="000000"/>
          <w:sz w:val="24"/>
        </w:rPr>
      </w:pPr>
      <w:bookmarkStart w:id="5286" w:name="_Toc256000436"/>
      <w:bookmarkStart w:id="5287" w:name="_Toc256000557"/>
      <w:bookmarkStart w:id="5288" w:name="_Toc256000003"/>
      <w:r>
        <w:rPr>
          <w:rFonts w:ascii="TimesNewRoman" w:eastAsia="TimesNewRoman" w:hAnsi="TimesNewRoman" w:cs="TimesNewRoman"/>
          <w:b w:val="0"/>
          <w:i w:val="0"/>
          <w:vanish w:val="0"/>
          <w:color w:val="000000"/>
          <w:sz w:val="24"/>
        </w:rPr>
        <w:t>2.1. Προτεραιότητες εκτός της τεχνικής βοήθειας</w:t>
      </w:r>
      <w:bookmarkEnd w:id="5288"/>
      <w:bookmarkEnd w:id="5287"/>
      <w:bookmarkEnd w:id="5286"/>
    </w:p>
    <w:p w:rsidR="00A77B3E">
      <w:pPr>
        <w:spacing w:before="100" w:after="0"/>
        <w:jc w:val="start"/>
        <w:rPr>
          <w:rFonts w:ascii="TimesNewRoman" w:eastAsia="TimesNewRoman" w:hAnsi="TimesNewRoman" w:cs="TimesNewRoman"/>
          <w:b w:val="0"/>
          <w:i w:val="0"/>
          <w:vanish w:val="0"/>
          <w:color w:val="000000"/>
          <w:sz w:val="0"/>
        </w:rPr>
      </w:pPr>
    </w:p>
    <w:p w:rsidR="00A77B3E">
      <w:pPr>
        <w:pStyle w:val="Heading3"/>
        <w:spacing w:before="100" w:after="0"/>
        <w:jc w:val="start"/>
        <w:rPr>
          <w:rFonts w:ascii="Times New Roman" w:eastAsia="Times New Roman" w:hAnsi="Times New Roman" w:cs="Times New Roman"/>
          <w:b w:val="0"/>
          <w:i w:val="0"/>
          <w:vanish w:val="0"/>
          <w:color w:val="000000"/>
          <w:sz w:val="24"/>
        </w:rPr>
      </w:pPr>
      <w:bookmarkStart w:id="5289" w:name="_Toc256000437"/>
      <w:bookmarkStart w:id="5290" w:name="_Toc256000558"/>
      <w:bookmarkStart w:id="5291" w:name="_Toc256000004"/>
      <w:r>
        <w:rPr>
          <w:rFonts w:ascii="Times New Roman" w:eastAsia="Times New Roman" w:hAnsi="Times New Roman" w:cs="Times New Roman"/>
          <w:b w:val="0"/>
          <w:i w:val="0"/>
          <w:vanish w:val="0"/>
          <w:color w:val="000000"/>
          <w:sz w:val="24"/>
        </w:rPr>
        <w:t>2.1.1. Προτεραιότητα: 1. ΠΡΟΤΕΡΑΙΟΤΗΤΑ 1 - ΣΥΣΤΗΜΙΚΕΣ / ΟΡΙΖΟΝΤΙΕΣ ΠΑΡΕΜΒΑΣΕΙΣ</w:t>
      </w:r>
      <w:bookmarkEnd w:id="5291"/>
      <w:bookmarkEnd w:id="5290"/>
      <w:bookmarkEnd w:id="5289"/>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292" w:name="_Toc256000438"/>
      <w:bookmarkStart w:id="5293" w:name="_Toc256000559"/>
      <w:bookmarkStart w:id="5294" w:name="_Toc256000005"/>
      <w:r>
        <w:rPr>
          <w:rFonts w:ascii="Times New Roman" w:eastAsia="Times New Roman" w:hAnsi="Times New Roman" w:cs="Times New Roman"/>
          <w:b w:val="0"/>
          <w:i w:val="0"/>
          <w:vanish w:val="0"/>
          <w:color w:val="000000"/>
          <w:sz w:val="24"/>
        </w:rPr>
        <w: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t>
      </w:r>
      <w:bookmarkEnd w:id="5294"/>
      <w:bookmarkEnd w:id="5293"/>
      <w:bookmarkEnd w:id="5292"/>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295" w:name="_Toc256000439"/>
      <w:bookmarkStart w:id="5296" w:name="_Toc256000560"/>
      <w:bookmarkStart w:id="5297" w:name="_Toc256000006"/>
      <w:r>
        <w:rPr>
          <w:rFonts w:ascii="Times New Roman" w:eastAsia="Times New Roman" w:hAnsi="Times New Roman" w:cs="Times New Roman"/>
          <w:b w:val="0"/>
          <w:i w:val="0"/>
          <w:vanish w:val="0"/>
          <w:color w:val="000000"/>
          <w:sz w:val="24"/>
        </w:rPr>
        <w:t>2.1.1.1.1. Παρεμβάσεις των ταμείων</w:t>
      </w:r>
      <w:bookmarkEnd w:id="5297"/>
      <w:bookmarkEnd w:id="5296"/>
      <w:bookmarkEnd w:id="529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298" w:name="_Toc256000440"/>
      <w:bookmarkStart w:id="5299" w:name="_Toc256000561"/>
      <w:bookmarkStart w:id="5300" w:name="_Toc256000007"/>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300"/>
      <w:bookmarkEnd w:id="5299"/>
      <w:bookmarkEnd w:id="529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4.β της Προτεραιότητας 1, εντάσσονται παρεμβάσεις που αφορούν στον εκσυγχρονισμό, την προσαρμογή και ενίσχυση των θεσμών και των υπηρεσιών για την εύρυθμη λειτουργία της αγοράς εργασίας, την παροχή ποιοτικών υπηρεσιών στο σύνολο του εργατικού δυναμικού, την αναβάθμιση των υπηρεσιών εξατομικευμένης υποστήριξης και τo σχεδιασμό των παρεχόμενων υπηρεσιών βάσει της πρόβλεψης αναγκών σε δεξιότητες. Επίσης δύναται να περιλαμβάνονται και άλλες παρεμβάσεις που θα Συνδράμουν στην εφαρμογή των πολιτικών που συνδέονται με τους Αναγκαίους Πρόσφορους Όρους.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εκσυγχρονισμός και η ενίσχυση των θεσμών της αγοράς εργασίας υποστηρίζεται μέσω των πρόσφατων νομοθετικών ρυθμίσεων, ωστόσο απαιτείται περαιτέρω ενίσχυσή τους προκειμένου να ανταποκριθούν στις απαιτήσεις της ΠΠ 2021-2027 και τις νέες αρμοδιότητες που καλούνται να αναλάβουν.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νέα</w:t>
            </w:r>
            <w:r>
              <w:rPr>
                <w:rFonts w:ascii="Times New Roman" w:eastAsia="Times New Roman" w:hAnsi="Times New Roman" w:cs="Times New Roman"/>
                <w:b w:val="0"/>
                <w:i w:val="0"/>
                <w:vanish w:val="0"/>
                <w:color w:val="000000"/>
                <w:sz w:val="24"/>
                <w:u w:val="single"/>
              </w:rPr>
              <w:t xml:space="preserve"> Εθνική Στρατηγική για τις Ενεργητικές Πολιτικές Απασχόλησης (ΕΣ-ΕΠΑ),</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u w:val="single"/>
              </w:rPr>
              <w:t>του ΥΠΕΚΥ,</w:t>
            </w:r>
            <w:r>
              <w:rPr>
                <w:rFonts w:ascii="Times New Roman" w:eastAsia="Times New Roman" w:hAnsi="Times New Roman" w:cs="Times New Roman"/>
                <w:b w:val="0"/>
                <w:i w:val="0"/>
                <w:vanish w:val="0"/>
                <w:color w:val="000000"/>
                <w:sz w:val="24"/>
              </w:rPr>
              <w:t xml:space="preserve"> στοχεύει στο σχεδιασμό και υλοποίηση πολιτικών απασχόλησης υψηλής αποτελεσματικότητας με έμφαση στα χαρακτηριστικά και στις ανάγκες των ανέργων. Προτεραιότητα δίνεται στις ομάδες πληθυσμού με χαμηλή συμμετοχή στην αγορά εργασίας, στην ενδυνάμωση του εργατικού δυναμικού και εν γένει στην αποτελεσματική διακυβέρνηση.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w:t>
            </w:r>
            <w:r>
              <w:rPr>
                <w:rFonts w:ascii="Times New Roman" w:eastAsia="Times New Roman" w:hAnsi="Times New Roman" w:cs="Times New Roman"/>
                <w:b w:val="0"/>
                <w:i w:val="0"/>
                <w:vanish w:val="0"/>
                <w:color w:val="000000"/>
                <w:sz w:val="24"/>
                <w:u w:val="single"/>
              </w:rPr>
              <w:t xml:space="preserve"> Ν.4921/2022 του ΥΠΕΚΥ,</w:t>
            </w:r>
            <w:r>
              <w:rPr>
                <w:rFonts w:ascii="Times New Roman" w:eastAsia="Times New Roman" w:hAnsi="Times New Roman" w:cs="Times New Roman"/>
                <w:b w:val="0"/>
                <w:i w:val="0"/>
                <w:vanish w:val="0"/>
                <w:color w:val="000000"/>
                <w:sz w:val="24"/>
              </w:rPr>
              <w:t xml:space="preserve"> προβλέπει τη βελτίωση και στη διεύρυνση εφαρμογής των ΕΠΑ μέσω προγραμμάτων ανοικτού τύπου, στην υιοθέτηση πρακτικών για την ταχύτερη και αποτελεσματικότερη επανένταξη των ανέργων στην αγορά εργασίας και προτάσσουν τη μεταρρύθμιση του συστήματος επαγγελματικής κατάρτισης και διάγνωσης των αναγκών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Ειδικότερα, ο 1ος Στρατηγικός Στόχος της ΕΣ-ΕΠΑ προβλέπει τη θεσμική κατοχύρωση των ανοικτών προγραμμάτων και των εξειδικευμένων κατά χωρική και κλαδική αναγκαιότητα υλοποίησης προγραμμάτων ως μέσων ταχύτερης, αποτελεσματικότερης και πιο στοχευμένης πραγμάτωσης και εφαρμογής των ενεργητικών πολιτικών απασχόλησης, την κατάρτιση Ψηφιακού Σχεδίου Δράσης, Ψηφιακού Μητρώου ΔΥΠΑ και Ψηφιακής Κάρτας Απασχόλησης, την ενίσχυση εργασιακών συμβούλων για την υποβοήθηση αναζητούντων εργασία, την ανάπτυξη ενός νέου πλαισίου υποχρεώσεων των ανέργων, έναντι των υπηρεσιών απασχόλησης, κ.α.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ο 3ος Στρατηγικός Στόχος</w:t>
            </w:r>
            <w:r>
              <w:rPr>
                <w:rFonts w:ascii="Times New Roman" w:eastAsia="Times New Roman" w:hAnsi="Times New Roman" w:cs="Times New Roman"/>
                <w:b w:val="0"/>
                <w:i w:val="0"/>
                <w:vanish w:val="0"/>
                <w:color w:val="000000"/>
                <w:sz w:val="24"/>
                <w:u w:val="single"/>
              </w:rPr>
              <w:t xml:space="preserve"> </w:t>
            </w:r>
            <w:r>
              <w:rPr>
                <w:rFonts w:ascii="Times New Roman" w:eastAsia="Times New Roman" w:hAnsi="Times New Roman" w:cs="Times New Roman"/>
                <w:b w:val="0"/>
                <w:i w:val="0"/>
                <w:vanish w:val="0"/>
                <w:color w:val="000000"/>
                <w:sz w:val="24"/>
              </w:rPr>
              <w:t>αναφορικά με την ανάπτυξη δεξιοτήτων περιλαμβάνει τη θέσπιση</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Εθνικής Στρατηγικής για την Αναβάθμιση των Δεξιοτήτων του Εργατικού Δυναμικού και τη Διασύνδεση με την Αγορά Εργασίας, Ατομικού Λογαριασμού Δεξιοτήτων / Διά Βίου Μάθησης, τη δημιουργία κεντρικής πύλης «Ενιαία Ψηφιακή Πύλη για τις Δεξιότητες» (skills.gov.gr), την Κατάρτιση Μητρώου επιλέξιμων παρόχων επιδοτούμενης επαγγελματικής κατάρτισης και πλαίσιο αξιολόγησης και λογοδοσίας παρόχων επιδοτούμενης επαγγελματικής κατάρτισης, τη δημιουργία Ψηφιακού Αποθετηρίου Εκπαιδευτικού Υλικού, με στόχο την πρόσβαση όλων των ενδιαφερομένων στο περιεχόμενο των προγραμμάτων κατάρτισης και την αποφυγή του κατακερματισμού των δράσεων.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Επίσης, για τον αποτελεσματικότερο σχεδιασμό προγραμμάτωνσυνεχιζόμενης επαγγελματικής κατάρτισης, προβλέπεται η αξιοποίηση</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 xml:space="preserve">του Μηχανισμού Διάγνωσης Αναγκών Αγοράς Εργασίας, ως βασικού εργαλείου παρακολούθησης των μεγεθών της αγοράς εργασίας, προκειμένου να παρέχει πληροφόρηση αναφορικά με την αποτύπωση των αναγκών σε δεξιότητες, παρούσες και αναμενόμενες για το μέλλον.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Τέλος, στον ΕΣ 4.β περιλαμβάνεται η θεσμική ενδυνάμωση των κοινωνικών εταίρων και των οργανώσεων της κοινωνίας των πολιτών για την ουσιαστική συμμετοχή σε παρεμβάσεις εκπαίδευσης και απασχόλησης, γεγονός που αντικατοπτρίζεται στην αυξημένη σε σχέση με τις κατώτατες προβλέψεις του Κανονισμού ΕΚΤ+ κατανομή προϋπολογισμού υπέρ σχετικών δράσεων (0,65% του συνόλου του ΕΚΤ+, ΚΣ της χώρας).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Εντός του ως άνω πλαισίου, μέσω του Προγράμματος προβλέπεται η χρηματοδότηση ενδεικτικά των ακόλουθων δράσεων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1.Αναπροσαρμογή επιχειρησιακού μοντέλου της Δημόσιας Υπηρεσίας Απασχόλησης (ΔΥΠΑ, </w:t>
            </w:r>
            <w:r>
              <w:rPr>
                <w:rFonts w:ascii="Times New Roman" w:eastAsia="Times New Roman" w:hAnsi="Times New Roman" w:cs="Times New Roman"/>
                <w:b w:val="0"/>
                <w:i w:val="0"/>
                <w:vanish w:val="0"/>
                <w:color w:val="000000"/>
                <w:sz w:val="24"/>
              </w:rPr>
              <w:t>τ.ΟΑΕΔ</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 xml:space="preserve">και εφαρμογή νέων μέτρων/προσεγγίσεων για την αναβάθμιση των υπηρεσιών εξατομικευμένης υποστήριξης ανέργων. </w:t>
            </w:r>
            <w:r>
              <w:rPr>
                <w:rFonts w:ascii="Times New Roman" w:eastAsia="Times New Roman" w:hAnsi="Times New Roman" w:cs="Times New Roman"/>
                <w:b/>
                <w:bCs/>
                <w:i w:val="0"/>
                <w:vanish w:val="0"/>
                <w:color w:val="000000"/>
                <w:sz w:val="24"/>
              </w:rPr>
              <w:t>Αναβάθμιση και εκσυγχρονισμό της διαδικασίας εξατομικευμένης προσέγγισης ανέργων,</w:t>
            </w:r>
            <w:r>
              <w:rPr>
                <w:rFonts w:ascii="Times New Roman" w:eastAsia="Times New Roman" w:hAnsi="Times New Roman" w:cs="Times New Roman"/>
                <w:b w:val="0"/>
                <w:i w:val="0"/>
                <w:vanish w:val="0"/>
                <w:color w:val="000000"/>
                <w:sz w:val="24"/>
              </w:rPr>
              <w:t xml:space="preserve"> ενίσχυση συμβουλευτικών υπηρεσιών και αναπροσαρμογή επιχειρησιακού μοντέλου. Περιλαμβάνονται, μεταξύ άλλων, δράσεις για τον ανασχεδιασμό διαδικασιών και την εκπόνηση νέων εργαλείων για την εφαρμογή νέων μέτρων/προσεγγίσεων, δράσεις διασύνδεσης και ενημέρωσης των επιχειρήσεων και των μαθητών για τις προοπτικές ένταξής τους στην αγορά εργασίας με στόχο την αναβάθμιση των υπηρεσιών εξατομικευμένης υποστήριξης ανέργων, σύμφωνα με τις ανάγκες ένταξης και κινητικότητας στην αγορά εργασίας.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Αναθεώρηση του Δικτύου EURES</w:t>
            </w:r>
            <w:r>
              <w:rPr>
                <w:rFonts w:ascii="Times New Roman" w:eastAsia="Times New Roman" w:hAnsi="Times New Roman" w:cs="Times New Roman"/>
                <w:b w:val="0"/>
                <w:i w:val="0"/>
                <w:vanish w:val="0"/>
                <w:color w:val="000000"/>
                <w:sz w:val="24"/>
              </w:rPr>
              <w:t xml:space="preserve"> ώστε να αντικατοπτρίζονται τα νέα πρότυπα κινητικότητας των εργαζομένων και να ενισχυθεί ο ρόλος των άλλων παραγόντων διαμεσολάβησης της αγοράς εργασίας, πέραν της ΔΥΠΑ, στην παροχή των σχετικών υπηρεσιών.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val="0"/>
                <w:i w:val="0"/>
                <w:vanish w:val="0"/>
                <w:color w:val="000000"/>
                <w:sz w:val="24"/>
              </w:rPr>
              <w:t xml:space="preserve">Δράσεις για την ανάπτυξη, υποστήριξη και προώθηση της </w:t>
            </w:r>
            <w:r>
              <w:rPr>
                <w:rFonts w:ascii="Times New Roman" w:eastAsia="Times New Roman" w:hAnsi="Times New Roman" w:cs="Times New Roman"/>
                <w:b/>
                <w:bCs/>
                <w:i w:val="0"/>
                <w:vanish w:val="0"/>
                <w:color w:val="000000"/>
                <w:sz w:val="24"/>
              </w:rPr>
              <w:t xml:space="preserve">Κοινωνικής και Αλληλέγγυας Οικονομίας </w:t>
            </w:r>
            <w:r>
              <w:rPr>
                <w:rFonts w:ascii="Times New Roman" w:eastAsia="Times New Roman" w:hAnsi="Times New Roman" w:cs="Times New Roman"/>
                <w:b w:val="0"/>
                <w:i w:val="0"/>
                <w:vanish w:val="0"/>
                <w:color w:val="000000"/>
                <w:sz w:val="24"/>
              </w:rPr>
              <w:t xml:space="preserve">(ΚΑΛΟ), σε εφαρμογή του Εθνικού Στρατηγικού Σχεδίου Δράσης - οριζόντιες παρεμβάσεις ανάπτυξης πλαισίου κινήτρων και διευκόλυνσης της πρόσβασης σε χρηματοδότηση, σχεδιασμός χρηματοδοτικών εργαλείων, θεσμικές ρυθμίσεις για τη δημιουργία κατάλληλων συνθηκών για την περαιτέρω ανάπτυξη του θεσμού της ΚΑΛΟ, ενέργειες πληροφόρησης και ευαισθητοποίησης των φορέων της δημόσιας διοίκησης, του κοινού και όλων των εν γένει εμπλεκόμενων φορέων μέσω επιμορφωτικών σεμιναρίων, δράσεων δημοσιότητας και κοινωνικού διαλόγου. Στην παρέμβαση προβλέπεται επίσης η </w:t>
            </w:r>
            <w:r>
              <w:rPr>
                <w:rFonts w:ascii="Times New Roman" w:eastAsia="Times New Roman" w:hAnsi="Times New Roman" w:cs="Times New Roman"/>
                <w:b/>
                <w:bCs/>
                <w:i w:val="0"/>
                <w:vanish w:val="0"/>
                <w:color w:val="000000"/>
                <w:sz w:val="24"/>
              </w:rPr>
              <w:t>δημιουργία μόνιμου μηχανισμού και ανάπτυξη ολοκληρωμένου συστήματος συντονισμού, παρακολούθησης και αξιολόγησης</w:t>
            </w:r>
            <w:r>
              <w:rPr>
                <w:rFonts w:ascii="Times New Roman" w:eastAsia="Times New Roman" w:hAnsi="Times New Roman" w:cs="Times New Roman"/>
                <w:b w:val="0"/>
                <w:i w:val="0"/>
                <w:vanish w:val="0"/>
                <w:color w:val="000000"/>
                <w:sz w:val="24"/>
              </w:rPr>
              <w:t xml:space="preserve"> δράσεων Κοινωνικής Οικονομίας.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val="0"/>
                <w:i w:val="0"/>
                <w:vanish w:val="0"/>
                <w:color w:val="000000"/>
                <w:sz w:val="24"/>
              </w:rPr>
              <w:t xml:space="preserve">Δράσεις </w:t>
            </w:r>
            <w:r>
              <w:rPr>
                <w:rFonts w:ascii="Times New Roman" w:eastAsia="Times New Roman" w:hAnsi="Times New Roman" w:cs="Times New Roman"/>
                <w:b/>
                <w:bCs/>
                <w:i w:val="0"/>
                <w:vanish w:val="0"/>
                <w:color w:val="000000"/>
                <w:sz w:val="24"/>
              </w:rPr>
              <w:t>επέκτασης, συμπλήρωσης και λειτουργικής ολοκλήρωσης μηχανισμών επιτήρησης της αγοράς εργασίας</w:t>
            </w:r>
            <w:r>
              <w:rPr>
                <w:rFonts w:ascii="Times New Roman" w:eastAsia="Times New Roman" w:hAnsi="Times New Roman" w:cs="Times New Roman"/>
                <w:b w:val="0"/>
                <w:i w:val="0"/>
                <w:vanish w:val="0"/>
                <w:color w:val="000000"/>
                <w:sz w:val="24"/>
              </w:rPr>
              <w:t xml:space="preserve"> για τη μείωση της αδήλωτης ή υποδηλωμένης εργασίας, καθώς η ουσιαστική αντιμετώπιση του φαινομένου θα βοηθήσει στην επιτυχή εφαρμογή των ΕΠΑ. Ενίσχυση της διαδικασίας Διαμεσολάβησης.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4.Εκπόνηση Οδηγών και ενημέρωση/ δημοσιότητα</w:t>
            </w:r>
            <w:r>
              <w:rPr>
                <w:rFonts w:ascii="Times New Roman" w:eastAsia="Times New Roman" w:hAnsi="Times New Roman" w:cs="Times New Roman"/>
                <w:b w:val="0"/>
                <w:i w:val="0"/>
                <w:vanish w:val="0"/>
                <w:color w:val="000000"/>
                <w:sz w:val="24"/>
              </w:rPr>
              <w:t xml:space="preserve"> για την τηλεργασία, τις διακρίσεις και τη σεξουαλική παρενόχληση στον χώρο της εργασίας, την Υγεία και Ασφάλεια στον χώρο της εργασίας κλπ.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5.Ανάπτυξη Στρατηγικού πλαισίου</w:t>
            </w:r>
            <w:r>
              <w:rPr>
                <w:rFonts w:ascii="Times New Roman" w:eastAsia="Times New Roman" w:hAnsi="Times New Roman" w:cs="Times New Roman"/>
                <w:b w:val="0"/>
                <w:i w:val="0"/>
                <w:vanish w:val="0"/>
                <w:color w:val="000000"/>
                <w:sz w:val="24"/>
              </w:rPr>
              <w:t xml:space="preserve"> και οριζόντιων δράσεων για την υγιή και </w:t>
            </w:r>
            <w:r>
              <w:rPr>
                <w:rFonts w:ascii="Times New Roman" w:eastAsia="Times New Roman" w:hAnsi="Times New Roman" w:cs="Times New Roman"/>
                <w:b/>
                <w:bCs/>
                <w:i w:val="0"/>
                <w:vanish w:val="0"/>
                <w:color w:val="000000"/>
                <w:sz w:val="24"/>
              </w:rPr>
              <w:t>ενεργό γήρανση</w:t>
            </w:r>
            <w:r>
              <w:rPr>
                <w:rFonts w:ascii="Times New Roman" w:eastAsia="Times New Roman" w:hAnsi="Times New Roman" w:cs="Times New Roman"/>
                <w:b w:val="0"/>
                <w:i w:val="0"/>
                <w:vanish w:val="0"/>
                <w:color w:val="000000"/>
                <w:sz w:val="24"/>
              </w:rPr>
              <w:t xml:space="preserve"> λαμβάνοντας υπόψη την «Πράσινη Βίβλο σχετικά με τη Γήρανση» και τις Κατευθυντήριες γραμμές για την ενεργό γήρανση. Το στρατηγικό πλαίσιο αναμένεται να αναδείξει τις ανάγκες των ηλικιωμένων και τις σχετικές υπηρεσίες που θα τις καλύπτουν ώστε να σχεδιαστούν δράσεις, συμπεριλαμβανομένων των δραστηριοτήτων που βασίζονται στην κοινότητα ολοκληρωμένου κοινωνικού - εργασιακού χαρακτήρα σε συνδυασμό με ενίσχυση της πρόσβασης τους σε ψηφιακές υπηρεσίες (υγείας, παροχής κοινωνικών υπηρεσιών, ενσωμάτωσης στην ψηφιακή εποχή, κα).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6.Συστημικές Δράσεις</w:t>
            </w:r>
            <w:r>
              <w:rPr>
                <w:rFonts w:ascii="Times New Roman" w:eastAsia="Times New Roman" w:hAnsi="Times New Roman" w:cs="Times New Roman"/>
                <w:b w:val="0"/>
                <w:i w:val="0"/>
                <w:vanish w:val="0"/>
                <w:color w:val="000000"/>
                <w:sz w:val="24"/>
              </w:rPr>
              <w:t xml:space="preserve"> για τη βελτίωση των μεταβάσεων στην αγορά εργασίας</w:t>
            </w:r>
            <w:r>
              <w:rPr>
                <w:rFonts w:ascii="Times New Roman" w:eastAsia="Times New Roman" w:hAnsi="Times New Roman" w:cs="Times New Roman"/>
                <w:b/>
                <w:bCs/>
                <w:i w:val="0"/>
                <w:vanish w:val="0"/>
                <w:color w:val="000000"/>
                <w:sz w:val="24"/>
              </w:rPr>
              <w:t>,</w:t>
            </w:r>
            <w:r>
              <w:rPr>
                <w:rFonts w:ascii="Times New Roman" w:eastAsia="Times New Roman" w:hAnsi="Times New Roman" w:cs="Times New Roman"/>
                <w:b w:val="0"/>
                <w:i w:val="0"/>
                <w:vanish w:val="0"/>
                <w:color w:val="000000"/>
                <w:sz w:val="24"/>
              </w:rPr>
              <w:t xml:space="preserve"> μέσω της αναδιάρθρωσης του ασφαλιστικού/συνταξιοδοτικού συστήματος και την τεχνική υποστήριξη του επιχειρησιακού σχεδιασμού και οργάνωσης της νέας ενιαίας εποπτικής αρχής «</w:t>
            </w:r>
            <w:r>
              <w:rPr>
                <w:rFonts w:ascii="Times New Roman" w:eastAsia="Times New Roman" w:hAnsi="Times New Roman" w:cs="Times New Roman"/>
                <w:b/>
                <w:bCs/>
                <w:i w:val="0"/>
                <w:vanish w:val="0"/>
                <w:color w:val="000000"/>
                <w:sz w:val="24"/>
              </w:rPr>
              <w:t>Ταμείο Επικουρικής Κεφαλαιοποιητικής Ασφάλισης</w:t>
            </w:r>
            <w:r>
              <w:rPr>
                <w:rFonts w:ascii="Times New Roman" w:eastAsia="Times New Roman" w:hAnsi="Times New Roman" w:cs="Times New Roman"/>
                <w:b w:val="0"/>
                <w:i w:val="0"/>
                <w:vanish w:val="0"/>
                <w:color w:val="000000"/>
                <w:sz w:val="24"/>
              </w:rPr>
              <w:t xml:space="preserve"> - Hellenic Auxiliary Pensions Defined Contributions Fund» (ΤΕΚΑ), βάσει του Ν.4826/2021. Περιλαμβάνονται ενδεικτικά δράσεις: επιχειρησιακός σχεδιασμός, μελέτες, προτυποποίηση διαδικασιών, εκπαίδευση, δημοσιότητα, κ.α.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7.</w:t>
            </w:r>
            <w:r>
              <w:rPr>
                <w:rFonts w:ascii="Times New Roman" w:eastAsia="Times New Roman" w:hAnsi="Times New Roman" w:cs="Times New Roman"/>
                <w:b w:val="0"/>
                <w:i w:val="0"/>
                <w:vanish w:val="0"/>
                <w:color w:val="000000"/>
                <w:sz w:val="24"/>
              </w:rPr>
              <w:t>Ανάπτυξη της</w:t>
            </w:r>
            <w:r>
              <w:rPr>
                <w:rFonts w:ascii="Times New Roman" w:eastAsia="Times New Roman" w:hAnsi="Times New Roman" w:cs="Times New Roman"/>
                <w:b/>
                <w:bCs/>
                <w:i w:val="0"/>
                <w:vanish w:val="0"/>
                <w:color w:val="000000"/>
                <w:sz w:val="24"/>
              </w:rPr>
              <w:t xml:space="preserve"> Επιχειρησιακής και Θεσμικής Ικανότητας των Κοινωνικών εταίρων και των οργανώσεων της κοινωνίας των πολιτών </w:t>
            </w:r>
            <w:r>
              <w:rPr>
                <w:rFonts w:ascii="Times New Roman" w:eastAsia="Times New Roman" w:hAnsi="Times New Roman" w:cs="Times New Roman"/>
                <w:b w:val="0"/>
                <w:i w:val="0"/>
                <w:vanish w:val="0"/>
                <w:color w:val="000000"/>
                <w:sz w:val="24"/>
              </w:rPr>
              <w:t xml:space="preserve">για την ουσιαστική συμμετοχή σε παρεμβάσεις εκπαίδευσης, κατάρτισης, απασχόλησης καθώς και η ανάπτυξη συνεργασίας τους με Δημόσιες Υπηρεσίες Απασχόλησης και εργοδότες, δομές εκπαίδευσης, κατάρτισης για την επίτευξη νέων/βελτιωμένων πρακτικών υποστήριξης στη σύζευξη προσφοράς-ζήτησης εργασίας (μηχανισμοί συνεργασίας, διαβούλευσης κλπ).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01" w:name="_Toc256000441"/>
      <w:bookmarkStart w:id="5302" w:name="_Toc256000562"/>
      <w:bookmarkStart w:id="5303" w:name="_Toc256000008"/>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303"/>
      <w:bookmarkEnd w:id="5302"/>
      <w:bookmarkEnd w:id="530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numPr>
                <w:ilvl w:val="0"/>
                <w:numId w:val="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numPr>
                <w:ilvl w:val="0"/>
                <w:numId w:val="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Δημόσια Υπηρεσία Απασχόλησης (ΔΥΠΑ)</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04" w:name="_Toc256000442"/>
      <w:bookmarkStart w:id="5305" w:name="_Toc256000563"/>
      <w:bookmarkStart w:id="5306" w:name="_Toc256000009"/>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306"/>
      <w:bookmarkEnd w:id="5305"/>
      <w:bookmarkEnd w:id="530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07" w:name="_Toc256000443"/>
      <w:bookmarkStart w:id="5308" w:name="_Toc256000564"/>
      <w:bookmarkStart w:id="5309" w:name="_Toc256000010"/>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309"/>
      <w:bookmarkEnd w:id="5308"/>
      <w:bookmarkEnd w:id="530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εφαρμόζεται</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10" w:name="_Toc256000444"/>
      <w:bookmarkStart w:id="5311" w:name="_Toc256000565"/>
      <w:bookmarkStart w:id="5312" w:name="_Toc256000011"/>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312"/>
      <w:bookmarkEnd w:id="5311"/>
      <w:bookmarkEnd w:id="531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4.β στο πλαίσιο της Προτεραιότητας 1, αφορούν σε οριζόντιες και συστημικές δράσεις για τον εκσυγχρονισμό και ενίσχυση θεσμικών φορέων και των υπηρεσιών της αγοράς εργασίας.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13" w:name="_Toc256000445"/>
      <w:bookmarkStart w:id="5314" w:name="_Toc256000566"/>
      <w:bookmarkStart w:id="5315" w:name="_Toc256000012"/>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315"/>
      <w:bookmarkEnd w:id="5314"/>
      <w:bookmarkEnd w:id="531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σύνολο των έργων αφορούν επιχορηγήσεις.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16" w:name="_Toc256000446"/>
      <w:bookmarkStart w:id="5317" w:name="_Toc256000567"/>
      <w:bookmarkStart w:id="5318" w:name="_Toc256000013"/>
      <w:r>
        <w:rPr>
          <w:rFonts w:ascii="Times New Roman" w:eastAsia="Times New Roman" w:hAnsi="Times New Roman" w:cs="Times New Roman"/>
          <w:b w:val="0"/>
          <w:i w:val="0"/>
          <w:vanish w:val="0"/>
          <w:color w:val="000000"/>
          <w:sz w:val="24"/>
        </w:rPr>
        <w:t>2.1.1.1.2. Δείκτες</w:t>
      </w:r>
      <w:bookmarkEnd w:id="5318"/>
      <w:bookmarkEnd w:id="5317"/>
      <w:bookmarkEnd w:id="5316"/>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19" w:name="_Toc256000447"/>
      <w:bookmarkStart w:id="5320" w:name="_Toc256000568"/>
      <w:bookmarkStart w:id="5321" w:name="_Toc256000014"/>
      <w:r>
        <w:rPr>
          <w:rFonts w:ascii="Times New Roman" w:eastAsia="Times New Roman" w:hAnsi="Times New Roman" w:cs="Times New Roman"/>
          <w:b w:val="0"/>
          <w:i w:val="0"/>
          <w:vanish w:val="0"/>
          <w:color w:val="000000"/>
          <w:sz w:val="24"/>
        </w:rPr>
        <w:t>Πίνακας 2: Δείκτες εκροών</w:t>
      </w:r>
      <w:bookmarkEnd w:id="5321"/>
      <w:bookmarkEnd w:id="5320"/>
      <w:bookmarkEnd w:id="53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972"/>
        <w:gridCol w:w="692"/>
        <w:gridCol w:w="1922"/>
        <w:gridCol w:w="1719"/>
        <w:gridCol w:w="5305"/>
        <w:gridCol w:w="1185"/>
        <w:gridCol w:w="1109"/>
        <w:gridCol w:w="90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κοινωνικών εταίρων και φορέων της κοινωνίας των πολιτών που ωφελούνται από δράσεις επιχειρησιακής και θεσμικής ενίσχυσης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κοινωνικών εταίρων και φορέων της κοινωνίας των πολιτών που ωφελούνται από δράσεις επιχειρησιακής και θεσμικής ενίσχυσης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22" w:name="_Toc256000448"/>
      <w:bookmarkStart w:id="5323" w:name="_Toc256000569"/>
      <w:bookmarkStart w:id="5324" w:name="_Toc256000015"/>
      <w:r>
        <w:rPr>
          <w:rFonts w:ascii="Times New Roman" w:eastAsia="Times New Roman" w:hAnsi="Times New Roman" w:cs="Times New Roman"/>
          <w:b w:val="0"/>
          <w:i w:val="0"/>
          <w:vanish w:val="0"/>
          <w:color w:val="000000"/>
          <w:sz w:val="24"/>
        </w:rPr>
        <w:t>Πίνακας 3: Δείκτες αποτελεσμάτων</w:t>
      </w:r>
      <w:bookmarkEnd w:id="5324"/>
      <w:bookmarkEnd w:id="5323"/>
      <w:bookmarkEnd w:id="532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11"/>
        <w:gridCol w:w="692"/>
        <w:gridCol w:w="1427"/>
        <w:gridCol w:w="1523"/>
        <w:gridCol w:w="3214"/>
        <w:gridCol w:w="966"/>
        <w:gridCol w:w="1113"/>
        <w:gridCol w:w="968"/>
        <w:gridCol w:w="748"/>
        <w:gridCol w:w="1064"/>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έργων που εφαρμόζονται για την ενίσχυση της θεσμικής και επιχειρησιακής ικανότητας των κοινωνικών εταίρων ή/και οργανώσεων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έργων που εφαρμόζονται για την ενίσχυση της θεσμικής και επιχειρησιακής ικανότητας των κοινωνικών εταίρων ή/και οργανώσεων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25" w:name="_Toc256000449"/>
      <w:bookmarkStart w:id="5326" w:name="_Toc256000570"/>
      <w:bookmarkStart w:id="5327" w:name="_Toc256000016"/>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327"/>
      <w:bookmarkEnd w:id="5326"/>
      <w:bookmarkEnd w:id="532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28" w:name="_Toc256000450"/>
      <w:bookmarkStart w:id="5329" w:name="_Toc256000571"/>
      <w:bookmarkStart w:id="5330" w:name="_Toc256000017"/>
      <w:r>
        <w:rPr>
          <w:rFonts w:ascii="Times New Roman" w:eastAsia="Times New Roman" w:hAnsi="Times New Roman" w:cs="Times New Roman"/>
          <w:b w:val="0"/>
          <w:i w:val="0"/>
          <w:vanish w:val="0"/>
          <w:color w:val="000000"/>
          <w:sz w:val="24"/>
        </w:rPr>
        <w:t>Πίνακας 4: Διάσταση 1 — πεδίο παρέμβασης</w:t>
      </w:r>
      <w:bookmarkEnd w:id="5330"/>
      <w:bookmarkEnd w:id="5329"/>
      <w:bookmarkEnd w:id="532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96"/>
        <w:gridCol w:w="723"/>
        <w:gridCol w:w="1998"/>
        <w:gridCol w:w="8827"/>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138. Στήριξη της κοινωνικής οικονομίας και των κοινωνικών επιχειρήσεων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601.326,00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139. Μέτρα για τον εκσυγχρονισμό και την ενίσχυση των θεσμών και των υπηρεσιών της αγοράς εργασίας, ώστε να εκτιμώνται και να προβλέπονται οι ανάγκες σε δεξιότητες να εξασφαλίζεται η έγκαιρη και εξατομικευμένη βοήθεια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5.012.161,00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138. Στήριξη της κοινωνικής οικονομίας και των κοινωνικών επιχειρήσεων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3.312.333,00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139. Μέτρα για τον εκσυγχρονισμό και την ενίσχυση των θεσμών και των υπηρεσιών της αγοράς εργασίας, ώστε να εκτιμώνται και να προβλέπονται οι ανάγκες σε δεξιότητες να εξασφαλίζεται η έγκαιρη και εξατομικευμένη βοήθεια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27.608.903,00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36.534.723,00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31" w:name="_Toc256000451"/>
      <w:bookmarkStart w:id="5332" w:name="_Toc256000572"/>
      <w:bookmarkStart w:id="5333" w:name="_Toc256000018"/>
      <w:r>
        <w:rPr>
          <w:rFonts w:ascii="Times New Roman" w:eastAsia="Times New Roman" w:hAnsi="Times New Roman" w:cs="Times New Roman"/>
          <w:b w:val="0"/>
          <w:i w:val="0"/>
          <w:vanish w:val="0"/>
          <w:color w:val="000000"/>
          <w:sz w:val="24"/>
        </w:rPr>
        <w:t>Πίνακας 5: Διάσταση 2 — μορφή χρηματοδότησης</w:t>
      </w:r>
      <w:bookmarkEnd w:id="5333"/>
      <w:bookmarkEnd w:id="5332"/>
      <w:bookmarkEnd w:id="533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38"/>
        <w:gridCol w:w="2195"/>
        <w:gridCol w:w="1192"/>
        <w:gridCol w:w="4986"/>
        <w:gridCol w:w="2467"/>
        <w:gridCol w:w="2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5.613.487,00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30.921.236,00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36.534.723,00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34" w:name="_Toc256000452"/>
      <w:bookmarkStart w:id="5335" w:name="_Toc256000573"/>
      <w:bookmarkStart w:id="5336" w:name="_Toc256000019"/>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336"/>
      <w:bookmarkEnd w:id="5335"/>
      <w:bookmarkEnd w:id="533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07"/>
        <w:gridCol w:w="1673"/>
        <w:gridCol w:w="909"/>
        <w:gridCol w:w="3801"/>
        <w:gridCol w:w="5486"/>
        <w:gridCol w:w="159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5.613.487,00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30.921.236,00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36.534.723,00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37" w:name="_Toc256000453"/>
      <w:bookmarkStart w:id="5338" w:name="_Toc256000574"/>
      <w:bookmarkStart w:id="5339" w:name="_Toc256000020"/>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339"/>
      <w:bookmarkEnd w:id="5338"/>
      <w:bookmarkEnd w:id="533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45"/>
        <w:gridCol w:w="1417"/>
        <w:gridCol w:w="770"/>
        <w:gridCol w:w="3219"/>
        <w:gridCol w:w="6969"/>
        <w:gridCol w:w="1352"/>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2.164.773,00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3.448.714,00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11.924.400,00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18.996.836,00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36.534.723,00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40" w:name="_Toc256000454"/>
      <w:bookmarkStart w:id="5341" w:name="_Toc256000575"/>
      <w:bookmarkStart w:id="5342" w:name="_Toc256000021"/>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342"/>
      <w:bookmarkEnd w:id="5341"/>
      <w:bookmarkEnd w:id="534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29"/>
        <w:gridCol w:w="1792"/>
        <w:gridCol w:w="974"/>
        <w:gridCol w:w="4072"/>
        <w:gridCol w:w="4795"/>
        <w:gridCol w:w="171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5.613.487,00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30.921.236,00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36.534.723,00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343" w:name="_Toc256000576"/>
      <w:bookmarkStart w:id="5344" w:name="_Toc256000455"/>
      <w:bookmarkStart w:id="5345" w:name="_Toc256000022"/>
      <w:r>
        <w:rPr>
          <w:rFonts w:ascii="Times New Roman" w:eastAsia="Times New Roman" w:hAnsi="Times New Roman" w:cs="Times New Roman"/>
          <w:b w:val="0"/>
          <w:i w:val="0"/>
          <w:vanish w:val="0"/>
          <w:color w:val="000000"/>
          <w:sz w:val="24"/>
        </w:rPr>
        <w: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t>
      </w:r>
      <w:bookmarkEnd w:id="5345"/>
      <w:bookmarkEnd w:id="5343"/>
      <w:bookmarkEnd w:id="5344"/>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46" w:name="_Toc256000456"/>
      <w:bookmarkStart w:id="5347" w:name="_Toc256000577"/>
      <w:bookmarkStart w:id="5348" w:name="_Toc256000023"/>
      <w:r>
        <w:rPr>
          <w:rFonts w:ascii="Times New Roman" w:eastAsia="Times New Roman" w:hAnsi="Times New Roman" w:cs="Times New Roman"/>
          <w:b w:val="0"/>
          <w:i w:val="0"/>
          <w:vanish w:val="0"/>
          <w:color w:val="000000"/>
          <w:sz w:val="24"/>
        </w:rPr>
        <w:t>2.1.1.1.1. Παρεμβάσεις των ταμείων</w:t>
      </w:r>
      <w:bookmarkEnd w:id="5348"/>
      <w:bookmarkEnd w:id="5347"/>
      <w:bookmarkEnd w:id="5346"/>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49" w:name="_Toc256000457"/>
      <w:bookmarkStart w:id="5350" w:name="_Toc256000578"/>
      <w:bookmarkStart w:id="5351" w:name="_Toc256000024"/>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351"/>
      <w:bookmarkEnd w:id="5350"/>
      <w:bookmarkEnd w:id="534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4.γ στην Προτεραιότητα 1, περιλαμβάνονται οριζόντιου χαρακτήρα συστημικές δράσεις από φορείς της Δημόσιας Διοίκησης με στόχο τη βελτίωση, παρακολούθηση των πολιτικών ισότητας για την εναρμόνιση επαγγελματικής και ιδιωτικής ζωής και την προώθηση καλύτερης οργάνωσης της εργασίας προς όφελος των ατόμων με ευθύνες φροντίδα παιδιών και εξαρτώμενων ατόμων, με βάση την εξασφάλιση αξιοπρεπούς επιπέδου διαβίωσης και ευημερίας των εξαρτώμενων από άλλα άτομα μελών. Επίσης, δύναται να περιλαμβάνονται και άλλες παρεμβάσεις που θα συνδράμουν στην εφαρμογή των πολιτικών που συνδέονται με τους Αναγκαίους Πρόσφορους Όρους.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w:t>
            </w:r>
            <w:r>
              <w:rPr>
                <w:rFonts w:ascii="Times New Roman" w:eastAsia="Times New Roman" w:hAnsi="Times New Roman" w:cs="Times New Roman"/>
                <w:b w:val="0"/>
                <w:i w:val="0"/>
                <w:vanish w:val="0"/>
                <w:color w:val="000000"/>
                <w:sz w:val="24"/>
                <w:u w:val="single"/>
              </w:rPr>
              <w:t>Εθνικό Σχέδιο Δράσης για την Ισότητα των Φύλων 2021-2025</w:t>
            </w:r>
            <w:r>
              <w:rPr>
                <w:rFonts w:ascii="Times New Roman" w:eastAsia="Times New Roman" w:hAnsi="Times New Roman" w:cs="Times New Roman"/>
                <w:b w:val="0"/>
                <w:i w:val="0"/>
                <w:vanish w:val="0"/>
                <w:color w:val="000000"/>
                <w:sz w:val="24"/>
              </w:rPr>
              <w:t xml:space="preserve"> αποτυπώνεται η στόχευση για την ισότιμη συμμετοχή στην αγορά εργασίας, τη βελτίωση της απασχολησιμότητας και τη διευκόλυνση της πρόσβασης στην αγορά εργασίας. Το Σχέδιο Δράσης επικεντρώνεται σε μέτρα για την προστασία των γυναικών από την άσκηση κάθε μορφής βίας, την ενίσχυση της παρουσίας των γυναικών σε θέσεις εξουσίας, τη μείωση του χάσματος των ανισοτήτων στον τομέα εργασίας, όσον αφορά την απασχόληση και τον επαγγελματικό διαχωρισμό και την ενσωμάτωση της οπτικής του φύλου σε όλες τις διαστάσεις των τομεακών πολιτικών.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δημογραφικό πρόβλημα της Ελλάδας αντιμετωπίζεται με πολιτικές για την ενίσχυση της γονιμότητας, τη στήριξη της οικογένειας, την αύξηση της γυναικείας εργασίας και της ενεργού γήρανσης. Για να σημειωθεί αύξηση των γεννήσεων πρέπει να δημιουργηθεί ένα ευνοϊκότερο πλαίσιο για την απόκτηση παιδιών με περισσότερα κίνητρα και ένα υποστηρικτικό στην οικογένεια εργασιακό και κοινωνικό περιβάλλον. Παράλληλα, οι επιδοματικές πολιτικές πρέπει να συνδυαστούν με μέτρα για την ουσιαστική ισότητα των δύο φύλων και την ισορροπία των εργασιακών και οικογενειακών υποχρεώσεων, με σκοπό τη βελτίωση της καθημερινότητας όλων των μελών της οικογένειας.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των δράσεων επιδιώκεται εμμέσως η βελτίωση της ποιότητας σχεδιασμού πολιτικών για την ισότητα και την ενίσχυση της θέσης των γυναικών στην αγορά εργασίας αλλά και στο κοινωνικό γίγνεσθαι, ενσωματώνοντας ταυτόχρονα τη διάσταση της παιδικής προστασίας και λαμβάνοντας υπόψη τα προβλήματα ατόμων προερχόμενων από ευπαθείς και ειδικές ομάδες πληθυσμού (π.χ πολίτες τρίτων χωρών και δικαιούχοι διεθνούς προστασίας), ατόμων με αναπηρία και κηδεμόνες ατόμων με αναπηρία.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Παράλληλα, στο πλαίσιο της δημογραφικής πολιτικής, η χαρτογράφηση και η αποτύπωση των δημογραφικών δεδομένων με γεωγραφική διασπορά και με έμφαση στην περιφερειακή ανάπτυξη συνδέεται άμεσα με την προώθηση πολιτικών για την υγεία και ενεργό γήρανση και την επιμήκυνση του ενεργού βίου. Λαμβάνοντας ως δεδομένη την αύξηση του προσδόκιμου ζωής, η επίτευξη της καλής ποιότητας ζωής και της ενεργού συμμετοχής των ηλικιωμένων στην αγορά εργασίας αναμένεται να δώσει ώθηση στην ανάπτυξη και την οικονομία της χώρας.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ΕΣ περιλαμβάνει επίσης συστημικές δράσεις Δημογραφικής πολιτικής με στόχο την αντιμετώπιση των προβλημάτων που αντιμετωπίζει η χώρα λογω της μακροχρόνιας δημογραφικής κρίσης.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Δράσεις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bCs/>
                <w:i w:val="0"/>
                <w:vanish w:val="0"/>
                <w:color w:val="000000"/>
                <w:sz w:val="24"/>
              </w:rPr>
              <w:t>Οριζόντιες Παρεμβάσεις Εθνικής Εμβέλειας για την Καταπολέμηση της Βίας κατά των Γυναικών και Βάση Δεδομένων</w:t>
            </w:r>
            <w:r>
              <w:rPr>
                <w:rFonts w:ascii="Times New Roman" w:eastAsia="Times New Roman" w:hAnsi="Times New Roman" w:cs="Times New Roman"/>
                <w:b w:val="0"/>
                <w:i w:val="0"/>
                <w:vanish w:val="0"/>
                <w:color w:val="000000"/>
                <w:sz w:val="24"/>
              </w:rPr>
              <w:t>. Συνέχιση λειτουργίας 24ωρης τηλεφωνικής γραμμής 15900 και επιχειρησιακής αναβάθμισης της Βάσης Δεδομένων Καταγραφής στοιχείων.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bCs/>
                <w:i w:val="0"/>
                <w:vanish w:val="0"/>
                <w:color w:val="000000"/>
                <w:sz w:val="24"/>
              </w:rPr>
              <w:t xml:space="preserve">Παρατηρητήριο Ισότητας των Φύλων. </w:t>
            </w:r>
            <w:r>
              <w:rPr>
                <w:rFonts w:ascii="Times New Roman" w:eastAsia="Times New Roman" w:hAnsi="Times New Roman" w:cs="Times New Roman"/>
                <w:b w:val="0"/>
                <w:i w:val="0"/>
                <w:vanish w:val="0"/>
                <w:color w:val="000000"/>
                <w:sz w:val="24"/>
              </w:rPr>
              <w:t>Συνέχιση και αναβάθμιση του υφιστάμενου Παρατηρητηρίου Ισότητας για την εναρμόνιση του με τις επιταγές της Σύμβασης της Κωνσταντινούπολης.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bCs/>
                <w:i w:val="0"/>
                <w:vanish w:val="0"/>
                <w:color w:val="000000"/>
                <w:sz w:val="24"/>
              </w:rPr>
              <w:t>Παρατηρητήριο Δημογραφικής πολιτικής.</w:t>
            </w:r>
            <w:r>
              <w:rPr>
                <w:rFonts w:ascii="Times New Roman" w:eastAsia="Times New Roman" w:hAnsi="Times New Roman" w:cs="Times New Roman"/>
                <w:b w:val="0"/>
                <w:i w:val="0"/>
                <w:vanish w:val="0"/>
                <w:color w:val="000000"/>
                <w:sz w:val="24"/>
              </w:rPr>
              <w:t xml:space="preserve"> Δημιουργία ενιαίου μηχανισμού για την αποτύπωση, το σχεδιασμό και την παρακολούθηση πολιτικών μέσα από τη συλλογή στοιχείων/ λήψη μέτρων / συντονισμό των δράσεων / αξιολόγηση των αποτελεσμάτων σε κεντρικό επίπεδο στους τομείς δημογραφικής πολιτικής και Ισότητας των Φύλων.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w:t>
            </w:r>
            <w:r>
              <w:rPr>
                <w:rFonts w:ascii="Times New Roman" w:eastAsia="Times New Roman" w:hAnsi="Times New Roman" w:cs="Times New Roman"/>
                <w:b/>
                <w:bCs/>
                <w:i w:val="0"/>
                <w:vanish w:val="0"/>
                <w:color w:val="000000"/>
                <w:sz w:val="24"/>
              </w:rPr>
              <w:t>Δράσεις ενδυνάμωσης προώθησης και ευαισθητοποίησης της Δημογραφικής Πολιτικής, της Οικογένειας, της πολιτικής Ισότητας των Φύλων.</w:t>
            </w:r>
            <w:r>
              <w:rPr>
                <w:rFonts w:ascii="Times New Roman" w:eastAsia="Times New Roman" w:hAnsi="Times New Roman" w:cs="Times New Roman"/>
                <w:b w:val="0"/>
                <w:i w:val="0"/>
                <w:vanish w:val="0"/>
                <w:color w:val="000000"/>
                <w:sz w:val="24"/>
              </w:rPr>
              <w:t xml:space="preserve"> Υλοποίηση των αναγκαίων μελετών και ερευνών για τη συλλογή στοιχείων και τη χάραξη πολιτικών που αφορούν στη δημογραφική πολιτική και στην ισότητα των φύλων, δημοσιοποίηση αποτελεσμάτων και ευαισθητοποίηση για τα θέματα και τις πολιτικές αυτές.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5.</w:t>
            </w:r>
            <w:r>
              <w:rPr>
                <w:rFonts w:ascii="Times New Roman" w:eastAsia="Times New Roman" w:hAnsi="Times New Roman" w:cs="Times New Roman"/>
                <w:b/>
                <w:bCs/>
                <w:i w:val="0"/>
                <w:vanish w:val="0"/>
                <w:color w:val="000000"/>
                <w:sz w:val="24"/>
              </w:rPr>
              <w:t>Κεντρικός συντονισμός και παρακολούθηση δικτύου εξειδικευμένων δομών</w:t>
            </w:r>
            <w:r>
              <w:rPr>
                <w:rFonts w:ascii="Times New Roman" w:eastAsia="Times New Roman" w:hAnsi="Times New Roman" w:cs="Times New Roman"/>
                <w:b w:val="0"/>
                <w:i w:val="0"/>
                <w:vanish w:val="0"/>
                <w:color w:val="000000"/>
                <w:sz w:val="24"/>
              </w:rPr>
              <w:t xml:space="preserve"> «Σπίτι της Οικογένειας» στο πλαίσιο παροχής υποστήριξης και ενδυνάμωσης γονέων, ηλικιωμένων και παιδιών στο πλαίσιο μίας ολοκληρωμένης </w:t>
            </w:r>
            <w:r>
              <w:rPr>
                <w:rFonts w:ascii="Times New Roman" w:eastAsia="Times New Roman" w:hAnsi="Times New Roman" w:cs="Times New Roman"/>
                <w:b/>
                <w:bCs/>
                <w:i w:val="0"/>
                <w:vanish w:val="0"/>
                <w:color w:val="000000"/>
                <w:sz w:val="24"/>
              </w:rPr>
              <w:t>οικογενειακής και δημογραφικής πολιτικής</w:t>
            </w:r>
            <w:r>
              <w:rPr>
                <w:rFonts w:ascii="Times New Roman" w:eastAsia="Times New Roman" w:hAnsi="Times New Roman" w:cs="Times New Roman"/>
                <w:b w:val="0"/>
                <w:i w:val="0"/>
                <w:vanish w:val="0"/>
                <w:color w:val="000000"/>
                <w:sz w:val="24"/>
              </w:rPr>
              <w:t>. Η παρέμβαση αφορά στον κεντρικό συντονισμό και την παρακολούθηση δικτύου δομών εξειδικευμένης παροχής υπηρεσιών υποστήριξης και συμβουλευτικής στις οικογένειες το οποίο προωθεί την διαγενεακή αλληλεγγύη με στόχο την ενημέρωση, την ευαισθητοποίηση, την ενθάρρυνση και την πληροφόρηση των μελών της οικογένειας ή της μελλοντικής οικογένειας για τα θέματα που τους απασχολούν στην καθημερινότητά τους, καθώς και την ενδυνάμωση, ενημέρωση και υποστήριξη των ηλικιωμένων προκειμένου να παραμείνουν ενεργοί στην εργασία και την κοινωνία (εξαιρουμένων των ευπαθών ομάδων).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52" w:name="_Toc256000458"/>
      <w:bookmarkStart w:id="5353" w:name="_Toc256000579"/>
      <w:bookmarkStart w:id="5354" w:name="_Toc256000025"/>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354"/>
      <w:bookmarkEnd w:id="5353"/>
      <w:bookmarkEnd w:id="535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55" w:name="_Toc256000459"/>
      <w:bookmarkStart w:id="5356" w:name="_Toc256000580"/>
      <w:bookmarkStart w:id="5357" w:name="_Toc256000026"/>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357"/>
      <w:bookmarkEnd w:id="5356"/>
      <w:bookmarkEnd w:id="535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4.γ στο πλαίσιο της Προτεραιότητας 1 αφορούν σε οριζόντιες και συστημικές δράσεις για την προώθηση της ισόρροπης συμμετοχής των φύλων στην αγορά εργασίας. Οι δράσεις έχουν ως στόχο να διαμορφώσουν το περιβάλλον το οποίο θα εξασφαλίζει και θα διαφυλάσσει την ισότητα, την ένταξη και την απαγόρευση των διακρίσεων ως προς το φύλο.</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58" w:name="_Toc256000460"/>
      <w:bookmarkStart w:id="5359" w:name="_Toc256000581"/>
      <w:bookmarkStart w:id="5360" w:name="_Toc256000027"/>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360"/>
      <w:bookmarkEnd w:id="5359"/>
      <w:bookmarkEnd w:id="535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61" w:name="_Toc256000461"/>
      <w:bookmarkStart w:id="5362" w:name="_Toc256000582"/>
      <w:bookmarkStart w:id="5363" w:name="_Toc256000028"/>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363"/>
      <w:bookmarkEnd w:id="5362"/>
      <w:bookmarkEnd w:id="53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4.γ στο πλαίσιο της Προτεραιότητας 1, αφορούν σε οριζόντιες και συστημικές δράσεις για την προώθηση της ισόρροπης συμμετοχής των φύλων στην αγορά εργασίας.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64" w:name="_Toc256000462"/>
      <w:bookmarkStart w:id="5365" w:name="_Toc256000583"/>
      <w:bookmarkStart w:id="5366" w:name="_Toc256000029"/>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366"/>
      <w:bookmarkEnd w:id="5365"/>
      <w:bookmarkEnd w:id="536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67" w:name="_Toc256000463"/>
      <w:bookmarkStart w:id="5368" w:name="_Toc256000584"/>
      <w:bookmarkStart w:id="5369" w:name="_Toc256000030"/>
      <w:r>
        <w:rPr>
          <w:rFonts w:ascii="Times New Roman" w:eastAsia="Times New Roman" w:hAnsi="Times New Roman" w:cs="Times New Roman"/>
          <w:b w:val="0"/>
          <w:i w:val="0"/>
          <w:vanish w:val="0"/>
          <w:color w:val="000000"/>
          <w:sz w:val="24"/>
        </w:rPr>
        <w:t>2.1.1.1.2. Δείκτες</w:t>
      </w:r>
      <w:bookmarkEnd w:id="5369"/>
      <w:bookmarkEnd w:id="5368"/>
      <w:bookmarkEnd w:id="536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70" w:name="_Toc256000464"/>
      <w:bookmarkStart w:id="5371" w:name="_Toc256000585"/>
      <w:bookmarkStart w:id="5372" w:name="_Toc256000031"/>
      <w:r>
        <w:rPr>
          <w:rFonts w:ascii="Times New Roman" w:eastAsia="Times New Roman" w:hAnsi="Times New Roman" w:cs="Times New Roman"/>
          <w:b w:val="0"/>
          <w:i w:val="0"/>
          <w:vanish w:val="0"/>
          <w:color w:val="000000"/>
          <w:sz w:val="24"/>
        </w:rPr>
        <w:t>Πίνακας 2: Δείκτες εκροών</w:t>
      </w:r>
      <w:bookmarkEnd w:id="5372"/>
      <w:bookmarkEnd w:id="5371"/>
      <w:bookmarkEnd w:id="537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8"/>
        <w:gridCol w:w="692"/>
        <w:gridCol w:w="2310"/>
        <w:gridCol w:w="1874"/>
        <w:gridCol w:w="4234"/>
        <w:gridCol w:w="1335"/>
        <w:gridCol w:w="1235"/>
        <w:gridCol w:w="103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73" w:name="_Toc256000465"/>
      <w:bookmarkStart w:id="5374" w:name="_Toc256000586"/>
      <w:bookmarkStart w:id="5375" w:name="_Toc256000032"/>
      <w:r>
        <w:rPr>
          <w:rFonts w:ascii="Times New Roman" w:eastAsia="Times New Roman" w:hAnsi="Times New Roman" w:cs="Times New Roman"/>
          <w:b w:val="0"/>
          <w:i w:val="0"/>
          <w:vanish w:val="0"/>
          <w:color w:val="000000"/>
          <w:sz w:val="24"/>
        </w:rPr>
        <w:t>Πίνακας 3: Δείκτες αποτελεσμάτων</w:t>
      </w:r>
      <w:bookmarkEnd w:id="5375"/>
      <w:bookmarkEnd w:id="5374"/>
      <w:bookmarkEnd w:id="537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36"/>
        <w:gridCol w:w="692"/>
        <w:gridCol w:w="1505"/>
        <w:gridCol w:w="1554"/>
        <w:gridCol w:w="2920"/>
        <w:gridCol w:w="997"/>
        <w:gridCol w:w="1190"/>
        <w:gridCol w:w="988"/>
        <w:gridCol w:w="773"/>
        <w:gridCol w:w="107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76" w:name="_Toc256000466"/>
      <w:bookmarkStart w:id="5377" w:name="_Toc256000587"/>
      <w:bookmarkStart w:id="5378" w:name="_Toc256000033"/>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378"/>
      <w:bookmarkEnd w:id="5377"/>
      <w:bookmarkEnd w:id="5376"/>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79" w:name="_Toc256000467"/>
      <w:bookmarkStart w:id="5380" w:name="_Toc256000588"/>
      <w:bookmarkStart w:id="5381" w:name="_Toc256000034"/>
      <w:r>
        <w:rPr>
          <w:rFonts w:ascii="Times New Roman" w:eastAsia="Times New Roman" w:hAnsi="Times New Roman" w:cs="Times New Roman"/>
          <w:b w:val="0"/>
          <w:i w:val="0"/>
          <w:vanish w:val="0"/>
          <w:color w:val="000000"/>
          <w:sz w:val="24"/>
        </w:rPr>
        <w:t>Πίνακας 4: Διάσταση 1 — πεδίο παρέμβασης</w:t>
      </w:r>
      <w:bookmarkEnd w:id="5381"/>
      <w:bookmarkEnd w:id="5380"/>
      <w:bookmarkEnd w:id="537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33"/>
        <w:gridCol w:w="723"/>
        <w:gridCol w:w="2417"/>
        <w:gridCol w:w="8370"/>
        <w:gridCol w:w="11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142. Μέτρα για την προώθηση της συμμετοχής των γυναικών στην αγορά εργασίας και τη μείωση των διακρίσεων λόγω φύλου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142. Μέτρα για την προώθηση της συμμετοχής των γυναικών στην αγορά εργασίας και τη μείωση των διακρίσεων λόγω φύλου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1.956.830,00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82" w:name="_Toc256000468"/>
      <w:bookmarkStart w:id="5383" w:name="_Toc256000589"/>
      <w:bookmarkStart w:id="5384" w:name="_Toc256000035"/>
      <w:r>
        <w:rPr>
          <w:rFonts w:ascii="Times New Roman" w:eastAsia="Times New Roman" w:hAnsi="Times New Roman" w:cs="Times New Roman"/>
          <w:b w:val="0"/>
          <w:i w:val="0"/>
          <w:vanish w:val="0"/>
          <w:color w:val="000000"/>
          <w:sz w:val="24"/>
        </w:rPr>
        <w:t>Πίνακας 5: Διάσταση 2 — μορφή χρηματοδότησης</w:t>
      </w:r>
      <w:bookmarkEnd w:id="5384"/>
      <w:bookmarkEnd w:id="5383"/>
      <w:bookmarkEnd w:id="538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1.956.830,00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85" w:name="_Toc256000469"/>
      <w:bookmarkStart w:id="5386" w:name="_Toc256000590"/>
      <w:bookmarkStart w:id="5387" w:name="_Toc256000036"/>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387"/>
      <w:bookmarkEnd w:id="5386"/>
      <w:bookmarkEnd w:id="538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1.956.830,00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88" w:name="_Toc256000470"/>
      <w:bookmarkStart w:id="5389" w:name="_Toc256000591"/>
      <w:bookmarkStart w:id="5390" w:name="_Toc256000037"/>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390"/>
      <w:bookmarkEnd w:id="5389"/>
      <w:bookmarkEnd w:id="538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53"/>
        <w:gridCol w:w="2013"/>
        <w:gridCol w:w="1094"/>
        <w:gridCol w:w="4574"/>
        <w:gridCol w:w="3668"/>
        <w:gridCol w:w="17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1.956.830,00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391" w:name="_Toc256000471"/>
      <w:bookmarkStart w:id="5392" w:name="_Toc256000592"/>
      <w:bookmarkStart w:id="5393" w:name="_Toc256000038"/>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393"/>
      <w:bookmarkEnd w:id="5392"/>
      <w:bookmarkEnd w:id="539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19"/>
        <w:gridCol w:w="1782"/>
        <w:gridCol w:w="968"/>
        <w:gridCol w:w="4050"/>
        <w:gridCol w:w="4986"/>
        <w:gridCol w:w="156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1.956.830,00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394" w:name="_Toc256000593"/>
      <w:bookmarkStart w:id="5395" w:name="_Toc256000472"/>
      <w:bookmarkStart w:id="5396" w:name="_Toc256000039"/>
      <w:r>
        <w:rPr>
          <w:rFonts w:ascii="Times New Roman" w:eastAsia="Times New Roman" w:hAnsi="Times New Roman" w:cs="Times New Roman"/>
          <w:b w:val="0"/>
          <w:i w:val="0"/>
          <w:vanish w:val="0"/>
          <w:color w:val="000000"/>
          <w:sz w:val="24"/>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bookmarkEnd w:id="5396"/>
      <w:bookmarkEnd w:id="5394"/>
      <w:bookmarkEnd w:id="5395"/>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397" w:name="_Toc256000473"/>
      <w:bookmarkStart w:id="5398" w:name="_Toc256000594"/>
      <w:bookmarkStart w:id="5399" w:name="_Toc256000040"/>
      <w:r>
        <w:rPr>
          <w:rFonts w:ascii="Times New Roman" w:eastAsia="Times New Roman" w:hAnsi="Times New Roman" w:cs="Times New Roman"/>
          <w:b w:val="0"/>
          <w:i w:val="0"/>
          <w:vanish w:val="0"/>
          <w:color w:val="000000"/>
          <w:sz w:val="24"/>
        </w:rPr>
        <w:t>2.1.1.1.1. Παρεμβάσεις των ταμείων</w:t>
      </w:r>
      <w:bookmarkEnd w:id="5399"/>
      <w:bookmarkEnd w:id="5398"/>
      <w:bookmarkEnd w:id="539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00" w:name="_Toc256000474"/>
      <w:bookmarkStart w:id="5401" w:name="_Toc256000595"/>
      <w:bookmarkStart w:id="5402" w:name="_Toc256000041"/>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402"/>
      <w:bookmarkEnd w:id="5401"/>
      <w:bookmarkEnd w:id="540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ΕΣ 4.ε στην Προτεραιότητα 1 εντάσσονται παρεμβάσεις που αφορούν στην αναβάθμιση και τον εκσυγχρονισμό μηχανισμών παρακολούθησης με στόχο την εμβάθυνση των κεντρικών εκπαιδευτικών πολιτικών και επιλογών και τη σύνδεση εκπαίδευσης και αγοράς εργασίας. Μέσω των δράσεων αυτών θα υποστηριχτεί το σύστημα και οι επιμέρους μηχανισμοί ενίσχυσης της συνάφειας του εκπαιδευτικού συστήματος με τις ανάγκες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που σχεδιάζονται αφορούν στην υλοποίηση / αξιοποίηση μελετών και στην ανάπτυξη των απαραίτητων εργαλείων τα οποία θα συμβάλλουν στην εξυπηρέτηση των συνολικών στόχων του Προγράμματος, καθώς αποσκοπούν στη βελτίωση της ποιότητας και της αποτελεσματικότητας των θεσμών και των συστημάτων της εκπαίδευσης στο πλαίσιο της σύνδεσής της με την αγορά εργασίας, όπως προβλέπονται στους Ν.4763/2020 και Ν.4931/2022.</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Επίσης, δύναται να περιλαμβάνονται και άλλες παρεμβάσεις που θα συνδράμουν στην εφαρμογή των πολιτικών που συνδέονται με τους Αναγκαίους Πρόσφορους Όρους.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δράσεις που περιλαμβάνονται αφορούν: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val="0"/>
                <w:i w:val="0"/>
                <w:vanish w:val="0"/>
                <w:color w:val="000000"/>
                <w:sz w:val="24"/>
              </w:rPr>
              <w:t xml:space="preserve">Βελτίωση των </w:t>
            </w:r>
            <w:r>
              <w:rPr>
                <w:rFonts w:ascii="Times New Roman" w:eastAsia="Times New Roman" w:hAnsi="Times New Roman" w:cs="Times New Roman"/>
                <w:b/>
                <w:bCs/>
                <w:i w:val="0"/>
                <w:vanish w:val="0"/>
                <w:color w:val="000000"/>
                <w:sz w:val="24"/>
              </w:rPr>
              <w:t xml:space="preserve">μηχανισμών παρακολούθησης της απόδοσης των εκπαιδευτικών πολιτικών και της σύνδεσης εκπαίδευσης με την αγορά εργασίας </w:t>
            </w:r>
            <w:r>
              <w:rPr>
                <w:rFonts w:ascii="Times New Roman" w:eastAsia="Times New Roman" w:hAnsi="Times New Roman" w:cs="Times New Roman"/>
                <w:b w:val="0"/>
                <w:i w:val="0"/>
                <w:vanish w:val="0"/>
                <w:color w:val="000000"/>
                <w:sz w:val="24"/>
              </w:rPr>
              <w:t>μέσω:</w:t>
            </w:r>
          </w:p>
          <w:p w:rsidR="00A77B3E">
            <w:pPr>
              <w:numPr>
                <w:ilvl w:val="0"/>
                <w:numId w:val="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Παρατηρητηρίου εκπαιδευτικών ανισοτήτων Πρωτοβάθμιας και Δευτεροβάθμιας Εκπαίδευσης με στόχο τη βελτίωση της πρόσβασης στην εκπαίδευση, τη μείωση των εκπαιδευτικών ανισοτήτων και των διακρίσεων, τη μείωση της ΠΕΣ, τη βελτίωση των μαθησιακών αποτελεσμάτων και την ολοκλήρωση των σπουδών</w:t>
            </w:r>
          </w:p>
          <w:p w:rsidR="00A77B3E">
            <w:pPr>
              <w:numPr>
                <w:ilvl w:val="0"/>
                <w:numId w:val="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Ιχνηλάτησης εκπαιδευτικών / μαθησιακών διαδρομών με στόχο τη σύνδεση του εκπαιδευτικού συστήματος με την αγορά εργασίας, προκειμένου μαθητές/τριες, γονείς και εκπαιδευτικοί να έχουν στη διάθεσή τους πληροφορίες και εργαλεία αναζήτησης και αναπαράστασης της πληροφορίας, που τους υποστηρίζουν στη διερεύνηση εκπαιδευτικών και εργασιακών δυνατοτήτων/επιλογών.</w:t>
            </w:r>
          </w:p>
          <w:p w:rsidR="00A77B3E">
            <w:pPr>
              <w:numPr>
                <w:ilvl w:val="0"/>
                <w:numId w:val="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Παρατηρητηρίου Μετάβασης στην αγορά εργασίας με στόχο την «ιχνηλάτηση» της μαθησιακής και εργασιακής εξέλιξης των αποφοίτων επιπέδων Εθνικού Πλαισίου Προσόντων 3 και Εθνικού Πλαισίου Προσόντων 5.</w:t>
            </w:r>
          </w:p>
          <w:p w:rsidR="00A77B3E">
            <w:pPr>
              <w:numPr>
                <w:ilvl w:val="0"/>
                <w:numId w:val="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Ιχνηλάτησης αποφοίτων Τριτοβάθμιας Εκπαίδευσης για την παραγωγή τόσο εθνικών όσο και σε ιδρυματικό επίπεδο στατιστικών δεδομένων και δεικτών με στόχο την εναρμόνιση των ιδρυμάτων με τις ανάγκες μιας σύγχρονης οικονομίας και την εφαρμογή προγραμμάτων σπουδών συνδεμένων με 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της λειτουργίας των παραπάνω μηχανισμών, θα υλοποιηθούν μελέτες και θα αναπτυχθούν επιμέρους εργαλεία ώστε να υποστηριχθούν πολιτικές με στόχο τόσο τη βελτίωση της ποιότητας του εκπαιδευτικού συστήματος και της πρόσβασης στην εκπαίδευση όσο και της βελτίωσης της σύνδεσης του εκπαιδευτικού συστήματος με 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2.Ανάπτυξη εργαλείων πρόβλεψης αναγκών σε δεξιότητες</w:t>
            </w:r>
            <w:r>
              <w:rPr>
                <w:rFonts w:ascii="Times New Roman" w:eastAsia="Times New Roman" w:hAnsi="Times New Roman" w:cs="Times New Roman"/>
                <w:b w:val="0"/>
                <w:i w:val="0"/>
                <w:vanish w:val="0"/>
                <w:color w:val="000000"/>
                <w:sz w:val="24"/>
              </w:rPr>
              <w:t xml:space="preserve"> για διάφορα εκπαιδευτικά επίπεδα για τον σχεδιασμό πολιτικών εκπαίδευσης και κατάρτισης μέσω του σχεδιασμού και της διεξαγωγής μελετών για τη συσχέτιση των πρωτογενών και δευτερογενών εμπειρικών δεδομένων για την εκπαίδευση και την αγορά εργασίας (εντοπισμός και πρόβλεψη των (αν)αντιστοιχιών κατά κλάδο, επάγγελμα και αντικείμενο εκπαίδευσης), για τον εντοπισμό κρίσιμων παραμέτρων (προσφοράς-ζήτησης) που επηρεάζουν την πορεία των αποφοίτων των διαφόρων επιπέδων εκπαίδευσης στην αγορά εργασίας. Μέσω εξειδικευμένων αναφορών και διαδραστικών εφαρμογών, θα υποστηριχθούν οι φορείς λήψης αποφάσεων και θα υποστηριχθούν δράσεις επαγγελματικού προσανατολισμού. Τα παραπάνω αναφερθέντα εργαλεία πρόβλεψης θα λαμβάνουν υπόψιν και θα λειτουργούν συμπληρωματικά με τους μηχανισμούς διάγνωσης αναγκών σε δεξιότητες για την αγορά εργασίας που χρηματοδοτούνται από το ΤΑΑ.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3.Ενίσχυση της λειτουργίας δικτύου Γραφείων Διασύνδεσης των ΑΕΙ</w:t>
            </w:r>
            <w:r>
              <w:rPr>
                <w:rFonts w:ascii="Times New Roman" w:eastAsia="Times New Roman" w:hAnsi="Times New Roman" w:cs="Times New Roman"/>
                <w:b w:val="0"/>
                <w:i w:val="0"/>
                <w:vanish w:val="0"/>
                <w:color w:val="000000"/>
                <w:sz w:val="24"/>
              </w:rPr>
              <w:t>, με στόχο την ανάπτυξη μεθοδολογιών διενέργειας μελετών και ερευνών για την πορεία των αποφοίτων στην αγορά εργασίας, τη διερεύνηση των αναγκών των επιχειρήσεων και την αποτίμηση των μαθησιακών αποτελεσμάτων των προγραμμάτων σπουδών.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4.Ανάπτυξη συστήματος παρακολούθησης του Στρατηγικού Σχεδιασμού στην Ανώτατη Εκπαίδευση</w:t>
            </w:r>
            <w:r>
              <w:rPr>
                <w:rFonts w:ascii="Times New Roman" w:eastAsia="Times New Roman" w:hAnsi="Times New Roman" w:cs="Times New Roman"/>
                <w:b w:val="0"/>
                <w:i w:val="0"/>
                <w:vanish w:val="0"/>
                <w:color w:val="000000"/>
                <w:sz w:val="24"/>
              </w:rPr>
              <w:t>, μέσω της συλλογής στοιχείων και της τεκμηριωμένης ανάλυσης των επιμέρους στρατηγικών στόχων των ιδρυμάτων με στόχο την ενίσχυση της ποιότητας του επιστημονικού έργου και την αποτελεσματική σύνδεση του με τις διαπιστωμένες ανάγκες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03" w:name="_Toc256000475"/>
      <w:bookmarkStart w:id="5404" w:name="_Toc256000596"/>
      <w:bookmarkStart w:id="5405" w:name="_Toc256000042"/>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405"/>
      <w:bookmarkEnd w:id="5404"/>
      <w:bookmarkEnd w:id="540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1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Φορείς Δημόσιας Διοίκησης </w:t>
            </w:r>
          </w:p>
          <w:p w:rsidR="00A77B3E">
            <w:pPr>
              <w:numPr>
                <w:ilvl w:val="0"/>
                <w:numId w:val="1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06" w:name="_Toc256000476"/>
      <w:bookmarkStart w:id="5407" w:name="_Toc256000597"/>
      <w:bookmarkStart w:id="5408" w:name="_Toc256000043"/>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408"/>
      <w:bookmarkEnd w:id="5407"/>
      <w:bookmarkEnd w:id="540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09" w:name="_Toc256000477"/>
      <w:bookmarkStart w:id="5410" w:name="_Toc256000598"/>
      <w:bookmarkStart w:id="5411" w:name="_Toc256000044"/>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411"/>
      <w:bookmarkEnd w:id="5410"/>
      <w:bookmarkEnd w:id="540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12" w:name="_Toc256000478"/>
      <w:bookmarkStart w:id="5413" w:name="_Toc256000599"/>
      <w:bookmarkStart w:id="5414" w:name="_Toc256000045"/>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414"/>
      <w:bookmarkEnd w:id="5413"/>
      <w:bookmarkEnd w:id="541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4.ε στο πλαίσιο της Προτεραιότητας 1 αφορούν σε οριζόντιες και συστημικές δράσεις για τη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15" w:name="_Toc256000479"/>
      <w:bookmarkStart w:id="5416" w:name="_Toc256000600"/>
      <w:bookmarkStart w:id="5417" w:name="_Toc256000046"/>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417"/>
      <w:bookmarkEnd w:id="5416"/>
      <w:bookmarkEnd w:id="541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σύνολο των έργων αφορούν επιχορηγήσεις.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18" w:name="_Toc256000480"/>
      <w:bookmarkStart w:id="5419" w:name="_Toc256000601"/>
      <w:bookmarkStart w:id="5420" w:name="_Toc256000047"/>
      <w:r>
        <w:rPr>
          <w:rFonts w:ascii="Times New Roman" w:eastAsia="Times New Roman" w:hAnsi="Times New Roman" w:cs="Times New Roman"/>
          <w:b w:val="0"/>
          <w:i w:val="0"/>
          <w:vanish w:val="0"/>
          <w:color w:val="000000"/>
          <w:sz w:val="24"/>
        </w:rPr>
        <w:t>2.1.1.1.2. Δείκτες</w:t>
      </w:r>
      <w:bookmarkEnd w:id="5420"/>
      <w:bookmarkEnd w:id="5419"/>
      <w:bookmarkEnd w:id="541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21" w:name="_Toc256000481"/>
      <w:bookmarkStart w:id="5422" w:name="_Toc256000602"/>
      <w:bookmarkStart w:id="5423" w:name="_Toc256000048"/>
      <w:r>
        <w:rPr>
          <w:rFonts w:ascii="Times New Roman" w:eastAsia="Times New Roman" w:hAnsi="Times New Roman" w:cs="Times New Roman"/>
          <w:b w:val="0"/>
          <w:i w:val="0"/>
          <w:vanish w:val="0"/>
          <w:color w:val="000000"/>
          <w:sz w:val="24"/>
        </w:rPr>
        <w:t>Πίνακας 2: Δείκτες εκροών</w:t>
      </w:r>
      <w:bookmarkEnd w:id="5423"/>
      <w:bookmarkEnd w:id="5422"/>
      <w:bookmarkEnd w:id="542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8"/>
        <w:gridCol w:w="692"/>
        <w:gridCol w:w="2310"/>
        <w:gridCol w:w="1874"/>
        <w:gridCol w:w="4234"/>
        <w:gridCol w:w="1335"/>
        <w:gridCol w:w="1235"/>
        <w:gridCol w:w="103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24" w:name="_Toc256000482"/>
      <w:bookmarkStart w:id="5425" w:name="_Toc256000603"/>
      <w:bookmarkStart w:id="5426" w:name="_Toc256000049"/>
      <w:r>
        <w:rPr>
          <w:rFonts w:ascii="Times New Roman" w:eastAsia="Times New Roman" w:hAnsi="Times New Roman" w:cs="Times New Roman"/>
          <w:b w:val="0"/>
          <w:i w:val="0"/>
          <w:vanish w:val="0"/>
          <w:color w:val="000000"/>
          <w:sz w:val="24"/>
        </w:rPr>
        <w:t>Πίνακας 3: Δείκτες αποτελεσμάτων</w:t>
      </w:r>
      <w:bookmarkEnd w:id="5426"/>
      <w:bookmarkEnd w:id="5425"/>
      <w:bookmarkEnd w:id="542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36"/>
        <w:gridCol w:w="692"/>
        <w:gridCol w:w="1503"/>
        <w:gridCol w:w="1553"/>
        <w:gridCol w:w="2916"/>
        <w:gridCol w:w="997"/>
        <w:gridCol w:w="1189"/>
        <w:gridCol w:w="987"/>
        <w:gridCol w:w="773"/>
        <w:gridCol w:w="1080"/>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27" w:name="_Toc256000483"/>
      <w:bookmarkStart w:id="5428" w:name="_Toc256000604"/>
      <w:bookmarkStart w:id="5429" w:name="_Toc256000050"/>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429"/>
      <w:bookmarkEnd w:id="5428"/>
      <w:bookmarkEnd w:id="542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30" w:name="_Toc256000484"/>
      <w:bookmarkStart w:id="5431" w:name="_Toc256000605"/>
      <w:bookmarkStart w:id="5432" w:name="_Toc256000051"/>
      <w:r>
        <w:rPr>
          <w:rFonts w:ascii="Times New Roman" w:eastAsia="Times New Roman" w:hAnsi="Times New Roman" w:cs="Times New Roman"/>
          <w:b w:val="0"/>
          <w:i w:val="0"/>
          <w:vanish w:val="0"/>
          <w:color w:val="000000"/>
          <w:sz w:val="24"/>
        </w:rPr>
        <w:t>Πίνακας 4: Διάσταση 1 — πεδίο παρέμβασης</w:t>
      </w:r>
      <w:bookmarkEnd w:id="5432"/>
      <w:bookmarkEnd w:id="5431"/>
      <w:bookmarkEnd w:id="543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53"/>
        <w:gridCol w:w="723"/>
        <w:gridCol w:w="2786"/>
        <w:gridCol w:w="7882"/>
        <w:gridCol w:w="11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974.148,00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120.265,00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5.365.980,00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662.467,00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7.122.860,00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33" w:name="_Toc256000485"/>
      <w:bookmarkStart w:id="5434" w:name="_Toc256000606"/>
      <w:bookmarkStart w:id="5435" w:name="_Toc256000052"/>
      <w:r>
        <w:rPr>
          <w:rFonts w:ascii="Times New Roman" w:eastAsia="Times New Roman" w:hAnsi="Times New Roman" w:cs="Times New Roman"/>
          <w:b w:val="0"/>
          <w:i w:val="0"/>
          <w:vanish w:val="0"/>
          <w:color w:val="000000"/>
          <w:sz w:val="24"/>
        </w:rPr>
        <w:t>Πίνακας 5: Διάσταση 2 — μορφή χρηματοδότησης</w:t>
      </w:r>
      <w:bookmarkEnd w:id="5435"/>
      <w:bookmarkEnd w:id="5434"/>
      <w:bookmarkEnd w:id="543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1.094.413,00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6.028.447,00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7.122.860,00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36" w:name="_Toc256000486"/>
      <w:bookmarkStart w:id="5437" w:name="_Toc256000607"/>
      <w:bookmarkStart w:id="5438" w:name="_Toc256000053"/>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438"/>
      <w:bookmarkEnd w:id="5437"/>
      <w:bookmarkEnd w:id="543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1.094.413,00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6.028.447,00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7.122.860,00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39" w:name="_Toc256000487"/>
      <w:bookmarkStart w:id="5440" w:name="_Toc256000608"/>
      <w:bookmarkStart w:id="5441" w:name="_Toc256000054"/>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441"/>
      <w:bookmarkEnd w:id="5440"/>
      <w:bookmarkEnd w:id="543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56"/>
        <w:gridCol w:w="1427"/>
        <w:gridCol w:w="775"/>
        <w:gridCol w:w="3242"/>
        <w:gridCol w:w="7018"/>
        <w:gridCol w:w="125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1.094.413,00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6.028.447,00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7.122.860,00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42" w:name="_Toc256000488"/>
      <w:bookmarkStart w:id="5443" w:name="_Toc256000609"/>
      <w:bookmarkStart w:id="5444" w:name="_Toc256000055"/>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444"/>
      <w:bookmarkEnd w:id="5443"/>
      <w:bookmarkEnd w:id="544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1.094.413,00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6.028.447,00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7.122.860,00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445" w:name="_Toc256000610"/>
      <w:bookmarkStart w:id="5446" w:name="_Toc256000489"/>
      <w:bookmarkStart w:id="5447" w:name="_Toc256000056"/>
      <w:r>
        <w:rPr>
          <w:rFonts w:ascii="Times New Roman" w:eastAsia="Times New Roman" w:hAnsi="Times New Roman" w:cs="Times New Roman"/>
          <w:b w:val="0"/>
          <w:i w:val="0"/>
          <w:vanish w:val="0"/>
          <w:color w:val="000000"/>
          <w:sz w:val="24"/>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bookmarkEnd w:id="5447"/>
      <w:bookmarkEnd w:id="5445"/>
      <w:bookmarkEnd w:id="5446"/>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48" w:name="_Toc256000490"/>
      <w:bookmarkStart w:id="5449" w:name="_Toc256000611"/>
      <w:bookmarkStart w:id="5450" w:name="_Toc256000057"/>
      <w:r>
        <w:rPr>
          <w:rFonts w:ascii="Times New Roman" w:eastAsia="Times New Roman" w:hAnsi="Times New Roman" w:cs="Times New Roman"/>
          <w:b w:val="0"/>
          <w:i w:val="0"/>
          <w:vanish w:val="0"/>
          <w:color w:val="000000"/>
          <w:sz w:val="24"/>
        </w:rPr>
        <w:t>2.1.1.1.1. Παρεμβάσεις των ταμείων</w:t>
      </w:r>
      <w:bookmarkEnd w:id="5450"/>
      <w:bookmarkEnd w:id="5449"/>
      <w:bookmarkEnd w:id="544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51" w:name="_Toc256000491"/>
      <w:bookmarkStart w:id="5452" w:name="_Toc256000612"/>
      <w:bookmarkStart w:id="5453" w:name="_Toc256000058"/>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453"/>
      <w:bookmarkEnd w:id="5452"/>
      <w:bookmarkEnd w:id="545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4.η της Προτεραιότητας 1 εντάσσονται παρεμβάσεις για τη βελτίωση της αποτελεσματικότητας και αποδοτικότητας των θεσμών/πολιτικών για την κοινωνική ένταξη και κοινωνική αλληλεγγύη, με στόχο την ενίσχυση της ενεργού κοινωνικής ένταξης των ευάλωτων ατόμων και ομάδων μέσω της βελτίωσης των πολιτικών και της ανάπτυξης νέων εργαλείων/πρακτικών, λαμβάνοντας υπόψη και τις ανάγκες παροχής κοινωνικών υπηρεσιών-βελτίωσης της απασχολησιμότητας και των επιπτώσεων της πανδημίας ως προς τις προοπτικές κοινωνικής τους ένταξης. Επίσης, δύναται να περιλαμβάνονται και άλλες παρεμβάσεις που θα συνδράμουν στην εφαρμογή των πολιτικών που συνδέονται με τους Αναγκαίους Πρόσφορους Όρους.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Η Εθνική Στρατηγική για την Κοινωνική Ένταξη και Μείωση της Φτώχειας (ΕΣΚΕ)</w:t>
            </w:r>
            <w:r>
              <w:rPr>
                <w:rFonts w:ascii="Times New Roman" w:eastAsia="Times New Roman" w:hAnsi="Times New Roman" w:cs="Times New Roman"/>
                <w:b w:val="0"/>
                <w:i w:val="0"/>
                <w:vanish w:val="0"/>
                <w:color w:val="000000"/>
                <w:sz w:val="24"/>
              </w:rPr>
              <w:t xml:space="preserve"> προάγει την ισότιμη συμμετοχή όλων των πολιτών στην κοινωνική και οικονομική ζωή και εισάγει ένα νέο μοντέλο «ενερητικών πολιτικών» κοινωνικής προστασίας οι οποίες προσανατολίζονται ιδίως στην πρόληψη και αντιμετώπιση των συνεπειών που δημιουργούνται από τα φαινόμενα της ανεργίας, της φτώχειας και του αποκλεισμού στην ελληνική κοινωνία (και αναμένεται να ενταθούν από τις επιπτώσεις της πανδημίας Covid-19 στην οικονομία) σε συνδυασμό με τις δυσμενείς δημογραφικές εξελίξεις.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Προκειμένου να επιτευχθούν οι στόχοι της ΕΣΚΕ είναι απαραίτητες οριζόντιες δράσεις για: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1.Αναβάθμιση του Εθνικού Μηχανισμού Συντονισμού, Παρακολούθησης και Αξιολόγησης των Πολιτικών Κοινωνικής Ένταξης και Κοινωνικής Συνοχής </w:t>
            </w:r>
            <w:r>
              <w:rPr>
                <w:rFonts w:ascii="Times New Roman" w:eastAsia="Times New Roman" w:hAnsi="Times New Roman" w:cs="Times New Roman"/>
                <w:b w:val="0"/>
                <w:i w:val="0"/>
                <w:vanish w:val="0"/>
                <w:color w:val="000000"/>
                <w:sz w:val="24"/>
              </w:rPr>
              <w:t>και των εργαλείων παρακολούθησης και Παρατηρηττηρίων αυτού, όπως το Ενιαίο Γεωπληροφοριακό Σύστημα-ΕΓΠΣ, όπου καταχωρούνται δεδομένα, αναφορές και στατιστικά στοιχεία με σκοπό την παρακολούθηση και αξιολόγηση της αποτελεσματικότητας των πολιτικών κοινωνικής ένταξης.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2.Μελέτες και Έρευνες </w:t>
            </w:r>
            <w:r>
              <w:rPr>
                <w:rFonts w:ascii="Times New Roman" w:eastAsia="Times New Roman" w:hAnsi="Times New Roman" w:cs="Times New Roman"/>
                <w:b w:val="0"/>
                <w:i w:val="0"/>
                <w:vanish w:val="0"/>
                <w:color w:val="000000"/>
                <w:sz w:val="24"/>
              </w:rPr>
              <w:t>συνδεόμενες με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 τον ακριβή προσδιορισμό των προβλημάτων φτώχειας και κοινωνικού αποκλεισμού σε εθνικό και περιφερειακό επίπεδο σε συνάρτηση με ειδικά γεωγραφικά, χωροταξικά και κοινωνικό-οικονομικά δεδομένα και τις ομάδες στόχους που πλήττονται,</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 Σχέδιο Δράσης για την ανάπτυξη ενός νέου μοντέλου Κοινοτικών Κέντρων με βελτιωμένες υπηρεσίες. Μελέτη βιωσιμότητας για τα Κοινοτικά Κέντρα και τις δομές κοινωνικής φτώχειας για τη μετάβαση σε αυτόνομη λειτουργία,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 τα αποτελέσματα των πολιτικών για την κοινωνική ένταξη σε συνάρτηση με τις ομάδες στόχους και τα επιμέρους Στρατηγικά Σχέδια για την κοινωνική ενσωμάτωση επιλεγμένων ομάδων στόχων (ενδεικτικά : αποτίμηση των δράσεων για παιδιά με αναπηρία, για παιδιά από τρίτες χώρες, κλπ, στο πλαίσιο αντίστοιχων στρατηγικών όπως η Εθνική Στρατηγική για την Αποϊδρυματοποίηση, η Εθνική Στρατηγική για την Ένταξη Πολιτών Τρίτων Χωρών, κλπ),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 την ανάπτυξη στρατηγικού πλαισίου και οριζόντιων δράσεων για τη μακροχρόνια φροντίδα ώστε να διασφαλίζεται η προσιτή πρόσβαση σε ποιοτικές υπηρεσίες.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3.Οριζόντιες – Συστημικές Δράσεις</w:t>
            </w:r>
            <w:r>
              <w:rPr>
                <w:rFonts w:ascii="Times New Roman" w:eastAsia="Times New Roman" w:hAnsi="Times New Roman" w:cs="Times New Roman"/>
                <w:b w:val="0"/>
                <w:i w:val="0"/>
                <w:vanish w:val="0"/>
                <w:color w:val="000000"/>
                <w:sz w:val="24"/>
              </w:rPr>
              <w:t xml:space="preserve"> διασύνδεσης των παρεμβάσεων κοινωνικής ένταξης με την αύξηση της πρόσβασης των ευπαθών κοινωνικά ομάδων στην εκπαίδευση και την αγορά εργασίας. Ενδεικτικά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 Μελέτες του Μηχανισμού Διάγνωσης των Αναγκών της Αγοράς εργασίας για τις προοπτικές απασχόλησης και τις δεξιότητες ιδιαίτερα περιθωριοποιημένων και ευάλωτων κοινωνικά ομάδων προκειμένου να αναπτυχθεί εξειδικευμένη στρατηγική μετάβασης στην αγορά εργασίας για ειδικές κοινωνικές ομάδες ενδεικτικά: ΑμεΑ και εμποδιζόμενα άτομα, Ρόμα, άτομα με νοητικές και ψυχικές ασθένειες, άτομα με διαταραχή αυτιστικού Φάσματος, αρχηγοί μονογονεϊκών οικογενειών κλπ).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 Σχεδιασμός, εξειδίκευση εφαρμογής, ανάπτυξη θεσμικού πλαισίου προγραμμάτων υποστηριζόμενης απασχόλησης για ΑμεΑ.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 Ανάπτυξη επαγγελματικών περιγραμμάτων και εκπαίδευση στελεχών για την εφαρμογή προγραμμάτων υποστηριζόμενης απασχόλησης ΑμεΑ.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 Ενημερωτικές δράσεις για τη προώθηση της υποστηριζόμενης απασχόλησης.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4.Ανάπτυξη και εξειδίκευση στρατηγικής και εφαρμοστικού πλαισίου</w:t>
            </w:r>
            <w:r>
              <w:rPr>
                <w:rFonts w:ascii="Times New Roman" w:eastAsia="Times New Roman" w:hAnsi="Times New Roman" w:cs="Times New Roman"/>
                <w:b w:val="0"/>
                <w:i w:val="0"/>
                <w:vanish w:val="0"/>
                <w:color w:val="000000"/>
                <w:sz w:val="24"/>
              </w:rPr>
              <w:t xml:space="preserve"> με την χρήση κινήτρων για την ενίσχυση της </w:t>
            </w:r>
            <w:r>
              <w:rPr>
                <w:rFonts w:ascii="Times New Roman" w:eastAsia="Times New Roman" w:hAnsi="Times New Roman" w:cs="Times New Roman"/>
                <w:b/>
                <w:bCs/>
                <w:i w:val="0"/>
                <w:vanish w:val="0"/>
                <w:color w:val="000000"/>
                <w:sz w:val="24"/>
              </w:rPr>
              <w:t>κοινωνικής ένταξης ευάλωτων ομάδων</w:t>
            </w:r>
            <w:r>
              <w:rPr>
                <w:rFonts w:ascii="Times New Roman" w:eastAsia="Times New Roman" w:hAnsi="Times New Roman" w:cs="Times New Roman"/>
                <w:b w:val="0"/>
                <w:i w:val="0"/>
                <w:vanish w:val="0"/>
                <w:color w:val="000000"/>
                <w:sz w:val="24"/>
              </w:rPr>
              <w:t xml:space="preserve"> μέσω του Πολιτισμού, Αθλητισμού, Τουρισμού για ιδιαίτερα ευάλωτες ομάδες (ΑμεΑ μετανάστες –πρόσφυγες, ηλικιωμένοι).</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5.Εφαρμογή οριζόντιων δράσεων για την προώθηση των δικαιωμάτων των ΑμεΑ στην εργασία</w:t>
            </w:r>
            <w:r>
              <w:rPr>
                <w:rFonts w:ascii="Times New Roman" w:eastAsia="Times New Roman" w:hAnsi="Times New Roman" w:cs="Times New Roman"/>
                <w:b w:val="0"/>
                <w:i w:val="0"/>
                <w:vanish w:val="0"/>
                <w:color w:val="000000"/>
                <w:sz w:val="24"/>
              </w:rPr>
              <w:t>, την εκπαίδευση και την κοινωνική ένταξη, λαμβάνοντας υπόψη την Ευρωπαϊκή Στρατηγική για την Αναπηρία «Ανανέωση της δέσμευσης για μια Ευρώπη χωρίς εμπόδια». Μελέτη για το σύστημα και το περιεχόμενο της κατάρτισης στο πλαίσιο της επαγγελματικής και κοινωνικής ένταξης ΑμεΑ με διαταραχές Αυτιστικού Φάσματος, έτσι ώστε να καταστεί εφικτή η κοινωνική ένταξή τους.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6.Ανάπτυξη στρατηγικού πλαισίου για την ενίσχυση προγραμμάτων εθελοντισμού </w:t>
            </w:r>
            <w:r>
              <w:rPr>
                <w:rFonts w:ascii="Times New Roman" w:eastAsia="Times New Roman" w:hAnsi="Times New Roman" w:cs="Times New Roman"/>
                <w:b w:val="0"/>
                <w:i w:val="0"/>
                <w:vanish w:val="0"/>
                <w:color w:val="000000"/>
                <w:sz w:val="24"/>
              </w:rPr>
              <w:t>για την παροχή υπηρεσιών σε ευπαθείς ομάδες. Ενδεικτικά: μελέτες διαμόρφωσης πλαισίου για την εφαρμογή των προγραμμάτων, χαρτογράφηση φορέων, ανάπτυξη μοντέλου προγραμμάτων εκπαίδευσης - κατάρτισης εθελοντών, δράσεις δικτύωσης και ενδυνάμωσης εμπλεκόμενων φορέων, προώθηση ικανοτήτων εθελοντισμού σε συνεργασία με την τοπική αυτοδιοίκηση, και οργανώσεις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Το Σχέδιο Δράσης για την Εγγύηση για το Παιδί</w:t>
            </w:r>
            <w:r>
              <w:rPr>
                <w:rFonts w:ascii="Times New Roman" w:eastAsia="Times New Roman" w:hAnsi="Times New Roman" w:cs="Times New Roman"/>
                <w:b w:val="0"/>
                <w:i w:val="0"/>
                <w:vanish w:val="0"/>
                <w:color w:val="000000"/>
                <w:sz w:val="24"/>
              </w:rPr>
              <w:t xml:space="preserve"> (σε εφαρμογή της Ευρωπαϊκής Σύστασης) στοχεύει στη στήριξη των παιδιών σε ανάγκη από τα πρώτα τους βήματα και καθ’ όλη την παιδική τους ηλικία για την αντιμετώπιση της φτώχειας και του κοινωνικού αποκλεισμού, σε εθνικό, περιφερειακό και τοπικό επίπεδο. Ως προς το στόχο αυτό, έχει θεσμοθετηθεί η «Εγγύηση για την καταπολέμηση της φτώχειας και του κοινωνικού αποκλεισμού της παιδικής ηλικίας» με τον Ν. 4837/2021 (αρ.53) και οι συγχρηματοδοτούμενες από το ΠΑΔΚΣ δράσεις θα εντάσσονται στο πλαίσιο του Εθνικού Σχεδίου.</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Προβλέπονται οριζόντιες δράσεις για: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1.τη θεσμική ενδυνάμωση του Εθνικού Κέντρου Κοινωνικής Αλληλεγγύης – ΕΚΚΑ, ως αρμόδιου φορέα εθνικού συντονιστή για την εγγύηση για το παιδί,</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2.τη δημιουργία συστημάτων και μηχανισμών για τη συλλογή και επεξεργασία στοιχείων από την υλοποίηση του Σχεδίου Δράσης, για την έκδοση αναφορών περιστατικών παιδικής κακοποίησης και βίας, για την ενδυνάμωση της οικογένειας, κ.α.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Στόχος της</w:t>
            </w:r>
            <w:r>
              <w:rPr>
                <w:rFonts w:ascii="Times New Roman" w:eastAsia="Times New Roman" w:hAnsi="Times New Roman" w:cs="Times New Roman"/>
                <w:b w:val="0"/>
                <w:i w:val="0"/>
                <w:vanish w:val="0"/>
                <w:color w:val="000000"/>
                <w:sz w:val="24"/>
                <w:u w:val="single"/>
              </w:rPr>
              <w:t xml:space="preserve"> Εθνικής Στρατηγικής για την Κοινωνική Ένταξη των Ρομά 2021-2030</w:t>
            </w:r>
            <w:r>
              <w:rPr>
                <w:rFonts w:ascii="Times New Roman" w:eastAsia="Times New Roman" w:hAnsi="Times New Roman" w:cs="Times New Roman"/>
                <w:b w:val="0"/>
                <w:i w:val="0"/>
                <w:vanish w:val="0"/>
                <w:color w:val="000000"/>
                <w:sz w:val="24"/>
              </w:rPr>
              <w:t xml:space="preserve"> είναι να αντιμετωπιστούν αποτελεσματικά οι πολλαπλές μορφές αποστέρησης που βιώνουν οι Ρομά και να προωθηθεί η ολοκληρωμένη ένταξή τους στον οικονομικό και κοινωνικό ιστό της χώρας. Περιλαμβάνονται δράσεις όπως: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1.Οριζόντιες παρεμβάσεις όπως : διεξαγωγή ερευνών και μελετών ως προς την κοινωνική ένταξη των Ρομά (π.χ. διεξαγωγή πανελλαδικής έρευνας για το επίπεδο υγείας των Ρομά, συμμετοχής Ρομά στην τριτοβάθμια εκπαίδευση, έρευνα αποτίμησης της αποτελεσματικότητας υλοποιημένων παρεμβάσεων τόσο στις διάφορες κοινότητες Ρομά, όσο και στις σχέσεις των Ρομά με τον γενικό πληθυσμό κλπ.). Δράσεις ευαισθητοποίησης του γενικού πληθυσμού (π.χ. για τη μαθητική διαρροή, δικαιώματα του παιδιού, ενάντια στον στιγματισμό των Ρομά κ.α) καθώς και δράσεις ενδυνάμωσης των Ρομά, (π.χ. φόρουμ Ρομά) ιδίως νέων και γυναικών σε συγκεκριμένους τομείς όπως οι πρώιμοι γάμοι, η αναπαραγωγική υγεία κλπ καθώς και παρεμβάσεις ενίσχυσης της συμμετοχής τους (π.χ. κατάρτιση διαμεσολαβητών Ρομά, capacity building οργανώσεων/Φορέων Ρομά). Μελέτη σχετικά με ζητήματα ενδοσχολικής βίας, διακρίσεων και ψυχοκοινωνικών προβλημάτων παιδιών Ρομά και τρόπους αντιμετώπισης. Δράσεις για την προβολή των πολιτιστικών και ιστορικών στοιχείων των Ρομά.</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2.Ανάπτυξη και εξειδίκευση στρατηγικής και εφαρμοστικού πλαισίου με τη χρήση κινήτρων για την ενίσχυση της κοινωνικής ένταξης, λαμβάνοντας υπόψη το Εθνικό Σχέδιο Δράσης για τα άτομα με αναπηρία και τον 2ο πυλώνα της Εθνικής Στρατηγικής για Ρομά «Προώθηση της ενεργού συμμετοχής των Ρομά στην κοινωνική, οικονομική και πολιτική ζωή».</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3.Εκπαίδευση ανθρώπινου δυναμικού και ανάπτυξη εργαλείων για την εφαρμογή δράσεων διαμεσολάβησης για μετανάστες και Ρομά.</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54" w:name="_Toc256000492"/>
      <w:bookmarkStart w:id="5455" w:name="_Toc256000613"/>
      <w:bookmarkStart w:id="5456" w:name="_Toc256000059"/>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456"/>
      <w:bookmarkEnd w:id="5455"/>
      <w:bookmarkEnd w:id="545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1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numPr>
                <w:ilvl w:val="0"/>
                <w:numId w:val="1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57" w:name="_Toc256000493"/>
      <w:bookmarkStart w:id="5458" w:name="_Toc256000614"/>
      <w:bookmarkStart w:id="5459" w:name="_Toc256000060"/>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459"/>
      <w:bookmarkEnd w:id="5458"/>
      <w:bookmarkEnd w:id="545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60" w:name="_Toc256000494"/>
      <w:bookmarkStart w:id="5461" w:name="_Toc256000615"/>
      <w:bookmarkStart w:id="5462" w:name="_Toc256000061"/>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462"/>
      <w:bookmarkEnd w:id="5461"/>
      <w:bookmarkEnd w:id="546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63" w:name="_Toc256000495"/>
      <w:bookmarkStart w:id="5464" w:name="_Toc256000616"/>
      <w:bookmarkStart w:id="5465" w:name="_Toc256000062"/>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465"/>
      <w:bookmarkEnd w:id="5464"/>
      <w:bookmarkEnd w:id="546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4.η στο πλαίσιο της Προτεραιότητας 1 αφορούν σε οριζόντιες και συστημικές δράσεις για την προώθηση της ενεργού ένταξης, την ισότητα ευκαιριών και απαγόρευσης των διακρίσεων και τη βελτίωση της απασχολησιμότητας ιδίως για τις μειονεκτούσες ομάδες.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66" w:name="_Toc256000496"/>
      <w:bookmarkStart w:id="5467" w:name="_Toc256000617"/>
      <w:bookmarkStart w:id="5468" w:name="_Toc256000063"/>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468"/>
      <w:bookmarkEnd w:id="5467"/>
      <w:bookmarkEnd w:id="546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69" w:name="_Toc256000497"/>
      <w:bookmarkStart w:id="5470" w:name="_Toc256000618"/>
      <w:bookmarkStart w:id="5471" w:name="_Toc256000064"/>
      <w:r>
        <w:rPr>
          <w:rFonts w:ascii="Times New Roman" w:eastAsia="Times New Roman" w:hAnsi="Times New Roman" w:cs="Times New Roman"/>
          <w:b w:val="0"/>
          <w:i w:val="0"/>
          <w:vanish w:val="0"/>
          <w:color w:val="000000"/>
          <w:sz w:val="24"/>
        </w:rPr>
        <w:t>2.1.1.1.2. Δείκτες</w:t>
      </w:r>
      <w:bookmarkEnd w:id="5471"/>
      <w:bookmarkEnd w:id="5470"/>
      <w:bookmarkEnd w:id="546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72" w:name="_Toc256000498"/>
      <w:bookmarkStart w:id="5473" w:name="_Toc256000619"/>
      <w:bookmarkStart w:id="5474" w:name="_Toc256000065"/>
      <w:r>
        <w:rPr>
          <w:rFonts w:ascii="Times New Roman" w:eastAsia="Times New Roman" w:hAnsi="Times New Roman" w:cs="Times New Roman"/>
          <w:b w:val="0"/>
          <w:i w:val="0"/>
          <w:vanish w:val="0"/>
          <w:color w:val="000000"/>
          <w:sz w:val="24"/>
        </w:rPr>
        <w:t>Πίνακας 2: Δείκτες εκροών</w:t>
      </w:r>
      <w:bookmarkEnd w:id="5474"/>
      <w:bookmarkEnd w:id="5473"/>
      <w:bookmarkEnd w:id="547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8"/>
        <w:gridCol w:w="692"/>
        <w:gridCol w:w="2310"/>
        <w:gridCol w:w="1874"/>
        <w:gridCol w:w="4234"/>
        <w:gridCol w:w="1335"/>
        <w:gridCol w:w="1235"/>
        <w:gridCol w:w="103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75" w:name="_Toc256000499"/>
      <w:bookmarkStart w:id="5476" w:name="_Toc256000620"/>
      <w:bookmarkStart w:id="5477" w:name="_Toc256000066"/>
      <w:r>
        <w:rPr>
          <w:rFonts w:ascii="Times New Roman" w:eastAsia="Times New Roman" w:hAnsi="Times New Roman" w:cs="Times New Roman"/>
          <w:b w:val="0"/>
          <w:i w:val="0"/>
          <w:vanish w:val="0"/>
          <w:color w:val="000000"/>
          <w:sz w:val="24"/>
        </w:rPr>
        <w:t>Πίνακας 3: Δείκτες αποτελεσμάτων</w:t>
      </w:r>
      <w:bookmarkEnd w:id="5477"/>
      <w:bookmarkEnd w:id="5476"/>
      <w:bookmarkEnd w:id="54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36"/>
        <w:gridCol w:w="692"/>
        <w:gridCol w:w="1503"/>
        <w:gridCol w:w="1553"/>
        <w:gridCol w:w="2916"/>
        <w:gridCol w:w="997"/>
        <w:gridCol w:w="1189"/>
        <w:gridCol w:w="987"/>
        <w:gridCol w:w="773"/>
        <w:gridCol w:w="1080"/>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78" w:name="_Toc256000500"/>
      <w:bookmarkStart w:id="5479" w:name="_Toc256000621"/>
      <w:bookmarkStart w:id="5480" w:name="_Toc256000067"/>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480"/>
      <w:bookmarkEnd w:id="5479"/>
      <w:bookmarkEnd w:id="547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81" w:name="_Toc256000501"/>
      <w:bookmarkStart w:id="5482" w:name="_Toc256000622"/>
      <w:bookmarkStart w:id="5483" w:name="_Toc256000068"/>
      <w:r>
        <w:rPr>
          <w:rFonts w:ascii="Times New Roman" w:eastAsia="Times New Roman" w:hAnsi="Times New Roman" w:cs="Times New Roman"/>
          <w:b w:val="0"/>
          <w:i w:val="0"/>
          <w:vanish w:val="0"/>
          <w:color w:val="000000"/>
          <w:sz w:val="24"/>
        </w:rPr>
        <w:t>Πίνακας 4: Διάσταση 1 — πεδίο παρέμβασης</w:t>
      </w:r>
      <w:bookmarkEnd w:id="5483"/>
      <w:bookmarkEnd w:id="5482"/>
      <w:bookmarkEnd w:id="548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0"/>
        <w:gridCol w:w="723"/>
        <w:gridCol w:w="2284"/>
        <w:gridCol w:w="8447"/>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2.378.134,00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13.099.672,00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15.477.806,00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84" w:name="_Toc256000502"/>
      <w:bookmarkStart w:id="5485" w:name="_Toc256000623"/>
      <w:bookmarkStart w:id="5486" w:name="_Toc256000069"/>
      <w:r>
        <w:rPr>
          <w:rFonts w:ascii="Times New Roman" w:eastAsia="Times New Roman" w:hAnsi="Times New Roman" w:cs="Times New Roman"/>
          <w:b w:val="0"/>
          <w:i w:val="0"/>
          <w:vanish w:val="0"/>
          <w:color w:val="000000"/>
          <w:sz w:val="24"/>
        </w:rPr>
        <w:t>Πίνακας 5: Διάσταση 2 — μορφή χρηματοδότησης</w:t>
      </w:r>
      <w:bookmarkEnd w:id="5486"/>
      <w:bookmarkEnd w:id="5485"/>
      <w:bookmarkEnd w:id="548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38"/>
        <w:gridCol w:w="2195"/>
        <w:gridCol w:w="1192"/>
        <w:gridCol w:w="4986"/>
        <w:gridCol w:w="2467"/>
        <w:gridCol w:w="2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2.378.134,00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13.099.672,00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15.477.806,00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87" w:name="_Toc256000503"/>
      <w:bookmarkStart w:id="5488" w:name="_Toc256000624"/>
      <w:bookmarkStart w:id="5489" w:name="_Toc256000070"/>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489"/>
      <w:bookmarkEnd w:id="5488"/>
      <w:bookmarkEnd w:id="548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07"/>
        <w:gridCol w:w="1673"/>
        <w:gridCol w:w="909"/>
        <w:gridCol w:w="3801"/>
        <w:gridCol w:w="5486"/>
        <w:gridCol w:w="159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2.378.134,00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13.099.672,00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15.477.806,00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90" w:name="_Toc256000504"/>
      <w:bookmarkStart w:id="5491" w:name="_Toc256000625"/>
      <w:bookmarkStart w:id="5492" w:name="_Toc256000071"/>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492"/>
      <w:bookmarkEnd w:id="5491"/>
      <w:bookmarkEnd w:id="549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45"/>
        <w:gridCol w:w="1417"/>
        <w:gridCol w:w="770"/>
        <w:gridCol w:w="3219"/>
        <w:gridCol w:w="6969"/>
        <w:gridCol w:w="1352"/>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1.235.615,00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1.142.519,00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6.806.239,00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6.293.433,00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15.477.806,00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493" w:name="_Toc256000505"/>
      <w:bookmarkStart w:id="5494" w:name="_Toc256000626"/>
      <w:bookmarkStart w:id="5495" w:name="_Toc256000072"/>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495"/>
      <w:bookmarkEnd w:id="5494"/>
      <w:bookmarkEnd w:id="549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29"/>
        <w:gridCol w:w="1792"/>
        <w:gridCol w:w="974"/>
        <w:gridCol w:w="4072"/>
        <w:gridCol w:w="4795"/>
        <w:gridCol w:w="171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2.378.134,00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13.099.672,00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15.477.806,00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496" w:name="_Toc256000627"/>
      <w:bookmarkStart w:id="5497" w:name="_Toc256000506"/>
      <w:bookmarkStart w:id="5498" w:name="_Toc256000073"/>
      <w:r>
        <w:rPr>
          <w:rFonts w:ascii="Times New Roman" w:eastAsia="Times New Roman" w:hAnsi="Times New Roman" w:cs="Times New Roman"/>
          <w:b w:val="0"/>
          <w:i w:val="0"/>
          <w:vanish w:val="0"/>
          <w:color w:val="000000"/>
          <w:sz w:val="24"/>
        </w:rPr>
        <w:t>2.1.1.1. Ειδικός στόχος: ESO4.9. Προώθηση της κοινωνικοοικονομικής ένταξης υπηκόων τρίτων χωρών, συμπεριλαμβανομένων των μεταναστών (ΕΚΤ+)</w:t>
      </w:r>
      <w:bookmarkEnd w:id="5498"/>
      <w:bookmarkEnd w:id="5496"/>
      <w:bookmarkEnd w:id="5497"/>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499" w:name="_Toc256000507"/>
      <w:bookmarkStart w:id="5500" w:name="_Toc256000628"/>
      <w:bookmarkStart w:id="5501" w:name="_Toc256000074"/>
      <w:r>
        <w:rPr>
          <w:rFonts w:ascii="Times New Roman" w:eastAsia="Times New Roman" w:hAnsi="Times New Roman" w:cs="Times New Roman"/>
          <w:b w:val="0"/>
          <w:i w:val="0"/>
          <w:vanish w:val="0"/>
          <w:color w:val="000000"/>
          <w:sz w:val="24"/>
        </w:rPr>
        <w:t>2.1.1.1.1. Παρεμβάσεις των ταμείων</w:t>
      </w:r>
      <w:bookmarkEnd w:id="5501"/>
      <w:bookmarkEnd w:id="5500"/>
      <w:bookmarkEnd w:id="549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02" w:name="_Toc256000508"/>
      <w:bookmarkStart w:id="5503" w:name="_Toc256000629"/>
      <w:bookmarkStart w:id="5504" w:name="_Toc256000075"/>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504"/>
      <w:bookmarkEnd w:id="5503"/>
      <w:bookmarkEnd w:id="550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του Ειδικού Στόχου 4.θ της Προτεραιότητας 1, περιλαμβάνονται οριζόντιες συστημικές δράσεις για την αναδιοργάνωση και απλοποίηση διαδικασιών καθώς και επιχειρησιακής ενίσχυσης θεσμών και μηχανισμών κυρίως του Υπουργείου Μετανάστευσης &amp; Ασύλου (ΥΜΑ), με στόχο την ενίσχυση της κοινωνικής ένταξης Πολιτών Τρίτων Χωρών - Δικαιούχων Διεθνούς Προστασίας (στο πλαίσιο της </w:t>
            </w:r>
            <w:r>
              <w:rPr>
                <w:rFonts w:ascii="Times New Roman" w:eastAsia="Times New Roman" w:hAnsi="Times New Roman" w:cs="Times New Roman"/>
                <w:b w:val="0"/>
                <w:i w:val="0"/>
                <w:vanish w:val="0"/>
                <w:color w:val="000000"/>
                <w:sz w:val="24"/>
                <w:u w:val="single"/>
              </w:rPr>
              <w:t>Εθνικής Στρατηγικής για την ένταξη των Πολιτών Τρίτων Χωρών</w:t>
            </w:r>
            <w:r>
              <w:rPr>
                <w:rFonts w:ascii="Times New Roman" w:eastAsia="Times New Roman" w:hAnsi="Times New Roman" w:cs="Times New Roman"/>
                <w:b w:val="0"/>
                <w:i w:val="0"/>
                <w:vanish w:val="0"/>
                <w:color w:val="000000"/>
                <w:sz w:val="24"/>
              </w:rPr>
              <w:t xml:space="preserve"> και του Ευρωπαϊκού Σχεδίου Δράσης για την Ένταξη και την Ενσωμάτωση 2021-2027 (Action Plan on Integration and Inclusion 2021-2027). Προβλέπονται δράσεις για την πρόσβαση στην απασχόληση των μεταναστών και δικαιούχων διεθνούς προστασίας που αναζητούν εργασία σε άμεση συμπληρωματικότητα με τις σχετικές παρεμβάσεις του ΥΜΑ. Επίσης, στον ΕΣ συμπεριλαμβάνονται δράσεις στο πλαίσιο της </w:t>
            </w:r>
            <w:r>
              <w:rPr>
                <w:rFonts w:ascii="Times New Roman" w:eastAsia="Times New Roman" w:hAnsi="Times New Roman" w:cs="Times New Roman"/>
                <w:b w:val="0"/>
                <w:i w:val="0"/>
                <w:vanish w:val="0"/>
                <w:color w:val="000000"/>
                <w:sz w:val="24"/>
                <w:u w:val="single"/>
              </w:rPr>
              <w:t>Εθνικής Στρατηγικής για την Προστασία των Ασυνόδευτων Ανηλίκων</w:t>
            </w:r>
            <w:r>
              <w:rPr>
                <w:rFonts w:ascii="Times New Roman" w:eastAsia="Times New Roman" w:hAnsi="Times New Roman" w:cs="Times New Roman"/>
                <w:b w:val="0"/>
                <w:i w:val="0"/>
                <w:vanish w:val="0"/>
                <w:color w:val="000000"/>
                <w:sz w:val="24"/>
              </w:rPr>
              <w:t>.</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οριζόντιες / συστημικές δράσεις περιλαμβάνουν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val="0"/>
                <w:i w:val="0"/>
                <w:vanish w:val="0"/>
                <w:color w:val="000000"/>
                <w:sz w:val="24"/>
              </w:rPr>
              <w:t xml:space="preserve">Ανάπτυξη </w:t>
            </w:r>
            <w:r>
              <w:rPr>
                <w:rFonts w:ascii="Times New Roman" w:eastAsia="Times New Roman" w:hAnsi="Times New Roman" w:cs="Times New Roman"/>
                <w:b/>
                <w:bCs/>
                <w:i w:val="0"/>
                <w:vanish w:val="0"/>
                <w:color w:val="000000"/>
                <w:sz w:val="24"/>
              </w:rPr>
              <w:t>Βάσεων Δεδομένων</w:t>
            </w:r>
            <w:r>
              <w:rPr>
                <w:rFonts w:ascii="Times New Roman" w:eastAsia="Times New Roman" w:hAnsi="Times New Roman" w:cs="Times New Roman"/>
                <w:b w:val="0"/>
                <w:i w:val="0"/>
                <w:vanish w:val="0"/>
                <w:color w:val="000000"/>
                <w:sz w:val="24"/>
              </w:rPr>
              <w:t xml:space="preserve"> για την καταγραφή δράσεων κοινωνικής ένταξης και αναγνωρισμένων φορέων συλλογικής εκπροσώπησης, την ανάπτυξη Πλατφόρμας δεικτών ένταξης μεταναστών, Μητρώου Πιστοποιημένων Διαπολιτισμικών Μεσολαβητών, Μητρώου (στους Δήμους) για την καταγραφή των πολιτών τρίτων χωρών, καθώς και τη δημιουργία ολιστικού συστήματος παρακολούθησης της προόδου της διαδικασίας κοινωνικής ένταξης (integration monitoring). Οι εν λόγω βάσεις δεδομένων αναμένεται να έχουν δυνατότητα διασύνδεσης με τις λοιπές βάσεις των συναρμόδιων υπηρεσιών (Ασύλου, Μετανάστευσης, ΔΥΠΑ, κλπ).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val="0"/>
                <w:i w:val="0"/>
                <w:vanish w:val="0"/>
                <w:color w:val="000000"/>
                <w:sz w:val="24"/>
              </w:rPr>
              <w:t>Χαρτογράφηση του εκπαιδευτικού υποβάθρου, της εργασιακής εμπειρίας και του επαγγελματικού προφίλ δεξιοτήτων των δικαιούχων διεθνούς προστασίας στο πλαίσιο διευκόλυνσης της πρόσβασης των πολιτών τρίτων χωρών στην απασχόληση.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val="0"/>
                <w:i w:val="0"/>
                <w:vanish w:val="0"/>
                <w:color w:val="000000"/>
                <w:sz w:val="24"/>
              </w:rPr>
              <w:t xml:space="preserve">Δράσεις </w:t>
            </w:r>
            <w:r>
              <w:rPr>
                <w:rFonts w:ascii="Times New Roman" w:eastAsia="Times New Roman" w:hAnsi="Times New Roman" w:cs="Times New Roman"/>
                <w:b/>
                <w:bCs/>
                <w:i w:val="0"/>
                <w:vanish w:val="0"/>
                <w:color w:val="000000"/>
                <w:sz w:val="24"/>
              </w:rPr>
              <w:t>για τα Ασυνόδευτα Ανήλικα παιδιά</w:t>
            </w:r>
            <w:r>
              <w:rPr>
                <w:rFonts w:ascii="Times New Roman" w:eastAsia="Times New Roman" w:hAnsi="Times New Roman" w:cs="Times New Roman"/>
                <w:b w:val="0"/>
                <w:i w:val="0"/>
                <w:vanish w:val="0"/>
                <w:color w:val="000000"/>
                <w:sz w:val="24"/>
              </w:rPr>
              <w:t>, όπως ανάπτυξη του συστήματος των μεντόρων Ασυνόδευτων Ανηλίκων (mentorship) για τη διευκόλυνση της κοινωνικής τους ένταξης.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4.Ανάπτυξη νέων προσεγγίσεων και εφαρμογή οριζόντιων συστημικών δράσεων για την κοινωνική ένταξη μεταναστών συμπεριλαμβάνοντας και την ενσωμάτωση/ένταξη των παιδιών μεταναστών - Δικαιούχων Διεθνούς Προστασίας λαμβάνοντας υπόψη και την Πρωτοβουλία «Εγγύηση για το Παιδί» (Child Guarantee). Εργαστήρια και δραστηριότητες ευαισθητοποίησης των μεταναστών και δικαιούχων διεθνούς προστασίας σχετικά με την απαγόρευση των διακρίσεων, την ισότητα των φύλων, την πρόληψη του trafficking και κάθε μορφής βίας με στόχο την προώθηση του Ευρωπαϊκού Τρόπου Ζωής.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05" w:name="_Toc256000509"/>
      <w:bookmarkStart w:id="5506" w:name="_Toc256000630"/>
      <w:bookmarkStart w:id="5507" w:name="_Toc256000076"/>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507"/>
      <w:bookmarkEnd w:id="5506"/>
      <w:bookmarkEnd w:id="550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1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numPr>
                <w:ilvl w:val="0"/>
                <w:numId w:val="1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08" w:name="_Toc256000510"/>
      <w:bookmarkStart w:id="5509" w:name="_Toc256000631"/>
      <w:bookmarkStart w:id="5510" w:name="_Toc256000077"/>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510"/>
      <w:bookmarkEnd w:id="5509"/>
      <w:bookmarkEnd w:id="550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11" w:name="_Toc256000511"/>
      <w:bookmarkStart w:id="5512" w:name="_Toc256000632"/>
      <w:bookmarkStart w:id="5513" w:name="_Toc256000078"/>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513"/>
      <w:bookmarkEnd w:id="5512"/>
      <w:bookmarkEnd w:id="551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14" w:name="_Toc256000512"/>
      <w:bookmarkStart w:id="5515" w:name="_Toc256000633"/>
      <w:bookmarkStart w:id="5516" w:name="_Toc256000079"/>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516"/>
      <w:bookmarkEnd w:id="5515"/>
      <w:bookmarkEnd w:id="551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4.θ στο πλαίσιο της Προτεραιότητας 1, αφορούν σε οριζόντιες και συστημικές δράσεις για την προώθηση της κοινωνικοοικονομικής ένταξης των υπηκόων τρίτων χωρών και των μεταναστών.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17" w:name="_Toc256000513"/>
      <w:bookmarkStart w:id="5518" w:name="_Toc256000634"/>
      <w:bookmarkStart w:id="5519" w:name="_Toc256000080"/>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519"/>
      <w:bookmarkEnd w:id="5518"/>
      <w:bookmarkEnd w:id="551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520" w:name="_Toc256000514"/>
      <w:bookmarkStart w:id="5521" w:name="_Toc256000635"/>
      <w:bookmarkStart w:id="5522" w:name="_Toc256000081"/>
      <w:r>
        <w:rPr>
          <w:rFonts w:ascii="Times New Roman" w:eastAsia="Times New Roman" w:hAnsi="Times New Roman" w:cs="Times New Roman"/>
          <w:b w:val="0"/>
          <w:i w:val="0"/>
          <w:vanish w:val="0"/>
          <w:color w:val="000000"/>
          <w:sz w:val="24"/>
        </w:rPr>
        <w:t>2.1.1.1.2. Δείκτες</w:t>
      </w:r>
      <w:bookmarkEnd w:id="5522"/>
      <w:bookmarkEnd w:id="5521"/>
      <w:bookmarkEnd w:id="552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23" w:name="_Toc256000515"/>
      <w:bookmarkStart w:id="5524" w:name="_Toc256000636"/>
      <w:bookmarkStart w:id="5525" w:name="_Toc256000082"/>
      <w:r>
        <w:rPr>
          <w:rFonts w:ascii="Times New Roman" w:eastAsia="Times New Roman" w:hAnsi="Times New Roman" w:cs="Times New Roman"/>
          <w:b w:val="0"/>
          <w:i w:val="0"/>
          <w:vanish w:val="0"/>
          <w:color w:val="000000"/>
          <w:sz w:val="24"/>
        </w:rPr>
        <w:t>Πίνακας 2: Δείκτες εκροών</w:t>
      </w:r>
      <w:bookmarkEnd w:id="5525"/>
      <w:bookmarkEnd w:id="5524"/>
      <w:bookmarkEnd w:id="552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8"/>
        <w:gridCol w:w="692"/>
        <w:gridCol w:w="2310"/>
        <w:gridCol w:w="1874"/>
        <w:gridCol w:w="4234"/>
        <w:gridCol w:w="1335"/>
        <w:gridCol w:w="1235"/>
        <w:gridCol w:w="103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26" w:name="_Toc256000516"/>
      <w:bookmarkStart w:id="5527" w:name="_Toc256000637"/>
      <w:bookmarkStart w:id="5528" w:name="_Toc256000083"/>
      <w:r>
        <w:rPr>
          <w:rFonts w:ascii="Times New Roman" w:eastAsia="Times New Roman" w:hAnsi="Times New Roman" w:cs="Times New Roman"/>
          <w:b w:val="0"/>
          <w:i w:val="0"/>
          <w:vanish w:val="0"/>
          <w:color w:val="000000"/>
          <w:sz w:val="24"/>
        </w:rPr>
        <w:t>Πίνακας 3: Δείκτες αποτελεσμάτων</w:t>
      </w:r>
      <w:bookmarkEnd w:id="5528"/>
      <w:bookmarkEnd w:id="5527"/>
      <w:bookmarkEnd w:id="552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36"/>
        <w:gridCol w:w="692"/>
        <w:gridCol w:w="1503"/>
        <w:gridCol w:w="1553"/>
        <w:gridCol w:w="2916"/>
        <w:gridCol w:w="997"/>
        <w:gridCol w:w="1189"/>
        <w:gridCol w:w="987"/>
        <w:gridCol w:w="773"/>
        <w:gridCol w:w="1080"/>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529" w:name="_Toc256000517"/>
      <w:bookmarkStart w:id="5530" w:name="_Toc256000638"/>
      <w:bookmarkStart w:id="5531" w:name="_Toc256000084"/>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531"/>
      <w:bookmarkEnd w:id="5530"/>
      <w:bookmarkEnd w:id="552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32" w:name="_Toc256000518"/>
      <w:bookmarkStart w:id="5533" w:name="_Toc256000639"/>
      <w:bookmarkStart w:id="5534" w:name="_Toc256000085"/>
      <w:r>
        <w:rPr>
          <w:rFonts w:ascii="Times New Roman" w:eastAsia="Times New Roman" w:hAnsi="Times New Roman" w:cs="Times New Roman"/>
          <w:b w:val="0"/>
          <w:i w:val="0"/>
          <w:vanish w:val="0"/>
          <w:color w:val="000000"/>
          <w:sz w:val="24"/>
        </w:rPr>
        <w:t>Πίνακας 4: Διάσταση 1 — πεδίο παρέμβασης</w:t>
      </w:r>
      <w:bookmarkEnd w:id="5534"/>
      <w:bookmarkEnd w:id="5533"/>
      <w:bookmarkEnd w:id="553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17"/>
        <w:gridCol w:w="1487"/>
        <w:gridCol w:w="808"/>
        <w:gridCol w:w="3378"/>
        <w:gridCol w:w="6675"/>
        <w:gridCol w:w="130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157. Μέτρα για την κοινωνική ενσωμάτωση των υπηκόων τρίτων χωρών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282.623,00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157. Μέτρα για την κοινωνική ενσωμάτωση των υπηκόων τρίτων χωρών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1.556.797,00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1.839.420,00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35" w:name="_Toc256000519"/>
      <w:bookmarkStart w:id="5536" w:name="_Toc256000640"/>
      <w:bookmarkStart w:id="5537" w:name="_Toc256000086"/>
      <w:r>
        <w:rPr>
          <w:rFonts w:ascii="Times New Roman" w:eastAsia="Times New Roman" w:hAnsi="Times New Roman" w:cs="Times New Roman"/>
          <w:b w:val="0"/>
          <w:i w:val="0"/>
          <w:vanish w:val="0"/>
          <w:color w:val="000000"/>
          <w:sz w:val="24"/>
        </w:rPr>
        <w:t>Πίνακας 5: Διάσταση 2 — μορφή χρηματοδότησης</w:t>
      </w:r>
      <w:bookmarkEnd w:id="5537"/>
      <w:bookmarkEnd w:id="5536"/>
      <w:bookmarkEnd w:id="553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282.623,00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1.556.797,00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1.839.420,00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38" w:name="_Toc256000520"/>
      <w:bookmarkStart w:id="5539" w:name="_Toc256000641"/>
      <w:bookmarkStart w:id="5540" w:name="_Toc256000087"/>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540"/>
      <w:bookmarkEnd w:id="5539"/>
      <w:bookmarkEnd w:id="553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282.623,00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1.556.797,00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1.839.420,00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41" w:name="_Toc256000521"/>
      <w:bookmarkStart w:id="5542" w:name="_Toc256000642"/>
      <w:bookmarkStart w:id="5543" w:name="_Toc256000088"/>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543"/>
      <w:bookmarkEnd w:id="5542"/>
      <w:bookmarkEnd w:id="554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72"/>
        <w:gridCol w:w="1834"/>
        <w:gridCol w:w="996"/>
        <w:gridCol w:w="4167"/>
        <w:gridCol w:w="4691"/>
        <w:gridCol w:w="1612"/>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222.490,00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60.133,00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1.225.564,00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331.233,00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1.839.420,00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44" w:name="_Toc256000522"/>
      <w:bookmarkStart w:id="5545" w:name="_Toc256000643"/>
      <w:bookmarkStart w:id="5546" w:name="_Toc256000089"/>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546"/>
      <w:bookmarkEnd w:id="5545"/>
      <w:bookmarkEnd w:id="554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282.623,00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1.556.797,00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1.839.420,00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547" w:name="_Toc256000644"/>
      <w:bookmarkStart w:id="5548" w:name="_Toc256000523"/>
      <w:bookmarkStart w:id="5549" w:name="_Toc256000090"/>
      <w:r>
        <w:rPr>
          <w:rFonts w:ascii="Times New Roman" w:eastAsia="Times New Roman" w:hAnsi="Times New Roman" w:cs="Times New Roman"/>
          <w:b w:val="0"/>
          <w:i w:val="0"/>
          <w:vanish w:val="0"/>
          <w:color w:val="000000"/>
          <w:sz w:val="24"/>
        </w:rPr>
        <w: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bookmarkEnd w:id="5549"/>
      <w:bookmarkEnd w:id="5547"/>
      <w:bookmarkEnd w:id="5548"/>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550" w:name="_Toc256000524"/>
      <w:bookmarkStart w:id="5551" w:name="_Toc256000645"/>
      <w:bookmarkStart w:id="5552" w:name="_Toc256000091"/>
      <w:r>
        <w:rPr>
          <w:rFonts w:ascii="Times New Roman" w:eastAsia="Times New Roman" w:hAnsi="Times New Roman" w:cs="Times New Roman"/>
          <w:b w:val="0"/>
          <w:i w:val="0"/>
          <w:vanish w:val="0"/>
          <w:color w:val="000000"/>
          <w:sz w:val="24"/>
        </w:rPr>
        <w:t>2.1.1.1.1. Παρεμβάσεις των ταμείων</w:t>
      </w:r>
      <w:bookmarkEnd w:id="5552"/>
      <w:bookmarkEnd w:id="5551"/>
      <w:bookmarkEnd w:id="555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53" w:name="_Toc256000525"/>
      <w:bookmarkStart w:id="5554" w:name="_Toc256000646"/>
      <w:bookmarkStart w:id="5555" w:name="_Toc256000092"/>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555"/>
      <w:bookmarkEnd w:id="5554"/>
      <w:bookmarkEnd w:id="555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4.ια της Προτεραιότητας 1 περιλαμβάνονται οριζόντιες συστημικές δράσεις που αποσκοπούν στην ενίσχυση της ισότιμης και έγκαιρης πρόσβασης των πολιτών, με έμφαση σε ευάλωτες ομάδες, σε ποιοτικές, βιώσιμες και οικονομικά προσιτές κοινωνικές υπηρεσίες, συμπεριλαμβανομένης της υγιειονομικής περίθαλψης και υπηρεσιών μακροχρόνιας περίθαλψης, στέγασης ευάλωτων ομάδων.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σχεδιαζόμενες δράσεις θα συμβάλλουν στην αναβάθμιση της διοικητικής και διαχειριστικής ικανότητας στοχευμένων υπηρεσιών Κοινωνικής Πρόνοιας και Φορέων Υγείας. Επιπλέον, προβλέπεται η συνεργασία με τον Εθνικό Συντονιστή για την Εγγύηση για το Παιδί, καθώς και με αρμόδιους εθνικούς και διεθνείς οργανισμούς.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Λαμβάνοντας υπόψη την </w:t>
            </w:r>
            <w:r>
              <w:rPr>
                <w:rFonts w:ascii="Times New Roman" w:eastAsia="Times New Roman" w:hAnsi="Times New Roman" w:cs="Times New Roman"/>
                <w:b w:val="0"/>
                <w:i w:val="0"/>
                <w:vanish w:val="0"/>
                <w:color w:val="000000"/>
                <w:sz w:val="24"/>
                <w:u w:val="single"/>
              </w:rPr>
              <w:t>Εθνική Στρατηγική Υγείας</w:t>
            </w:r>
            <w:r>
              <w:rPr>
                <w:rFonts w:ascii="Times New Roman" w:eastAsia="Times New Roman" w:hAnsi="Times New Roman" w:cs="Times New Roman"/>
                <w:b w:val="0"/>
                <w:i w:val="0"/>
                <w:vanish w:val="0"/>
                <w:color w:val="000000"/>
                <w:sz w:val="24"/>
              </w:rPr>
              <w:t>, σχετικά Εθνικά Σχέδια Δράσης, πρόσφατες θεσμικές μεταρρυθμίσεις, την κατάσταση μετά την πανδημία COVID, καθώς και τις υποχρεώσεις που προκύπτουν από τους σχετικούς αναγκαίους όρους, είναι ανάγκη να τροποποιηθούν, ενισχυθούν και εκσυγχρονισθούν υπηρεσίες στον τομέα της υγείας.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θα χρηματοδοτήσει μελέτες και συστημικές ή πιλοτικές δράσεις, οι οποίες δύνανται να αναπτυχθούν στη συνέχεια μέσω άλλων Προγραμμάτων, τομεακών ή ΠΕΠ, υπό συμφωνημένο πλαίσιο βιωσιμότητας όπου αφορά και λαμβάνοντας υπόψη ιδιαίτερες ανάγκες περιοχών και ευάλωτων πληθυσμών. Επίσης θα υποστηρίξει Εθνικούς Οργανισμούς/φορείς υγείας με αναγκαίες εκπαιδεύσεις ανθρώπινου δυναμικού των σχετικών κλάδων, σε συνέργεια με δράσεις του ΤΑΑ.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Α. Πρωτοβάθμια Φροντίδα Υγείας (ΠΦΥ).</w:t>
            </w:r>
            <w:r>
              <w:rPr>
                <w:rFonts w:ascii="Times New Roman" w:eastAsia="Times New Roman" w:hAnsi="Times New Roman" w:cs="Times New Roman"/>
                <w:b w:val="0"/>
                <w:i w:val="0"/>
                <w:vanish w:val="0"/>
                <w:color w:val="000000"/>
                <w:sz w:val="24"/>
              </w:rPr>
              <w:t xml:space="preserve"> Η ΠΦΥ αποτελεί κρίσιμο τομέα πολιτικής για τις ανάγκες των πολιτών, την ισότιμη και πρόσβαση όλων σε ποιοτικές υπηρεσίες υγείας, με έμφαση σε άτομα που βρίσκονται σε ευάλωτη κατάσταση. Με τον Ν.4931/13-5-2022, καθιερώνεται ο θεσμός του «προσωπικού ιατρού» για την παροχή υπηρεσιών ΠΦΥ. Οι υπηρεσίες των προσωπικών ιατρών παρέχονται εντός των δημόσιων μονάδων ΠΦΥ, των τοπικών δικτύων υπηρεσιών ΠΦΥ, ιδιωτικών ιατρείων και κατ’ οίκον. Περιλαμβάνουν διαχείριση χρόνιων νοσημάτων, υποστήριξη και καθοδήγηση ασθενών, εφαρμογή προγραμμάτων προληπτικού και προσυμπτωματικού ελέγχου, παραπομπή σε άλλους ειδικούς ιατρούς σε άλλα επίπεδα περίθαλψης, σε διαγνωστικές εξετάσεις, εφαρμογή προγραμμάτων εμβολιασμού, επιμέλεια της δημιουργίας ηλεκτρονικού φακέλου υγείας. Ενδεικτικές Δράσεις:</w:t>
            </w:r>
          </w:p>
          <w:p w:rsidR="00A77B3E">
            <w:pPr>
              <w:numPr>
                <w:ilvl w:val="0"/>
                <w:numId w:val="1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σχεδιασμός και αναδιοργάνωση δομών της ΠΦΥ για τη βελτίωση παροχής φροντίδας υπηρεσιών στην κοινότητα,</w:t>
            </w:r>
          </w:p>
          <w:p w:rsidR="00A77B3E">
            <w:pPr>
              <w:numPr>
                <w:ilvl w:val="0"/>
                <w:numId w:val="1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υποστήριξη της διασύνδεσης με όλους τους βαθμούς περίθαλψης σε συμπληρωματικότητα με το θεσμό του προσωπικού ιατρού (Ν. 4931/22). Η διασύνδεση περιλαμβάνει μελέτες, πρωτόκολλα και ανάπτυξη ενοποιημένης λειτουργίας των παρεχόμενων υπηρεσιών από τις Περιφερειακές δομές και τις Ομάδες Υγείας των KY. Επίσης διαδικασίες συντονισμού και προγραμματισμού ενεργειών για ευάλωτες ομάδες (Ρομά, πολίτες τρίτων χωρών κ.α),</w:t>
            </w:r>
          </w:p>
          <w:p w:rsidR="00A77B3E">
            <w:pPr>
              <w:numPr>
                <w:ilvl w:val="0"/>
                <w:numId w:val="1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σχεδιασμός και ανάπτυξη μέτρων, πολιτικών και πιλοτικών προγραμμάτων για τη βελτίωση της προσβασιμότητας σε ποιοτικές υπηρεσίες ΠΦΥ, την μείωση εμποδίων πρόσβασης, κοινωνικών και γεωγραφικών (νησιωτικές και ορεινές δυσπρόσιτες περιοχές), ενίσχυση της δικτύωσης των δομών της ΠΦΥ, ενεργοποίηση συνεργειών με ΤΟΜΥ-ΚΟΜΥ και με έμφαση σε ευάλωτες ομάδες και πληθυσμούς που υφίστανται διακρίσεις.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Β. Μακροχρόνια Φροντίδα (ΜΦ).</w:t>
            </w:r>
            <w:r>
              <w:rPr>
                <w:rFonts w:ascii="Times New Roman" w:eastAsia="Times New Roman" w:hAnsi="Times New Roman" w:cs="Times New Roman"/>
                <w:b w:val="0"/>
                <w:i w:val="0"/>
                <w:vanish w:val="0"/>
                <w:color w:val="000000"/>
                <w:sz w:val="24"/>
              </w:rPr>
              <w:t xml:space="preserve"> Μελέτες ανάπτυξης ή πρότυπα προγράμματα κατ’ οίκον νοσηλείας, ανακουφιστικής φροντίδας, φροντίδας ηλικιωμένων, χρόνια πασχόντων, κέντρων τραύματος/αποκατάστασης. Ενδεικτικές δράσεις:</w:t>
            </w:r>
          </w:p>
          <w:p w:rsidR="00A77B3E">
            <w:pPr>
              <w:numPr>
                <w:ilvl w:val="0"/>
                <w:numId w:val="1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τους ασθενείς με σοβαρές και χρόνιες παθήσεις, ανάπτυξη (εξαιρουμένης της υλοποίησης) παρεμβάσεων για όλους τους βαθμούς φροντίδας.</w:t>
            </w:r>
          </w:p>
          <w:p w:rsidR="00A77B3E">
            <w:pPr>
              <w:numPr>
                <w:ilvl w:val="0"/>
                <w:numId w:val="1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Δημιουργία μηχανισμού υποστήριξης και παρακολούθησης (συναρμόδιοι φορείς ΥΠΥΓ και ΥΠΕΚΥ) για την ανάπτυξη υπηρεσιών και δομών ΜΦ, σχεδιασμός προγράμματος παρεμβάσεων ΜΦ. Ανάπτυξη και διάχυση σε εθνικό επίπεδο μέσω των ΠΕΠ.</w:t>
            </w:r>
          </w:p>
          <w:p w:rsidR="00A77B3E">
            <w:pPr>
              <w:numPr>
                <w:ilvl w:val="0"/>
                <w:numId w:val="1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για κατάρτιση, ενημέρωση και πιστοποίηση τυπικών φροντιστών.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Γ. Δημόσια Υγεία – Πρόληψη.</w:t>
            </w:r>
            <w:r>
              <w:rPr>
                <w:rFonts w:ascii="Times New Roman" w:eastAsia="Times New Roman" w:hAnsi="Times New Roman" w:cs="Times New Roman"/>
                <w:b w:val="0"/>
                <w:i w:val="0"/>
                <w:vanish w:val="0"/>
                <w:color w:val="000000"/>
                <w:sz w:val="24"/>
              </w:rPr>
              <w:t xml:space="preserve"> Μελέτες και συστημικές ή πιλοτικές δράσεις για προγράμματα πρόληψης, προαγωγής δημόσιας υγείας, επιδημιολογικής επιτήρησης και προσυμπτωματικών ελέγχων, με έμφαση στις ευάλωτες ομάδες.</w:t>
            </w:r>
          </w:p>
          <w:p w:rsidR="00A77B3E">
            <w:pPr>
              <w:numPr>
                <w:ilvl w:val="0"/>
                <w:numId w:val="1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Σχεδιασμός Προγραμμάτων Πρόληψης στην κοινότητα.</w:t>
            </w:r>
          </w:p>
          <w:p w:rsidR="00A77B3E">
            <w:pPr>
              <w:numPr>
                <w:ilvl w:val="0"/>
                <w:numId w:val="1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ενημέρωσης για τα δικαιώματα στην υγεία, εκπαίδευση διαχείρισης της υγείας.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Δ. Ψυχική Υγεία-εξαρτήσεις</w:t>
            </w:r>
            <w:r>
              <w:rPr>
                <w:rFonts w:ascii="Times New Roman" w:eastAsia="Times New Roman" w:hAnsi="Times New Roman" w:cs="Times New Roman"/>
                <w:b w:val="0"/>
                <w:i w:val="0"/>
                <w:vanish w:val="0"/>
                <w:color w:val="000000"/>
                <w:sz w:val="24"/>
              </w:rPr>
              <w:t>: Μελέτες και συστημικές ή πιλοτικές δράσεις για εκπαίδευση-κατάρτιση προσωπικού, ανασχεδιασμό ή επέκταση δομών αποασυλοποίησης/ανεξάρτητης διαβίωσης ασθενών ψυχικής υγείας, σχεδιασμός δράσεων ενημέρωσης, έγκαιρης παρέμβασης.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Στους στόχους της</w:t>
            </w:r>
            <w:r>
              <w:rPr>
                <w:rFonts w:ascii="Times New Roman" w:eastAsia="Times New Roman" w:hAnsi="Times New Roman" w:cs="Times New Roman"/>
                <w:b w:val="0"/>
                <w:i w:val="0"/>
                <w:vanish w:val="0"/>
                <w:color w:val="000000"/>
                <w:sz w:val="24"/>
                <w:u w:val="single"/>
              </w:rPr>
              <w:t xml:space="preserve"> Εθνικής Στρατηγικής για την Κοινωνική Ένταξη και Μείωση της Φτώχειας (ΕΣΚΕ),</w:t>
            </w:r>
            <w:r>
              <w:rPr>
                <w:rFonts w:ascii="Times New Roman" w:eastAsia="Times New Roman" w:hAnsi="Times New Roman" w:cs="Times New Roman"/>
                <w:b w:val="0"/>
                <w:i w:val="0"/>
                <w:vanish w:val="0"/>
                <w:color w:val="000000"/>
                <w:sz w:val="24"/>
              </w:rPr>
              <w:t xml:space="preserve"> περιλαμβάνονται η προώθηση της κοινωνικής ένταξης των ΕΚΟ μέσω της επέκτασης και διεύρυνσης, εκσυγχρονισμού και αναβάθμισης κοινωνικών και υποστηρικτικών υπηρεσιών. Στο πλαίσιο αυτό υποστηρίζονται και δράσεις για την «Εγγύηση για το Παιδί». Ενδεικτικές δράσεις:</w:t>
            </w:r>
          </w:p>
          <w:p w:rsidR="00A77B3E">
            <w:pPr>
              <w:spacing w:before="100" w:after="0"/>
              <w:jc w:val="start"/>
              <w:rPr>
                <w:rFonts w:ascii="Times New Roman" w:eastAsia="Times New Roman" w:hAnsi="Times New Roman" w:cs="Times New Roman"/>
                <w:b w:val="0"/>
                <w:i w:val="0"/>
                <w:vanish w:val="0"/>
                <w:color w:val="000000"/>
                <w:sz w:val="24"/>
              </w:rPr>
            </w:pP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Μελέτες και έρευνες</w:t>
            </w:r>
            <w:r>
              <w:rPr>
                <w:rFonts w:ascii="Times New Roman" w:eastAsia="Times New Roman" w:hAnsi="Times New Roman" w:cs="Times New Roman"/>
                <w:b w:val="0"/>
                <w:i w:val="0"/>
                <w:vanish w:val="0"/>
                <w:color w:val="000000"/>
                <w:sz w:val="24"/>
              </w:rPr>
              <w:t xml:space="preserve"> για την αξιολόγηση/επανασχεδιασμό της εφαρμογής πολιτικών για την κοινωνική προστασία και ένταξη, σε θέματα όπως: παιδική κακοποίηση, εκφοβισμός στο σχολείο κλπ. Eνδεικτικά: ειδικές έρευνες καταγραφής προβλημάτων πρόσβασης ευάλωτων ομάδων παιδιών (όπως παιδιά Ρομά που δεν διαβιούν σε τυπικές κατοικίες, κ.α.)</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Ανάπτυξη εργαλείων και μεθοδολογιών</w:t>
            </w:r>
            <w:r>
              <w:rPr>
                <w:rFonts w:ascii="Times New Roman" w:eastAsia="Times New Roman" w:hAnsi="Times New Roman" w:cs="Times New Roman"/>
                <w:b w:val="0"/>
                <w:i w:val="0"/>
                <w:vanish w:val="0"/>
                <w:color w:val="000000"/>
                <w:sz w:val="24"/>
              </w:rPr>
              <w:t xml:space="preserve"> εντοπισμού οικογενειών που αντιμετωπίζουν κίνδυνο παιδικής φτώχειας.</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Σχέδια Δράσης</w:t>
            </w:r>
            <w:r>
              <w:rPr>
                <w:rFonts w:ascii="Times New Roman" w:eastAsia="Times New Roman" w:hAnsi="Times New Roman" w:cs="Times New Roman"/>
                <w:b w:val="0"/>
                <w:i w:val="0"/>
                <w:vanish w:val="0"/>
                <w:color w:val="000000"/>
                <w:sz w:val="24"/>
              </w:rPr>
              <w:t xml:space="preserve"> για την ανάπτυξη δράσεων αντιμετώπισης της παιδικής φτώχειας μέσω των Κέντρων Κοινότητας Ν. 4368/2016 (ομάδες παρέμβασης στην κοινότητα).</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Ενίσχυση του θεσμού αναδοχής και υιοθεσίας</w:t>
            </w:r>
            <w:r>
              <w:rPr>
                <w:rFonts w:ascii="Times New Roman" w:eastAsia="Times New Roman" w:hAnsi="Times New Roman" w:cs="Times New Roman"/>
                <w:b w:val="0"/>
                <w:i w:val="0"/>
                <w:vanish w:val="0"/>
                <w:color w:val="000000"/>
                <w:sz w:val="24"/>
              </w:rPr>
              <w:t>, με ανάπτυξη και επέκταση του ψηφιακού συστήματος αναδοχής και υιοθεσίας, τη στήριξη οικογενειών (ανάπτυξη εργαλείων/υπηρεσιών συμβουλευτικής, ψυχολογική υποστήριξη ανάδοχων οικογενειών).</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Ανάπτυξη και επιχειρησιακή ενίσχυση για την εφαρμογή του </w:t>
            </w:r>
            <w:r>
              <w:rPr>
                <w:rFonts w:ascii="Times New Roman" w:eastAsia="Times New Roman" w:hAnsi="Times New Roman" w:cs="Times New Roman"/>
                <w:b/>
                <w:bCs/>
                <w:i w:val="0"/>
                <w:vanish w:val="0"/>
                <w:color w:val="000000"/>
                <w:sz w:val="24"/>
              </w:rPr>
              <w:t>θεσμού του</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Επαγγελματία Αναδόχου</w:t>
            </w:r>
            <w:r>
              <w:rPr>
                <w:rFonts w:ascii="Times New Roman" w:eastAsia="Times New Roman" w:hAnsi="Times New Roman" w:cs="Times New Roman"/>
                <w:b w:val="0"/>
                <w:i w:val="0"/>
                <w:vanish w:val="0"/>
                <w:color w:val="000000"/>
                <w:sz w:val="24"/>
              </w:rPr>
              <w:t xml:space="preserve"> για παιδιά συμπεριλαμβανομένων παιδιών ΑμεΑ που διαβιούν σε ιδρύματα και εγκαταλελειμμένων παιδιών (δράσεις κατάρτισης Επαγγελματιών Αναδόχων, ανάπτυξη εργαλείων για δράσεις διαμεσολάβησης, π.χ. για ανήλικους πρόσφυγες).</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Ανάπτυξη συστήματος παρακολούθησης των δράσεων για την </w:t>
            </w:r>
            <w:r>
              <w:rPr>
                <w:rFonts w:ascii="Times New Roman" w:eastAsia="Times New Roman" w:hAnsi="Times New Roman" w:cs="Times New Roman"/>
                <w:b/>
                <w:bCs/>
                <w:i w:val="0"/>
                <w:vanish w:val="0"/>
                <w:color w:val="000000"/>
                <w:sz w:val="24"/>
              </w:rPr>
              <w:t>αποϊδρυματοποίηση των παιδιών</w:t>
            </w:r>
            <w:r>
              <w:rPr>
                <w:rFonts w:ascii="Times New Roman" w:eastAsia="Times New Roman" w:hAnsi="Times New Roman" w:cs="Times New Roman"/>
                <w:b w:val="0"/>
                <w:i w:val="0"/>
                <w:vanish w:val="0"/>
                <w:color w:val="000000"/>
                <w:sz w:val="24"/>
              </w:rPr>
              <w:t xml:space="preserve"> με βάση τα αποτελέσματα πιλοτικών δράσεων και λαμβάνοντας υπόψη τον Ν. 4837/2021.</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Ανάπτυξη των δομών και οργανώσεων της κοινωνίας των πολιτών σε νέα εργαλεία και τεχνικές για την αποϊδρυματοποίηση - κοινωνική ενσωμάτωση ιδιαίτερα ευάλωτων ομάδων και την προάσπιση αξιοπρεπούς διαβίωσης και προοπτικών για τα παιδιά 0-17 ετών.</w:t>
            </w:r>
          </w:p>
          <w:p w:rsidR="00A77B3E">
            <w:pPr>
              <w:numPr>
                <w:ilvl w:val="0"/>
                <w:numId w:val="1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Εκπαίδευση-Κατάρτιση Ανθρώπινου δυναμικού</w:t>
            </w:r>
            <w:r>
              <w:rPr>
                <w:rFonts w:ascii="Times New Roman" w:eastAsia="Times New Roman" w:hAnsi="Times New Roman" w:cs="Times New Roman"/>
                <w:b w:val="0"/>
                <w:i w:val="0"/>
                <w:vanish w:val="0"/>
                <w:color w:val="000000"/>
                <w:sz w:val="24"/>
              </w:rPr>
              <w:t xml:space="preserve"> που εμπλέκεται στις δράσεις θεσμικής –επιχειρησιακής ενίσχυσης, αναδιοργάνωσης στον τομέα της πρόνοιας / κοινωνικής ένταξης. Ενδεικτικά: Κατάρτιση ανθρώπινου δυναμικού Φορέων του ΥΠΕΚΥ/ άλλων αρμοδίων δημοσίων φορέων στο πλαίσιο της εφαρμογής πολιτικών κοινωνικής προστασίας.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Το Εθνικό Σχέδιο Δράσης για τα δικαιώματα των ατόμων με αναπηρία και η στρατηγική αποϊδρυματοποίησης</w:t>
            </w:r>
            <w:r>
              <w:rPr>
                <w:rFonts w:ascii="Times New Roman" w:eastAsia="Times New Roman" w:hAnsi="Times New Roman" w:cs="Times New Roman"/>
                <w:b w:val="0"/>
                <w:i/>
                <w:iCs/>
                <w:vanish w:val="0"/>
                <w:color w:val="000000"/>
                <w:sz w:val="24"/>
                <w:u w:val="single"/>
              </w:rPr>
              <w:t>,</w:t>
            </w:r>
            <w:r>
              <w:rPr>
                <w:rFonts w:ascii="Times New Roman" w:eastAsia="Times New Roman" w:hAnsi="Times New Roman" w:cs="Times New Roman"/>
                <w:b w:val="0"/>
                <w:i w:val="0"/>
                <w:vanish w:val="0"/>
                <w:color w:val="000000"/>
                <w:sz w:val="24"/>
              </w:rPr>
              <w:t xml:space="preserve"> αποσκοπούν στην ανάπτυξη σταθερού πλαισίου συστημάτων κοινωνικής φροντίδας ώστε όλα τα άτομα, ανεξαρτήτως των αναγκών υποστήριξής τους, να μπορούν να ενταχθούν πλήρως στην κοινωνία. Ενδεικτικά:</w:t>
            </w:r>
          </w:p>
          <w:p w:rsidR="00A77B3E">
            <w:pPr>
              <w:numPr>
                <w:ilvl w:val="0"/>
                <w:numId w:val="1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Αναμόρφωση του συστήματος </w:t>
            </w:r>
            <w:r>
              <w:rPr>
                <w:rFonts w:ascii="Times New Roman" w:eastAsia="Times New Roman" w:hAnsi="Times New Roman" w:cs="Times New Roman"/>
                <w:b/>
                <w:bCs/>
                <w:i w:val="0"/>
                <w:vanish w:val="0"/>
                <w:color w:val="000000"/>
                <w:sz w:val="24"/>
              </w:rPr>
              <w:t>αξιολόγησης της αναπηρίας στην Ελλάδα</w:t>
            </w:r>
            <w:r>
              <w:rPr>
                <w:rFonts w:ascii="Times New Roman" w:eastAsia="Times New Roman" w:hAnsi="Times New Roman" w:cs="Times New Roman"/>
                <w:b w:val="0"/>
                <w:i w:val="0"/>
                <w:vanish w:val="0"/>
                <w:color w:val="000000"/>
                <w:sz w:val="24"/>
              </w:rPr>
              <w:t xml:space="preserve"> και γενικότερα υποστήριξη της πρόσβασης των παιδιών και του οικογενειακού τους περιβάλλοντος σε ποιοτικές υπηρεσίες με στόχο την κοινωνική ένταξη και την πρόληψη αποκλεισμών.</w:t>
            </w:r>
          </w:p>
          <w:p w:rsidR="00A77B3E">
            <w:pPr>
              <w:numPr>
                <w:ilvl w:val="0"/>
                <w:numId w:val="1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Mελέτες για την ανάπτυξη πιλοτικών εφαρμογών πρωτοβουλιών για υπηρεσίες και τρόπους υποστήριξης της </w:t>
            </w:r>
            <w:r>
              <w:rPr>
                <w:rFonts w:ascii="Times New Roman" w:eastAsia="Times New Roman" w:hAnsi="Times New Roman" w:cs="Times New Roman"/>
                <w:b/>
                <w:bCs/>
                <w:i w:val="0"/>
                <w:vanish w:val="0"/>
                <w:color w:val="000000"/>
                <w:sz w:val="24"/>
              </w:rPr>
              <w:t>ανεξάρτητης διαβίωσης των ΑμεΑ</w:t>
            </w:r>
            <w:r>
              <w:rPr>
                <w:rFonts w:ascii="Times New Roman" w:eastAsia="Times New Roman" w:hAnsi="Times New Roman" w:cs="Times New Roman"/>
                <w:b w:val="0"/>
                <w:i w:val="0"/>
                <w:vanish w:val="0"/>
                <w:color w:val="000000"/>
                <w:sz w:val="24"/>
              </w:rPr>
              <w:t xml:space="preserve"> και εξέταση εναλλακτικών μορφών παροχής μακροχρόνιας φροντίδας, όπως Στέγες Υποστηριζόμενης Διαβίωσης (ΣΥΔ) για ηλικιωμένους, δράσεων που θα ενθαρρύνουν την παροχή φροντίδας στο σπίτι. Εφαρμογή οριζόντιων δράσεων για την κοινωνική ένταξη των ΑμεΑ λαμβάνοντας υπόψη τις «Κοινές Ευρωπαϊκές Κατευθυντήριες Γραμμές για τη μετάβαση από την ιδρυματική φροντίδα στη φροντίδα σε επίπεδο τοπικής κοινότητας».</w:t>
            </w:r>
          </w:p>
          <w:p w:rsidR="00A77B3E">
            <w:pPr>
              <w:numPr>
                <w:ilvl w:val="0"/>
                <w:numId w:val="1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Ανάπτυξη νέων εργαλείων/προσεγγίσεων </w:t>
            </w:r>
            <w:r>
              <w:rPr>
                <w:rFonts w:ascii="Times New Roman" w:eastAsia="Times New Roman" w:hAnsi="Times New Roman" w:cs="Times New Roman"/>
                <w:b/>
                <w:bCs/>
                <w:i w:val="0"/>
                <w:vanish w:val="0"/>
                <w:color w:val="000000"/>
                <w:sz w:val="24"/>
              </w:rPr>
              <w:t>πρώιμης παρέμβασης της παιδικής αναπηρίας</w:t>
            </w:r>
            <w:r>
              <w:rPr>
                <w:rFonts w:ascii="Times New Roman" w:eastAsia="Times New Roman" w:hAnsi="Times New Roman" w:cs="Times New Roman"/>
                <w:b w:val="0"/>
                <w:i w:val="0"/>
                <w:vanish w:val="0"/>
                <w:color w:val="000000"/>
                <w:sz w:val="24"/>
              </w:rPr>
              <w:t xml:space="preserve"> και της υποστήριξης της πρόσβασης των παιδιών και του οικογενειακού περιβάλλοντος σε ποιοτικές υπηρεσίες κοινωνικής ένταξης.</w:t>
            </w:r>
          </w:p>
          <w:p w:rsidR="00A77B3E">
            <w:pPr>
              <w:numPr>
                <w:ilvl w:val="0"/>
                <w:numId w:val="1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Παρατηρητήριο θ</w:t>
            </w:r>
            <w:r>
              <w:rPr>
                <w:rFonts w:ascii="Times New Roman" w:eastAsia="Times New Roman" w:hAnsi="Times New Roman" w:cs="Times New Roman"/>
                <w:b w:val="0"/>
                <w:i w:val="0"/>
                <w:vanish w:val="0"/>
                <w:color w:val="000000"/>
                <w:sz w:val="24"/>
              </w:rPr>
              <w:t>εμάτων Αναπηρίας.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u w:val="single"/>
              </w:rPr>
              <w:t xml:space="preserve">Στην ΕΣΚΕ 2021-2027 </w:t>
            </w:r>
            <w:r>
              <w:rPr>
                <w:rFonts w:ascii="Times New Roman" w:eastAsia="Times New Roman" w:hAnsi="Times New Roman" w:cs="Times New Roman"/>
                <w:b w:val="0"/>
                <w:i w:val="0"/>
                <w:vanish w:val="0"/>
                <w:color w:val="000000"/>
                <w:sz w:val="24"/>
              </w:rPr>
              <w:t>προβλέπονται παρεμβάσεις για την αντιμετώπιση της έλλειψης στέγης ή πρόσβασης σε προσιτή στέγη, η ανάπτυξη του θεσμού της κοινωνικής κατοικίας, ιδίως για ευπαθείς ομάδες (άποροι, άνεργοι, Ρομά, κακοποιημένες γυναίκες, αποφυλακισμένοι, πρώην χρήστες/απεξαρτημένοι, άστεγοι) προκειμένου να προαχθεί η κοινωνική τους ένταξη, με:</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w:t>
            </w:r>
            <w:r>
              <w:rPr>
                <w:rFonts w:ascii="Times New Roman" w:eastAsia="Times New Roman" w:hAnsi="Times New Roman" w:cs="Times New Roman"/>
                <w:b/>
                <w:bCs/>
                <w:i w:val="0"/>
                <w:vanish w:val="0"/>
                <w:color w:val="000000"/>
                <w:sz w:val="24"/>
              </w:rPr>
              <w:t>Σχέδιο Δράσης για την αντιμετώπιση της αστεγίας</w:t>
            </w:r>
            <w:r>
              <w:rPr>
                <w:rFonts w:ascii="Times New Roman" w:eastAsia="Times New Roman" w:hAnsi="Times New Roman" w:cs="Times New Roman"/>
                <w:b w:val="0"/>
                <w:i w:val="0"/>
                <w:vanish w:val="0"/>
                <w:color w:val="000000"/>
                <w:sz w:val="24"/>
              </w:rPr>
              <w:t>, μελέτη του πλαισίου και των αιτίων που οδηγούν σε επαπειλούμενη κατοικία, χαρτογράφηση αστέγων, συνθηκών αστεγίας, προσδιορισμός ατομικού προφίλ αστέγων, βέλτιστη μορφή παρέμβασης για την καταπολέμηση της αστεγίας μέσω και της κοινωνικής κατοικίας. Ανάπτυξη (τύπου Housing First) σε συνέργεια με την πιλοτική δράση που χρηματοδοτείται από το ΤΑΑ.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56" w:name="_Toc256000526"/>
      <w:bookmarkStart w:id="5557" w:name="_Toc256000647"/>
      <w:bookmarkStart w:id="5558" w:name="_Toc256000093"/>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558"/>
      <w:bookmarkEnd w:id="5557"/>
      <w:bookmarkEnd w:id="555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1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numPr>
                <w:ilvl w:val="0"/>
                <w:numId w:val="1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του συστήματος Υγείας, της Κοινωνικής Προστασίας, της Πρωτοβάθμιας Φροντίδας και της Μακροχρόνιας Υγειονομικής Περίθαλψης.</w:t>
            </w:r>
          </w:p>
          <w:p w:rsidR="00A77B3E">
            <w:pPr>
              <w:numPr>
                <w:ilvl w:val="0"/>
                <w:numId w:val="1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59" w:name="_Toc256000527"/>
      <w:bookmarkStart w:id="5560" w:name="_Toc256000648"/>
      <w:bookmarkStart w:id="5561" w:name="_Toc256000094"/>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561"/>
      <w:bookmarkEnd w:id="5560"/>
      <w:bookmarkEnd w:id="555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62" w:name="_Toc256000528"/>
      <w:bookmarkStart w:id="5563" w:name="_Toc256000649"/>
      <w:bookmarkStart w:id="5564" w:name="_Toc256000095"/>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564"/>
      <w:bookmarkEnd w:id="5563"/>
      <w:bookmarkEnd w:id="556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65" w:name="_Toc256000529"/>
      <w:bookmarkStart w:id="5566" w:name="_Toc256000650"/>
      <w:bookmarkStart w:id="5567" w:name="_Toc256000096"/>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567"/>
      <w:bookmarkEnd w:id="5566"/>
      <w:bookmarkEnd w:id="556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4.ια στο πλαίσιο της Προτεραιότητας 1 αφορούν σε οριζόντιες και συστημικές δράσεις για την ενίσχυση της πρόσβασης σε ποιοτικές, βιώσιμες και οικονομικά προσιτές υπηρεσίες και τον εκσυγχρονισμό των συστημάτων κοινωνικής προστασίας, κ.ά. Τα αποτελέσματα ή οι χωρικές επιπτώσεις των έργων δεν έχουν διαπεριφερειακή ή διασυνοριακή διάσταση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68" w:name="_Toc256000530"/>
      <w:bookmarkStart w:id="5569" w:name="_Toc256000651"/>
      <w:bookmarkStart w:id="5570" w:name="_Toc256000097"/>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570"/>
      <w:bookmarkEnd w:id="5569"/>
      <w:bookmarkEnd w:id="556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571" w:name="_Toc256000531"/>
      <w:bookmarkStart w:id="5572" w:name="_Toc256000652"/>
      <w:bookmarkStart w:id="5573" w:name="_Toc256000098"/>
      <w:r>
        <w:rPr>
          <w:rFonts w:ascii="Times New Roman" w:eastAsia="Times New Roman" w:hAnsi="Times New Roman" w:cs="Times New Roman"/>
          <w:b w:val="0"/>
          <w:i w:val="0"/>
          <w:vanish w:val="0"/>
          <w:color w:val="000000"/>
          <w:sz w:val="24"/>
        </w:rPr>
        <w:t>2.1.1.1.2. Δείκτες</w:t>
      </w:r>
      <w:bookmarkEnd w:id="5573"/>
      <w:bookmarkEnd w:id="5572"/>
      <w:bookmarkEnd w:id="5571"/>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74" w:name="_Toc256000532"/>
      <w:bookmarkStart w:id="5575" w:name="_Toc256000653"/>
      <w:bookmarkStart w:id="5576" w:name="_Toc256000099"/>
      <w:r>
        <w:rPr>
          <w:rFonts w:ascii="Times New Roman" w:eastAsia="Times New Roman" w:hAnsi="Times New Roman" w:cs="Times New Roman"/>
          <w:b w:val="0"/>
          <w:i w:val="0"/>
          <w:vanish w:val="0"/>
          <w:color w:val="000000"/>
          <w:sz w:val="24"/>
        </w:rPr>
        <w:t>Πίνακας 2: Δείκτες εκροών</w:t>
      </w:r>
      <w:bookmarkEnd w:id="5576"/>
      <w:bookmarkEnd w:id="5575"/>
      <w:bookmarkEnd w:id="557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35"/>
        <w:gridCol w:w="692"/>
        <w:gridCol w:w="2303"/>
        <w:gridCol w:w="1871"/>
        <w:gridCol w:w="4215"/>
        <w:gridCol w:w="1332"/>
        <w:gridCol w:w="1233"/>
        <w:gridCol w:w="103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υποστηριζόμενων δημόσιων διοικήσεων ή δημόσιων υπηρεσιών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οντότητες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77" w:name="_Toc256000533"/>
      <w:bookmarkStart w:id="5578" w:name="_Toc256000654"/>
      <w:bookmarkStart w:id="5579" w:name="_Toc256000100"/>
      <w:r>
        <w:rPr>
          <w:rFonts w:ascii="Times New Roman" w:eastAsia="Times New Roman" w:hAnsi="Times New Roman" w:cs="Times New Roman"/>
          <w:b w:val="0"/>
          <w:i w:val="0"/>
          <w:vanish w:val="0"/>
          <w:color w:val="000000"/>
          <w:sz w:val="24"/>
        </w:rPr>
        <w:t>Πίνακας 3: Δείκτες αποτελεσμάτων</w:t>
      </w:r>
      <w:bookmarkEnd w:id="5579"/>
      <w:bookmarkEnd w:id="5578"/>
      <w:bookmarkEnd w:id="557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17"/>
        <w:gridCol w:w="692"/>
        <w:gridCol w:w="1492"/>
        <w:gridCol w:w="1549"/>
        <w:gridCol w:w="2875"/>
        <w:gridCol w:w="992"/>
        <w:gridCol w:w="1178"/>
        <w:gridCol w:w="985"/>
        <w:gridCol w:w="769"/>
        <w:gridCol w:w="1077"/>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νέων ή αναβαθμισμένων συστημικών παρεμβάσεων που εφαρμόζονται/τίθενται σε λειτουργία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580" w:name="_Toc256000534"/>
      <w:bookmarkStart w:id="5581" w:name="_Toc256000655"/>
      <w:bookmarkStart w:id="5582" w:name="_Toc256000101"/>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582"/>
      <w:bookmarkEnd w:id="5581"/>
      <w:bookmarkEnd w:id="558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83" w:name="_Toc256000535"/>
      <w:bookmarkStart w:id="5584" w:name="_Toc256000656"/>
      <w:bookmarkStart w:id="5585" w:name="_Toc256000102"/>
      <w:r>
        <w:rPr>
          <w:rFonts w:ascii="Times New Roman" w:eastAsia="Times New Roman" w:hAnsi="Times New Roman" w:cs="Times New Roman"/>
          <w:b w:val="0"/>
          <w:i w:val="0"/>
          <w:vanish w:val="0"/>
          <w:color w:val="000000"/>
          <w:sz w:val="24"/>
        </w:rPr>
        <w:t>Πίνακας 4: Διάσταση 1 — πεδίο παρέμβασης</w:t>
      </w:r>
      <w:bookmarkEnd w:id="5585"/>
      <w:bookmarkEnd w:id="5584"/>
      <w:bookmarkEnd w:id="558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04"/>
        <w:gridCol w:w="723"/>
        <w:gridCol w:w="2183"/>
        <w:gridCol w:w="8534"/>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158. Μέτρα για την αναβάθμιση της ισότιμης και έγκαιρης πρόσβασης σε ποιοτικές, βιώσιμες και προσιτές υπηρεσίες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853.883,00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160. Μέτρα για τη βελτίωση της προσβασιμότητας, της αποτελεσματικότητας και της ανθεκτικότητας των συστημάτων υγειονομικής περίθαλψης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9.019.887,00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300.663,00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158. Μέτρα για την αναβάθμιση της ισότιμης και έγκαιρης πρόσβασης σε ποιοτικές, βιώσιμες και προσιτές υπηρεσίες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4.703.513,00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160. Μέτρα για τη βελτίωση της προσβασιμότητας, της αποτελεσματικότητας και της ανθεκτικότητας των συστημάτων υγειονομικής περίθαλψης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49.684.999,00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1.656.167,00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66.219.112,00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86" w:name="_Toc256000536"/>
      <w:bookmarkStart w:id="5587" w:name="_Toc256000657"/>
      <w:bookmarkStart w:id="5588" w:name="_Toc256000103"/>
      <w:r>
        <w:rPr>
          <w:rFonts w:ascii="Times New Roman" w:eastAsia="Times New Roman" w:hAnsi="Times New Roman" w:cs="Times New Roman"/>
          <w:b w:val="0"/>
          <w:i w:val="0"/>
          <w:vanish w:val="0"/>
          <w:color w:val="000000"/>
          <w:sz w:val="24"/>
        </w:rPr>
        <w:t>Πίνακας 5: Διάσταση 2 — μορφή χρηματοδότησης</w:t>
      </w:r>
      <w:bookmarkEnd w:id="5588"/>
      <w:bookmarkEnd w:id="5587"/>
      <w:bookmarkEnd w:id="558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38"/>
        <w:gridCol w:w="2195"/>
        <w:gridCol w:w="1192"/>
        <w:gridCol w:w="4986"/>
        <w:gridCol w:w="2467"/>
        <w:gridCol w:w="2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10.174.433,00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56.044.679,00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66.219.112,00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89" w:name="_Toc256000537"/>
      <w:bookmarkStart w:id="5590" w:name="_Toc256000658"/>
      <w:bookmarkStart w:id="5591" w:name="_Toc256000104"/>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591"/>
      <w:bookmarkEnd w:id="5590"/>
      <w:bookmarkEnd w:id="558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07"/>
        <w:gridCol w:w="1673"/>
        <w:gridCol w:w="909"/>
        <w:gridCol w:w="3801"/>
        <w:gridCol w:w="5486"/>
        <w:gridCol w:w="159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10.174.433,00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56.044.679,00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66.219.112,00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92" w:name="_Toc256000538"/>
      <w:bookmarkStart w:id="5593" w:name="_Toc256000659"/>
      <w:bookmarkStart w:id="5594" w:name="_Toc256000105"/>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594"/>
      <w:bookmarkEnd w:id="5593"/>
      <w:bookmarkEnd w:id="559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45"/>
        <w:gridCol w:w="1417"/>
        <w:gridCol w:w="770"/>
        <w:gridCol w:w="3219"/>
        <w:gridCol w:w="6969"/>
        <w:gridCol w:w="1352"/>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781.724,00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180.398,00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192.424,00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9.019.887,00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4.306.033,00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993.700,00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1.059.947,00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49.684.999,00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66.219.112,00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595" w:name="_Toc256000539"/>
      <w:bookmarkStart w:id="5596" w:name="_Toc256000660"/>
      <w:bookmarkStart w:id="5597" w:name="_Toc256000106"/>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597"/>
      <w:bookmarkEnd w:id="5596"/>
      <w:bookmarkEnd w:id="55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29"/>
        <w:gridCol w:w="1792"/>
        <w:gridCol w:w="974"/>
        <w:gridCol w:w="4072"/>
        <w:gridCol w:w="4795"/>
        <w:gridCol w:w="171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10.174.433,00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56.044.679,00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66.219.112,00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598" w:name="_Toc256000661"/>
      <w:bookmarkStart w:id="5599" w:name="_Toc256000540"/>
      <w:bookmarkStart w:id="5600" w:name="_Toc256000107"/>
      <w:r>
        <w:rPr>
          <w:rFonts w:ascii="Times New Roman" w:eastAsia="Times New Roman" w:hAnsi="Times New Roman" w:cs="Times New Roman"/>
          <w:b w:val="0"/>
          <w:i w:val="0"/>
          <w:vanish w:val="0"/>
          <w:color w:val="000000"/>
          <w:sz w:val="24"/>
        </w:rPr>
        <w:t>2.1.1. Προτεραιότητα: 2. ΠΡΟΤΕΡΑΙΟΤΗΤΑ 2 - ΑΠΑΣΧΟΛΗΣΗ &amp; ΑΓΟΡΑ ΕΡΓΑΣΙΑΣ</w:t>
      </w:r>
      <w:bookmarkEnd w:id="5600"/>
      <w:bookmarkEnd w:id="5598"/>
      <w:bookmarkEnd w:id="5599"/>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601" w:name="_Toc256000541"/>
      <w:bookmarkStart w:id="5602" w:name="_Toc256000662"/>
      <w:bookmarkStart w:id="5603" w:name="_Toc256000108"/>
      <w:r>
        <w:rPr>
          <w:rFonts w:ascii="Times New Roman" w:eastAsia="Times New Roman" w:hAnsi="Times New Roman" w:cs="Times New Roman"/>
          <w:b w:val="0"/>
          <w:i w:val="0"/>
          <w:vanish w:val="0"/>
          <w:color w:val="000000"/>
          <w:sz w:val="24"/>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bookmarkEnd w:id="5603"/>
      <w:bookmarkEnd w:id="5602"/>
      <w:bookmarkEnd w:id="5601"/>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604" w:name="_Toc256000542"/>
      <w:bookmarkStart w:id="5605" w:name="_Toc256000663"/>
      <w:bookmarkStart w:id="5606" w:name="_Toc256000109"/>
      <w:r>
        <w:rPr>
          <w:rFonts w:ascii="Times New Roman" w:eastAsia="Times New Roman" w:hAnsi="Times New Roman" w:cs="Times New Roman"/>
          <w:b w:val="0"/>
          <w:i w:val="0"/>
          <w:vanish w:val="0"/>
          <w:color w:val="000000"/>
          <w:sz w:val="24"/>
        </w:rPr>
        <w:t>2.1.1.1.1. Παρεμβάσεις των ταμείων</w:t>
      </w:r>
      <w:bookmarkEnd w:id="5606"/>
      <w:bookmarkEnd w:id="5605"/>
      <w:bookmarkEnd w:id="5604"/>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07" w:name="_Toc256000543"/>
      <w:bookmarkStart w:id="5608" w:name="_Toc256000664"/>
      <w:bookmarkStart w:id="5609" w:name="_Toc256000110"/>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609"/>
      <w:bookmarkEnd w:id="5608"/>
      <w:bookmarkEnd w:id="560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ΕΣ 4.α της Προτεραιότητας 2 επιδιώκεται η ενίσχυση της απασχολησιμότητας και της πρόσβασης στην αγορά εργασίας των ατόμων που αναζητούν εργασία, με έμφαση στους μακροχρόνια άνεργους, γυναίκες, άνεργους ηλικίας 30-44 ετών και ανενεργούς, σύμφωνα με την </w:t>
            </w:r>
            <w:r>
              <w:rPr>
                <w:rFonts w:ascii="Times New Roman" w:eastAsia="Times New Roman" w:hAnsi="Times New Roman" w:cs="Times New Roman"/>
                <w:b w:val="0"/>
                <w:i w:val="0"/>
                <w:vanish w:val="0"/>
                <w:color w:val="000000"/>
                <w:sz w:val="24"/>
                <w:u w:val="single"/>
              </w:rPr>
              <w:t>Εθνική Στρατηγική για τις Ενεργητικές Πολιτικές Απασχόλησης (ΕΣ-ΕΠΑ).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w:t>
            </w:r>
            <w:r>
              <w:rPr>
                <w:rFonts w:ascii="Times New Roman" w:eastAsia="Times New Roman" w:hAnsi="Times New Roman" w:cs="Times New Roman"/>
                <w:b w:val="0"/>
                <w:i w:val="0"/>
                <w:vanish w:val="0"/>
                <w:color w:val="000000"/>
                <w:sz w:val="24"/>
                <w:u w:val="single"/>
              </w:rPr>
              <w:t>ο Στρατηγικό Άξονα 1-Ενίσχυση της Απασχόλησης &amp; Αντιμετώπιση της Μακροχρόνιας Ανεργίας της ΕΣ-ΕΠΑ</w:t>
            </w:r>
            <w:r>
              <w:rPr>
                <w:rFonts w:ascii="Times New Roman" w:eastAsia="Times New Roman" w:hAnsi="Times New Roman" w:cs="Times New Roman"/>
                <w:b w:val="0"/>
                <w:i w:val="0"/>
                <w:vanish w:val="0"/>
                <w:color w:val="000000"/>
                <w:sz w:val="24"/>
              </w:rPr>
              <w:t xml:space="preserve">, το μοντέλο «ανοικτού» τύπου οριοθετείται ως το βασικό μοντέλο εφαρμογής των ΕΠΑ στη νέα περίοδο, λαμβάνοντας υπόψη τις ανά περιοχή ομάδες-στόχους, τα χαρακτηριστικά και τις ανάγκες τους, τις τοπικές κοινωνικοοικονομικές ανάγκες και προκλήσεις, καθώς και τις εκροές του Μηχανισμού Διάγνωσης Αναγκών Αγοράς Εργασίας (ΜΔΑΑΕ) και την εξειδίκευση αυτών σε περιφερειακό επίπεδο. Η εμπειρία υλοποίησης του πιλοτικού προγράμματος «ανοικτού τύπου» της Ελευσίνας ανέδειξε τη σημασία της εξατομικευμένης προσέγγισης, της κατάρτισης ατομικών προφίλ εργασιακής ετοιμότητας καθώς και την ανάγκη εμπλουτισμού των δράσεων κατάρτισης σε περιεχόμενο, εργαλεία αξιολόγησης και σχεδιασμού και έθεσε τις βάσεις για περαιτέρω υλοποίηση προγραμμάτων «ανοικτού» τύπου. Στο πλαίσιο της ριζικής μεταρρύθμισης της πολιτικής για την απασχόληση, οι ενεργητικές πολιτικές απασχόλησης θα υλοποιούνται με τη χρήση νέων εργαλείων και διαδικασιών που θα εξασφαλίζουν αποδοτική </w:t>
            </w:r>
            <w:r>
              <w:rPr>
                <w:rFonts w:ascii="Times New Roman" w:eastAsia="Times New Roman" w:hAnsi="Times New Roman" w:cs="Times New Roman"/>
                <w:b/>
                <w:bCs/>
                <w:i w:val="0"/>
                <w:vanish w:val="0"/>
                <w:color w:val="000000"/>
                <w:sz w:val="24"/>
              </w:rPr>
              <w:t>εξατομικευμένη προσέγγιση των αναζητούντων εργασία</w:t>
            </w:r>
            <w:r>
              <w:rPr>
                <w:rFonts w:ascii="Times New Roman" w:eastAsia="Times New Roman" w:hAnsi="Times New Roman" w:cs="Times New Roman"/>
                <w:b w:val="0"/>
                <w:i w:val="0"/>
                <w:vanish w:val="0"/>
                <w:color w:val="000000"/>
                <w:sz w:val="24"/>
              </w:rPr>
              <w:t xml:space="preserve"> (Ν. 4837/2021, άρ.63). Σύμφωνα με το Ν. 4921/2022 θεσμοθετείται η κατάρτιση </w:t>
            </w:r>
            <w:r>
              <w:rPr>
                <w:rFonts w:ascii="Times New Roman" w:eastAsia="Times New Roman" w:hAnsi="Times New Roman" w:cs="Times New Roman"/>
                <w:b/>
                <w:bCs/>
                <w:i w:val="0"/>
                <w:vanish w:val="0"/>
                <w:color w:val="000000"/>
                <w:sz w:val="24"/>
              </w:rPr>
              <w:t>Ψηφιακού Μητρώου ΔΥΠΑ, Ψηφιακού Σχεδίου Δράσης και Ψηφιακής Κάρτας Απασχόληση</w:t>
            </w:r>
            <w:r>
              <w:rPr>
                <w:rFonts w:ascii="Times New Roman" w:eastAsia="Times New Roman" w:hAnsi="Times New Roman" w:cs="Times New Roman"/>
                <w:b w:val="0"/>
                <w:i w:val="0"/>
                <w:vanish w:val="0"/>
                <w:color w:val="000000"/>
                <w:sz w:val="24"/>
              </w:rPr>
              <w:t>ς,με ειδική πρόβλεψη για την ενεργοποίηση των μακροχρόνια ανέργων, την ανάπτυξη ενός</w:t>
            </w:r>
            <w:r>
              <w:rPr>
                <w:rFonts w:ascii="Times New Roman" w:eastAsia="Times New Roman" w:hAnsi="Times New Roman" w:cs="Times New Roman"/>
                <w:b/>
                <w:bCs/>
                <w:i w:val="0"/>
                <w:vanish w:val="0"/>
                <w:color w:val="000000"/>
                <w:sz w:val="24"/>
              </w:rPr>
              <w:t xml:space="preserve"> νέου πλαισίου υποχρεώσεων των ανέργων</w:t>
            </w:r>
            <w:r>
              <w:rPr>
                <w:rFonts w:ascii="Times New Roman" w:eastAsia="Times New Roman" w:hAnsi="Times New Roman" w:cs="Times New Roman"/>
                <w:b w:val="0"/>
                <w:i w:val="0"/>
                <w:vanish w:val="0"/>
                <w:color w:val="000000"/>
                <w:sz w:val="24"/>
              </w:rPr>
              <w:t>, το οποίο θα βασίζεται στην ενεργή αναζήτηση εργασίας, την εισαγωγή εισοδηματικών κριτηρίων για τη διατήρηση επιδομάτων και παροχών, την ενεργοποίηση της διαγραφής από το μητρώο ανέργων κλπ.</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Επιπλέον, στο Ν.4921/2022 θεσπίζεται η </w:t>
            </w:r>
            <w:r>
              <w:rPr>
                <w:rFonts w:ascii="Times New Roman" w:eastAsia="Times New Roman" w:hAnsi="Times New Roman" w:cs="Times New Roman"/>
                <w:b w:val="0"/>
                <w:i w:val="0"/>
                <w:vanish w:val="0"/>
                <w:color w:val="000000"/>
                <w:sz w:val="24"/>
                <w:u w:val="single"/>
              </w:rPr>
              <w:t>Εθνική Στρατηγική για την Αναβάθμιση των Δεξιοτήτων του Εργατικού Δυναμικού και τη Διασύνδεση με την Αγορά Εργασίας</w:t>
            </w:r>
            <w:r>
              <w:rPr>
                <w:rFonts w:ascii="Times New Roman" w:eastAsia="Times New Roman" w:hAnsi="Times New Roman" w:cs="Times New Roman"/>
                <w:b w:val="0"/>
                <w:i w:val="0"/>
                <w:vanish w:val="0"/>
                <w:color w:val="000000"/>
                <w:sz w:val="24"/>
              </w:rPr>
              <w:t>, σύμφωνα με την οποία, οι ενέργειες επαγγελματικής κατάρτισης/επανειδίκευσης περιλαμβάνουν αναβαθμισμένα εργαλεία και διαδικασίες που θα συμβάλλουν στην αύξηση της συμμετοχής και την αποτελεσματικότητα των παρεμβάσεων, όπως ο Ατομικός Λογαριασμός Δεξιοτήτων/Διά Βίου Μάθησης, στον οποίο θα πιστώνονται δικαιώματα επιδοτούμενης συνεχιζόμενης επαγγελματικής κατάρτισης και η Ενιαία Ψηφιακή Πύλη για τις Δεξιότητες (skills.gov.gr).</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δράσεις ενίσχυσης της απασχόλησης και των δεξιοτήτων των ανέργων θα βασίζονται σε αξιοποίηση των ευρημάτων του ΜΔΑΑΕ (στοιχεία, μελέτες, πορίσματα) σε εθνικό, τομεακό και περιφερειακό επίπεδο και βάση αυτών θα τεκμηριώνονται τα ειδικότερα θεματικά αντικείμενα. Στο σχεδιασμό των προγραμμάτων λαμβάνονται υπόψη το προφίλ των ανέργων, οι ομάδες που πλήττονται από την ανεργία και η προοπτική άμεσης ή μεσοπρόθεσμης απώλειας θέσεων εργασίας σε περιοχές ή κλάδους ή τομείς (θύλακες ανεργίας). Επίσης, θα προωθηθεί η συμπερίληψη της κλιματικής αλλαγής και της ανθεκτικότητας στην κλιματική προσαρμογή ως οριζόντιο θεματικό αντικείμενο στα εκπαιδευτικά προγράμματα.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Στα προγράμματα κατάρτισης θα περιληφθούν διαδικασίες πιστοποίησης λαμβάνοντας επίσης υπόψη τη σύσταση του Συμβουλίου (2012) 398/01 για την επικύρωση της μη τυπικής και της άτυπης μάθησης, η δε πρόοδος απόκτησης δεξιοτήτων θα παρακολουθείται μέσω των ατομικών λογαριασμών δεξιοτήτων και θα ανατροφοδοτεί τις ενέργειες τοποθέτησης των ωφελούμενων στην αγορά εργασίας μέσω της ΔΥΠΑ και των παρόχων κατάρτισης.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Βασική προτεραιότητα αποτελεί η βιωσιμότητα των νέων θέσεων εργασίας που δημιουργούνται, η συσχέτιση τους με τα προσόντα και τις δεξιότητες καθώς και η δέσμευση για ουσιαστική εκπαίδευση των ωφελούμενων, ώστε μετά το πέρας του προγράμματος να αξιοποιηθούν οι αποκτηθείσες δεξιότητες στην άμεση εξεύρεση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ΔΥΠΑ αποτελεί βασικό βραχίονα στην υλοποίηση παρεμβάσεων του ΠΑΔΚΣ σύμφωνα με το Ν.4921/2022 (άρ.33). Η υλοποίηση των σχετικών δράσεων υποστηρίζεται από τις συστημικές παρεμβάσεις του ΕΣ 4.β της Προτεραιότητας 1.</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Ενδεικτικοί τύποι δράσεων που θα συμπεριληφθούν είναι οι εξής: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1.Προγράμματα Δημιουργίας Νέων Θέσεων Εργασίας</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(ΝΘΕ)</w:t>
            </w:r>
            <w:r>
              <w:rPr>
                <w:rFonts w:ascii="Times New Roman" w:eastAsia="Times New Roman" w:hAnsi="Times New Roman" w:cs="Times New Roman"/>
                <w:b w:val="0"/>
                <w:i w:val="0"/>
                <w:vanish w:val="0"/>
                <w:color w:val="000000"/>
                <w:sz w:val="24"/>
              </w:rPr>
              <w:t xml:space="preserve"> με βάση το νέο μοντέλο υλοποίησης ΕΠΑ. Τα προγράμματα θα εξειδικεύονται με βάση τις τομεακές και περιφερειακές ανάγκες και τις επιμέρους ομάδες στόχους (ανενεργοί, γυναίκες, μακροχρόνια άνεργοι, πτυχιούχοι, κλπ). Ενδεικτικά περιλαμβάνονται:</w:t>
            </w:r>
          </w:p>
          <w:p w:rsidR="00A77B3E">
            <w:pPr>
              <w:numPr>
                <w:ilvl w:val="0"/>
                <w:numId w:val="1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απασχόλησης για την ένταξη και επανένταξη στην αγορά εργασίας, ανέργων, με έμφαση στους μακροχρόνια ανέργους και τους ανενεργούς</w:t>
            </w:r>
          </w:p>
          <w:p w:rsidR="00A77B3E">
            <w:pPr>
              <w:numPr>
                <w:ilvl w:val="0"/>
                <w:numId w:val="1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απασχόλησης για άνεργες γυναίκες σε νέες θέσεις εργασίας.</w:t>
            </w:r>
          </w:p>
          <w:p w:rsidR="00A77B3E">
            <w:pPr>
              <w:numPr>
                <w:ilvl w:val="0"/>
                <w:numId w:val="1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Προγράμματα νέων θέσεων εργασίας για την καταπολέμηση της ανεργίας σε περιοχές - θύλακες υψηλής ανεργίας</w:t>
            </w:r>
          </w:p>
          <w:p w:rsidR="00A77B3E">
            <w:pPr>
              <w:numPr>
                <w:ilvl w:val="0"/>
                <w:numId w:val="1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Επιδότηση Νέων Θέσεων Εργασίας για τη δημιουργία πολιτιστικών κόμβων (hubs) από ανέργους.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2.Ολοκληρωμένες Παρεμβάσεις ΕΠΑ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Ολοκληρωμένο 4ετες «ανοικτού τύπου» πρόγραμμα για μακροχρόνια ανέργους και ανενεργούς. Περιλαμβάνεται συμβουλευτική, κατάρτιση, πιστοποίηση και κατόπιν επιλογές επιδότησης μισθολογικού και μη μισθολογικού κόστους και δυνατότητα επιλογής ίδρυσης νέας επιχείρησης.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3.Προγράμματα απόκτησης εργασιακής εμπειρίας </w:t>
            </w:r>
            <w:r>
              <w:rPr>
                <w:rFonts w:ascii="Times New Roman" w:eastAsia="Times New Roman" w:hAnsi="Times New Roman" w:cs="Times New Roman"/>
                <w:b w:val="0"/>
                <w:i w:val="0"/>
                <w:vanish w:val="0"/>
                <w:color w:val="000000"/>
                <w:sz w:val="24"/>
              </w:rPr>
              <w:t>ανέργων σε όλους τους τομείς της οικονομίας.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4.Πρόγραμματα απασχόλησης </w:t>
            </w:r>
            <w:r>
              <w:rPr>
                <w:rFonts w:ascii="Times New Roman" w:eastAsia="Times New Roman" w:hAnsi="Times New Roman" w:cs="Times New Roman"/>
                <w:b w:val="0"/>
                <w:i w:val="0"/>
                <w:vanish w:val="0"/>
                <w:color w:val="000000"/>
                <w:sz w:val="24"/>
              </w:rPr>
              <w:t>ανέργων, κυρίως υψηλών εκπαιδευτικών προσόντων (Μεταπτυχιακών / Διδακτορικών Επιστημόνων) σε φορείς/οργανισμούς/επιχειρήσεις του Ιδιωτικού ή/και του Δημόσιου τομέα</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με σχετική συνάφεια αντικειμένου και εξειδίκευσης</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στο πλαίσιο αντιμετώπισης της αναντιστοιχίας ανάμεσα στα προσόντα των ανέργων και των προσφερόμενων θέσεων εργασίας προκειμένου να αξιοποιηθούν από την ελληνική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5.Ενίσχυση της Κοινωνικής Επιχειρηματικότητας </w:t>
            </w:r>
            <w:r>
              <w:rPr>
                <w:rFonts w:ascii="Times New Roman" w:eastAsia="Times New Roman" w:hAnsi="Times New Roman" w:cs="Times New Roman"/>
                <w:b w:val="0"/>
                <w:i w:val="0"/>
                <w:vanish w:val="0"/>
                <w:color w:val="000000"/>
                <w:sz w:val="24"/>
              </w:rPr>
              <w:t xml:space="preserve">(Χρηματοδοτικά εργαλεία –ενίσχυση δομών και ικανοτήτων –εξωστρέφεια). Σύμφωνα με την υπό επικαιροποίηση </w:t>
            </w:r>
            <w:r>
              <w:rPr>
                <w:rFonts w:ascii="Times New Roman" w:eastAsia="Times New Roman" w:hAnsi="Times New Roman" w:cs="Times New Roman"/>
                <w:b w:val="0"/>
                <w:i w:val="0"/>
                <w:vanish w:val="0"/>
                <w:color w:val="000000"/>
                <w:sz w:val="24"/>
                <w:u w:val="single"/>
              </w:rPr>
              <w:t>Εθνική Στρατηγική και Σχέδιο Δράσης για την Κοινωνική Οικονομία</w:t>
            </w:r>
            <w:r>
              <w:rPr>
                <w:rFonts w:ascii="Times New Roman" w:eastAsia="Times New Roman" w:hAnsi="Times New Roman" w:cs="Times New Roman"/>
                <w:b w:val="0"/>
                <w:i w:val="0"/>
                <w:vanish w:val="0"/>
                <w:color w:val="000000"/>
                <w:sz w:val="24"/>
              </w:rPr>
              <w:t>, προβλέπονται οι ακόλουθοι ενδεικτικοί τύποι δράσεων:</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Χρηματοδότηση clusters για την προώθηση πρωτοβουλιών Κοινωνικής Επιχειρηματικότητας.</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Περιφερειακοί μηχανισμοί υποστήριξης υφιστάμενων και νέων φορέων ΚΑΛΟ.</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Θερμοκοιτίδες στήριξης κοινωνικών επιχειρήσεων.</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Προγράμματα κατάρτισης με στόχο την απόκτηση/αναβάθμιση δεξιοτήτων των εργαζομένων σε φορείς ΚΑΛΟ.</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Ολοκληρωμένες δράσεις για την προαγωγή της ΚΑΛΟ σε περιφερειακό και τοπικό επίπεδο με έμφαση στις διασυνοριακές ανταλλαγές.</w:t>
            </w:r>
          </w:p>
          <w:p w:rsidR="00A77B3E">
            <w:pPr>
              <w:numPr>
                <w:ilvl w:val="0"/>
                <w:numId w:val="2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Χρηματοδοτικά εργαλεία.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Ιδιαίτερη έμφαση θα δοθεί στην ανάπτυξη της κοινωνικής επιχειρηματικότητας στην πράσινη και ψηφιακή οικονομία, στην αγροδιατροφή και στον αγροτικό τομέα, στην κυκλική οικονομία καθώς και σε τομείς οικονομίας που παρουσιάζουν ζήτηση σε περιφερειακό και τοπικό επίπεδο, με στόχευση σε ευάλωτες ομάδες πληθυσμού, γυναίκες και νέους.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που θα σχεδιασθούν θα είναι σε άμεση συνάρτηση με τις κατευθυντήριες οδηγίες του σχεδίου δράσης για την Κοινωνική Οικονομία της ΕΕ, καθώς επίσης θα εξεταστούν και συνέργειες με άλλα προγράμματα που πρόκειται να εκδοθούν από την ΕΕ ή υποδείγματα άλλων εργαλείων ή / και χρηματοδοτικών μέσων (π.χ. Invest EU).</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6.Προγράμματα επιδότησης ανέργων για τη δημιουργία νέων επιχειρήσεων. </w:t>
            </w:r>
            <w:r>
              <w:rPr>
                <w:rFonts w:ascii="Times New Roman" w:eastAsia="Times New Roman" w:hAnsi="Times New Roman" w:cs="Times New Roman"/>
                <w:b w:val="0"/>
                <w:i w:val="0"/>
                <w:vanish w:val="0"/>
                <w:color w:val="000000"/>
                <w:sz w:val="24"/>
              </w:rPr>
              <w:t>Στο πλαίσιο αυτό προβλέπεται η υποστήριξη δράσεων όπως:</w:t>
            </w:r>
          </w:p>
          <w:p w:rsidR="00A77B3E">
            <w:pPr>
              <w:numPr>
                <w:ilvl w:val="0"/>
                <w:numId w:val="2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Κόμβοι νεοφυούς επιχειρηματικότητας ανέργων.</w:t>
            </w:r>
          </w:p>
          <w:p w:rsidR="00A77B3E">
            <w:pPr>
              <w:numPr>
                <w:ilvl w:val="0"/>
                <w:numId w:val="2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Νέων Ελεύθερων Επαγγελματιών (ΝΕΕ) με έμφαση στην ψηφιακή, πράσινη και γαλάζια οικονομία, σε τομείς αιχμής και κλάδους υψηλής αναπτυξιακής προοπτικής και έξυπνης εξειδίκευσης («ανοικτού τύπου» σε κύκλους υλοποίησης).</w:t>
            </w:r>
          </w:p>
          <w:p w:rsidR="00A77B3E">
            <w:pPr>
              <w:numPr>
                <w:ilvl w:val="0"/>
                <w:numId w:val="2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Πιλοτικό πρόγραμμα μικροχρηματοδότησης (micro-finance) νέων επιχειρήσεων για τη διασφάλιση της ανθεκτικότητας και βιωσιμότητάς τους («ανοικτού τύπου» σε κύκλους υλοποίησης).</w:t>
            </w:r>
          </w:p>
          <w:p w:rsidR="00A77B3E">
            <w:pPr>
              <w:numPr>
                <w:ilvl w:val="0"/>
                <w:numId w:val="2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Coaching ΝΕΕ: καθοδήγηση, συμβουλευτική και ανάπτυξη επιχειρηματικών σχεδίων.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7.Προγράμματα Επαγγελματικής Κατάρτισης και Πιστοποίηση Δεξιοτήτων </w:t>
            </w:r>
            <w:r>
              <w:rPr>
                <w:rFonts w:ascii="Times New Roman" w:eastAsia="Times New Roman" w:hAnsi="Times New Roman" w:cs="Times New Roman"/>
                <w:b w:val="0"/>
                <w:i w:val="0"/>
                <w:vanish w:val="0"/>
                <w:color w:val="000000"/>
                <w:sz w:val="24"/>
              </w:rPr>
              <w:t>για Ανέργους.</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Προβλέπεται η υλοποίηση προγραμμάτων κατάρτισης, κατ' αντιστοιχία με τα αποτελέσματα του ΜΔΑΑΕ, σε στοχευμένες ομάδες και τομείς όπως:</w:t>
            </w:r>
          </w:p>
          <w:p w:rsidR="00A77B3E">
            <w:pPr>
              <w:numPr>
                <w:ilvl w:val="0"/>
                <w:numId w:val="2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Στοχευμένα Προγράμματα κατάρτισης ανέργων και πιστοποίησης δεξιοτήτων βάση αναγνωρισμένων προτύπων σε συγκεκριμένους τομείς της οικονομίας με αναπτυξιακή δυναμική (τουρισμός, γαλάζια οικονομία, πράσινα επαγγέλματα, αγροδιατροφικός τομέας κλπ).</w:t>
            </w:r>
          </w:p>
          <w:p w:rsidR="00A77B3E">
            <w:pPr>
              <w:numPr>
                <w:ilvl w:val="0"/>
                <w:numId w:val="2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Προγράμματα ταχύρρυθμης κατάρτισης ανέργων ιδίως μεγαλύτερης ηλικίας, με σκοπό την καταπολέμηση του ψηφιακού αναλφαβητισμού, τη μείωση του ψηφιακού χάσματος και τη διευκόλυνση της πρόσβασής τους στην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8.Προγράμματα Κατάρτισης Ανέργων Ναυτικών </w:t>
            </w:r>
            <w:r>
              <w:rPr>
                <w:rFonts w:ascii="Times New Roman" w:eastAsia="Times New Roman" w:hAnsi="Times New Roman" w:cs="Times New Roman"/>
                <w:b w:val="0"/>
                <w:i w:val="0"/>
                <w:vanish w:val="0"/>
                <w:color w:val="000000"/>
                <w:sz w:val="24"/>
              </w:rPr>
              <w:t>και παροχή επαγγελματικής πιστοποίησης.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9.Προγράμματα εκπαίδευσης</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για ανέργους αποφοίτους Πανεπιστημίων μέσω ΚΕΔΙΒΙΜ.</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δίνει έμφαση σε καταρτίσεις μεγάλης κλίμακας και στην επιχορήγηση προσλήψεων, σύμφωνα με τη σύσταση του EASE για το σχεδιασμό αποτελεσματικών πολιτικών απασχόλησης και την επένδυση, στη ΔΥΠΑ, μεταξύ άλλων μέσω πρόσληψης εργασιακών συμβούλων. Το ΠΑΔΚΣ θα επεκταθεί πέραν του ΤΑΑ και θα αναπτύξει ολοκληρωμένες παρεμβάσεις σε τομείς όπως η ενεργός γήρανση, η κοινωνική επιχειρηματικότητα καθώς και πιο εξατομικευμένες προσεγγίσεις και δράσεις κατάρτισης, με στόχευση σε συγκεκριμένες ομάδες- με έμφαση στις ευπαθείς- ή σε ειδικούς τομείς.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10" w:name="_Toc256000544"/>
      <w:bookmarkStart w:id="5611" w:name="_Toc256000665"/>
      <w:bookmarkStart w:id="5612" w:name="_Toc256000111"/>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612"/>
      <w:bookmarkEnd w:id="5611"/>
      <w:bookmarkEnd w:id="561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2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Άνεργοι και ανενεργοί, με έμφαση σε μακροχρόνια ανέργους</w:t>
            </w:r>
          </w:p>
          <w:p w:rsidR="00A77B3E">
            <w:pPr>
              <w:numPr>
                <w:ilvl w:val="0"/>
                <w:numId w:val="2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Άνεργοι και ανενεργοί ΆμεΑ και εμποδιζόμενα άτομα ή/και χρόνιες παθήσεις</w:t>
            </w:r>
          </w:p>
          <w:p w:rsidR="00A77B3E">
            <w:pPr>
              <w:numPr>
                <w:ilvl w:val="0"/>
                <w:numId w:val="2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Άνεργες και ανενεργές γυναίκες</w:t>
            </w:r>
          </w:p>
          <w:p w:rsidR="00A77B3E">
            <w:pPr>
              <w:numPr>
                <w:ilvl w:val="0"/>
                <w:numId w:val="2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Άνεργοι και ανενεργοί Δικαιούχοι επισιτιστικής βοήθειας και ΕΕΕ που αναζητούν εργασία</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13" w:name="_Toc256000545"/>
      <w:bookmarkStart w:id="5614" w:name="_Toc256000666"/>
      <w:bookmarkStart w:id="5615" w:name="_Toc256000112"/>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615"/>
      <w:bookmarkEnd w:id="5614"/>
      <w:bookmarkEnd w:id="561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κατάρτισης ανέργων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16" w:name="_Toc256000546"/>
      <w:bookmarkStart w:id="5617" w:name="_Toc256000667"/>
      <w:bookmarkStart w:id="5618" w:name="_Toc256000113"/>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618"/>
      <w:bookmarkEnd w:id="5617"/>
      <w:bookmarkEnd w:id="561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19" w:name="_Toc256000547"/>
      <w:bookmarkStart w:id="5620" w:name="_Toc256000668"/>
      <w:bookmarkStart w:id="5621" w:name="_Toc256000114"/>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621"/>
      <w:bookmarkEnd w:id="5620"/>
      <w:bookmarkEnd w:id="56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4.α στο πλαίσιο της Προτεραιότητας 2 αφορούν στην πρόσβαση στην απασχόληση, στην αυτοαπασχόληση και την κοινωνική οικονομία μακροχρόνια ανέργων και ατόμων από μειονεκτούσες ομάδες και περιλαμβάνουν, μεταξύ άλλων, τη δημιουργία ΝΘΕ, την απόκτηση εργασιακής εμπειρία, πρακτική άσκηση, την ενίσχυση της κοινωνικής επιχειρηματικότητας, την επιδότηση δημιουργίας νέων επιχειρήσεων, κατάρτισης ανέργων και ανέργων ναυτικών, κ.α., βάσει εξατομικευμένης προσέγγισης και των αναγκών της αγοράς εργασίας, όπως προκύπτουν κυρίως από τα αποτελέσματα του Μηχανισμού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αποτελέσματα ή οι χωρικές επιπτώσεις των έργων δεν έχουν διαπεριφερειακή ή διασυνοριακή διάσταση ωστόσο εντοπίζονται έμμεσες συνέργειες που διατρέχουν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Συγκεκριμένα, στο Πρόγραμμα προβλέπονται καταρτίσεις ανέργων σε θεματικές που σχετίζονται με τα πράσινα και γαλάζια επαγγέλματα και δεξιότητες και τον ναυτικό τομέα, τις ανανεώσιμες πηγές ενέργειας, τον τουρισμό κ.ά. Τα αντικείμενα των καταρτίσεων λαμβάνουν υπόψη τις επερχόμενες αλλαγές στην τεχνολογία και την ανάγκη προσαρμογής των επαγγελματικών ειδικοτήτων στις ανάγκες της αγοράς εργασίας που προκύπτουν από την προσαρμογή στην κλιματική αλλαγή (π.χ. ανανεώσιμες πηγές ενέργειας, εξοικονόμηση ενέργειας, κλπ), καθώς και τις ανάγκες της αγοράς εργασίας.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προγράμματα απόκτησης επαγγελματικής εμπειρίας και πρακτικής άσκησης, στοχευμένα σε αρκετές από τις ειδικότητες που είναι απαιτούνται στο πλαίσιο της EUSAIR, σε συνδυασμό ή όχι με τις καταρτίσεις θα συμβάλλουν στην ανάπτυξη ανθρώπινου δυναμικού σε επαγγέλματα, ειδικότητες και τομείς που δύναται να αξιοποιηθούν στο πλαίσιο εφαρμογή της Στρατηγικής.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Μέσα από τις παρεμβάσεις επιδότησης για τη δημιουργία νέων επιχειρήσεων καθώς και ενίσχυσης της κοινωνικής επιχειρηματικότητας παρέχεται η δυνατότητα αυτοαπασχόλησης των ανέργων και στους τομείς προτεραιότητας της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22" w:name="_Toc256000548"/>
      <w:bookmarkStart w:id="5623" w:name="_Toc256000669"/>
      <w:bookmarkStart w:id="5624" w:name="_Toc256000115"/>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624"/>
      <w:bookmarkEnd w:id="5623"/>
      <w:bookmarkEnd w:id="562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 Ωστόσο ενδέχεται να γίνει χρήση χρηματοδοτικών μέσων στο πλαίσιο μικροχρηματοδότησης (micro-finance) νέων επιχειρήσεων και για την προώθηση της κοινωνικής επιχειρηματικότητας. Στο πλαίσιο αυτό, θα εξεταστεί το ενδεχόμενο χρηματοδότησης από το InvestEU.</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625" w:name="_Toc256000549"/>
      <w:bookmarkStart w:id="5626" w:name="_Toc256000670"/>
      <w:bookmarkStart w:id="5627" w:name="_Toc256000116"/>
      <w:r>
        <w:rPr>
          <w:rFonts w:ascii="Times New Roman" w:eastAsia="Times New Roman" w:hAnsi="Times New Roman" w:cs="Times New Roman"/>
          <w:b w:val="0"/>
          <w:i w:val="0"/>
          <w:vanish w:val="0"/>
          <w:color w:val="000000"/>
          <w:sz w:val="24"/>
        </w:rPr>
        <w:t>2.1.1.1.2. Δείκτες</w:t>
      </w:r>
      <w:bookmarkEnd w:id="5627"/>
      <w:bookmarkEnd w:id="5626"/>
      <w:bookmarkEnd w:id="562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28" w:name="_Toc256000550"/>
      <w:bookmarkStart w:id="5629" w:name="_Toc256000671"/>
      <w:bookmarkStart w:id="5630" w:name="_Toc256000117"/>
      <w:r>
        <w:rPr>
          <w:rFonts w:ascii="Times New Roman" w:eastAsia="Times New Roman" w:hAnsi="Times New Roman" w:cs="Times New Roman"/>
          <w:b w:val="0"/>
          <w:i w:val="0"/>
          <w:vanish w:val="0"/>
          <w:color w:val="000000"/>
          <w:sz w:val="24"/>
        </w:rPr>
        <w:t>Πίνακας 2: Δείκτες εκροών</w:t>
      </w:r>
      <w:bookmarkEnd w:id="5630"/>
      <w:bookmarkEnd w:id="5629"/>
      <w:bookmarkEnd w:id="562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95"/>
        <w:gridCol w:w="692"/>
        <w:gridCol w:w="2299"/>
        <w:gridCol w:w="1869"/>
        <w:gridCol w:w="3740"/>
        <w:gridCol w:w="1318"/>
        <w:gridCol w:w="1231"/>
        <w:gridCol w:w="15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Άνεργοι, συμπεριλαμβανομένων των μακροχρόνια ανέργων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2.260,00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31" w:author="SFC2021" w:date="2025-12-22T16:11:21Z">
              <w:r>
                <w:rPr>
                  <w:rFonts w:ascii="Times New Roman" w:eastAsia="Times New Roman" w:hAnsi="Times New Roman" w:cs="Times New Roman"/>
                  <w:b w:val="0"/>
                  <w:i w:val="0"/>
                  <w:vanish w:val="0"/>
                  <w:color w:val="000000"/>
                  <w:sz w:val="20"/>
                </w:rPr>
                <w:delText>30.162</w:delText>
              </w:r>
            </w:del>
            <w:ins w:id="5632" w:author="SFC2021" w:date="2025-12-22T16:11:21Z">
              <w:r>
                <w:rPr>
                  <w:rFonts w:ascii="Times New Roman" w:eastAsia="Times New Roman" w:hAnsi="Times New Roman" w:cs="Times New Roman"/>
                  <w:b w:val="0"/>
                  <w:i w:val="0"/>
                  <w:vanish w:val="0"/>
                  <w:color w:val="000000"/>
                  <w:sz w:val="20"/>
                </w:rPr>
                <w:t>26.568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Μακροχρόνια άνεργοι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1.130,00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33" w:author="SFC2021" w:date="2025-12-22T16:11:21Z">
              <w:r>
                <w:rPr>
                  <w:rFonts w:ascii="Times New Roman" w:eastAsia="Times New Roman" w:hAnsi="Times New Roman" w:cs="Times New Roman"/>
                  <w:b w:val="0"/>
                  <w:i w:val="0"/>
                  <w:vanish w:val="0"/>
                  <w:color w:val="000000"/>
                  <w:sz w:val="20"/>
                </w:rPr>
                <w:delText>15.081</w:delText>
              </w:r>
            </w:del>
            <w:ins w:id="5634" w:author="SFC2021" w:date="2025-12-22T16:11:21Z">
              <w:r>
                <w:rPr>
                  <w:rFonts w:ascii="Times New Roman" w:eastAsia="Times New Roman" w:hAnsi="Times New Roman" w:cs="Times New Roman"/>
                  <w:b w:val="0"/>
                  <w:i w:val="0"/>
                  <w:vanish w:val="0"/>
                  <w:color w:val="000000"/>
                  <w:sz w:val="20"/>
                </w:rPr>
                <w:t>13.284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Άνεργοι, συμπεριλαμβανομένων των μακροχρόνια ανέργων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8.014,00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35" w:author="SFC2021" w:date="2025-12-22T16:11:21Z">
              <w:r>
                <w:rPr>
                  <w:rFonts w:ascii="Times New Roman" w:eastAsia="Times New Roman" w:hAnsi="Times New Roman" w:cs="Times New Roman"/>
                  <w:b w:val="0"/>
                  <w:i w:val="0"/>
                  <w:vanish w:val="0"/>
                  <w:color w:val="000000"/>
                  <w:sz w:val="20"/>
                </w:rPr>
                <w:delText>106.936</w:delText>
              </w:r>
            </w:del>
            <w:ins w:id="5636" w:author="SFC2021" w:date="2025-12-22T16:11:21Z">
              <w:r>
                <w:rPr>
                  <w:rFonts w:ascii="Times New Roman" w:eastAsia="Times New Roman" w:hAnsi="Times New Roman" w:cs="Times New Roman"/>
                  <w:b w:val="0"/>
                  <w:i w:val="0"/>
                  <w:vanish w:val="0"/>
                  <w:color w:val="000000"/>
                  <w:sz w:val="20"/>
                </w:rPr>
                <w:t>93.853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Μακροχρόνια άνεργοι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37" w:author="SFC2021" w:date="2025-12-22T16:11:21Z">
              <w:r>
                <w:rPr>
                  <w:rFonts w:ascii="Times New Roman" w:eastAsia="Times New Roman" w:hAnsi="Times New Roman" w:cs="Times New Roman"/>
                  <w:b w:val="0"/>
                  <w:i w:val="0"/>
                  <w:vanish w:val="0"/>
                  <w:color w:val="000000"/>
                  <w:sz w:val="20"/>
                </w:rPr>
                <w:delText>53.468</w:delText>
              </w:r>
            </w:del>
            <w:ins w:id="5638" w:author="SFC2021" w:date="2025-12-22T16:11:21Z">
              <w:r>
                <w:rPr>
                  <w:rFonts w:ascii="Times New Roman" w:eastAsia="Times New Roman" w:hAnsi="Times New Roman" w:cs="Times New Roman"/>
                  <w:b w:val="0"/>
                  <w:i w:val="0"/>
                  <w:vanish w:val="0"/>
                  <w:color w:val="000000"/>
                  <w:sz w:val="20"/>
                </w:rPr>
                <w:t>46.926</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39" w:name="_Toc256000551"/>
      <w:bookmarkStart w:id="5640" w:name="_Toc256000672"/>
      <w:bookmarkStart w:id="5641" w:name="_Toc256000118"/>
      <w:r>
        <w:rPr>
          <w:rFonts w:ascii="Times New Roman" w:eastAsia="Times New Roman" w:hAnsi="Times New Roman" w:cs="Times New Roman"/>
          <w:b w:val="0"/>
          <w:i w:val="0"/>
          <w:vanish w:val="0"/>
          <w:color w:val="000000"/>
          <w:sz w:val="24"/>
        </w:rPr>
        <w:t>Πίνακας 3: Δείκτες αποτελεσμάτων</w:t>
      </w:r>
      <w:bookmarkEnd w:id="5641"/>
      <w:bookmarkEnd w:id="5640"/>
      <w:bookmarkEnd w:id="563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784"/>
        <w:gridCol w:w="692"/>
        <w:gridCol w:w="1343"/>
        <w:gridCol w:w="1489"/>
        <w:gridCol w:w="2389"/>
        <w:gridCol w:w="932"/>
        <w:gridCol w:w="1358"/>
        <w:gridCol w:w="947"/>
        <w:gridCol w:w="1470"/>
        <w:gridCol w:w="1122"/>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42" w:author="SFC2021" w:date="2025-12-22T16:11:21Z">
              <w:r>
                <w:rPr>
                  <w:rFonts w:ascii="Times New Roman" w:eastAsia="Times New Roman" w:hAnsi="Times New Roman" w:cs="Times New Roman"/>
                  <w:b w:val="0"/>
                  <w:i w:val="0"/>
                  <w:vanish w:val="0"/>
                  <w:color w:val="000000"/>
                  <w:sz w:val="20"/>
                </w:rPr>
                <w:delText>5.492</w:delText>
              </w:r>
            </w:del>
            <w:ins w:id="5643" w:author="SFC2021" w:date="2025-12-22T16:11:21Z">
              <w:r>
                <w:rPr>
                  <w:rFonts w:ascii="Times New Roman" w:eastAsia="Times New Roman" w:hAnsi="Times New Roman" w:cs="Times New Roman"/>
                  <w:b w:val="0"/>
                  <w:i w:val="0"/>
                  <w:vanish w:val="0"/>
                  <w:color w:val="000000"/>
                  <w:sz w:val="20"/>
                </w:rPr>
                <w:t>3.966</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44" w:author="SFC2021" w:date="2025-12-22T16:11:21Z">
              <w:r>
                <w:rPr>
                  <w:rFonts w:ascii="Times New Roman" w:eastAsia="Times New Roman" w:hAnsi="Times New Roman" w:cs="Times New Roman"/>
                  <w:b w:val="0"/>
                  <w:i w:val="0"/>
                  <w:vanish w:val="0"/>
                  <w:color w:val="000000"/>
                  <w:sz w:val="20"/>
                </w:rPr>
                <w:delText>7.408</w:delText>
              </w:r>
            </w:del>
            <w:ins w:id="5645" w:author="SFC2021" w:date="2025-12-22T16:11:21Z">
              <w:r>
                <w:rPr>
                  <w:rFonts w:ascii="Times New Roman" w:eastAsia="Times New Roman" w:hAnsi="Times New Roman" w:cs="Times New Roman"/>
                  <w:b w:val="0"/>
                  <w:i w:val="0"/>
                  <w:vanish w:val="0"/>
                  <w:color w:val="000000"/>
                  <w:sz w:val="20"/>
                </w:rPr>
                <w:t>6.526</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w:t>
            </w:r>
            <w:del w:id="5646" w:author="SFC2021" w:date="2025-12-22T16:11:21Z">
              <w:r>
                <w:rPr>
                  <w:rFonts w:ascii="Times New Roman" w:eastAsia="Times New Roman" w:hAnsi="Times New Roman" w:cs="Times New Roman"/>
                  <w:b w:val="0"/>
                  <w:i w:val="0"/>
                  <w:vanish w:val="0"/>
                  <w:color w:val="000000"/>
                  <w:sz w:val="20"/>
                </w:rPr>
                <w:delText>974</w:delText>
              </w:r>
            </w:del>
            <w:ins w:id="5647" w:author="SFC2021" w:date="2025-12-22T16:11:21Z">
              <w:r>
                <w:rPr>
                  <w:rFonts w:ascii="Times New Roman" w:eastAsia="Times New Roman" w:hAnsi="Times New Roman" w:cs="Times New Roman"/>
                  <w:b w:val="0"/>
                  <w:i w:val="0"/>
                  <w:vanish w:val="0"/>
                  <w:color w:val="000000"/>
                  <w:sz w:val="20"/>
                </w:rPr>
                <w:t>010</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48" w:author="SFC2021" w:date="2025-12-22T16:11:21Z">
              <w:r>
                <w:rPr>
                  <w:rFonts w:ascii="Times New Roman" w:eastAsia="Times New Roman" w:hAnsi="Times New Roman" w:cs="Times New Roman"/>
                  <w:b w:val="0"/>
                  <w:i w:val="0"/>
                  <w:vanish w:val="0"/>
                  <w:color w:val="000000"/>
                  <w:sz w:val="20"/>
                </w:rPr>
                <w:delText>26.266</w:delText>
              </w:r>
            </w:del>
            <w:ins w:id="5649" w:author="SFC2021" w:date="2025-12-22T16:11:21Z">
              <w:r>
                <w:rPr>
                  <w:rFonts w:ascii="Times New Roman" w:eastAsia="Times New Roman" w:hAnsi="Times New Roman" w:cs="Times New Roman"/>
                  <w:b w:val="0"/>
                  <w:i w:val="0"/>
                  <w:vanish w:val="0"/>
                  <w:color w:val="000000"/>
                  <w:sz w:val="20"/>
                </w:rPr>
                <w:t>23.052</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650" w:name="_Toc256000552"/>
      <w:bookmarkStart w:id="5651" w:name="_Toc256000673"/>
      <w:bookmarkStart w:id="5652" w:name="_Toc256000119"/>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652"/>
      <w:bookmarkEnd w:id="5651"/>
      <w:bookmarkEnd w:id="565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53" w:name="_Toc256000553"/>
      <w:bookmarkStart w:id="5654" w:name="_Toc256000674"/>
      <w:bookmarkStart w:id="5655" w:name="_Toc256000120"/>
      <w:r>
        <w:rPr>
          <w:rFonts w:ascii="Times New Roman" w:eastAsia="Times New Roman" w:hAnsi="Times New Roman" w:cs="Times New Roman"/>
          <w:b w:val="0"/>
          <w:i w:val="0"/>
          <w:vanish w:val="0"/>
          <w:color w:val="000000"/>
          <w:sz w:val="24"/>
        </w:rPr>
        <w:t>Πίνακας 4: Διάσταση 1 — πεδίο παρέμβασης</w:t>
      </w:r>
      <w:bookmarkEnd w:id="5655"/>
      <w:bookmarkEnd w:id="5654"/>
      <w:bookmarkEnd w:id="565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79"/>
        <w:gridCol w:w="109"/>
        <w:gridCol w:w="1243"/>
        <w:gridCol w:w="214"/>
        <w:gridCol w:w="521"/>
        <w:gridCol w:w="271"/>
        <w:gridCol w:w="2802"/>
        <w:gridCol w:w="509"/>
        <w:gridCol w:w="6754"/>
        <w:gridCol w:w="108"/>
        <w:gridCol w:w="1392"/>
      </w:tblGrid>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134. Μέτρα για τη βελτίωση της πρόσβασης στην απασχόληση</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56" w:author="SFC2021" w:date="2025-12-22T16:11:21Z">
              <w:r>
                <w:rPr>
                  <w:rFonts w:ascii="Times New Roman" w:eastAsia="Times New Roman" w:hAnsi="Times New Roman" w:cs="Times New Roman"/>
                  <w:b w:val="0"/>
                  <w:i w:val="0"/>
                  <w:vanish w:val="0"/>
                  <w:color w:val="000000"/>
                  <w:sz w:val="20"/>
                </w:rPr>
                <w:delText>99.219.777</w:delText>
              </w:r>
            </w:del>
            <w:ins w:id="5657" w:author="SFC2021" w:date="2025-12-22T16:11:21Z">
              <w:r>
                <w:rPr>
                  <w:rFonts w:ascii="Times New Roman" w:eastAsia="Times New Roman" w:hAnsi="Times New Roman" w:cs="Times New Roman"/>
                  <w:b w:val="0"/>
                  <w:i w:val="0"/>
                  <w:vanish w:val="0"/>
                  <w:color w:val="000000"/>
                  <w:sz w:val="20"/>
                </w:rPr>
                <w:t>86.608.885</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del w:id="56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59" w:author="SFC2021" w:date="2025-12-22T16:11:21Z"/>
                <w:rFonts w:ascii="Times New Roman" w:eastAsia="Times New Roman" w:hAnsi="Times New Roman" w:cs="Times New Roman"/>
                <w:b w:val="0"/>
                <w:i w:val="0"/>
                <w:vanish w:val="0"/>
                <w:color w:val="000000"/>
                <w:sz w:val="20"/>
              </w:rPr>
            </w:pPr>
            <w:del w:id="5660" w:author="SFC2021" w:date="2025-12-22T16:11:21Z">
              <w:r>
                <w:rPr>
                  <w:rFonts w:ascii="Times New Roman" w:eastAsia="Times New Roman" w:hAnsi="Times New Roman" w:cs="Times New Roman"/>
                  <w:b w:val="0"/>
                  <w:i w:val="0"/>
                  <w:vanish w:val="0"/>
                  <w:color w:val="000000"/>
                  <w:sz w:val="20"/>
                </w:rPr>
                <w:delText>2</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61" w:author="SFC2021" w:date="2025-12-22T16:11:21Z"/>
                <w:rFonts w:ascii="Times New Roman" w:eastAsia="Times New Roman" w:hAnsi="Times New Roman" w:cs="Times New Roman"/>
                <w:b w:val="0"/>
                <w:i w:val="0"/>
                <w:vanish w:val="0"/>
                <w:color w:val="000000"/>
                <w:sz w:val="20"/>
              </w:rPr>
            </w:pPr>
            <w:del w:id="5662" w:author="SFC2021" w:date="2025-12-22T16:11:21Z">
              <w:r>
                <w:rPr>
                  <w:rFonts w:ascii="Times New Roman" w:eastAsia="Times New Roman" w:hAnsi="Times New Roman" w:cs="Times New Roman"/>
                  <w:b w:val="0"/>
                  <w:i w:val="0"/>
                  <w:vanish w:val="0"/>
                  <w:color w:val="000000"/>
                  <w:sz w:val="20"/>
                </w:rPr>
                <w:delText>ESO4.1</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63" w:author="SFC2021" w:date="2025-12-22T16:11:21Z"/>
                <w:rFonts w:ascii="Times New Roman" w:eastAsia="Times New Roman" w:hAnsi="Times New Roman" w:cs="Times New Roman"/>
                <w:b w:val="0"/>
                <w:i w:val="0"/>
                <w:vanish w:val="0"/>
                <w:color w:val="000000"/>
                <w:sz w:val="20"/>
              </w:rPr>
            </w:pPr>
            <w:del w:id="5664" w:author="SFC2021" w:date="2025-12-22T16:11:21Z">
              <w:r>
                <w:rPr>
                  <w:rFonts w:ascii="Times New Roman" w:eastAsia="Times New Roman" w:hAnsi="Times New Roman" w:cs="Times New Roman"/>
                  <w:b w:val="0"/>
                  <w:i w:val="0"/>
                  <w:vanish w:val="0"/>
                  <w:color w:val="000000"/>
                  <w:sz w:val="20"/>
                </w:rPr>
                <w:delText>ΕΚΤ+</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65" w:author="SFC2021" w:date="2025-12-22T16:11:21Z"/>
                <w:rFonts w:ascii="Times New Roman" w:eastAsia="Times New Roman" w:hAnsi="Times New Roman" w:cs="Times New Roman"/>
                <w:b w:val="0"/>
                <w:i w:val="0"/>
                <w:vanish w:val="0"/>
                <w:color w:val="000000"/>
                <w:sz w:val="20"/>
              </w:rPr>
            </w:pPr>
            <w:del w:id="5666" w:author="SFC2021" w:date="2025-12-22T16:11:21Z">
              <w:r>
                <w:rPr>
                  <w:rFonts w:ascii="Times New Roman" w:eastAsia="Times New Roman" w:hAnsi="Times New Roman" w:cs="Times New Roman"/>
                  <w:b w:val="0"/>
                  <w:i w:val="0"/>
                  <w:vanish w:val="0"/>
                  <w:color w:val="000000"/>
                  <w:sz w:val="20"/>
                </w:rPr>
                <w:delText>Μετάβαση</w:delText>
              </w:r>
            </w:del>
          </w:p>
        </w:tc>
        <w:tc>
          <w:tcPr>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67" w:author="SFC2021" w:date="2025-12-22T16:11:21Z"/>
                <w:rFonts w:ascii="Times New Roman" w:eastAsia="Times New Roman" w:hAnsi="Times New Roman" w:cs="Times New Roman"/>
                <w:b w:val="0"/>
                <w:i w:val="0"/>
                <w:vanish w:val="0"/>
                <w:color w:val="000000"/>
                <w:sz w:val="20"/>
              </w:rPr>
            </w:pPr>
            <w:del w:id="5668" w:author="SFC2021" w:date="2025-12-22T16:11:21Z">
              <w:r>
                <w:rPr>
                  <w:rFonts w:ascii="Times New Roman" w:eastAsia="Times New Roman" w:hAnsi="Times New Roman" w:cs="Times New Roman"/>
                  <w:b w:val="0"/>
                  <w:i w:val="0"/>
                  <w:vanish w:val="0"/>
                  <w:color w:val="000000"/>
                  <w:sz w:val="20"/>
                </w:rPr>
                <w:delText xml:space="preserve">136. Ειδική στήριξη για την απασχόληση και την κοινωνικοοικονομική ένταξη των νέων </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5669" w:author="SFC2021" w:date="2025-12-22T16:11:21Z"/>
                <w:rFonts w:ascii="Times New Roman" w:eastAsia="Times New Roman" w:hAnsi="Times New Roman" w:cs="Times New Roman"/>
                <w:b w:val="0"/>
                <w:i w:val="0"/>
                <w:vanish w:val="0"/>
                <w:color w:val="000000"/>
                <w:sz w:val="20"/>
              </w:rPr>
            </w:pPr>
            <w:del w:id="5670" w:author="SFC2021" w:date="2025-12-22T16:11:21Z">
              <w:r>
                <w:rPr>
                  <w:rFonts w:ascii="Times New Roman" w:eastAsia="Times New Roman" w:hAnsi="Times New Roman" w:cs="Times New Roman"/>
                  <w:b w:val="0"/>
                  <w:i w:val="0"/>
                  <w:vanish w:val="0"/>
                  <w:color w:val="000000"/>
                  <w:sz w:val="20"/>
                </w:rPr>
                <w:delText>2.405.303,00</w:delText>
              </w:r>
            </w:del>
          </w:p>
        </w:tc>
      </w:tr>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138. Στήριξη της κοινωνικής οικονομίας και των κοινωνικών επιχειρήσεων </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71" w:author="SFC2021" w:date="2025-12-22T16:11:21Z">
              <w:r>
                <w:rPr>
                  <w:rFonts w:ascii="Times New Roman" w:eastAsia="Times New Roman" w:hAnsi="Times New Roman" w:cs="Times New Roman"/>
                  <w:b w:val="0"/>
                  <w:i w:val="0"/>
                  <w:vanish w:val="0"/>
                  <w:color w:val="000000"/>
                  <w:sz w:val="20"/>
                </w:rPr>
                <w:delText>4.509.944</w:delText>
              </w:r>
            </w:del>
            <w:ins w:id="5672" w:author="SFC2021" w:date="2025-12-22T16:11:21Z">
              <w:r>
                <w:rPr>
                  <w:rFonts w:ascii="Times New Roman" w:eastAsia="Times New Roman" w:hAnsi="Times New Roman" w:cs="Times New Roman"/>
                  <w:b w:val="0"/>
                  <w:i w:val="0"/>
                  <w:vanish w:val="0"/>
                  <w:color w:val="000000"/>
                  <w:sz w:val="20"/>
                </w:rPr>
                <w:t>1.131.909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134. Μέτρα για τη βελτίωση της πρόσβασης στην απασχόληση</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73" w:author="SFC2021" w:date="2025-12-22T16:11:21Z">
              <w:r>
                <w:rPr>
                  <w:rFonts w:ascii="Times New Roman" w:eastAsia="Times New Roman" w:hAnsi="Times New Roman" w:cs="Times New Roman"/>
                  <w:b w:val="0"/>
                  <w:i w:val="0"/>
                  <w:vanish w:val="0"/>
                  <w:color w:val="000000"/>
                  <w:sz w:val="20"/>
                </w:rPr>
                <w:delText>546.540.552</w:delText>
              </w:r>
            </w:del>
            <w:ins w:id="5674" w:author="SFC2021" w:date="2025-12-22T16:11:21Z">
              <w:r>
                <w:rPr>
                  <w:rFonts w:ascii="Times New Roman" w:eastAsia="Times New Roman" w:hAnsi="Times New Roman" w:cs="Times New Roman"/>
                  <w:b w:val="0"/>
                  <w:i w:val="0"/>
                  <w:vanish w:val="0"/>
                  <w:color w:val="000000"/>
                  <w:sz w:val="20"/>
                </w:rPr>
                <w:t>477.074.919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del w:id="5675" w:author="SFC2021" w:date="2025-12-22T16:11:21Z">
              <w:r>
                <w:rPr>
                  <w:rFonts w:ascii="Times New Roman" w:eastAsia="Times New Roman" w:hAnsi="Times New Roman" w:cs="Times New Roman"/>
                  <w:b w:val="0"/>
                  <w:i w:val="0"/>
                  <w:vanish w:val="0"/>
                  <w:color w:val="000000"/>
                  <w:sz w:val="20"/>
                </w:rPr>
                <w:delText>136. Ειδική στήριξη για την απασχόληση και την κοινωνικοοικονομική ένταξη των νέων</w:delText>
              </w:r>
            </w:del>
            <w:ins w:id="5676" w:author="SFC2021" w:date="2025-12-22T16:11:21Z">
              <w:r>
                <w:rPr>
                  <w:rFonts w:ascii="Times New Roman" w:eastAsia="Times New Roman" w:hAnsi="Times New Roman" w:cs="Times New Roman"/>
                  <w:b w:val="0"/>
                  <w:i w:val="0"/>
                  <w:vanish w:val="0"/>
                  <w:color w:val="000000"/>
                  <w:sz w:val="20"/>
                </w:rPr>
                <w:t>138. Στήριξη της κοινωνικής οικονομίας και των κοινωνικών επιχειρήσεων</w:t>
              </w:r>
            </w:ins>
            <w:r>
              <w:rPr>
                <w:rFonts w:ascii="Times New Roman" w:eastAsia="Times New Roman" w:hAnsi="Times New Roman" w:cs="Times New Roman"/>
                <w:b w:val="0"/>
                <w:i w:val="0"/>
                <w:vanish w:val="0"/>
                <w:color w:val="000000"/>
                <w:sz w:val="20"/>
              </w:rPr>
              <w:t xml:space="preserve"> </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77" w:author="SFC2021" w:date="2025-12-22T16:11:21Z">
              <w:r>
                <w:rPr>
                  <w:rFonts w:ascii="Times New Roman" w:eastAsia="Times New Roman" w:hAnsi="Times New Roman" w:cs="Times New Roman"/>
                  <w:b w:val="0"/>
                  <w:i w:val="0"/>
                  <w:vanish w:val="0"/>
                  <w:color w:val="000000"/>
                  <w:sz w:val="20"/>
                </w:rPr>
                <w:delText>13.249.333</w:delText>
              </w:r>
            </w:del>
            <w:ins w:id="5678" w:author="SFC2021" w:date="2025-12-22T16:11:21Z">
              <w:r>
                <w:rPr>
                  <w:rFonts w:ascii="Times New Roman" w:eastAsia="Times New Roman" w:hAnsi="Times New Roman" w:cs="Times New Roman"/>
                  <w:b w:val="0"/>
                  <w:i w:val="0"/>
                  <w:vanish w:val="0"/>
                  <w:color w:val="000000"/>
                  <w:sz w:val="20"/>
                </w:rPr>
                <w:t>6.234.991</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del w:id="5679" w:author="SFC2021" w:date="2025-12-22T16:11:21Z">
              <w:r>
                <w:rPr>
                  <w:rFonts w:ascii="Times New Roman" w:eastAsia="Times New Roman" w:hAnsi="Times New Roman" w:cs="Times New Roman"/>
                  <w:b w:val="0"/>
                  <w:i w:val="0"/>
                  <w:vanish w:val="0"/>
                  <w:color w:val="000000"/>
                  <w:sz w:val="20"/>
                </w:rPr>
                <w:delText>ΕΚΤ+</w:delText>
              </w:r>
            </w:del>
            <w:ins w:id="5680" w:author="SFC2021" w:date="2025-12-22T16:11:21Z">
              <w:r>
                <w:rPr>
                  <w:rFonts w:ascii="Times New Roman" w:eastAsia="Times New Roman" w:hAnsi="Times New Roman" w:cs="Times New Roman"/>
                  <w:b w:val="0"/>
                  <w:i w:val="0"/>
                  <w:vanish w:val="0"/>
                  <w:color w:val="000000"/>
                  <w:sz w:val="20"/>
                </w:rPr>
                <w:t>Σύνολο</w:t>
              </w:r>
            </w:ins>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del w:id="5681"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del w:id="5682" w:author="SFC2021" w:date="2025-12-22T16:11:21Z">
              <w:r>
                <w:rPr>
                  <w:rFonts w:ascii="Times New Roman" w:eastAsia="Times New Roman" w:hAnsi="Times New Roman" w:cs="Times New Roman"/>
                  <w:b w:val="0"/>
                  <w:i w:val="0"/>
                  <w:vanish w:val="0"/>
                  <w:color w:val="000000"/>
                  <w:sz w:val="20"/>
                </w:rPr>
                <w:delText xml:space="preserve">138. Στήριξη της κοινωνικής οικονομίας και των κοινωνικών επιχειρήσεων </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83" w:author="SFC2021" w:date="2025-12-22T16:11:21Z">
              <w:r>
                <w:rPr>
                  <w:rFonts w:ascii="Times New Roman" w:eastAsia="Times New Roman" w:hAnsi="Times New Roman" w:cs="Times New Roman"/>
                  <w:b w:val="0"/>
                  <w:i w:val="0"/>
                  <w:vanish w:val="0"/>
                  <w:color w:val="000000"/>
                  <w:sz w:val="20"/>
                </w:rPr>
                <w:delText>24.842.499</w:delText>
              </w:r>
            </w:del>
            <w:ins w:id="5684" w:author="SFC2021" w:date="2025-12-22T16:11:21Z">
              <w:r>
                <w:rPr>
                  <w:rFonts w:ascii="Times New Roman" w:eastAsia="Times New Roman" w:hAnsi="Times New Roman" w:cs="Times New Roman"/>
                  <w:b w:val="0"/>
                  <w:i w:val="0"/>
                  <w:vanish w:val="0"/>
                  <w:color w:val="000000"/>
                  <w:sz w:val="20"/>
                </w:rPr>
                <w:t>571.050.704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del w:id="568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86" w:author="SFC2021" w:date="2025-12-22T16:11:21Z"/>
                <w:rFonts w:ascii="Times New Roman" w:eastAsia="Times New Roman" w:hAnsi="Times New Roman" w:cs="Times New Roman"/>
                <w:b w:val="0"/>
                <w:i w:val="0"/>
                <w:vanish w:val="0"/>
                <w:color w:val="000000"/>
                <w:sz w:val="20"/>
              </w:rPr>
            </w:pPr>
            <w:del w:id="5687" w:author="SFC2021" w:date="2025-12-22T16:11:21Z">
              <w:r>
                <w:rPr>
                  <w:rFonts w:ascii="Times New Roman" w:eastAsia="Times New Roman" w:hAnsi="Times New Roman" w:cs="Times New Roman"/>
                  <w:b w:val="0"/>
                  <w:i w:val="0"/>
                  <w:vanish w:val="0"/>
                  <w:color w:val="000000"/>
                  <w:sz w:val="20"/>
                </w:rPr>
                <w:delText>2</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88" w:author="SFC2021" w:date="2025-12-22T16:11:21Z"/>
                <w:rFonts w:ascii="Times New Roman" w:eastAsia="Times New Roman" w:hAnsi="Times New Roman" w:cs="Times New Roman"/>
                <w:b w:val="0"/>
                <w:i w:val="0"/>
                <w:vanish w:val="0"/>
                <w:color w:val="000000"/>
                <w:sz w:val="20"/>
              </w:rPr>
            </w:pPr>
            <w:del w:id="5689" w:author="SFC2021" w:date="2025-12-22T16:11:21Z">
              <w:r>
                <w:rPr>
                  <w:rFonts w:ascii="Times New Roman" w:eastAsia="Times New Roman" w:hAnsi="Times New Roman" w:cs="Times New Roman"/>
                  <w:b w:val="0"/>
                  <w:i w:val="0"/>
                  <w:vanish w:val="0"/>
                  <w:color w:val="000000"/>
                  <w:sz w:val="20"/>
                </w:rPr>
                <w:delText>ESO4.1</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90" w:author="SFC2021" w:date="2025-12-22T16:11:21Z"/>
                <w:rFonts w:ascii="Times New Roman" w:eastAsia="Times New Roman" w:hAnsi="Times New Roman" w:cs="Times New Roman"/>
                <w:b w:val="0"/>
                <w:i w:val="0"/>
                <w:vanish w:val="0"/>
                <w:color w:val="000000"/>
                <w:sz w:val="20"/>
              </w:rPr>
            </w:pPr>
            <w:del w:id="5691" w:author="SFC2021" w:date="2025-12-22T16:11:21Z">
              <w:r>
                <w:rPr>
                  <w:rFonts w:ascii="Times New Roman" w:eastAsia="Times New Roman" w:hAnsi="Times New Roman" w:cs="Times New Roman"/>
                  <w:b w:val="0"/>
                  <w:i w:val="0"/>
                  <w:vanish w:val="0"/>
                  <w:color w:val="000000"/>
                  <w:sz w:val="20"/>
                </w:rPr>
                <w:delText>Σύνολο</w:delText>
              </w:r>
            </w:del>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92" w:author="SFC2021" w:date="2025-12-22T16:11:21Z"/>
                <w:rFonts w:ascii="Times New Roman" w:eastAsia="Times New Roman" w:hAnsi="Times New Roman" w:cs="Times New Roman"/>
                <w:b w:val="0"/>
                <w:i w:val="0"/>
                <w:vanish w:val="0"/>
                <w:color w:val="000000"/>
                <w:sz w:val="20"/>
              </w:rPr>
            </w:pPr>
          </w:p>
        </w:tc>
        <w:tc>
          <w:tcPr>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69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5694" w:author="SFC2021" w:date="2025-12-22T16:11:21Z"/>
                <w:rFonts w:ascii="Times New Roman" w:eastAsia="Times New Roman" w:hAnsi="Times New Roman" w:cs="Times New Roman"/>
                <w:b w:val="0"/>
                <w:i w:val="0"/>
                <w:vanish w:val="0"/>
                <w:color w:val="000000"/>
                <w:sz w:val="20"/>
              </w:rPr>
            </w:pPr>
            <w:del w:id="5695" w:author="SFC2021" w:date="2025-12-22T16:11:21Z">
              <w:r>
                <w:rPr>
                  <w:rFonts w:ascii="Times New Roman" w:eastAsia="Times New Roman" w:hAnsi="Times New Roman" w:cs="Times New Roman"/>
                  <w:b w:val="0"/>
                  <w:i w:val="0"/>
                  <w:vanish w:val="0"/>
                  <w:color w:val="000000"/>
                  <w:sz w:val="20"/>
                </w:rPr>
                <w:delText>690.767.408,00</w:delText>
              </w:r>
            </w:del>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696" w:name="_Toc256000675"/>
      <w:bookmarkStart w:id="5697" w:name="_Toc256000121"/>
      <w:r>
        <w:rPr>
          <w:rFonts w:ascii="Times New Roman" w:eastAsia="Times New Roman" w:hAnsi="Times New Roman" w:cs="Times New Roman"/>
          <w:b w:val="0"/>
          <w:i w:val="0"/>
          <w:vanish w:val="0"/>
          <w:color w:val="000000"/>
          <w:sz w:val="24"/>
        </w:rPr>
        <w:t>Πίνακας 5: Διάσταση 2 — μορφή χρηματοδότησης</w:t>
      </w:r>
      <w:bookmarkEnd w:id="5697"/>
      <w:bookmarkEnd w:id="569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00"/>
        <w:gridCol w:w="1960"/>
        <w:gridCol w:w="1065"/>
        <w:gridCol w:w="4454"/>
        <w:gridCol w:w="2203"/>
        <w:gridCol w:w="34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698" w:author="SFC2021" w:date="2025-12-22T16:11:21Z">
              <w:r>
                <w:rPr>
                  <w:rFonts w:ascii="Times New Roman" w:eastAsia="Times New Roman" w:hAnsi="Times New Roman" w:cs="Times New Roman"/>
                  <w:b w:val="0"/>
                  <w:i w:val="0"/>
                  <w:vanish w:val="0"/>
                  <w:color w:val="000000"/>
                  <w:sz w:val="20"/>
                </w:rPr>
                <w:delText>106.135.024</w:delText>
              </w:r>
            </w:del>
            <w:ins w:id="5699" w:author="SFC2021" w:date="2025-12-22T16:11:21Z">
              <w:r>
                <w:rPr>
                  <w:rFonts w:ascii="Times New Roman" w:eastAsia="Times New Roman" w:hAnsi="Times New Roman" w:cs="Times New Roman"/>
                  <w:b w:val="0"/>
                  <w:i w:val="0"/>
                  <w:vanish w:val="0"/>
                  <w:color w:val="000000"/>
                  <w:sz w:val="20"/>
                </w:rPr>
                <w:t>87.740.794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00" w:author="SFC2021" w:date="2025-12-22T16:11:21Z">
              <w:r>
                <w:rPr>
                  <w:rFonts w:ascii="Times New Roman" w:eastAsia="Times New Roman" w:hAnsi="Times New Roman" w:cs="Times New Roman"/>
                  <w:b w:val="0"/>
                  <w:i w:val="0"/>
                  <w:vanish w:val="0"/>
                  <w:color w:val="000000"/>
                  <w:sz w:val="20"/>
                </w:rPr>
                <w:delText>584.632.384</w:delText>
              </w:r>
            </w:del>
            <w:ins w:id="5701" w:author="SFC2021" w:date="2025-12-22T16:11:21Z">
              <w:r>
                <w:rPr>
                  <w:rFonts w:ascii="Times New Roman" w:eastAsia="Times New Roman" w:hAnsi="Times New Roman" w:cs="Times New Roman"/>
                  <w:b w:val="0"/>
                  <w:i w:val="0"/>
                  <w:vanish w:val="0"/>
                  <w:color w:val="000000"/>
                  <w:sz w:val="20"/>
                </w:rPr>
                <w:t>483.309.910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02" w:author="SFC2021" w:date="2025-12-22T16:11:21Z">
              <w:r>
                <w:rPr>
                  <w:rFonts w:ascii="Times New Roman" w:eastAsia="Times New Roman" w:hAnsi="Times New Roman" w:cs="Times New Roman"/>
                  <w:b w:val="0"/>
                  <w:i w:val="0"/>
                  <w:vanish w:val="0"/>
                  <w:color w:val="000000"/>
                  <w:sz w:val="20"/>
                </w:rPr>
                <w:delText>690.767.408</w:delText>
              </w:r>
            </w:del>
            <w:ins w:id="5703" w:author="SFC2021" w:date="2025-12-22T16:11:21Z">
              <w:r>
                <w:rPr>
                  <w:rFonts w:ascii="Times New Roman" w:eastAsia="Times New Roman" w:hAnsi="Times New Roman" w:cs="Times New Roman"/>
                  <w:b w:val="0"/>
                  <w:i w:val="0"/>
                  <w:vanish w:val="0"/>
                  <w:color w:val="000000"/>
                  <w:sz w:val="20"/>
                </w:rPr>
                <w:t>571.050.704</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04" w:name="_Toc256000676"/>
      <w:bookmarkStart w:id="5705" w:name="_Toc256000122"/>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705"/>
      <w:bookmarkEnd w:id="570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65"/>
        <w:gridCol w:w="1533"/>
        <w:gridCol w:w="833"/>
        <w:gridCol w:w="3483"/>
        <w:gridCol w:w="5028"/>
        <w:gridCol w:w="273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06" w:author="SFC2021" w:date="2025-12-22T16:11:21Z">
              <w:r>
                <w:rPr>
                  <w:rFonts w:ascii="Times New Roman" w:eastAsia="Times New Roman" w:hAnsi="Times New Roman" w:cs="Times New Roman"/>
                  <w:b w:val="0"/>
                  <w:i w:val="0"/>
                  <w:vanish w:val="0"/>
                  <w:color w:val="000000"/>
                  <w:sz w:val="20"/>
                </w:rPr>
                <w:delText>106.135.024</w:delText>
              </w:r>
            </w:del>
            <w:ins w:id="5707" w:author="SFC2021" w:date="2025-12-22T16:11:21Z">
              <w:r>
                <w:rPr>
                  <w:rFonts w:ascii="Times New Roman" w:eastAsia="Times New Roman" w:hAnsi="Times New Roman" w:cs="Times New Roman"/>
                  <w:b w:val="0"/>
                  <w:i w:val="0"/>
                  <w:vanish w:val="0"/>
                  <w:color w:val="000000"/>
                  <w:sz w:val="20"/>
                </w:rPr>
                <w:t>87.740.794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08" w:author="SFC2021" w:date="2025-12-22T16:11:21Z">
              <w:r>
                <w:rPr>
                  <w:rFonts w:ascii="Times New Roman" w:eastAsia="Times New Roman" w:hAnsi="Times New Roman" w:cs="Times New Roman"/>
                  <w:b w:val="0"/>
                  <w:i w:val="0"/>
                  <w:vanish w:val="0"/>
                  <w:color w:val="000000"/>
                  <w:sz w:val="20"/>
                </w:rPr>
                <w:delText>584.632.384</w:delText>
              </w:r>
            </w:del>
            <w:ins w:id="5709" w:author="SFC2021" w:date="2025-12-22T16:11:21Z">
              <w:r>
                <w:rPr>
                  <w:rFonts w:ascii="Times New Roman" w:eastAsia="Times New Roman" w:hAnsi="Times New Roman" w:cs="Times New Roman"/>
                  <w:b w:val="0"/>
                  <w:i w:val="0"/>
                  <w:vanish w:val="0"/>
                  <w:color w:val="000000"/>
                  <w:sz w:val="20"/>
                </w:rPr>
                <w:t>483.309.910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10" w:author="SFC2021" w:date="2025-12-22T16:11:21Z">
              <w:r>
                <w:rPr>
                  <w:rFonts w:ascii="Times New Roman" w:eastAsia="Times New Roman" w:hAnsi="Times New Roman" w:cs="Times New Roman"/>
                  <w:b w:val="0"/>
                  <w:i w:val="0"/>
                  <w:vanish w:val="0"/>
                  <w:color w:val="000000"/>
                  <w:sz w:val="20"/>
                </w:rPr>
                <w:delText>690.767.408</w:delText>
              </w:r>
            </w:del>
            <w:ins w:id="5711" w:author="SFC2021" w:date="2025-12-22T16:11:21Z">
              <w:r>
                <w:rPr>
                  <w:rFonts w:ascii="Times New Roman" w:eastAsia="Times New Roman" w:hAnsi="Times New Roman" w:cs="Times New Roman"/>
                  <w:b w:val="0"/>
                  <w:i w:val="0"/>
                  <w:vanish w:val="0"/>
                  <w:color w:val="000000"/>
                  <w:sz w:val="20"/>
                </w:rPr>
                <w:t>571.050.704</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12" w:name="_Toc256000677"/>
      <w:bookmarkStart w:id="5713" w:name="_Toc256000123"/>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713"/>
      <w:bookmarkEnd w:id="571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69"/>
        <w:gridCol w:w="723"/>
        <w:gridCol w:w="2834"/>
        <w:gridCol w:w="6618"/>
        <w:gridCol w:w="23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14" w:author="SFC2021" w:date="2025-12-22T16:11:21Z">
              <w:r>
                <w:rPr>
                  <w:rFonts w:ascii="Times New Roman" w:eastAsia="Times New Roman" w:hAnsi="Times New Roman" w:cs="Times New Roman"/>
                  <w:b w:val="0"/>
                  <w:i w:val="0"/>
                  <w:vanish w:val="0"/>
                  <w:color w:val="000000"/>
                  <w:sz w:val="20"/>
                </w:rPr>
                <w:delText>25.228.246</w:delText>
              </w:r>
            </w:del>
            <w:ins w:id="5715" w:author="SFC2021" w:date="2025-12-22T16:11:21Z">
              <w:r>
                <w:rPr>
                  <w:rFonts w:ascii="Times New Roman" w:eastAsia="Times New Roman" w:hAnsi="Times New Roman" w:cs="Times New Roman"/>
                  <w:b w:val="0"/>
                  <w:i w:val="0"/>
                  <w:vanish w:val="0"/>
                  <w:color w:val="000000"/>
                  <w:sz w:val="20"/>
                </w:rPr>
                <w:t>17.352.363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16" w:author="SFC2021" w:date="2025-12-22T16:11:21Z">
              <w:r>
                <w:rPr>
                  <w:rFonts w:ascii="Times New Roman" w:eastAsia="Times New Roman" w:hAnsi="Times New Roman" w:cs="Times New Roman"/>
                  <w:b w:val="0"/>
                  <w:i w:val="0"/>
                  <w:vanish w:val="0"/>
                  <w:color w:val="000000"/>
                  <w:sz w:val="20"/>
                </w:rPr>
                <w:delText>324.716</w:delText>
              </w:r>
            </w:del>
            <w:ins w:id="5717" w:author="SFC2021" w:date="2025-12-22T16:11:21Z">
              <w:r>
                <w:rPr>
                  <w:rFonts w:ascii="Times New Roman" w:eastAsia="Times New Roman" w:hAnsi="Times New Roman" w:cs="Times New Roman"/>
                  <w:b w:val="0"/>
                  <w:i w:val="0"/>
                  <w:vanish w:val="0"/>
                  <w:color w:val="000000"/>
                  <w:sz w:val="20"/>
                </w:rPr>
                <w:t>305.616</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18" w:author="SFC2021" w:date="2025-12-22T16:11:21Z">
              <w:r>
                <w:rPr>
                  <w:rFonts w:ascii="Times New Roman" w:eastAsia="Times New Roman" w:hAnsi="Times New Roman" w:cs="Times New Roman"/>
                  <w:b w:val="0"/>
                  <w:i w:val="0"/>
                  <w:vanish w:val="0"/>
                  <w:color w:val="000000"/>
                  <w:sz w:val="20"/>
                </w:rPr>
                <w:delText>80.582.062</w:delText>
              </w:r>
            </w:del>
            <w:ins w:id="5719" w:author="SFC2021" w:date="2025-12-22T16:11:21Z">
              <w:r>
                <w:rPr>
                  <w:rFonts w:ascii="Times New Roman" w:eastAsia="Times New Roman" w:hAnsi="Times New Roman" w:cs="Times New Roman"/>
                  <w:b w:val="0"/>
                  <w:i w:val="0"/>
                  <w:vanish w:val="0"/>
                  <w:color w:val="000000"/>
                  <w:sz w:val="20"/>
                </w:rPr>
                <w:t>70.082.815</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20" w:author="SFC2021" w:date="2025-12-22T16:11:21Z">
              <w:r>
                <w:rPr>
                  <w:rFonts w:ascii="Times New Roman" w:eastAsia="Times New Roman" w:hAnsi="Times New Roman" w:cs="Times New Roman"/>
                  <w:b w:val="0"/>
                  <w:i w:val="0"/>
                  <w:vanish w:val="0"/>
                  <w:color w:val="000000"/>
                  <w:sz w:val="20"/>
                </w:rPr>
                <w:delText>138.966.852</w:delText>
              </w:r>
            </w:del>
            <w:ins w:id="5721" w:author="SFC2021" w:date="2025-12-22T16:11:21Z">
              <w:r>
                <w:rPr>
                  <w:rFonts w:ascii="Times New Roman" w:eastAsia="Times New Roman" w:hAnsi="Times New Roman" w:cs="Times New Roman"/>
                  <w:b w:val="0"/>
                  <w:i w:val="0"/>
                  <w:vanish w:val="0"/>
                  <w:color w:val="000000"/>
                  <w:sz w:val="20"/>
                </w:rPr>
                <w:t>95.583.469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del w:id="5722" w:author="SFC2021" w:date="2025-12-22T16:11:21Z">
              <w:r>
                <w:rPr>
                  <w:rFonts w:ascii="Times New Roman" w:eastAsia="Times New Roman" w:hAnsi="Times New Roman" w:cs="Times New Roman"/>
                  <w:b w:val="0"/>
                  <w:i w:val="0"/>
                  <w:vanish w:val="0"/>
                  <w:color w:val="000000"/>
                  <w:sz w:val="20"/>
                </w:rPr>
                <w:delText>788.660</w:delText>
              </w:r>
            </w:del>
            <w:ins w:id="5723" w:author="SFC2021" w:date="2025-12-22T16:11:21Z">
              <w:r>
                <w:rPr>
                  <w:rFonts w:ascii="Times New Roman" w:eastAsia="Times New Roman" w:hAnsi="Times New Roman" w:cs="Times New Roman"/>
                  <w:b w:val="0"/>
                  <w:i w:val="0"/>
                  <w:vanish w:val="0"/>
                  <w:color w:val="000000"/>
                  <w:sz w:val="20"/>
                </w:rPr>
                <w:t>683.448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24" w:author="SFC2021" w:date="2025-12-22T16:11:21Z">
              <w:r>
                <w:rPr>
                  <w:rFonts w:ascii="Times New Roman" w:eastAsia="Times New Roman" w:hAnsi="Times New Roman" w:cs="Times New Roman"/>
                  <w:b w:val="0"/>
                  <w:i w:val="0"/>
                  <w:vanish w:val="0"/>
                  <w:color w:val="000000"/>
                  <w:sz w:val="20"/>
                </w:rPr>
                <w:delText>443.876.872</w:delText>
              </w:r>
            </w:del>
            <w:ins w:id="5725" w:author="SFC2021" w:date="2025-12-22T16:11:21Z">
              <w:r>
                <w:rPr>
                  <w:rFonts w:ascii="Times New Roman" w:eastAsia="Times New Roman" w:hAnsi="Times New Roman" w:cs="Times New Roman"/>
                  <w:b w:val="0"/>
                  <w:i w:val="0"/>
                  <w:vanish w:val="0"/>
                  <w:color w:val="000000"/>
                  <w:sz w:val="20"/>
                </w:rPr>
                <w:t>386.042.993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26" w:author="SFC2021" w:date="2025-12-22T16:11:21Z">
              <w:r>
                <w:rPr>
                  <w:rFonts w:ascii="Times New Roman" w:eastAsia="Times New Roman" w:hAnsi="Times New Roman" w:cs="Times New Roman"/>
                  <w:b w:val="0"/>
                  <w:i w:val="0"/>
                  <w:vanish w:val="0"/>
                  <w:color w:val="000000"/>
                  <w:sz w:val="20"/>
                </w:rPr>
                <w:delText>690.767.408</w:delText>
              </w:r>
            </w:del>
            <w:ins w:id="5727" w:author="SFC2021" w:date="2025-12-22T16:11:21Z">
              <w:r>
                <w:rPr>
                  <w:rFonts w:ascii="Times New Roman" w:eastAsia="Times New Roman" w:hAnsi="Times New Roman" w:cs="Times New Roman"/>
                  <w:b w:val="0"/>
                  <w:i w:val="0"/>
                  <w:vanish w:val="0"/>
                  <w:color w:val="000000"/>
                  <w:sz w:val="20"/>
                </w:rPr>
                <w:t>571.050.704</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28" w:name="_Toc256000678"/>
      <w:bookmarkStart w:id="5729" w:name="_Toc256000124"/>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729"/>
      <w:bookmarkEnd w:id="572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65"/>
        <w:gridCol w:w="1633"/>
        <w:gridCol w:w="887"/>
        <w:gridCol w:w="3710"/>
        <w:gridCol w:w="4369"/>
        <w:gridCol w:w="29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30" w:author="SFC2021" w:date="2025-12-22T16:11:21Z">
              <w:r>
                <w:rPr>
                  <w:rFonts w:ascii="Times New Roman" w:eastAsia="Times New Roman" w:hAnsi="Times New Roman" w:cs="Times New Roman"/>
                  <w:b w:val="0"/>
                  <w:i w:val="0"/>
                  <w:vanish w:val="0"/>
                  <w:color w:val="000000"/>
                  <w:sz w:val="20"/>
                </w:rPr>
                <w:delText>106.135.024</w:delText>
              </w:r>
            </w:del>
            <w:ins w:id="5731" w:author="SFC2021" w:date="2025-12-22T16:11:21Z">
              <w:r>
                <w:rPr>
                  <w:rFonts w:ascii="Times New Roman" w:eastAsia="Times New Roman" w:hAnsi="Times New Roman" w:cs="Times New Roman"/>
                  <w:b w:val="0"/>
                  <w:i w:val="0"/>
                  <w:vanish w:val="0"/>
                  <w:color w:val="000000"/>
                  <w:sz w:val="20"/>
                </w:rPr>
                <w:t>87.740.794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32" w:author="SFC2021" w:date="2025-12-22T16:11:21Z">
              <w:r>
                <w:rPr>
                  <w:rFonts w:ascii="Times New Roman" w:eastAsia="Times New Roman" w:hAnsi="Times New Roman" w:cs="Times New Roman"/>
                  <w:b w:val="0"/>
                  <w:i w:val="0"/>
                  <w:vanish w:val="0"/>
                  <w:color w:val="000000"/>
                  <w:sz w:val="20"/>
                </w:rPr>
                <w:delText>584.632.384</w:delText>
              </w:r>
            </w:del>
            <w:ins w:id="5733" w:author="SFC2021" w:date="2025-12-22T16:11:21Z">
              <w:r>
                <w:rPr>
                  <w:rFonts w:ascii="Times New Roman" w:eastAsia="Times New Roman" w:hAnsi="Times New Roman" w:cs="Times New Roman"/>
                  <w:b w:val="0"/>
                  <w:i w:val="0"/>
                  <w:vanish w:val="0"/>
                  <w:color w:val="000000"/>
                  <w:sz w:val="20"/>
                </w:rPr>
                <w:t>483.309.910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34" w:author="SFC2021" w:date="2025-12-22T16:11:21Z">
              <w:r>
                <w:rPr>
                  <w:rFonts w:ascii="Times New Roman" w:eastAsia="Times New Roman" w:hAnsi="Times New Roman" w:cs="Times New Roman"/>
                  <w:b w:val="0"/>
                  <w:i w:val="0"/>
                  <w:vanish w:val="0"/>
                  <w:color w:val="000000"/>
                  <w:sz w:val="20"/>
                </w:rPr>
                <w:delText>690.767.408</w:delText>
              </w:r>
            </w:del>
            <w:ins w:id="5735" w:author="SFC2021" w:date="2025-12-22T16:11:21Z">
              <w:r>
                <w:rPr>
                  <w:rFonts w:ascii="Times New Roman" w:eastAsia="Times New Roman" w:hAnsi="Times New Roman" w:cs="Times New Roman"/>
                  <w:b w:val="0"/>
                  <w:i w:val="0"/>
                  <w:vanish w:val="0"/>
                  <w:color w:val="000000"/>
                  <w:sz w:val="20"/>
                </w:rPr>
                <w:t>571.050.704</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5736" w:name="_Toc256000679"/>
      <w:bookmarkStart w:id="5737" w:name="_Toc256000125"/>
      <w:r>
        <w:rPr>
          <w:rFonts w:ascii="Times New Roman" w:eastAsia="Times New Roman" w:hAnsi="Times New Roman" w:cs="Times New Roman"/>
          <w:b w:val="0"/>
          <w:i w:val="0"/>
          <w:vanish w:val="0"/>
          <w:color w:val="000000"/>
          <w:sz w:val="24"/>
        </w:rPr>
        <w:t>2.1.1.1. Ειδικός στόχος: 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 (ΕΚΤ+)</w:t>
      </w:r>
      <w:bookmarkEnd w:id="5737"/>
      <w:bookmarkEnd w:id="5736"/>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738" w:name="_Toc256000680"/>
      <w:bookmarkStart w:id="5739" w:name="_Toc256000126"/>
      <w:r>
        <w:rPr>
          <w:rFonts w:ascii="Times New Roman" w:eastAsia="Times New Roman" w:hAnsi="Times New Roman" w:cs="Times New Roman"/>
          <w:b w:val="0"/>
          <w:i w:val="0"/>
          <w:vanish w:val="0"/>
          <w:color w:val="000000"/>
          <w:sz w:val="24"/>
        </w:rPr>
        <w:t>2.1.1.1.1. Παρεμβάσεις των ταμείων</w:t>
      </w:r>
      <w:bookmarkEnd w:id="5739"/>
      <w:bookmarkEnd w:id="573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40" w:name="_Toc256000681"/>
      <w:bookmarkStart w:id="5741" w:name="_Toc256000127"/>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5741"/>
      <w:bookmarkEnd w:id="574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4.γ στην Προτεραιότητα 2 εντάσσονται παρεμβάσεις για την προώθηση της ισότιμης συμμετοχής των γυναικών στην αγορά εργασίας, τη βελτίωση της απασχολησιμότητας και τη διευκόλυνση της πρόσβασης στην απασχόληση.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επιδίωξη της ισότιμης συμμετοχής στην αγορά εργασίας, της βελτίωσης της απασχολησιμότητας και της διευκόλυνσης της πρόσβασης στην αγορά εργασίας αποτυπώνεται στο </w:t>
            </w:r>
            <w:r>
              <w:rPr>
                <w:rFonts w:ascii="Times New Roman" w:eastAsia="Times New Roman" w:hAnsi="Times New Roman" w:cs="Times New Roman"/>
                <w:b w:val="0"/>
                <w:i w:val="0"/>
                <w:vanish w:val="0"/>
                <w:color w:val="000000"/>
                <w:sz w:val="24"/>
                <w:u w:val="single"/>
              </w:rPr>
              <w:t xml:space="preserve">Εθνικό Σχέδιο Δράσης για την Ισότητα των Φύλων 2021-2025.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Σύμφωνα με τα στοιχεία που παρατίθενται στο Σχέδιο Δράσης, το 2018 το ποσοστό απασχόλησης των γυναικών, σε Ισοδύναμο Πλήρους Απασχόλησης (ΙΠΑ), ανερχόταν σε 31,4%, ενώ των ανδρών άγγιζε το 50%. Σε σχέση με τα αντίστοιχα ποσοστά του 2015 (29,8% και 47,2%), αν και η απασχόληση των γυναικών φαίνεται να βελτιώνεται, το χάσμα μεταξύ των φύλων αυξάνεται. Ιδιαίτερα σημαντικό είναι το χάσμα στο ποσοστό απασχόλησης σε ΙΠΑ γυναικών και ανδρών που έχουν σύντροφο και παιδιά (50% έναντι 79% αντίστοιχα), όπου φτάνει σχεδόν τις 30 εκατοστιαίες μονάδες (2018) και είναι μεγαλύτερο από αυτό που παρατηρείται στα ζευγάρια χωρίς παιδιά, στα οποία το χάσμα μεταξύ των φύλων ανέρχεται σε 6 εκατοστιαίες μονάδες. Η χαμηλή συμμετοχή των γυναικών στην αγορά εργασίας αναγνωρίζεται ως ένα από τα βασικά προβλήματα της ελληνικής οικονομίας (Έκθεση για το Σχέδιο Ανάπτυξης για την Ελληνική Οικονομία), με σημαντικό αντίκτυπο στην παραγωγικότητα, καθώς το μέσο μορφωτικό επίπεδο όσων βρίσκονται εκτός αγοράς εργασίας είναι υψηλό. Η χαμηλή συμμετοχή οφείλεται αφενός στη διαχρονικά χαμηλή συμμετοχή και πρόωρη συνταξιοδότηση των γυναικών, αφετέρου στις διακρίσεις που υφίστανται, ιδίως οι γυναίκες σε αναπαραγωγική ηλικία από τους εργοδότες. Κύριο εμπόδιο για τη συμμετοχή στην αγορά εργασίας είναι η απουσία υπηρεσιών ποιοτικής φροντίδας για παιδιά και ηλικιωμένους. Χαρακτηριστικό είναι το ποσοστό των γυναικών που δηλώνουν ότι η φροντίδα μικρών παιδιών επηρεάζει την εργασία τους, με το ποσοστό για τις γυναίκες να υπερβαίνει το διπλάσιο των ανδρών (32,0% έναντι 14,6%) (ΕΛΣΤΑΤ, 2018). Ειδικότερα δε, η διακοπή της καριέρας για τη φροντίδα των παιδιών αφορά κυρίως στις γυναίκες (49,7% έναντι 4,0% των ανδρών), ενώ το 10,9% των γυναικών δεν εργάστηκε προκειμένου να φροντίσει τα παιδιά του.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καταγράφεται υστέρηση στην επαγγελματική ανέλιξη των γυναικών μέσα από το χαμηλό ποσοστό συμμετοχής τους σε διευθυντικές θέσεις. Ο διαχωρισμός λόγω φύλου στην αγορά εργασίας αποτελεί πραγματικότητα τόσο για τις γυναίκες όσο και για τους άνδρες. Τα ποσοστά απασχόλησης στους κλάδους της εκπαίδευσης, της ανθρώπινης υγείας και της κοινωνικής εργασίας είναι 22,8% για τις γυναίκες έναντι αυτού των ανδρών που είναι μόλις 8,2%. Όσον αφορά στο μισθολογικό χάσμα, τα δεδομένα της ΕΛΣΤΑΤ για το 2018 δείχνουν ότι η διαφορά στις μέσες ετήσιες αποδοχές των γυναικών είναι 20,6% χαμηλότερες από αυτές των ανδρών.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έμφυλη ανισότητα στην ανεργία αφορά τις γυναίκες όλων των ηλικιών, οι οποίες παρουσιάζουν διαχρονικά υψηλότερο ποσοστό ανεργίας από το αντίστοιχο των ανδρών. Η μεγαλύτερη διαφορά στην ανεργία μεταξύ ανδρών και γυναικών καταγράφεται στην ηλικιακή ομάδα 25-49 ετών και μπορεί να εξηγηθεί από το μοντέλο οργάνωσης της ελληνικής οικογένειας και την (συνήθως ανισομερή) επιβάρυνση των γυναικών με τις οικογενειακές υποχρεώσεις.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την αντιμετώπιση του φαινομένου, προβλέπονται δράσεις και ενισχυτικά μέτρα για την προώθηση της συμμετοχής των γυναικών στην αγορά εργασίας και την επιχειρηματικότητα.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Ενδεικτικά περιλαμβάνονται δράσεις όπως: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  Δράσεις προώθησης στην απάσχοληση</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«Ανοικτό» πρόγραμμα ένταξης γυναικών στην αγορά εργασίας. Περιλαμβάνει συμβουλευτική και κατόπιν τη δυνατότητα επιλογής:</w:t>
            </w:r>
          </w:p>
          <w:p w:rsidR="00A77B3E">
            <w:pPr>
              <w:numPr>
                <w:ilvl w:val="1"/>
                <w:numId w:val="24"/>
              </w:numPr>
              <w:spacing w:before="100" w:after="0"/>
              <w:ind w:start="144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ίδρυσης νέων επιχειρήσεων/ ως αυτοαπασχολούμενη/κοινωνική οικονομία</w:t>
            </w:r>
          </w:p>
          <w:p w:rsidR="00A77B3E">
            <w:pPr>
              <w:numPr>
                <w:ilvl w:val="1"/>
                <w:numId w:val="24"/>
              </w:numPr>
              <w:spacing w:before="100" w:after="0"/>
              <w:ind w:start="144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κατάρτιση, πιστοποίηση και ένταξη στην αγορά εργασίας με καταβολή των εργοδοτικών εισφορών για 6 μήνες.</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Ενίσχυση απασχόλησης γυναικών σε επαγγέλματα επιστήμης, τεχνολογίας, μηχανικής και μαθηματικών (STEM)</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Ενίσχυση αυτοαπασχόλησης γυναικών (π.χ. σε επαγγέλματα χειροτεχνίας, η άσκηση των οποίων είναι δυνατό να γίνει σε εργαστήριο, ακόμη και εντός του οικιακού περιβάλλοντος)</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Προώθηση της γυναικείας απασχόλησης στο ναυτικό επάγγελμα και της συμμετοχής των γυναικών στη γαλάζια οικονομία</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Σεμινάρια ενίσχυσης και ενδυνάμωσης των γυναικών επιχειρηματιών μέσω παροχής (ασύγχρονης) κατάρτισης στους τομείς της εταιρικής διοίκησης, της διοίκησης ανθρώπινου δυναμικού, της προβολής και προώθησης, της λογιστικής και χρηματοοικονομικής, των ψηφιακών δεξιοτήτων και της χρήσης των κοινωνικών μέσων (social media), καθώς και των εργαλείων αξιολόγησης (assessment tools).</w:t>
            </w:r>
          </w:p>
          <w:p w:rsidR="00A77B3E">
            <w:pPr>
              <w:numPr>
                <w:ilvl w:val="0"/>
                <w:numId w:val="2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συμβουλευτικής, κατάρτισης και πρακτικής άσκησης γυναικών δικαιούχων διεθνούς προστασίας σε παραγωγικούς τομείς της οικονομίας.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  Δράσεις εισαγωγής σύγχρονων μεθόδων οργάνωσης εργασίας και βελτίωσης της θέσης των γυναικών στην αγορά εργασίας</w:t>
            </w:r>
          </w:p>
          <w:p w:rsidR="00A77B3E">
            <w:pPr>
              <w:numPr>
                <w:ilvl w:val="0"/>
                <w:numId w:val="2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Προώθηση της τηλεργασίας γυναικών μέσω επιδότησης των εισφορών του εργοδότη</w:t>
            </w:r>
          </w:p>
          <w:p w:rsidR="00A77B3E">
            <w:pPr>
              <w:numPr>
                <w:ilvl w:val="0"/>
                <w:numId w:val="2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Εξειδικευμένα προγράμματα προώθησης και ενίσχυσης της θέσης των γυναικών στην αγορά εργασίας</w:t>
            </w:r>
          </w:p>
          <w:p w:rsidR="00A77B3E">
            <w:pPr>
              <w:numPr>
                <w:ilvl w:val="0"/>
                <w:numId w:val="2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υποστήριξης και ενίσχυσης της εργασιακής και κοινωνικής δράσης των εργαζομένων γυναικών.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  Δράσεις εναρμόνισης οικογενειακής και επαγγελματικής ζωής μέσω της υποστήριξης στη φροντίδα εξαρτώμενων μελών</w:t>
            </w:r>
          </w:p>
          <w:p w:rsidR="00A77B3E">
            <w:pPr>
              <w:numPr>
                <w:ilvl w:val="0"/>
                <w:numId w:val="2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στήριξης όσων επιστρέφουν στην αγορά εργασίας μετά από διακοπή για την ανατροφή τέκνων ή τη φροντίδα ηλικιωμένων, μέσω της επιδότησης των ασφαλιστικών εισφορών (ένα ή δύο έτη) με την προϋπόθεση της μη απόλυσης.</w:t>
            </w:r>
          </w:p>
          <w:p w:rsidR="00A77B3E">
            <w:pPr>
              <w:numPr>
                <w:ilvl w:val="0"/>
                <w:numId w:val="2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φύλαξης νηπίων και παιδιών από διαπιστευμένους παρόχους της υπηρεσίας (Μητρώο Επιμελητών/τριών) σε πιστοποιημένους χώρους εντός ή εκτός σπιτιού – («</w:t>
            </w:r>
            <w:r>
              <w:rPr>
                <w:rFonts w:ascii="Times New Roman" w:eastAsia="Times New Roman" w:hAnsi="Times New Roman" w:cs="Times New Roman"/>
                <w:b/>
                <w:bCs/>
                <w:i w:val="0"/>
                <w:vanish w:val="0"/>
                <w:color w:val="000000"/>
                <w:sz w:val="24"/>
              </w:rPr>
              <w:t>Νταντάδες της Γειτονιάς»</w:t>
            </w:r>
            <w:r>
              <w:rPr>
                <w:rFonts w:ascii="Times New Roman" w:eastAsia="Times New Roman" w:hAnsi="Times New Roman" w:cs="Times New Roman"/>
                <w:b w:val="0"/>
                <w:i w:val="0"/>
                <w:vanish w:val="0"/>
                <w:color w:val="000000"/>
                <w:sz w:val="24"/>
              </w:rPr>
              <w:t>). Η παρέμβαση αποτελεί την καθολική εφαρμογή της πιλοτικής δράσης η οποία υλοποιείται από το ΕΠ ΑΝΑΔΕΔΒΜ 2014-2020 σε επιλεγμένες γεωγραφικές περιοχές της χώρας και θεσμοθετήθηκε με το Ν.4837/2021. Η καθολική εφαρμογή της θα πραγματοποιηθεί σταδιακά μετά την ολοκλήρωση της πιλοτικής. Σύμφωνα με το νόμο, προβλέπεται η ίδρυση Μητρώου Επιμελητών μέσα από το οποίο ο γονέας/κηδεμόνας επιλέγει τον Επιμελητή/τρια. Επίσης, συστήνεται στη Γενική Γραμματεία Δημογραφικής &amp; Οικογενειακής Πολιτικής &amp; Ισότητας των Φύλων του ΥΠΕΚΥ, πληροφοριακό σύστημα για την υποβολή και διαχείριση αιτήσεων των ωφελούμενων. Η πιλοτική εφαρμογή της δράσης χρηματοδοτεί μέρος της αμοιβής του επιμελητή με τη μορφή χορήγησης «αξίας τοποθέτησης» στα ωφελούμενα άτομα προκειμένου να απασχολούν επιμελητή κατά τη διάρκεια της εργασίας τους.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ως άνω δράσεις δύναται να συμβάλουν στην Ευρωπαϊκή Πρωτοβουλία «</w:t>
            </w:r>
            <w:r>
              <w:rPr>
                <w:rFonts w:ascii="Times New Roman" w:eastAsia="Times New Roman" w:hAnsi="Times New Roman" w:cs="Times New Roman"/>
                <w:b w:val="0"/>
                <w:i w:val="0"/>
                <w:vanish w:val="0"/>
                <w:color w:val="000000"/>
                <w:sz w:val="24"/>
                <w:u w:val="single"/>
              </w:rPr>
              <w:t>Εγγύηση για το Παιδί – Child Guarantee</w:t>
            </w:r>
            <w:r>
              <w:rPr>
                <w:rFonts w:ascii="Times New Roman" w:eastAsia="Times New Roman" w:hAnsi="Times New Roman" w:cs="Times New Roman"/>
                <w:b w:val="0"/>
                <w:i w:val="0"/>
                <w:vanish w:val="0"/>
                <w:color w:val="000000"/>
                <w:sz w:val="24"/>
              </w:rPr>
              <w:t>».</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δίνει ιδιαίτερη έμφαση σε καταρτίσεις μεγάλης κλίμακας και στην επιχορήγηση προσλήψεων, σύμφωνα με τη σύσταση του EASE αναφορικά με το σχεδιασμό αποτελεσματικών πολιτικών απασχόλησης και την επένδυση σε μεγάλο βαθμό στις ΔΥΑ, μεταξύ άλλων μέσω έκτακτου προσωπικού εργασιακών συμβούλων. Το ΠΑΔΚΣ θα επεκταθεί πέραν του ΤΑΑ και θα αναπτύξει ολοκληρωμένες παρεμβάσεις σε τομείς όπως η ενεργός γήρανση, η κοινωνική επιχειρηματικότητα καθώς και πιο εξατομικευμένες προσεγγίσεις και δράσεις κατάρτισης, με έμφαση σε άτομα με αναπηρία και άλλες ευάλωτες ομάδες. Οι δράσεις του ΠΑΔΚΣ θα εφαρμόσουν ακριβέστερη στόχευση με έμφαση σε συγκεκριμένες ομάδες ατόμων, όπως ο πληθυσμός που έχει τη μεγαλύτερη ανάγκη στήριξης, η απασχόληση για τις γυναίκες και τα ευάλωτα άτομα (συμπεριλαμβανομένων των μεταναστών) ή σε ειδικούς τομείς.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42" w:name="_Toc256000682"/>
      <w:bookmarkStart w:id="5743" w:name="_Toc256000128"/>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5743"/>
      <w:bookmarkEnd w:id="574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2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Εργαζομένα άτομα με έμφαση σε γυναίκες σε επισφαλή θέση εργασίας τα οποία έχουν ευθύνες φροντίδας εξαρτώμενων μελών ή/και παιδιών</w:t>
            </w:r>
          </w:p>
          <w:p w:rsidR="00A77B3E">
            <w:pPr>
              <w:numPr>
                <w:ilvl w:val="0"/>
                <w:numId w:val="2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Άνεργες γυναίκες οι οποίες έχουν ευθύνες φροντίδας εξαρτώμενων μελών - παιδιών που θα διευκολυνθούν παράλληλα και στην αναζήτηση εργασίας</w:t>
            </w:r>
          </w:p>
          <w:p w:rsidR="00A77B3E">
            <w:pPr>
              <w:numPr>
                <w:ilvl w:val="0"/>
                <w:numId w:val="2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Γυναίκες ευάλωτων ομάδων που απειλούνται με αποκλεισμό, όπως ενδεικτικά γυναίκες με αναπηρία και εμποδιζόμενες ή/και χρόνιες παθήσεις, άνεργες, απασχολούμενες με φροντίδα εξαρτώμενων μελών (π.χ. μητέρες/κηδεμόνες παιδιών και ατόμων με αναπηρία και εμποδιζόμενων ατόμων, γυναίκες Ρομά)</w:t>
            </w:r>
          </w:p>
          <w:p w:rsidR="00A77B3E">
            <w:pPr>
              <w:numPr>
                <w:ilvl w:val="0"/>
                <w:numId w:val="2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Πατέρες σε χηρεία ή κηδεμόνες παιδιών ή ατόμων με αναπηρία και εμποδιζόμενων ατόμων ή που έχουν την αποκλειστική φροντίδα εξαρτώμενων μελών.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44" w:name="_Toc256000683"/>
      <w:bookmarkStart w:id="5745" w:name="_Toc256000129"/>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5745"/>
      <w:bookmarkEnd w:id="574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συγκεκριμένος ΕΣ καλύπτει το θέμα της ισότητας των φύλων άμεσα, με δράσεις που έχουν ως στόχο την ένταξη των γυναικών και των ατόμων με καθήκοντα φροντίδας παιδιών και εξαρτώμενων ατόμων για τη διευκόλυνσή παραμονής τους στην αγορά εργασίας.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46" w:name="_Toc256000684"/>
      <w:bookmarkStart w:id="5747" w:name="_Toc256000130"/>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5747"/>
      <w:bookmarkEnd w:id="574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48" w:name="_Toc256000685"/>
      <w:bookmarkStart w:id="5749" w:name="_Toc256000131"/>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5749"/>
      <w:bookmarkEnd w:id="574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4.γ στην Προτεραιότητα 2, αφορούν στην προώθηση των γυναικών στην απασχόληση, στην εισαγωγή σύγχρονων μεθόδων οργάνωσης εργασίας και βελτίωσης της θέσης των γυναικών στην αγορά εργασίας καθώς και στην εναρμόνιση οικογενειακής και επαγγελματικής ζωής.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εντοπίζονται έμμεσες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δράση του Προγράμματος για την προώθηση της γυναικείας απασχόλησης στο ναυτικό επάγγελμα και της συμμετοχής των γυναικών στη γαλάζια οικονομία συμβάλει απευθείας στην εμβληματική προτεραιότητα «Υποστήριξη των δράσεων ανάπτυξης δεξιοτήτων και αποτελέσματος».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άλλες δράσεις όπως η ενίσχυση και ενδυνάμωση των γυναικών επιχειρηματιών συνδράμουν και στις υπόλοιπες προτεραιότητες οριζόντια, καθώς στοχεύουν στην ανάπτυξη ανθρώπινου δυναμικού σε επαγγέλματα, ειδικότητες και τομείς που δύναται να αξιοποιηθούν στο πλαίσιο εφαρμογή της Στρατηγικής.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50" w:name="_Toc256000686"/>
      <w:bookmarkStart w:id="5751" w:name="_Toc256000132"/>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5751"/>
      <w:bookmarkEnd w:id="575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752" w:name="_Toc256000687"/>
      <w:bookmarkStart w:id="5753" w:name="_Toc256000133"/>
      <w:r>
        <w:rPr>
          <w:rFonts w:ascii="Times New Roman" w:eastAsia="Times New Roman" w:hAnsi="Times New Roman" w:cs="Times New Roman"/>
          <w:b w:val="0"/>
          <w:i w:val="0"/>
          <w:vanish w:val="0"/>
          <w:color w:val="000000"/>
          <w:sz w:val="24"/>
        </w:rPr>
        <w:t>2.1.1.1.2. Δείκτες</w:t>
      </w:r>
      <w:bookmarkEnd w:id="5753"/>
      <w:bookmarkEnd w:id="5752"/>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54" w:name="_Toc256000688"/>
      <w:bookmarkStart w:id="5755" w:name="_Toc256000134"/>
      <w:r>
        <w:rPr>
          <w:rFonts w:ascii="Times New Roman" w:eastAsia="Times New Roman" w:hAnsi="Times New Roman" w:cs="Times New Roman"/>
          <w:b w:val="0"/>
          <w:i w:val="0"/>
          <w:vanish w:val="0"/>
          <w:color w:val="000000"/>
          <w:sz w:val="24"/>
        </w:rPr>
        <w:t>Πίνακας 2: Δείκτες εκροών</w:t>
      </w:r>
      <w:bookmarkEnd w:id="5755"/>
      <w:bookmarkEnd w:id="575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44"/>
        <w:gridCol w:w="692"/>
        <w:gridCol w:w="2758"/>
        <w:gridCol w:w="2051"/>
        <w:gridCol w:w="2715"/>
        <w:gridCol w:w="1503"/>
        <w:gridCol w:w="1381"/>
        <w:gridCol w:w="14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Συνολικός αριθμός συμμετεχόντων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720,00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56" w:author="SFC2021" w:date="2025-12-22T16:11:21Z">
              <w:r>
                <w:rPr>
                  <w:rFonts w:ascii="Times New Roman" w:eastAsia="Times New Roman" w:hAnsi="Times New Roman" w:cs="Times New Roman"/>
                  <w:b w:val="0"/>
                  <w:i w:val="0"/>
                  <w:vanish w:val="0"/>
                  <w:color w:val="000000"/>
                  <w:sz w:val="20"/>
                </w:rPr>
                <w:delText>8.614</w:delText>
              </w:r>
            </w:del>
            <w:ins w:id="5757" w:author="SFC2021" w:date="2025-12-22T16:11:21Z">
              <w:r>
                <w:rPr>
                  <w:rFonts w:ascii="Times New Roman" w:eastAsia="Times New Roman" w:hAnsi="Times New Roman" w:cs="Times New Roman"/>
                  <w:b w:val="0"/>
                  <w:i w:val="0"/>
                  <w:vanish w:val="0"/>
                  <w:color w:val="000000"/>
                  <w:sz w:val="20"/>
                </w:rPr>
                <w:t>4.357</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Συνολικός αριθμός συμμετεχόντων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2.553,00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58" w:author="SFC2021" w:date="2025-12-22T16:11:21Z">
              <w:r>
                <w:rPr>
                  <w:rFonts w:ascii="Times New Roman" w:eastAsia="Times New Roman" w:hAnsi="Times New Roman" w:cs="Times New Roman"/>
                  <w:b w:val="0"/>
                  <w:i w:val="0"/>
                  <w:vanish w:val="0"/>
                  <w:color w:val="000000"/>
                  <w:sz w:val="20"/>
                </w:rPr>
                <w:delText>30.542</w:delText>
              </w:r>
            </w:del>
            <w:ins w:id="5759" w:author="SFC2021" w:date="2025-12-22T16:11:21Z">
              <w:r>
                <w:rPr>
                  <w:rFonts w:ascii="Times New Roman" w:eastAsia="Times New Roman" w:hAnsi="Times New Roman" w:cs="Times New Roman"/>
                  <w:b w:val="0"/>
                  <w:i w:val="0"/>
                  <w:vanish w:val="0"/>
                  <w:color w:val="000000"/>
                  <w:sz w:val="20"/>
                </w:rPr>
                <w:t>15.391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60" w:name="_Toc256000689"/>
      <w:bookmarkStart w:id="5761" w:name="_Toc256000135"/>
      <w:r>
        <w:rPr>
          <w:rFonts w:ascii="Times New Roman" w:eastAsia="Times New Roman" w:hAnsi="Times New Roman" w:cs="Times New Roman"/>
          <w:b w:val="0"/>
          <w:i w:val="0"/>
          <w:vanish w:val="0"/>
          <w:color w:val="000000"/>
          <w:sz w:val="24"/>
        </w:rPr>
        <w:t>Πίνακας 3: Δείκτες αποτελεσμάτων</w:t>
      </w:r>
      <w:bookmarkEnd w:id="5761"/>
      <w:bookmarkEnd w:id="576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10"/>
        <w:gridCol w:w="692"/>
        <w:gridCol w:w="1425"/>
        <w:gridCol w:w="1522"/>
        <w:gridCol w:w="2283"/>
        <w:gridCol w:w="965"/>
        <w:gridCol w:w="1423"/>
        <w:gridCol w:w="968"/>
        <w:gridCol w:w="1270"/>
        <w:gridCol w:w="1168"/>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Συνολικός αριθμός συμμετεχόντων που βρίσκουν εργασία ή διατηρούν την εργασία τους αμέσως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62" w:author="SFC2021" w:date="2025-12-22T16:11:21Z">
              <w:r>
                <w:rPr>
                  <w:rFonts w:ascii="Times New Roman" w:eastAsia="Times New Roman" w:hAnsi="Times New Roman" w:cs="Times New Roman"/>
                  <w:b w:val="0"/>
                  <w:i w:val="0"/>
                  <w:vanish w:val="0"/>
                  <w:color w:val="000000"/>
                  <w:sz w:val="20"/>
                </w:rPr>
                <w:delText>2.160</w:delText>
              </w:r>
            </w:del>
            <w:ins w:id="5763" w:author="SFC2021" w:date="2025-12-22T16:11:21Z">
              <w:r>
                <w:rPr>
                  <w:rFonts w:ascii="Times New Roman" w:eastAsia="Times New Roman" w:hAnsi="Times New Roman" w:cs="Times New Roman"/>
                  <w:b w:val="0"/>
                  <w:i w:val="0"/>
                  <w:vanish w:val="0"/>
                  <w:color w:val="000000"/>
                  <w:sz w:val="20"/>
                </w:rPr>
                <w:t>1.092</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64" w:author="SFC2021" w:date="2025-12-22T16:11:21Z">
              <w:r>
                <w:rPr>
                  <w:rFonts w:ascii="Times New Roman" w:eastAsia="Times New Roman" w:hAnsi="Times New Roman" w:cs="Times New Roman"/>
                  <w:b w:val="0"/>
                  <w:i w:val="0"/>
                  <w:vanish w:val="0"/>
                  <w:color w:val="000000"/>
                  <w:sz w:val="20"/>
                </w:rPr>
                <w:delText>2.443</w:delText>
              </w:r>
            </w:del>
            <w:ins w:id="5765" w:author="SFC2021" w:date="2025-12-22T16:11:21Z">
              <w:r>
                <w:rPr>
                  <w:rFonts w:ascii="Times New Roman" w:eastAsia="Times New Roman" w:hAnsi="Times New Roman" w:cs="Times New Roman"/>
                  <w:b w:val="0"/>
                  <w:i w:val="0"/>
                  <w:vanish w:val="0"/>
                  <w:color w:val="000000"/>
                  <w:sz w:val="20"/>
                </w:rPr>
                <w:t>1.236</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OΠΣ,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Συνολικός αριθμός συμμετεχόντων που βρίσκουν εργασία ή διατηρούν την εργασία τους αμέσως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66" w:author="SFC2021" w:date="2025-12-22T16:11:21Z">
              <w:r>
                <w:rPr>
                  <w:rFonts w:ascii="Times New Roman" w:eastAsia="Times New Roman" w:hAnsi="Times New Roman" w:cs="Times New Roman"/>
                  <w:b w:val="0"/>
                  <w:i w:val="0"/>
                  <w:vanish w:val="0"/>
                  <w:color w:val="000000"/>
                  <w:sz w:val="20"/>
                </w:rPr>
                <w:delText>7.658</w:delText>
              </w:r>
            </w:del>
            <w:ins w:id="5767" w:author="SFC2021" w:date="2025-12-22T16:11:21Z">
              <w:r>
                <w:rPr>
                  <w:rFonts w:ascii="Times New Roman" w:eastAsia="Times New Roman" w:hAnsi="Times New Roman" w:cs="Times New Roman"/>
                  <w:b w:val="0"/>
                  <w:i w:val="0"/>
                  <w:vanish w:val="0"/>
                  <w:color w:val="000000"/>
                  <w:sz w:val="20"/>
                </w:rPr>
                <w:t>3.859</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68" w:author="SFC2021" w:date="2025-12-22T16:11:21Z">
              <w:r>
                <w:rPr>
                  <w:rFonts w:ascii="Times New Roman" w:eastAsia="Times New Roman" w:hAnsi="Times New Roman" w:cs="Times New Roman"/>
                  <w:b w:val="0"/>
                  <w:i w:val="0"/>
                  <w:vanish w:val="0"/>
                  <w:color w:val="000000"/>
                  <w:sz w:val="20"/>
                </w:rPr>
                <w:delText>8.661</w:delText>
              </w:r>
            </w:del>
            <w:ins w:id="5769" w:author="SFC2021" w:date="2025-12-22T16:11:21Z">
              <w:r>
                <w:rPr>
                  <w:rFonts w:ascii="Times New Roman" w:eastAsia="Times New Roman" w:hAnsi="Times New Roman" w:cs="Times New Roman"/>
                  <w:b w:val="0"/>
                  <w:i w:val="0"/>
                  <w:vanish w:val="0"/>
                  <w:color w:val="000000"/>
                  <w:sz w:val="20"/>
                </w:rPr>
                <w:t>4.364</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5770" w:name="_Toc256000690"/>
      <w:bookmarkStart w:id="5771" w:name="_Toc256000136"/>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5771"/>
      <w:bookmarkEnd w:id="577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72" w:name="_Toc256000691"/>
      <w:bookmarkStart w:id="5773" w:name="_Toc256000137"/>
      <w:r>
        <w:rPr>
          <w:rFonts w:ascii="Times New Roman" w:eastAsia="Times New Roman" w:hAnsi="Times New Roman" w:cs="Times New Roman"/>
          <w:b w:val="0"/>
          <w:i w:val="0"/>
          <w:vanish w:val="0"/>
          <w:color w:val="000000"/>
          <w:sz w:val="24"/>
        </w:rPr>
        <w:t>Πίνακας 4: Διάσταση 1 — πεδίο παρέμβασης</w:t>
      </w:r>
      <w:bookmarkEnd w:id="5773"/>
      <w:bookmarkEnd w:id="577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90"/>
        <w:gridCol w:w="723"/>
        <w:gridCol w:w="1978"/>
        <w:gridCol w:w="7853"/>
        <w:gridCol w:w="2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142. Μέτρα για την προώθηση της συμμετοχής των γυναικών στην αγορά εργασίας και τη μείωση των διακρίσεων λόγω φύλου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74" w:author="SFC2021" w:date="2025-12-22T16:11:21Z">
              <w:r>
                <w:rPr>
                  <w:rFonts w:ascii="Times New Roman" w:eastAsia="Times New Roman" w:hAnsi="Times New Roman" w:cs="Times New Roman"/>
                  <w:b w:val="0"/>
                  <w:i w:val="0"/>
                  <w:vanish w:val="0"/>
                  <w:color w:val="000000"/>
                  <w:sz w:val="20"/>
                </w:rPr>
                <w:delText>14.773.854</w:delText>
              </w:r>
            </w:del>
            <w:ins w:id="5775" w:author="SFC2021" w:date="2025-12-22T16:11:21Z">
              <w:r>
                <w:rPr>
                  <w:rFonts w:ascii="Times New Roman" w:eastAsia="Times New Roman" w:hAnsi="Times New Roman" w:cs="Times New Roman"/>
                  <w:b w:val="0"/>
                  <w:i w:val="0"/>
                  <w:vanish w:val="0"/>
                  <w:color w:val="000000"/>
                  <w:sz w:val="20"/>
                </w:rPr>
                <w:t>7.470.613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143. Μέτρα για την προώθηση της ισορροπίας μεταξύ επαγγελματικής και προσωπικής ζωής, συμπεριλαμβανομένης της πρόσβασης στην παιδική φροντίδα και στη φροντίδα εξαρτώμενων προσώπων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76" w:author="SFC2021" w:date="2025-12-22T16:11:21Z">
              <w:r>
                <w:rPr>
                  <w:rFonts w:ascii="Times New Roman" w:eastAsia="Times New Roman" w:hAnsi="Times New Roman" w:cs="Times New Roman"/>
                  <w:b w:val="0"/>
                  <w:i w:val="0"/>
                  <w:vanish w:val="0"/>
                  <w:color w:val="000000"/>
                  <w:sz w:val="20"/>
                </w:rPr>
                <w:delText>1.202.653</w:delText>
              </w:r>
            </w:del>
            <w:ins w:id="5777" w:author="SFC2021" w:date="2025-12-22T16:11:21Z">
              <w:r>
                <w:rPr>
                  <w:rFonts w:ascii="Times New Roman" w:eastAsia="Times New Roman" w:hAnsi="Times New Roman" w:cs="Times New Roman"/>
                  <w:b w:val="0"/>
                  <w:i w:val="0"/>
                  <w:vanish w:val="0"/>
                  <w:color w:val="000000"/>
                  <w:sz w:val="20"/>
                </w:rPr>
                <w:t>113.191</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142. Μέτρα για την προώθηση της συμμετοχής των γυναικών στην αγορά εργασίας και τη μείωση των διακρίσεων λόγω φύλου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78" w:author="SFC2021" w:date="2025-12-22T16:11:21Z">
              <w:r>
                <w:rPr>
                  <w:rFonts w:ascii="Times New Roman" w:eastAsia="Times New Roman" w:hAnsi="Times New Roman" w:cs="Times New Roman"/>
                  <w:b w:val="0"/>
                  <w:i w:val="0"/>
                  <w:vanish w:val="0"/>
                  <w:color w:val="000000"/>
                  <w:sz w:val="20"/>
                </w:rPr>
                <w:delText>81.380.053</w:delText>
              </w:r>
            </w:del>
            <w:ins w:id="5779" w:author="SFC2021" w:date="2025-12-22T16:11:21Z">
              <w:r>
                <w:rPr>
                  <w:rFonts w:ascii="Times New Roman" w:eastAsia="Times New Roman" w:hAnsi="Times New Roman" w:cs="Times New Roman"/>
                  <w:b w:val="0"/>
                  <w:i w:val="0"/>
                  <w:vanish w:val="0"/>
                  <w:color w:val="000000"/>
                  <w:sz w:val="20"/>
                </w:rPr>
                <w:t>41.150.998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143. Μέτρα για την προώθηση της ισορροπίας μεταξύ επαγγελματικής και προσωπικής ζωής, συμπεριλαμβανομένης της πρόσβασης στην παιδική φροντίδα και στη φροντίδα εξαρτώμενων προσώπων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80" w:author="SFC2021" w:date="2025-12-22T16:11:21Z">
              <w:r>
                <w:rPr>
                  <w:rFonts w:ascii="Times New Roman" w:eastAsia="Times New Roman" w:hAnsi="Times New Roman" w:cs="Times New Roman"/>
                  <w:b w:val="0"/>
                  <w:i w:val="0"/>
                  <w:vanish w:val="0"/>
                  <w:color w:val="000000"/>
                  <w:sz w:val="20"/>
                </w:rPr>
                <w:delText>6.624.667</w:delText>
              </w:r>
            </w:del>
            <w:ins w:id="5781" w:author="SFC2021" w:date="2025-12-22T16:11:21Z">
              <w:r>
                <w:rPr>
                  <w:rFonts w:ascii="Times New Roman" w:eastAsia="Times New Roman" w:hAnsi="Times New Roman" w:cs="Times New Roman"/>
                  <w:b w:val="0"/>
                  <w:i w:val="0"/>
                  <w:vanish w:val="0"/>
                  <w:color w:val="000000"/>
                  <w:sz w:val="20"/>
                </w:rPr>
                <w:t>623.499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82" w:author="SFC2021" w:date="2025-12-22T16:11:21Z">
              <w:r>
                <w:rPr>
                  <w:rFonts w:ascii="Times New Roman" w:eastAsia="Times New Roman" w:hAnsi="Times New Roman" w:cs="Times New Roman"/>
                  <w:b w:val="0"/>
                  <w:i w:val="0"/>
                  <w:vanish w:val="0"/>
                  <w:color w:val="000000"/>
                  <w:sz w:val="20"/>
                </w:rPr>
                <w:delText>103.981.227</w:delText>
              </w:r>
            </w:del>
            <w:ins w:id="5783" w:author="SFC2021" w:date="2025-12-22T16:11:21Z">
              <w:r>
                <w:rPr>
                  <w:rFonts w:ascii="Times New Roman" w:eastAsia="Times New Roman" w:hAnsi="Times New Roman" w:cs="Times New Roman"/>
                  <w:b w:val="0"/>
                  <w:i w:val="0"/>
                  <w:vanish w:val="0"/>
                  <w:color w:val="000000"/>
                  <w:sz w:val="20"/>
                </w:rPr>
                <w:t>49.358.301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84" w:name="_Toc256000692"/>
      <w:bookmarkStart w:id="5785" w:name="_Toc256000138"/>
      <w:r>
        <w:rPr>
          <w:rFonts w:ascii="Times New Roman" w:eastAsia="Times New Roman" w:hAnsi="Times New Roman" w:cs="Times New Roman"/>
          <w:b w:val="0"/>
          <w:i w:val="0"/>
          <w:vanish w:val="0"/>
          <w:color w:val="000000"/>
          <w:sz w:val="24"/>
        </w:rPr>
        <w:t>Πίνακας 5: Διάσταση 2 — μορφή χρηματοδότησης</w:t>
      </w:r>
      <w:bookmarkEnd w:id="5785"/>
      <w:bookmarkEnd w:id="578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20"/>
        <w:gridCol w:w="1979"/>
        <w:gridCol w:w="1075"/>
        <w:gridCol w:w="4497"/>
        <w:gridCol w:w="2225"/>
        <w:gridCol w:w="337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86" w:author="SFC2021" w:date="2025-12-22T16:11:21Z">
              <w:r>
                <w:rPr>
                  <w:rFonts w:ascii="Times New Roman" w:eastAsia="Times New Roman" w:hAnsi="Times New Roman" w:cs="Times New Roman"/>
                  <w:b w:val="0"/>
                  <w:i w:val="0"/>
                  <w:vanish w:val="0"/>
                  <w:color w:val="000000"/>
                  <w:sz w:val="20"/>
                </w:rPr>
                <w:delText>15.976.507</w:delText>
              </w:r>
            </w:del>
            <w:ins w:id="5787" w:author="SFC2021" w:date="2025-12-22T16:11:21Z">
              <w:r>
                <w:rPr>
                  <w:rFonts w:ascii="Times New Roman" w:eastAsia="Times New Roman" w:hAnsi="Times New Roman" w:cs="Times New Roman"/>
                  <w:b w:val="0"/>
                  <w:i w:val="0"/>
                  <w:vanish w:val="0"/>
                  <w:color w:val="000000"/>
                  <w:sz w:val="20"/>
                </w:rPr>
                <w:t>7.583.804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88" w:author="SFC2021" w:date="2025-12-22T16:11:21Z">
              <w:r>
                <w:rPr>
                  <w:rFonts w:ascii="Times New Roman" w:eastAsia="Times New Roman" w:hAnsi="Times New Roman" w:cs="Times New Roman"/>
                  <w:b w:val="0"/>
                  <w:i w:val="0"/>
                  <w:vanish w:val="0"/>
                  <w:color w:val="000000"/>
                  <w:sz w:val="20"/>
                </w:rPr>
                <w:delText>88.004.720</w:delText>
              </w:r>
            </w:del>
            <w:ins w:id="5789" w:author="SFC2021" w:date="2025-12-22T16:11:21Z">
              <w:r>
                <w:rPr>
                  <w:rFonts w:ascii="Times New Roman" w:eastAsia="Times New Roman" w:hAnsi="Times New Roman" w:cs="Times New Roman"/>
                  <w:b w:val="0"/>
                  <w:i w:val="0"/>
                  <w:vanish w:val="0"/>
                  <w:color w:val="000000"/>
                  <w:sz w:val="20"/>
                </w:rPr>
                <w:t>41.774.497</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90" w:author="SFC2021" w:date="2025-12-22T16:11:21Z">
              <w:r>
                <w:rPr>
                  <w:rFonts w:ascii="Times New Roman" w:eastAsia="Times New Roman" w:hAnsi="Times New Roman" w:cs="Times New Roman"/>
                  <w:b w:val="0"/>
                  <w:i w:val="0"/>
                  <w:vanish w:val="0"/>
                  <w:color w:val="000000"/>
                  <w:sz w:val="20"/>
                </w:rPr>
                <w:delText>103.981.227</w:delText>
              </w:r>
            </w:del>
            <w:ins w:id="5791" w:author="SFC2021" w:date="2025-12-22T16:11:21Z">
              <w:r>
                <w:rPr>
                  <w:rFonts w:ascii="Times New Roman" w:eastAsia="Times New Roman" w:hAnsi="Times New Roman" w:cs="Times New Roman"/>
                  <w:b w:val="0"/>
                  <w:i w:val="0"/>
                  <w:vanish w:val="0"/>
                  <w:color w:val="000000"/>
                  <w:sz w:val="20"/>
                </w:rPr>
                <w:t>49.358.301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792" w:name="_Toc256000693"/>
      <w:bookmarkStart w:id="5793" w:name="_Toc256000139"/>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5793"/>
      <w:bookmarkEnd w:id="579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76"/>
        <w:gridCol w:w="1545"/>
        <w:gridCol w:w="839"/>
        <w:gridCol w:w="3510"/>
        <w:gridCol w:w="5067"/>
        <w:gridCol w:w="26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94" w:author="SFC2021" w:date="2025-12-22T16:11:21Z">
              <w:r>
                <w:rPr>
                  <w:rFonts w:ascii="Times New Roman" w:eastAsia="Times New Roman" w:hAnsi="Times New Roman" w:cs="Times New Roman"/>
                  <w:b w:val="0"/>
                  <w:i w:val="0"/>
                  <w:vanish w:val="0"/>
                  <w:color w:val="000000"/>
                  <w:sz w:val="20"/>
                </w:rPr>
                <w:delText>15.976.507</w:delText>
              </w:r>
            </w:del>
            <w:ins w:id="5795" w:author="SFC2021" w:date="2025-12-22T16:11:21Z">
              <w:r>
                <w:rPr>
                  <w:rFonts w:ascii="Times New Roman" w:eastAsia="Times New Roman" w:hAnsi="Times New Roman" w:cs="Times New Roman"/>
                  <w:b w:val="0"/>
                  <w:i w:val="0"/>
                  <w:vanish w:val="0"/>
                  <w:color w:val="000000"/>
                  <w:sz w:val="20"/>
                </w:rPr>
                <w:t>7.583.804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96" w:author="SFC2021" w:date="2025-12-22T16:11:21Z">
              <w:r>
                <w:rPr>
                  <w:rFonts w:ascii="Times New Roman" w:eastAsia="Times New Roman" w:hAnsi="Times New Roman" w:cs="Times New Roman"/>
                  <w:b w:val="0"/>
                  <w:i w:val="0"/>
                  <w:vanish w:val="0"/>
                  <w:color w:val="000000"/>
                  <w:sz w:val="20"/>
                </w:rPr>
                <w:delText>88.004.720</w:delText>
              </w:r>
            </w:del>
            <w:ins w:id="5797" w:author="SFC2021" w:date="2025-12-22T16:11:21Z">
              <w:r>
                <w:rPr>
                  <w:rFonts w:ascii="Times New Roman" w:eastAsia="Times New Roman" w:hAnsi="Times New Roman" w:cs="Times New Roman"/>
                  <w:b w:val="0"/>
                  <w:i w:val="0"/>
                  <w:vanish w:val="0"/>
                  <w:color w:val="000000"/>
                  <w:sz w:val="20"/>
                </w:rPr>
                <w:t>41.774.497</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798" w:author="SFC2021" w:date="2025-12-22T16:11:21Z">
              <w:r>
                <w:rPr>
                  <w:rFonts w:ascii="Times New Roman" w:eastAsia="Times New Roman" w:hAnsi="Times New Roman" w:cs="Times New Roman"/>
                  <w:b w:val="0"/>
                  <w:i w:val="0"/>
                  <w:vanish w:val="0"/>
                  <w:color w:val="000000"/>
                  <w:sz w:val="20"/>
                </w:rPr>
                <w:delText>103.981.227</w:delText>
              </w:r>
            </w:del>
            <w:ins w:id="5799" w:author="SFC2021" w:date="2025-12-22T16:11:21Z">
              <w:r>
                <w:rPr>
                  <w:rFonts w:ascii="Times New Roman" w:eastAsia="Times New Roman" w:hAnsi="Times New Roman" w:cs="Times New Roman"/>
                  <w:b w:val="0"/>
                  <w:i w:val="0"/>
                  <w:vanish w:val="0"/>
                  <w:color w:val="000000"/>
                  <w:sz w:val="20"/>
                </w:rPr>
                <w:t>49.358.301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800" w:name="_Toc256000694"/>
      <w:bookmarkStart w:id="5801" w:name="_Toc256000140"/>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5801"/>
      <w:bookmarkEnd w:id="580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52"/>
        <w:gridCol w:w="1814"/>
        <w:gridCol w:w="985"/>
        <w:gridCol w:w="4122"/>
        <w:gridCol w:w="3305"/>
        <w:gridCol w:w="3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02" w:author="SFC2021" w:date="2025-12-22T16:11:21Z">
              <w:r>
                <w:rPr>
                  <w:rFonts w:ascii="Times New Roman" w:eastAsia="Times New Roman" w:hAnsi="Times New Roman" w:cs="Times New Roman"/>
                  <w:b w:val="0"/>
                  <w:i w:val="0"/>
                  <w:vanish w:val="0"/>
                  <w:color w:val="000000"/>
                  <w:sz w:val="20"/>
                </w:rPr>
                <w:delText>15.976.507</w:delText>
              </w:r>
            </w:del>
            <w:ins w:id="5803" w:author="SFC2021" w:date="2025-12-22T16:11:21Z">
              <w:r>
                <w:rPr>
                  <w:rFonts w:ascii="Times New Roman" w:eastAsia="Times New Roman" w:hAnsi="Times New Roman" w:cs="Times New Roman"/>
                  <w:b w:val="0"/>
                  <w:i w:val="0"/>
                  <w:vanish w:val="0"/>
                  <w:color w:val="000000"/>
                  <w:sz w:val="20"/>
                </w:rPr>
                <w:t>7.583.804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04" w:author="SFC2021" w:date="2025-12-22T16:11:21Z">
              <w:r>
                <w:rPr>
                  <w:rFonts w:ascii="Times New Roman" w:eastAsia="Times New Roman" w:hAnsi="Times New Roman" w:cs="Times New Roman"/>
                  <w:b w:val="0"/>
                  <w:i w:val="0"/>
                  <w:vanish w:val="0"/>
                  <w:color w:val="000000"/>
                  <w:sz w:val="20"/>
                </w:rPr>
                <w:delText>88.004.720</w:delText>
              </w:r>
            </w:del>
            <w:ins w:id="5805" w:author="SFC2021" w:date="2025-12-22T16:11:21Z">
              <w:r>
                <w:rPr>
                  <w:rFonts w:ascii="Times New Roman" w:eastAsia="Times New Roman" w:hAnsi="Times New Roman" w:cs="Times New Roman"/>
                  <w:b w:val="0"/>
                  <w:i w:val="0"/>
                  <w:vanish w:val="0"/>
                  <w:color w:val="000000"/>
                  <w:sz w:val="20"/>
                </w:rPr>
                <w:t>41.774.497</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06" w:author="SFC2021" w:date="2025-12-22T16:11:21Z">
              <w:r>
                <w:rPr>
                  <w:rFonts w:ascii="Times New Roman" w:eastAsia="Times New Roman" w:hAnsi="Times New Roman" w:cs="Times New Roman"/>
                  <w:b w:val="0"/>
                  <w:i w:val="0"/>
                  <w:vanish w:val="0"/>
                  <w:color w:val="000000"/>
                  <w:sz w:val="20"/>
                </w:rPr>
                <w:delText>103.981.227</w:delText>
              </w:r>
            </w:del>
            <w:ins w:id="5807" w:author="SFC2021" w:date="2025-12-22T16:11:21Z">
              <w:r>
                <w:rPr>
                  <w:rFonts w:ascii="Times New Roman" w:eastAsia="Times New Roman" w:hAnsi="Times New Roman" w:cs="Times New Roman"/>
                  <w:b w:val="0"/>
                  <w:i w:val="0"/>
                  <w:vanish w:val="0"/>
                  <w:color w:val="000000"/>
                  <w:sz w:val="20"/>
                </w:rPr>
                <w:t>49.358.301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5808" w:name="_Toc256000695"/>
      <w:bookmarkStart w:id="5809" w:name="_Toc256000141"/>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5809"/>
      <w:bookmarkEnd w:id="580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57"/>
        <w:gridCol w:w="1625"/>
        <w:gridCol w:w="883"/>
        <w:gridCol w:w="3691"/>
        <w:gridCol w:w="4545"/>
        <w:gridCol w:w="2771"/>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10" w:author="SFC2021" w:date="2025-12-22T16:11:21Z">
              <w:r>
                <w:rPr>
                  <w:rFonts w:ascii="Times New Roman" w:eastAsia="Times New Roman" w:hAnsi="Times New Roman" w:cs="Times New Roman"/>
                  <w:b w:val="0"/>
                  <w:i w:val="0"/>
                  <w:vanish w:val="0"/>
                  <w:color w:val="000000"/>
                  <w:sz w:val="20"/>
                </w:rPr>
                <w:delText>15.976.507</w:delText>
              </w:r>
            </w:del>
            <w:ins w:id="5811" w:author="SFC2021" w:date="2025-12-22T16:11:21Z">
              <w:r>
                <w:rPr>
                  <w:rFonts w:ascii="Times New Roman" w:eastAsia="Times New Roman" w:hAnsi="Times New Roman" w:cs="Times New Roman"/>
                  <w:b w:val="0"/>
                  <w:i w:val="0"/>
                  <w:vanish w:val="0"/>
                  <w:color w:val="000000"/>
                  <w:sz w:val="20"/>
                </w:rPr>
                <w:t>7.583.804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12" w:author="SFC2021" w:date="2025-12-22T16:11:21Z">
              <w:r>
                <w:rPr>
                  <w:rFonts w:ascii="Times New Roman" w:eastAsia="Times New Roman" w:hAnsi="Times New Roman" w:cs="Times New Roman"/>
                  <w:b w:val="0"/>
                  <w:i w:val="0"/>
                  <w:vanish w:val="0"/>
                  <w:color w:val="000000"/>
                  <w:sz w:val="20"/>
                </w:rPr>
                <w:delText>88.004.720</w:delText>
              </w:r>
            </w:del>
            <w:ins w:id="5813" w:author="SFC2021" w:date="2025-12-22T16:11:21Z">
              <w:r>
                <w:rPr>
                  <w:rFonts w:ascii="Times New Roman" w:eastAsia="Times New Roman" w:hAnsi="Times New Roman" w:cs="Times New Roman"/>
                  <w:b w:val="0"/>
                  <w:i w:val="0"/>
                  <w:vanish w:val="0"/>
                  <w:color w:val="000000"/>
                  <w:sz w:val="20"/>
                </w:rPr>
                <w:t>41.774.497</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5814" w:author="SFC2021" w:date="2025-12-22T16:11:21Z">
              <w:r>
                <w:rPr>
                  <w:rFonts w:ascii="Times New Roman" w:eastAsia="Times New Roman" w:hAnsi="Times New Roman" w:cs="Times New Roman"/>
                  <w:b w:val="0"/>
                  <w:i w:val="0"/>
                  <w:vanish w:val="0"/>
                  <w:color w:val="000000"/>
                  <w:sz w:val="20"/>
                </w:rPr>
                <w:delText>103.981.227</w:delText>
              </w:r>
            </w:del>
            <w:ins w:id="5815" w:author="SFC2021" w:date="2025-12-22T16:11:21Z">
              <w:r>
                <w:rPr>
                  <w:rFonts w:ascii="Times New Roman" w:eastAsia="Times New Roman" w:hAnsi="Times New Roman" w:cs="Times New Roman"/>
                  <w:b w:val="0"/>
                  <w:i w:val="0"/>
                  <w:vanish w:val="0"/>
                  <w:color w:val="000000"/>
                  <w:sz w:val="20"/>
                </w:rPr>
                <w:t>49.358.301</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del w:id="5816" w:author="SFC2021" w:date="2025-12-22T16:11:21Z"/>
          <w:rFonts w:ascii="Times New Roman" w:eastAsia="Times New Roman" w:hAnsi="Times New Roman" w:cs="Times New Roman"/>
          <w:b w:val="0"/>
          <w:i w:val="0"/>
          <w:vanish w:val="0"/>
          <w:color w:val="000000"/>
          <w:sz w:val="24"/>
        </w:rPr>
      </w:pPr>
      <w:del w:id="5817" w:author="SFC2021" w:date="2025-12-22T16:11:21Z">
        <w:r>
          <w:rPr>
            <w:rFonts w:ascii="Times New Roman" w:eastAsia="Times New Roman" w:hAnsi="Times New Roman" w:cs="Times New Roman"/>
            <w:b w:val="0"/>
            <w:i w:val="0"/>
            <w:vanish w:val="0"/>
            <w:color w:val="000000"/>
            <w:sz w:val="24"/>
          </w:rPr>
          <w:br w:type="page"/>
        </w:r>
      </w:del>
      <w:del w:id="5818" w:author="SFC2021" w:date="2025-12-22T16:11:21Z">
        <w:r>
          <w:rPr>
            <w:rFonts w:ascii="Times New Roman" w:eastAsia="Times New Roman" w:hAnsi="Times New Roman" w:cs="Times New Roman"/>
            <w:b w:val="0"/>
            <w:i w:val="0"/>
            <w:vanish w:val="0"/>
            <w:color w:val="000000"/>
            <w:sz w:val="24"/>
          </w:rPr>
          <w:delTex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delText>
        </w:r>
      </w:del>
    </w:p>
    <w:p w:rsidR="00A77B3E">
      <w:pPr>
        <w:spacing w:before="100" w:after="0"/>
        <w:jc w:val="start"/>
        <w:rPr>
          <w:del w:id="5819"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del w:id="5820" w:author="SFC2021" w:date="2025-12-22T16:11:21Z"/>
          <w:rFonts w:ascii="Times New Roman" w:eastAsia="Times New Roman" w:hAnsi="Times New Roman" w:cs="Times New Roman"/>
          <w:b w:val="0"/>
          <w:i w:val="0"/>
          <w:vanish w:val="0"/>
          <w:color w:val="000000"/>
          <w:sz w:val="24"/>
        </w:rPr>
      </w:pPr>
      <w:del w:id="5821" w:author="SFC2021" w:date="2025-12-22T16:11:21Z">
        <w:r>
          <w:rPr>
            <w:rFonts w:ascii="Times New Roman" w:eastAsia="Times New Roman" w:hAnsi="Times New Roman" w:cs="Times New Roman"/>
            <w:b w:val="0"/>
            <w:i w:val="0"/>
            <w:vanish w:val="0"/>
            <w:color w:val="000000"/>
            <w:sz w:val="24"/>
          </w:rPr>
          <w:delText>2.1.1.1.1. Παρεμβάσεις των ταμείων</w:delText>
        </w:r>
      </w:del>
    </w:p>
    <w:p w:rsidR="00A77B3E">
      <w:pPr>
        <w:spacing w:before="100" w:after="0"/>
        <w:jc w:val="start"/>
        <w:rPr>
          <w:del w:id="5822"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823" w:author="SFC2021" w:date="2025-12-22T16:11:21Z"/>
          <w:rFonts w:ascii="Times New Roman" w:eastAsia="Times New Roman" w:hAnsi="Times New Roman" w:cs="Times New Roman"/>
          <w:b w:val="0"/>
          <w:i w:val="0"/>
          <w:vanish w:val="0"/>
          <w:color w:val="000000"/>
          <w:sz w:val="0"/>
        </w:rPr>
      </w:pPr>
      <w:del w:id="5824" w:author="SFC2021" w:date="2025-12-22T16:11:21Z">
        <w:r>
          <w:rPr>
            <w:rFonts w:ascii="Times New Roman" w:eastAsia="Times New Roman" w:hAnsi="Times New Roman" w:cs="Times New Roman"/>
            <w:b w:val="0"/>
            <w:i w:val="0"/>
            <w:vanish w:val="0"/>
            <w:color w:val="000000"/>
            <w:sz w:val="24"/>
          </w:rPr>
          <w:delText>Παραπομπή: άρθρο 22 παράγραφος 3 στοιχείο δ) σημεία i), iii), iv), v), vi) και vii) του ΚΚΔ</w:delText>
        </w:r>
      </w:del>
    </w:p>
    <w:p w:rsidR="00A77B3E">
      <w:pPr>
        <w:pStyle w:val="Heading5"/>
        <w:spacing w:before="100" w:after="0"/>
        <w:jc w:val="start"/>
        <w:rPr>
          <w:del w:id="5825" w:author="SFC2021" w:date="2025-12-22T16:11:21Z"/>
          <w:rFonts w:ascii="Times New Roman" w:eastAsia="Times New Roman" w:hAnsi="Times New Roman" w:cs="Times New Roman"/>
          <w:b w:val="0"/>
          <w:i w:val="0"/>
          <w:vanish w:val="0"/>
          <w:color w:val="000000"/>
          <w:sz w:val="24"/>
        </w:rPr>
      </w:pPr>
      <w:del w:id="5826" w:author="SFC2021" w:date="2025-12-22T16:11:21Z">
        <w:r>
          <w:rPr>
            <w:rFonts w:ascii="Times New Roman" w:eastAsia="Times New Roman" w:hAnsi="Times New Roman" w:cs="Times New Roman"/>
            <w:b w:val="0"/>
            <w:i w:val="0"/>
            <w:vanish w:val="0"/>
            <w:color w:val="000000"/>
            <w:sz w:val="24"/>
          </w:rPr>
          <w:delText>Σχετικά είδη δράσεων — άρθρο 22 παράγραφος 3 στοιχείο δ) σημείο i) του ΚΚΔ και άρθρο 6 του κανονισμού ΕΚΤ+:</w:delText>
        </w:r>
      </w:del>
    </w:p>
    <w:p w:rsidR="00A77B3E">
      <w:pPr>
        <w:spacing w:before="100" w:after="0"/>
        <w:jc w:val="start"/>
        <w:rPr>
          <w:del w:id="582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828"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829"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830" w:author="SFC2021" w:date="2025-12-22T16:11:21Z"/>
                <w:rFonts w:ascii="Times New Roman" w:eastAsia="Times New Roman" w:hAnsi="Times New Roman" w:cs="Times New Roman"/>
                <w:b w:val="0"/>
                <w:i w:val="0"/>
                <w:vanish w:val="0"/>
                <w:color w:val="000000"/>
                <w:sz w:val="24"/>
              </w:rPr>
            </w:pPr>
            <w:del w:id="5831" w:author="SFC2021" w:date="2025-12-22T16:11:21Z">
              <w:r>
                <w:rPr>
                  <w:rFonts w:ascii="Times New Roman" w:eastAsia="Times New Roman" w:hAnsi="Times New Roman" w:cs="Times New Roman"/>
                  <w:b w:val="0"/>
                  <w:i w:val="0"/>
                  <w:vanish w:val="0"/>
                  <w:color w:val="000000"/>
                  <w:sz w:val="24"/>
                </w:rPr>
                <w:delText>Οι δράσεις του Ειδικού Στόχου 4.δ στην Προτεραιότητα 2 απευθύνονται σε εργαζόμενους με επισφαλή θέση εργασίας (εκ περιτροπής, επίσχεση, διαθεσιμότητα, συμβάσεις ορισμένου χρόνου, κλπ), καθώς επίσης και σε εργαζόμενους - ομάδες στόχους που έχουν πληγεί από τις επιπτώσεις της πανδημίας, στην επιχειρηματικότητα και την εργασία και περιέρχονται σε καθεστώς εργασίας επαπειλούμενης με ανεργία συμπεριλαμβανομένων των αυτοαπασχολούμενων, οι οποίοι περιήλθαν τα προηγούμενη έτη σε δυσχερή συγκυρία.</w:delText>
              </w:r>
            </w:del>
          </w:p>
          <w:p w:rsidR="00A77B3E">
            <w:pPr>
              <w:spacing w:before="100" w:after="0"/>
              <w:jc w:val="start"/>
              <w:rPr>
                <w:del w:id="5832"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33" w:author="SFC2021" w:date="2025-12-22T16:11:21Z"/>
                <w:rFonts w:ascii="Times New Roman" w:eastAsia="Times New Roman" w:hAnsi="Times New Roman" w:cs="Times New Roman"/>
                <w:b w:val="0"/>
                <w:i w:val="0"/>
                <w:vanish w:val="0"/>
                <w:color w:val="000000"/>
                <w:sz w:val="24"/>
              </w:rPr>
            </w:pPr>
            <w:del w:id="5834" w:author="SFC2021" w:date="2025-12-22T16:11:21Z">
              <w:r>
                <w:rPr>
                  <w:rFonts w:ascii="Times New Roman" w:eastAsia="Times New Roman" w:hAnsi="Times New Roman" w:cs="Times New Roman"/>
                  <w:b w:val="0"/>
                  <w:i w:val="0"/>
                  <w:vanish w:val="0"/>
                  <w:color w:val="000000"/>
                  <w:sz w:val="24"/>
                </w:rPr>
                <w:delText xml:space="preserve">Το στρατηγικό πλαίσιο που καθορίζει την υλοποίηση των δράσεων που περιλαμβάνονται στον Ειδικό Στόχο αποτελείται από τη νέα </w:delText>
              </w:r>
            </w:del>
            <w:del w:id="5835" w:author="SFC2021" w:date="2025-12-22T16:11:21Z">
              <w:r>
                <w:rPr>
                  <w:rFonts w:ascii="Times New Roman" w:eastAsia="Times New Roman" w:hAnsi="Times New Roman" w:cs="Times New Roman"/>
                  <w:b w:val="0"/>
                  <w:i w:val="0"/>
                  <w:vanish w:val="0"/>
                  <w:color w:val="000000"/>
                  <w:sz w:val="24"/>
                  <w:u w:val="single"/>
                </w:rPr>
                <w:delText>Εθνική Στρατηγική για τις Ενεργητικές Πολιτικές Απασχόλησης</w:delText>
              </w:r>
            </w:del>
            <w:del w:id="5836" w:author="SFC2021" w:date="2025-12-22T16:11:21Z">
              <w:r>
                <w:rPr>
                  <w:rFonts w:ascii="Times New Roman" w:eastAsia="Times New Roman" w:hAnsi="Times New Roman" w:cs="Times New Roman"/>
                  <w:b w:val="0"/>
                  <w:i w:val="0"/>
                  <w:vanish w:val="0"/>
                  <w:color w:val="000000"/>
                  <w:sz w:val="24"/>
                </w:rPr>
                <w:delText xml:space="preserve"> (ΕΣ-ΕΠΑ) ενώ η υλοποίηση των ενεργειών δια βίου μάθησης θα ευθυγραμμίζεται με την προώθηση της διαφάνειας, της ποιότητας στην κατάρτιση και τη δημιουργία κινήτρων για εργαζόμενους, σύμφωνα με το </w:delText>
              </w:r>
            </w:del>
            <w:del w:id="5837" w:author="SFC2021" w:date="2025-12-22T16:11:21Z">
              <w:r>
                <w:rPr>
                  <w:rFonts w:ascii="Times New Roman" w:eastAsia="Times New Roman" w:hAnsi="Times New Roman" w:cs="Times New Roman"/>
                  <w:b w:val="0"/>
                  <w:i w:val="0"/>
                  <w:vanish w:val="0"/>
                  <w:color w:val="000000"/>
                  <w:sz w:val="24"/>
                  <w:u w:val="single"/>
                </w:rPr>
                <w:delText>Impact Assessment Report</w:delText>
              </w:r>
            </w:del>
            <w:del w:id="5838" w:author="SFC2021" w:date="2025-12-22T16:11:21Z">
              <w:r>
                <w:rPr>
                  <w:rFonts w:ascii="Times New Roman" w:eastAsia="Times New Roman" w:hAnsi="Times New Roman" w:cs="Times New Roman"/>
                  <w:b w:val="0"/>
                  <w:i w:val="0"/>
                  <w:vanish w:val="0"/>
                  <w:color w:val="000000"/>
                  <w:sz w:val="24"/>
                </w:rPr>
                <w:delText> της ΕΕ (10/12/2021).</w:delText>
              </w:r>
            </w:del>
          </w:p>
          <w:p w:rsidR="00A77B3E">
            <w:pPr>
              <w:spacing w:before="100" w:after="0"/>
              <w:jc w:val="start"/>
              <w:rPr>
                <w:del w:id="5839" w:author="SFC2021" w:date="2025-12-22T16:11:21Z"/>
                <w:rFonts w:ascii="Times New Roman" w:eastAsia="Times New Roman" w:hAnsi="Times New Roman" w:cs="Times New Roman"/>
                <w:b w:val="0"/>
                <w:i w:val="0"/>
                <w:vanish w:val="0"/>
                <w:color w:val="000000"/>
                <w:sz w:val="24"/>
              </w:rPr>
            </w:pPr>
            <w:del w:id="5840" w:author="SFC2021" w:date="2025-12-22T16:11:21Z">
              <w:r>
                <w:rPr>
                  <w:rFonts w:ascii="Times New Roman" w:eastAsia="Times New Roman" w:hAnsi="Times New Roman" w:cs="Times New Roman"/>
                  <w:b w:val="0"/>
                  <w:i w:val="0"/>
                  <w:vanish w:val="0"/>
                  <w:color w:val="000000"/>
                  <w:sz w:val="24"/>
                </w:rPr>
                <w:delText>Ο Στρατηγικός Άξονας 3 – Ανάπτυξη του εργατικού δυναμικού και της απασχολησιμότητάς του, της ΕΣ-ΕΠΑ, στοχεύει στην ανάπτυξη των γνώσεων και δεξιοτήτων του εργατικού δυναμικού, ώστε να αντιστοιχούνται κατά βέλτιστο τρόπο με τις ανάγκες της αγοράς εργασίας, συμβάλλοντας έτσι στην ενίσχυση της απασχόλησης και την αποδοτικότερη ενεργοποίηση και αξιοποίηση του δυναμικού αυτού. Σε εφαρμογή της Ευρωπαϊκής Στρατηγικής για τις Δεξιότητες και του νέου θεσμικού πλαισίου για την συνεχιζόμενη επαγγελματική κατάρτιση (Ν.4921/2022), κεντρική επιδίωξη αποτελεί η αναβάθμιση και αύξηση της προσφοράς ευέλικτης συνεχιζόμενης επαγγελματικής εκπαίδευσης και κατάρτισης, η ανάπτυξη, η ενεργοποίηση και η αντιστοίχιση των δεξιοτήτων και η υποστήριξη των ενηλίκων ώστε να διατηρήσουν και να αναπτύξουν τη μακροπρόθεσμη απασχολησιμότητά τους μέσω ευέλικτων διαδρομών αναβάθμισης των δεξιοτήτων.</w:delText>
              </w:r>
            </w:del>
          </w:p>
          <w:p w:rsidR="00A77B3E">
            <w:pPr>
              <w:spacing w:before="100" w:after="0"/>
              <w:jc w:val="start"/>
              <w:rPr>
                <w:del w:id="5841" w:author="SFC2021" w:date="2025-12-22T16:11:21Z"/>
                <w:rFonts w:ascii="Times New Roman" w:eastAsia="Times New Roman" w:hAnsi="Times New Roman" w:cs="Times New Roman"/>
                <w:b w:val="0"/>
                <w:i w:val="0"/>
                <w:vanish w:val="0"/>
                <w:color w:val="000000"/>
                <w:sz w:val="24"/>
              </w:rPr>
            </w:pPr>
            <w:del w:id="5842" w:author="SFC2021" w:date="2025-12-22T16:11:21Z">
              <w:r>
                <w:rPr>
                  <w:rFonts w:ascii="Times New Roman" w:eastAsia="Times New Roman" w:hAnsi="Times New Roman" w:cs="Times New Roman"/>
                  <w:b w:val="0"/>
                  <w:i w:val="0"/>
                  <w:vanish w:val="0"/>
                  <w:color w:val="000000"/>
                  <w:sz w:val="24"/>
                </w:rPr>
                <w:delText>Επιπλέον, ο Στρατηγικός Άξονας 4 – Αγορά Εργασίας χωρίς αποκλεισμούς της ΕΣ-ΕΠΑ έχει ως προτεραιότητά του τη δημιουργία μιας αγοράς εργασίας περισσότερο προσβάσιμης για τις κοινωνικές ομάδες που αντιμετωπίζουν ιδιαίτερους κοινωνικο-οικονομικούς περιορισμούς στην ισότιμη πρόσβαση και συμμετοχή τους στην αγορά εργασίας (π.χ. ΑμεΑ, μετανάστες, άτομα στο όριο της φτώχειας, Ρομά κ.α.), καθώς και για κατηγορίες εργαζομένων που χρειάζονται προσαρμογή σε μεταβαλλόμενες συνθήκες της αγοράς εργασίας για τη διατήρηση ή/και βελτίωση της απασχολησιμότητας και της θέσης τους στην αγορά εργασίας (όπως οι ηλικιωμένοι εργαζόμενοι, οι εργαζόμενοι που αντιμετωπίζουν εργασιακή επισφάλεια, κ.α). Συγκεκριμένα, προβλέπει πλαίσιο παρεμβάσεων και μέτρων για τη στήριξη των παραπάνω κοινωνικών ομάδων και της απασχόλησής τους, με στόχο την άρση εμποδίων πρόσβασής τους στην αγορά εργασίας ή επισφαλειών στην εργασία τους, καθώς και την ενίσχυση της συμμετοχής τους στην αγορά εργασίας. Κεντρικό στοιχείο στις παρεμβάσεις του συγκεκριμένου Στρατηγικού Άξονα είναι η προσέγγιση με βάση τα ιδιαίτερα χαρακτηριστικά και τις ανάγκες της κάθε επιμέρους ομάδας και η διαμόρφωση των κατάλληλων παρεμβάσεων με βάση τα χαρακτηριστικά και τις ανάγκες αυτές.</w:delText>
              </w:r>
            </w:del>
          </w:p>
          <w:p w:rsidR="00A77B3E">
            <w:pPr>
              <w:spacing w:before="100" w:after="0"/>
              <w:jc w:val="start"/>
              <w:rPr>
                <w:del w:id="584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44" w:author="SFC2021" w:date="2025-12-22T16:11:21Z"/>
                <w:rFonts w:ascii="Times New Roman" w:eastAsia="Times New Roman" w:hAnsi="Times New Roman" w:cs="Times New Roman"/>
                <w:b w:val="0"/>
                <w:i w:val="0"/>
                <w:vanish w:val="0"/>
                <w:color w:val="000000"/>
                <w:sz w:val="24"/>
              </w:rPr>
            </w:pPr>
            <w:del w:id="5845" w:author="SFC2021" w:date="2025-12-22T16:11:21Z">
              <w:r>
                <w:rPr>
                  <w:rFonts w:ascii="Times New Roman" w:eastAsia="Times New Roman" w:hAnsi="Times New Roman" w:cs="Times New Roman"/>
                  <w:b w:val="0"/>
                  <w:i w:val="0"/>
                  <w:vanish w:val="0"/>
                  <w:color w:val="000000"/>
                  <w:sz w:val="24"/>
                </w:rPr>
                <w:delText>Σε όλα τα προγράμματα κατάρτισης προβλέπονται διαδικασίες πιστοποίησης δεξιοτήτων, λαμβάνοντας επίσης υπόψη τη Σύσταση του Συμβουλίου (2012) 398/01, η δε πρόοδος ως προς την απόκτηση των δεξιοτήτων για τους ωφελούμενους των δράσεων, η οποία θα παρακολουθείται μέσω των Ατομικών Λογαριασμών Δεξιοτήτων, θα συμβάλλει στην κάλυψη της υστέρησης της χώρας όπως εντοπίζεται στο πλαίσιο μετρήσεων για τον Ευρωπαϊκό Δείκτη Δεξιοτήτων 2022 (European Skills Index- CEDEFOP).</w:delText>
              </w:r>
            </w:del>
          </w:p>
          <w:p w:rsidR="00A77B3E">
            <w:pPr>
              <w:spacing w:before="100" w:after="0"/>
              <w:jc w:val="start"/>
              <w:rPr>
                <w:del w:id="5846"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47" w:author="SFC2021" w:date="2025-12-22T16:11:21Z"/>
                <w:rFonts w:ascii="Times New Roman" w:eastAsia="Times New Roman" w:hAnsi="Times New Roman" w:cs="Times New Roman"/>
                <w:b w:val="0"/>
                <w:i w:val="0"/>
                <w:vanish w:val="0"/>
                <w:color w:val="000000"/>
                <w:sz w:val="24"/>
              </w:rPr>
            </w:pPr>
            <w:del w:id="5848" w:author="SFC2021" w:date="2025-12-22T16:11:21Z">
              <w:r>
                <w:rPr>
                  <w:rFonts w:ascii="Times New Roman" w:eastAsia="Times New Roman" w:hAnsi="Times New Roman" w:cs="Times New Roman"/>
                  <w:b w:val="0"/>
                  <w:i w:val="0"/>
                  <w:vanish w:val="0"/>
                  <w:color w:val="000000"/>
                  <w:sz w:val="24"/>
                </w:rPr>
                <w:delText>Ενδεικτικές Δράσεις :</w:delText>
              </w:r>
            </w:del>
          </w:p>
          <w:p w:rsidR="00A77B3E">
            <w:pPr>
              <w:spacing w:before="100" w:after="0"/>
              <w:jc w:val="start"/>
              <w:rPr>
                <w:del w:id="5849"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50" w:author="SFC2021" w:date="2025-12-22T16:11:21Z"/>
                <w:rFonts w:ascii="Times New Roman" w:eastAsia="Times New Roman" w:hAnsi="Times New Roman" w:cs="Times New Roman"/>
                <w:b w:val="0"/>
                <w:i w:val="0"/>
                <w:vanish w:val="0"/>
                <w:color w:val="000000"/>
                <w:sz w:val="24"/>
              </w:rPr>
            </w:pPr>
            <w:del w:id="5851" w:author="SFC2021" w:date="2025-12-22T16:11:21Z">
              <w:r>
                <w:rPr>
                  <w:rFonts w:ascii="Times New Roman" w:eastAsia="Times New Roman" w:hAnsi="Times New Roman" w:cs="Times New Roman"/>
                  <w:b/>
                  <w:bCs/>
                  <w:i w:val="0"/>
                  <w:vanish w:val="0"/>
                  <w:color w:val="000000"/>
                  <w:sz w:val="24"/>
                </w:rPr>
                <w:delText xml:space="preserve">1.Προγράμματα κατάρτισης και πιστοποίησης δεξιοτήτων </w:delText>
              </w:r>
            </w:del>
            <w:del w:id="5852" w:author="SFC2021" w:date="2025-12-22T16:11:21Z">
              <w:r>
                <w:rPr>
                  <w:rFonts w:ascii="Times New Roman" w:eastAsia="Times New Roman" w:hAnsi="Times New Roman" w:cs="Times New Roman"/>
                  <w:b w:val="0"/>
                  <w:i w:val="0"/>
                  <w:vanish w:val="0"/>
                  <w:color w:val="000000"/>
                  <w:sz w:val="24"/>
                </w:rPr>
                <w:delText>εργαζομένων σε επισφαλή θέση εργασίας (αναστολή/επίσχεση/εκ περιτροπής) ή σε πληττόμενους/πληγέντες τομείς από την πανδημία. Ενδεικτικά περιλαμβάνονται:</w:delText>
              </w:r>
            </w:del>
          </w:p>
          <w:p w:rsidR="00A77B3E">
            <w:pPr>
              <w:numPr>
                <w:ilvl w:val="0"/>
                <w:numId w:val="28"/>
              </w:numPr>
              <w:spacing w:before="100" w:after="0"/>
              <w:ind w:start="720" w:hanging="360"/>
              <w:jc w:val="start"/>
              <w:rPr>
                <w:del w:id="5853" w:author="SFC2021" w:date="2025-12-22T16:11:21Z"/>
                <w:rFonts w:ascii="Times New Roman" w:eastAsia="Times New Roman" w:hAnsi="Times New Roman" w:cs="Times New Roman"/>
                <w:b w:val="0"/>
                <w:i w:val="0"/>
                <w:vanish w:val="0"/>
                <w:color w:val="000000"/>
                <w:sz w:val="24"/>
              </w:rPr>
            </w:pPr>
            <w:del w:id="5854" w:author="SFC2021" w:date="2025-12-22T16:11:21Z">
              <w:r>
                <w:rPr>
                  <w:rFonts w:ascii="Times New Roman" w:eastAsia="Times New Roman" w:hAnsi="Times New Roman" w:cs="Times New Roman"/>
                  <w:b w:val="0"/>
                  <w:i w:val="0"/>
                  <w:vanish w:val="0"/>
                  <w:color w:val="000000"/>
                  <w:sz w:val="24"/>
                </w:rPr>
                <w:delText>Ενέργειες απόκτησης δεξιοτήτων στο πλαίσιο προσαρμογής τους στις νέες συνθήκες και για τη διατήρηση των θέσεων εργασίας.</w:delText>
              </w:r>
            </w:del>
          </w:p>
          <w:p w:rsidR="00A77B3E">
            <w:pPr>
              <w:numPr>
                <w:ilvl w:val="0"/>
                <w:numId w:val="28"/>
              </w:numPr>
              <w:spacing w:before="100" w:after="0"/>
              <w:ind w:start="720" w:hanging="360"/>
              <w:jc w:val="start"/>
              <w:rPr>
                <w:del w:id="5855" w:author="SFC2021" w:date="2025-12-22T16:11:21Z"/>
                <w:rFonts w:ascii="Times New Roman" w:eastAsia="Times New Roman" w:hAnsi="Times New Roman" w:cs="Times New Roman"/>
                <w:b w:val="0"/>
                <w:i w:val="0"/>
                <w:vanish w:val="0"/>
                <w:color w:val="000000"/>
                <w:sz w:val="24"/>
              </w:rPr>
            </w:pPr>
            <w:del w:id="5856" w:author="SFC2021" w:date="2025-12-22T16:11:21Z">
              <w:r>
                <w:rPr>
                  <w:rFonts w:ascii="Times New Roman" w:eastAsia="Times New Roman" w:hAnsi="Times New Roman" w:cs="Times New Roman"/>
                  <w:b w:val="0"/>
                  <w:i w:val="0"/>
                  <w:vanish w:val="0"/>
                  <w:color w:val="000000"/>
                  <w:sz w:val="24"/>
                </w:rPr>
                <w:delText>Δράσεις/υπηρεσίες συμβουλευτικής, καθοδήγησης και επαγγελματικού προσανατολισμού – επαναπροσανατολισμού για τη βελτίωση της ποιότητας των θέσεων εργασίας και την επαγγελματική εξέλιξη.</w:delText>
              </w:r>
            </w:del>
          </w:p>
          <w:p w:rsidR="00A77B3E">
            <w:pPr>
              <w:numPr>
                <w:ilvl w:val="0"/>
                <w:numId w:val="28"/>
              </w:numPr>
              <w:spacing w:before="100" w:after="0"/>
              <w:ind w:start="720" w:hanging="360"/>
              <w:jc w:val="start"/>
              <w:rPr>
                <w:del w:id="5857" w:author="SFC2021" w:date="2025-12-22T16:11:21Z"/>
                <w:rFonts w:ascii="Times New Roman" w:eastAsia="Times New Roman" w:hAnsi="Times New Roman" w:cs="Times New Roman"/>
                <w:b w:val="0"/>
                <w:i w:val="0"/>
                <w:vanish w:val="0"/>
                <w:color w:val="000000"/>
                <w:sz w:val="24"/>
              </w:rPr>
            </w:pPr>
            <w:del w:id="5858" w:author="SFC2021" w:date="2025-12-22T16:11:21Z">
              <w:r>
                <w:rPr>
                  <w:rFonts w:ascii="Times New Roman" w:eastAsia="Times New Roman" w:hAnsi="Times New Roman" w:cs="Times New Roman"/>
                  <w:b w:val="0"/>
                  <w:i w:val="0"/>
                  <w:vanish w:val="0"/>
                  <w:color w:val="000000"/>
                  <w:sz w:val="24"/>
                </w:rPr>
                <w:delText>Δράσεις ανάπτυξης νέων δεξιοτήτων και ανάδειξης Γαλάζιων Επαγγελμάτων.</w:delText>
              </w:r>
            </w:del>
          </w:p>
          <w:p w:rsidR="00A77B3E">
            <w:pPr>
              <w:spacing w:before="100" w:after="0"/>
              <w:jc w:val="start"/>
              <w:rPr>
                <w:del w:id="5859"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60" w:author="SFC2021" w:date="2025-12-22T16:11:21Z"/>
                <w:rFonts w:ascii="Times New Roman" w:eastAsia="Times New Roman" w:hAnsi="Times New Roman" w:cs="Times New Roman"/>
                <w:b w:val="0"/>
                <w:i w:val="0"/>
                <w:vanish w:val="0"/>
                <w:color w:val="000000"/>
                <w:sz w:val="24"/>
              </w:rPr>
            </w:pPr>
            <w:del w:id="5861" w:author="SFC2021" w:date="2025-12-22T16:11:21Z">
              <w:r>
                <w:rPr>
                  <w:rFonts w:ascii="Times New Roman" w:eastAsia="Times New Roman" w:hAnsi="Times New Roman" w:cs="Times New Roman"/>
                  <w:b/>
                  <w:bCs/>
                  <w:i w:val="0"/>
                  <w:vanish w:val="0"/>
                  <w:color w:val="000000"/>
                  <w:sz w:val="24"/>
                </w:rPr>
                <w:delText>2.Προγράμματα κατάρτισης αυτοαπασχολουμένων</w:delText>
              </w:r>
            </w:del>
            <w:del w:id="5862" w:author="SFC2021" w:date="2025-12-22T16:11:21Z">
              <w:r>
                <w:rPr>
                  <w:rFonts w:ascii="Times New Roman" w:eastAsia="Times New Roman" w:hAnsi="Times New Roman" w:cs="Times New Roman"/>
                  <w:b w:val="0"/>
                  <w:i w:val="0"/>
                  <w:vanish w:val="0"/>
                  <w:color w:val="000000"/>
                  <w:sz w:val="24"/>
                </w:rPr>
                <w:delText xml:space="preserve"> για την προσαρμογή τους στις νέες συνθήκες οργάνωσης της εργασίας (δράση κρατικής ενίσχυσης).</w:delText>
              </w:r>
            </w:del>
            <w:del w:id="5863" w:author="SFC2021" w:date="2025-12-22T16:11:21Z">
              <w:r>
                <w:rPr>
                  <w:rFonts w:ascii="Times New Roman" w:eastAsia="Times New Roman" w:hAnsi="Times New Roman" w:cs="Times New Roman"/>
                  <w:b w:val="0"/>
                  <w:i/>
                  <w:iCs/>
                  <w:vanish w:val="0"/>
                  <w:color w:val="000000"/>
                  <w:sz w:val="24"/>
                </w:rPr>
                <w:delText xml:space="preserve"> </w:delText>
              </w:r>
            </w:del>
            <w:del w:id="5864" w:author="SFC2021" w:date="2025-12-22T16:11:21Z">
              <w:r>
                <w:rPr>
                  <w:rFonts w:ascii="Times New Roman" w:eastAsia="Times New Roman" w:hAnsi="Times New Roman" w:cs="Times New Roman"/>
                  <w:b w:val="0"/>
                  <w:i w:val="0"/>
                  <w:vanish w:val="0"/>
                  <w:color w:val="000000"/>
                  <w:sz w:val="24"/>
                </w:rPr>
                <w:delText>Ενδεικτικά περιλαμβάνονται:</w:delText>
              </w:r>
            </w:del>
          </w:p>
          <w:p w:rsidR="00A77B3E">
            <w:pPr>
              <w:numPr>
                <w:ilvl w:val="0"/>
                <w:numId w:val="29"/>
              </w:numPr>
              <w:spacing w:before="100" w:after="0"/>
              <w:ind w:start="720" w:hanging="360"/>
              <w:jc w:val="start"/>
              <w:rPr>
                <w:del w:id="5865" w:author="SFC2021" w:date="2025-12-22T16:11:21Z"/>
                <w:rFonts w:ascii="Times New Roman" w:eastAsia="Times New Roman" w:hAnsi="Times New Roman" w:cs="Times New Roman"/>
                <w:b w:val="0"/>
                <w:i w:val="0"/>
                <w:vanish w:val="0"/>
                <w:color w:val="000000"/>
                <w:sz w:val="24"/>
              </w:rPr>
            </w:pPr>
            <w:del w:id="5866" w:author="SFC2021" w:date="2025-12-22T16:11:21Z">
              <w:r>
                <w:rPr>
                  <w:rFonts w:ascii="Times New Roman" w:eastAsia="Times New Roman" w:hAnsi="Times New Roman" w:cs="Times New Roman"/>
                  <w:b w:val="0"/>
                  <w:i w:val="0"/>
                  <w:vanish w:val="0"/>
                  <w:color w:val="000000"/>
                  <w:sz w:val="24"/>
                </w:rPr>
                <w:delText>Ενέργειες υποστήριξης και απόκτησης δεξιοτήτων για την αξιοποίηση της τηλεργασίας στο πλαίσιο προσαρμογής τους στις νέες συνθήκες.</w:delText>
              </w:r>
            </w:del>
          </w:p>
          <w:p w:rsidR="00A77B3E">
            <w:pPr>
              <w:numPr>
                <w:ilvl w:val="0"/>
                <w:numId w:val="29"/>
              </w:numPr>
              <w:spacing w:before="100" w:after="0"/>
              <w:ind w:start="720" w:hanging="360"/>
              <w:jc w:val="start"/>
              <w:rPr>
                <w:del w:id="5867" w:author="SFC2021" w:date="2025-12-22T16:11:21Z"/>
                <w:rFonts w:ascii="Times New Roman" w:eastAsia="Times New Roman" w:hAnsi="Times New Roman" w:cs="Times New Roman"/>
                <w:b w:val="0"/>
                <w:i w:val="0"/>
                <w:vanish w:val="0"/>
                <w:color w:val="000000"/>
                <w:sz w:val="24"/>
              </w:rPr>
            </w:pPr>
            <w:del w:id="5868" w:author="SFC2021" w:date="2025-12-22T16:11:21Z">
              <w:r>
                <w:rPr>
                  <w:rFonts w:ascii="Times New Roman" w:eastAsia="Times New Roman" w:hAnsi="Times New Roman" w:cs="Times New Roman"/>
                  <w:b w:val="0"/>
                  <w:i w:val="0"/>
                  <w:vanish w:val="0"/>
                  <w:color w:val="000000"/>
                  <w:sz w:val="24"/>
                </w:rPr>
                <w:delText>Ανάπτυξη πλατφόρμας/ηλεκτρονικού εκπαιδευτικού υλικού για την εξ αποστάσεως κατάρτιση σε κρίσιμες αναπτυξιακές ειδικότητες και θεματικά αντικείμενα.</w:delText>
              </w:r>
            </w:del>
          </w:p>
          <w:p w:rsidR="00A77B3E">
            <w:pPr>
              <w:spacing w:before="100" w:after="0"/>
              <w:jc w:val="start"/>
              <w:rPr>
                <w:del w:id="5869"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70" w:author="SFC2021" w:date="2025-12-22T16:11:21Z"/>
                <w:rFonts w:ascii="Times New Roman" w:eastAsia="Times New Roman" w:hAnsi="Times New Roman" w:cs="Times New Roman"/>
                <w:b w:val="0"/>
                <w:i w:val="0"/>
                <w:vanish w:val="0"/>
                <w:color w:val="000000"/>
                <w:sz w:val="24"/>
              </w:rPr>
            </w:pPr>
            <w:del w:id="5871" w:author="SFC2021" w:date="2025-12-22T16:11:21Z">
              <w:r>
                <w:rPr>
                  <w:rFonts w:ascii="Times New Roman" w:eastAsia="Times New Roman" w:hAnsi="Times New Roman" w:cs="Times New Roman"/>
                  <w:b/>
                  <w:bCs/>
                  <w:i w:val="0"/>
                  <w:vanish w:val="0"/>
                  <w:color w:val="000000"/>
                  <w:sz w:val="24"/>
                </w:rPr>
                <w:delText>3.Προγράμματα κατάρτισης εργαζομένων για την απόκτηση οριζόντιων δεξιοτήτων</w:delText>
              </w:r>
            </w:del>
            <w:del w:id="5872" w:author="SFC2021" w:date="2025-12-22T16:11:21Z">
              <w:r>
                <w:rPr>
                  <w:rFonts w:ascii="Times New Roman" w:eastAsia="Times New Roman" w:hAnsi="Times New Roman" w:cs="Times New Roman"/>
                  <w:b w:val="0"/>
                  <w:i/>
                  <w:iCs/>
                  <w:vanish w:val="0"/>
                  <w:color w:val="000000"/>
                  <w:sz w:val="24"/>
                </w:rPr>
                <w:delText xml:space="preserve"> </w:delText>
              </w:r>
            </w:del>
            <w:del w:id="5873" w:author="SFC2021" w:date="2025-12-22T16:11:21Z">
              <w:r>
                <w:rPr>
                  <w:rFonts w:ascii="Times New Roman" w:eastAsia="Times New Roman" w:hAnsi="Times New Roman" w:cs="Times New Roman"/>
                  <w:b w:val="0"/>
                  <w:i w:val="0"/>
                  <w:vanish w:val="0"/>
                  <w:color w:val="000000"/>
                  <w:sz w:val="24"/>
                </w:rPr>
                <w:delText>στο πλαίσιο διαχείρισης της αλλαγής:</w:delText>
              </w:r>
            </w:del>
          </w:p>
          <w:p w:rsidR="00A77B3E">
            <w:pPr>
              <w:numPr>
                <w:ilvl w:val="0"/>
                <w:numId w:val="30"/>
              </w:numPr>
              <w:spacing w:before="100" w:after="0"/>
              <w:ind w:start="720" w:hanging="360"/>
              <w:jc w:val="start"/>
              <w:rPr>
                <w:del w:id="5874" w:author="SFC2021" w:date="2025-12-22T16:11:21Z"/>
                <w:rFonts w:ascii="Times New Roman" w:eastAsia="Times New Roman" w:hAnsi="Times New Roman" w:cs="Times New Roman"/>
                <w:b w:val="0"/>
                <w:i w:val="0"/>
                <w:vanish w:val="0"/>
                <w:color w:val="000000"/>
                <w:sz w:val="24"/>
              </w:rPr>
            </w:pPr>
            <w:del w:id="5875" w:author="SFC2021" w:date="2025-12-22T16:11:21Z">
              <w:r>
                <w:rPr>
                  <w:rFonts w:ascii="Times New Roman" w:eastAsia="Times New Roman" w:hAnsi="Times New Roman" w:cs="Times New Roman"/>
                  <w:b w:val="0"/>
                  <w:i w:val="0"/>
                  <w:vanish w:val="0"/>
                  <w:color w:val="000000"/>
                  <w:sz w:val="24"/>
                </w:rPr>
                <w:delText>Δράσεις κατάρτισης εργαζομένων για την απόκτηση οριζόντιων δεξιοτήτων (οριζόντιες ψηφιακές δεξιότητες, θέματα σχετικά με το εθνικό σχέδιο για την Ενέργεια και το κλίμα στο πλαίσιο αντιμετώπισης της κλιματικής αλλαγής, ενσωμάτωση της περιβαλλοντικής διάστασης στην εργασία κλπ).</w:delText>
              </w:r>
            </w:del>
          </w:p>
          <w:p w:rsidR="00A77B3E">
            <w:pPr>
              <w:numPr>
                <w:ilvl w:val="0"/>
                <w:numId w:val="30"/>
              </w:numPr>
              <w:spacing w:before="100" w:after="0"/>
              <w:ind w:start="720" w:hanging="360"/>
              <w:jc w:val="start"/>
              <w:rPr>
                <w:del w:id="5876" w:author="SFC2021" w:date="2025-12-22T16:11:21Z"/>
                <w:rFonts w:ascii="Times New Roman" w:eastAsia="Times New Roman" w:hAnsi="Times New Roman" w:cs="Times New Roman"/>
                <w:b w:val="0"/>
                <w:i w:val="0"/>
                <w:vanish w:val="0"/>
                <w:color w:val="000000"/>
                <w:sz w:val="24"/>
              </w:rPr>
            </w:pPr>
            <w:del w:id="5877" w:author="SFC2021" w:date="2025-12-22T16:11:21Z">
              <w:r>
                <w:rPr>
                  <w:rFonts w:ascii="Times New Roman" w:eastAsia="Times New Roman" w:hAnsi="Times New Roman" w:cs="Times New Roman"/>
                  <w:b w:val="0"/>
                  <w:i w:val="0"/>
                  <w:vanish w:val="0"/>
                  <w:color w:val="000000"/>
                  <w:sz w:val="24"/>
                </w:rPr>
                <w:delText>Δράσεις κατάρτισης εργαζομένων μεγαλύτερης ηλικίας στο πλαίσιο της ενεργού γήρανσης λαμβάνοντας υπόψη την «Πράσινη Βίβλο σχετικά με τη Γήρανση: Προώθηση της αλληλεγγύης και της υπευθυνότητας μεταξύ των γενεών» και τις Κατευθυντήριες γραμμές για την ενεργό γήρανση.</w:delText>
              </w:r>
            </w:del>
          </w:p>
          <w:p w:rsidR="00A77B3E">
            <w:pPr>
              <w:numPr>
                <w:ilvl w:val="0"/>
                <w:numId w:val="30"/>
              </w:numPr>
              <w:spacing w:before="100" w:after="0"/>
              <w:ind w:start="720" w:hanging="360"/>
              <w:jc w:val="start"/>
              <w:rPr>
                <w:del w:id="5878" w:author="SFC2021" w:date="2025-12-22T16:11:21Z"/>
                <w:rFonts w:ascii="Times New Roman" w:eastAsia="Times New Roman" w:hAnsi="Times New Roman" w:cs="Times New Roman"/>
                <w:b w:val="0"/>
                <w:i w:val="0"/>
                <w:vanish w:val="0"/>
                <w:color w:val="000000"/>
                <w:sz w:val="24"/>
              </w:rPr>
            </w:pPr>
            <w:del w:id="5879" w:author="SFC2021" w:date="2025-12-22T16:11:21Z">
              <w:r>
                <w:rPr>
                  <w:rFonts w:ascii="Times New Roman" w:eastAsia="Times New Roman" w:hAnsi="Times New Roman" w:cs="Times New Roman"/>
                  <w:b w:val="0"/>
                  <w:i w:val="0"/>
                  <w:vanish w:val="0"/>
                  <w:color w:val="000000"/>
                  <w:sz w:val="24"/>
                </w:rPr>
                <w:delText>Ανάπτυξη εκπαιδευτικών εργαλείων και υλικού για την εξ αποστάσεως κατάρτιση εργαζομένων σε θεματικά αντικείμενα αιχμής.</w:delText>
              </w:r>
            </w:del>
          </w:p>
          <w:p w:rsidR="00A77B3E">
            <w:pPr>
              <w:spacing w:before="100" w:after="0"/>
              <w:jc w:val="start"/>
              <w:rPr>
                <w:del w:id="5880"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81" w:author="SFC2021" w:date="2025-12-22T16:11:21Z"/>
                <w:rFonts w:ascii="Times New Roman" w:eastAsia="Times New Roman" w:hAnsi="Times New Roman" w:cs="Times New Roman"/>
                <w:b w:val="0"/>
                <w:i w:val="0"/>
                <w:vanish w:val="0"/>
                <w:color w:val="000000"/>
                <w:sz w:val="24"/>
              </w:rPr>
            </w:pPr>
            <w:del w:id="5882" w:author="SFC2021" w:date="2025-12-22T16:11:21Z">
              <w:r>
                <w:rPr>
                  <w:rFonts w:ascii="Times New Roman" w:eastAsia="Times New Roman" w:hAnsi="Times New Roman" w:cs="Times New Roman"/>
                  <w:b/>
                  <w:bCs/>
                  <w:i w:val="0"/>
                  <w:vanish w:val="0"/>
                  <w:color w:val="000000"/>
                  <w:sz w:val="24"/>
                </w:rPr>
                <w:delText>4.Οριζόντια Μέτρα ενίσχυσης της Υγείας και Ασφάλειας στην Εργασία</w:delText>
              </w:r>
            </w:del>
            <w:del w:id="5883" w:author="SFC2021" w:date="2025-12-22T16:11:21Z">
              <w:r>
                <w:rPr>
                  <w:rFonts w:ascii="Times New Roman" w:eastAsia="Times New Roman" w:hAnsi="Times New Roman" w:cs="Times New Roman"/>
                  <w:b w:val="0"/>
                  <w:i w:val="0"/>
                  <w:vanish w:val="0"/>
                  <w:color w:val="000000"/>
                  <w:sz w:val="24"/>
                </w:rPr>
                <w:delText xml:space="preserve"> -Υποστήριξη των εργοδοτών και των εργαζομένων για τη λήψη μέτρων επαγγελματικής υγείας και ασφάλειας και αντιμετώπισης κινδύνων. Περιλαμβάνονται ενδεικτικά δράσεις όπως:</w:delText>
              </w:r>
            </w:del>
          </w:p>
          <w:p w:rsidR="00A77B3E">
            <w:pPr>
              <w:numPr>
                <w:ilvl w:val="0"/>
                <w:numId w:val="31"/>
              </w:numPr>
              <w:spacing w:before="100" w:after="0"/>
              <w:ind w:start="720" w:hanging="360"/>
              <w:jc w:val="start"/>
              <w:rPr>
                <w:del w:id="5884" w:author="SFC2021" w:date="2025-12-22T16:11:21Z"/>
                <w:rFonts w:ascii="Times New Roman" w:eastAsia="Times New Roman" w:hAnsi="Times New Roman" w:cs="Times New Roman"/>
                <w:b w:val="0"/>
                <w:i w:val="0"/>
                <w:vanish w:val="0"/>
                <w:color w:val="000000"/>
                <w:sz w:val="24"/>
              </w:rPr>
            </w:pPr>
            <w:del w:id="5885" w:author="SFC2021" w:date="2025-12-22T16:11:21Z">
              <w:r>
                <w:rPr>
                  <w:rFonts w:ascii="Times New Roman" w:eastAsia="Times New Roman" w:hAnsi="Times New Roman" w:cs="Times New Roman"/>
                  <w:b w:val="0"/>
                  <w:i w:val="0"/>
                  <w:vanish w:val="0"/>
                  <w:color w:val="000000"/>
                  <w:sz w:val="24"/>
                </w:rPr>
                <w:delText>Δράσεις στήριξης των εργοδοτών και εργαζομένων σε μέτρα επαγγελματικής ασφάλειας και υγείας (ΕΑΥ) για την αντιμετώπιση των επαγγελματικών κινδύνων που επιδεινώνονται από την πανδημία, όπως ψυχοκοινωνικοί και εργονομικοί κίνδυνοι.</w:delText>
              </w:r>
            </w:del>
          </w:p>
          <w:p w:rsidR="00A77B3E">
            <w:pPr>
              <w:numPr>
                <w:ilvl w:val="0"/>
                <w:numId w:val="31"/>
              </w:numPr>
              <w:spacing w:before="100" w:after="0"/>
              <w:ind w:start="720" w:hanging="360"/>
              <w:jc w:val="start"/>
              <w:rPr>
                <w:del w:id="5886" w:author="SFC2021" w:date="2025-12-22T16:11:21Z"/>
                <w:rFonts w:ascii="Times New Roman" w:eastAsia="Times New Roman" w:hAnsi="Times New Roman" w:cs="Times New Roman"/>
                <w:b w:val="0"/>
                <w:i w:val="0"/>
                <w:vanish w:val="0"/>
                <w:color w:val="000000"/>
                <w:sz w:val="24"/>
              </w:rPr>
            </w:pPr>
            <w:del w:id="5887" w:author="SFC2021" w:date="2025-12-22T16:11:21Z">
              <w:r>
                <w:rPr>
                  <w:rFonts w:ascii="Times New Roman" w:eastAsia="Times New Roman" w:hAnsi="Times New Roman" w:cs="Times New Roman"/>
                  <w:b w:val="0"/>
                  <w:i w:val="0"/>
                  <w:vanish w:val="0"/>
                  <w:color w:val="000000"/>
                  <w:sz w:val="24"/>
                </w:rPr>
                <w:delText>Δράσεις στήριξης των εργοδοτών και των εργαζομένων σε μέτρα επαγγελματικής ασφάλειας και υγείας (ΕΑΥ) για την αντιμετώπιση των επαγγελματικών κινδύνων που σχετίζονται με την ψηφιακή και την πράσινη μετάβαση.</w:delText>
              </w:r>
            </w:del>
          </w:p>
          <w:p w:rsidR="00A77B3E">
            <w:pPr>
              <w:numPr>
                <w:ilvl w:val="0"/>
                <w:numId w:val="31"/>
              </w:numPr>
              <w:spacing w:before="100" w:after="0"/>
              <w:ind w:start="720" w:hanging="360"/>
              <w:jc w:val="start"/>
              <w:rPr>
                <w:del w:id="5888" w:author="SFC2021" w:date="2025-12-22T16:11:21Z"/>
                <w:rFonts w:ascii="Times New Roman" w:eastAsia="Times New Roman" w:hAnsi="Times New Roman" w:cs="Times New Roman"/>
                <w:b w:val="0"/>
                <w:i w:val="0"/>
                <w:vanish w:val="0"/>
                <w:color w:val="000000"/>
                <w:sz w:val="24"/>
              </w:rPr>
            </w:pPr>
            <w:del w:id="5889" w:author="SFC2021" w:date="2025-12-22T16:11:21Z">
              <w:r>
                <w:rPr>
                  <w:rFonts w:ascii="Times New Roman" w:eastAsia="Times New Roman" w:hAnsi="Times New Roman" w:cs="Times New Roman"/>
                  <w:b w:val="0"/>
                  <w:i w:val="0"/>
                  <w:vanish w:val="0"/>
                  <w:color w:val="000000"/>
                  <w:sz w:val="24"/>
                </w:rPr>
                <w:delText>Δράσεις βελτίωσης της απασχόλησης των ατόμων με αναπηρίες στην αγορά εργασίας (διευθέτηση, προσαρμογή του χώρου εργασίας, για υποστήριζόμενη εργασία κλπ) καθώς και η υγεία και η ασφάλειά τους στην εργασία.</w:delText>
              </w:r>
            </w:del>
          </w:p>
          <w:p w:rsidR="00A77B3E">
            <w:pPr>
              <w:spacing w:before="100" w:after="0"/>
              <w:jc w:val="start"/>
              <w:rPr>
                <w:del w:id="5890"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91" w:author="SFC2021" w:date="2025-12-22T16:11:21Z"/>
                <w:rFonts w:ascii="Times New Roman" w:eastAsia="Times New Roman" w:hAnsi="Times New Roman" w:cs="Times New Roman"/>
                <w:b w:val="0"/>
                <w:i w:val="0"/>
                <w:vanish w:val="0"/>
                <w:color w:val="000000"/>
                <w:sz w:val="24"/>
              </w:rPr>
            </w:pPr>
            <w:del w:id="5892" w:author="SFC2021" w:date="2025-12-22T16:11:21Z">
              <w:r>
                <w:rPr>
                  <w:rFonts w:ascii="Times New Roman" w:eastAsia="Times New Roman" w:hAnsi="Times New Roman" w:cs="Times New Roman"/>
                  <w:b w:val="0"/>
                  <w:i w:val="0"/>
                  <w:vanish w:val="0"/>
                  <w:color w:val="000000"/>
                  <w:sz w:val="24"/>
                </w:rPr>
                <w:delText>Επιπλέον, στο πλαίσιο του ΕΣ δύναται να ενταχθούν δράσεις για την αντιμετώπιση κρίσεων που προκαλούν αρνητικές συνέπειες σε οικονομικό, κοινωνικό και περιβαλλοντικό επίπεδο, (όπως φυσικές καταστροφές, λ.χ. οι πυρκαγιές στη Βόρεια Εύβοια, η πανδημία COVID-19), οι οποίες προκαλούν σοβαρή διατάραξη της αναπτυξιακής πορείας, της χωρικής συνοχής και του επιπέδου διαβίωσης των κατοίκων. Στο πλαίσιο αυτό θα διερευνηθεί η δυνατότητα συμβολής με πόρους και στοχευμένες δράσεις, βάσει των κανονισμών επιλεξιμότητας των ΕΔΕΤ. Για την περίπτωση της Βόρειας Εύβοιας θα διερευνηθεί η δυνατότητα συμβολής του Προγράμματος στο Στρατηγικό Σχέδιο/ΟΧΕ «Ανασυγκρότηση της Βόρειας Εύβοιας» που σχεδιάζεται για την πληγείσα χωρική ενότητα.</w:delText>
              </w:r>
            </w:del>
          </w:p>
          <w:p w:rsidR="00A77B3E">
            <w:pPr>
              <w:spacing w:before="100" w:after="0"/>
              <w:jc w:val="start"/>
              <w:rPr>
                <w:del w:id="589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94" w:author="SFC2021" w:date="2025-12-22T16:11:21Z"/>
                <w:rFonts w:ascii="Times New Roman" w:eastAsia="Times New Roman" w:hAnsi="Times New Roman" w:cs="Times New Roman"/>
                <w:b w:val="0"/>
                <w:i w:val="0"/>
                <w:vanish w:val="0"/>
                <w:color w:val="000000"/>
                <w:sz w:val="24"/>
              </w:rPr>
            </w:pPr>
            <w:del w:id="5895" w:author="SFC2021" w:date="2025-12-22T16:11:21Z">
              <w:r>
                <w:rPr>
                  <w:rFonts w:ascii="Times New Roman" w:eastAsia="Times New Roman" w:hAnsi="Times New Roman" w:cs="Times New Roman"/>
                  <w:b w:val="0"/>
                  <w:i w:val="0"/>
                  <w:vanish w:val="0"/>
                  <w:color w:val="000000"/>
                  <w:sz w:val="24"/>
                </w:rPr>
                <w:delText>Το ΤΑΑ δίνει ιδιαίτερη έμφαση σε καταρτίσεις μεγάλης κλίμακας και στην επιχορήγηση προσλήψεων, σύμφωνα με τη σύσταση του EASE αναφορικά με το σχεδιασμό αποτελεσματικών πολιτικών απασχόλησης και την επένδυση σε μεγάλο βαθμό στη ΔΥΠΑ, μεταξύ άλλων μέσω έκτακτου προσωπικού εργασιακών συμβούλων. Το ΠΑΔΚΣ θα επεκταθεί πέραν του ΤΑΑ και θα αναπτύξει ολοκληρωμένες παρεμβάσεις σε τομείς όπως η ενεργός γήρανση, η κοινωνική επιχειρηματικότητα καθώς και πιο εξατομικευμένες προσεγγίσεις και δράσεις κατάρτισης, με έμφαση σε άτομα με αναπηρία και άλλες ευάλωτες ομάδες. Οι δράσεις του ΠΑΔΚΣ θα εφαρμόσουν ακριβέστερη στόχευση με έμφαση σε συγκεκριμένες ομάδες ατόμων, όπως ο πληθυσμός που έχει τη μεγαλύτερη ανάγκη στήριξης, η απασχόληση για τις γυναίκες και τα ευάλωτα άτομα (συμπεριλαμβανομένων των μεταναστών) ή σε ειδικούς τομείς.</w:delText>
              </w:r>
            </w:del>
          </w:p>
          <w:p w:rsidR="00A77B3E">
            <w:pPr>
              <w:spacing w:before="100" w:after="0"/>
              <w:jc w:val="start"/>
              <w:rPr>
                <w:del w:id="5896" w:author="SFC2021" w:date="2025-12-22T16:11:21Z"/>
                <w:rFonts w:ascii="Times New Roman" w:eastAsia="Times New Roman" w:hAnsi="Times New Roman" w:cs="Times New Roman"/>
                <w:b w:val="0"/>
                <w:i w:val="0"/>
                <w:vanish w:val="0"/>
                <w:color w:val="000000"/>
                <w:sz w:val="24"/>
              </w:rPr>
            </w:pPr>
          </w:p>
          <w:p w:rsidR="00A77B3E">
            <w:pPr>
              <w:spacing w:before="100" w:after="0"/>
              <w:jc w:val="start"/>
              <w:rPr>
                <w:del w:id="5897" w:author="SFC2021" w:date="2025-12-22T16:11:21Z"/>
                <w:rFonts w:ascii="Times New Roman" w:eastAsia="Times New Roman" w:hAnsi="Times New Roman" w:cs="Times New Roman"/>
                <w:b w:val="0"/>
                <w:i w:val="0"/>
                <w:vanish w:val="0"/>
                <w:color w:val="000000"/>
                <w:sz w:val="24"/>
              </w:rPr>
            </w:pPr>
            <w:del w:id="5898" w:author="SFC2021" w:date="2025-12-22T16:11:21Z">
              <w:r>
                <w:rPr>
                  <w:rFonts w:ascii="Times New Roman" w:eastAsia="Times New Roman" w:hAnsi="Times New Roman" w:cs="Times New Roman"/>
                  <w:b w:val="0"/>
                  <w:i/>
                  <w:iCs/>
                  <w:vanish w:val="0"/>
                  <w:color w:val="000000"/>
                  <w:sz w:val="24"/>
                </w:rPr>
                <w:delText>Οι δράσεις έχουν εκτιμηθεί ότι συμμορφώνονται με την Αρχή DNSH σύμφωνα με το προοίμιο 10 του ΚΚΔ 2021/1060.</w:delText>
              </w:r>
            </w:del>
          </w:p>
          <w:p w:rsidR="00A77B3E">
            <w:pPr>
              <w:spacing w:before="100" w:after="0"/>
              <w:jc w:val="start"/>
              <w:rPr>
                <w:del w:id="5899"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0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0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del w:id="5902" w:author="SFC2021" w:date="2025-12-22T16:11:21Z"/>
          <w:rFonts w:ascii="Times New Roman" w:eastAsia="Times New Roman" w:hAnsi="Times New Roman" w:cs="Times New Roman"/>
          <w:b w:val="0"/>
          <w:i w:val="0"/>
          <w:vanish w:val="0"/>
          <w:color w:val="000000"/>
          <w:sz w:val="24"/>
        </w:rPr>
      </w:pPr>
      <w:del w:id="5903" w:author="SFC2021" w:date="2025-12-22T16:11:21Z">
        <w:r>
          <w:rPr>
            <w:rFonts w:ascii="Times New Roman" w:eastAsia="Times New Roman" w:hAnsi="Times New Roman" w:cs="Times New Roman"/>
            <w:b w:val="0"/>
            <w:i w:val="0"/>
            <w:vanish w:val="0"/>
            <w:color w:val="000000"/>
            <w:sz w:val="24"/>
          </w:rPr>
          <w:delText>Βασικές ομάδες-στόχοι — άρθρο 22 παράγραφος 3 στοιχείο δ) σημείο iii) του ΚΚΔ:</w:delText>
        </w:r>
      </w:del>
    </w:p>
    <w:p w:rsidR="00A77B3E">
      <w:pPr>
        <w:spacing w:before="100" w:after="0"/>
        <w:jc w:val="start"/>
        <w:rPr>
          <w:del w:id="590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90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06" w:author="SFC2021" w:date="2025-12-22T16:11:21Z"/>
                <w:rFonts w:ascii="Times New Roman" w:eastAsia="Times New Roman" w:hAnsi="Times New Roman" w:cs="Times New Roman"/>
                <w:b w:val="0"/>
                <w:i w:val="0"/>
                <w:vanish w:val="0"/>
                <w:color w:val="000000"/>
                <w:sz w:val="0"/>
              </w:rPr>
            </w:pPr>
          </w:p>
          <w:p w:rsidR="00A77B3E">
            <w:pPr>
              <w:numPr>
                <w:ilvl w:val="0"/>
                <w:numId w:val="32"/>
              </w:numPr>
              <w:spacing w:before="100" w:after="0"/>
              <w:ind w:start="720" w:hanging="360"/>
              <w:jc w:val="start"/>
              <w:rPr>
                <w:del w:id="5907" w:author="SFC2021" w:date="2025-12-22T16:11:21Z"/>
                <w:rFonts w:ascii="Times New Roman" w:eastAsia="Times New Roman" w:hAnsi="Times New Roman" w:cs="Times New Roman"/>
                <w:b w:val="0"/>
                <w:i w:val="0"/>
                <w:vanish w:val="0"/>
                <w:color w:val="000000"/>
                <w:sz w:val="24"/>
              </w:rPr>
            </w:pPr>
            <w:del w:id="5908" w:author="SFC2021" w:date="2025-12-22T16:11:21Z">
              <w:r>
                <w:rPr>
                  <w:rFonts w:ascii="Times New Roman" w:eastAsia="Times New Roman" w:hAnsi="Times New Roman" w:cs="Times New Roman"/>
                  <w:b w:val="0"/>
                  <w:i w:val="0"/>
                  <w:vanish w:val="0"/>
                  <w:color w:val="000000"/>
                  <w:sz w:val="24"/>
                </w:rPr>
                <w:delText>Εργαζόμενοι οι οποίοι επαπειλούνται με την απώλεια της θέσης εργασίας τους (εκ περιτροπής, επίσχεση, διαθεσιμότητα, συμβάσεις ορισμένου χρόνου, κλπ).</w:delText>
              </w:r>
            </w:del>
          </w:p>
          <w:p w:rsidR="00A77B3E">
            <w:pPr>
              <w:numPr>
                <w:ilvl w:val="0"/>
                <w:numId w:val="32"/>
              </w:numPr>
              <w:spacing w:before="100" w:after="0"/>
              <w:ind w:start="720" w:hanging="360"/>
              <w:jc w:val="start"/>
              <w:rPr>
                <w:del w:id="5909" w:author="SFC2021" w:date="2025-12-22T16:11:21Z"/>
                <w:rFonts w:ascii="Times New Roman" w:eastAsia="Times New Roman" w:hAnsi="Times New Roman" w:cs="Times New Roman"/>
                <w:b w:val="0"/>
                <w:i w:val="0"/>
                <w:vanish w:val="0"/>
                <w:color w:val="000000"/>
                <w:sz w:val="24"/>
              </w:rPr>
            </w:pPr>
            <w:del w:id="5910" w:author="SFC2021" w:date="2025-12-22T16:11:21Z">
              <w:r>
                <w:rPr>
                  <w:rFonts w:ascii="Times New Roman" w:eastAsia="Times New Roman" w:hAnsi="Times New Roman" w:cs="Times New Roman"/>
                  <w:b w:val="0"/>
                  <w:i w:val="0"/>
                  <w:vanish w:val="0"/>
                  <w:color w:val="000000"/>
                  <w:sz w:val="24"/>
                </w:rPr>
                <w:delText xml:space="preserve">Εργαζόμενοι που απαιτείται να αποκτήσουν οριζόντιες επαγγελματικές δεξιότητες για την προσαρμογή τους στην τεχνολογική αλλαγή. </w:delText>
              </w:r>
            </w:del>
          </w:p>
          <w:p w:rsidR="00A77B3E">
            <w:pPr>
              <w:numPr>
                <w:ilvl w:val="0"/>
                <w:numId w:val="32"/>
              </w:numPr>
              <w:spacing w:before="100" w:after="0"/>
              <w:ind w:start="720" w:hanging="360"/>
              <w:jc w:val="start"/>
              <w:rPr>
                <w:del w:id="5911" w:author="SFC2021" w:date="2025-12-22T16:11:21Z"/>
                <w:rFonts w:ascii="Times New Roman" w:eastAsia="Times New Roman" w:hAnsi="Times New Roman" w:cs="Times New Roman"/>
                <w:b w:val="0"/>
                <w:i w:val="0"/>
                <w:vanish w:val="0"/>
                <w:color w:val="000000"/>
                <w:sz w:val="24"/>
              </w:rPr>
            </w:pPr>
            <w:del w:id="5912" w:author="SFC2021" w:date="2025-12-22T16:11:21Z">
              <w:r>
                <w:rPr>
                  <w:rFonts w:ascii="Times New Roman" w:eastAsia="Times New Roman" w:hAnsi="Times New Roman" w:cs="Times New Roman"/>
                  <w:b w:val="0"/>
                  <w:i w:val="0"/>
                  <w:vanish w:val="0"/>
                  <w:color w:val="000000"/>
                  <w:sz w:val="24"/>
                </w:rPr>
                <w:delText>Εργαζόμενοι σε τομείς/κλάδους που επλήγησαν από τις επιπτώσεις της πανδημίας (πχ τουρισμός, εστίαση, κλπ).</w:delText>
              </w:r>
            </w:del>
          </w:p>
          <w:p w:rsidR="00A77B3E">
            <w:pPr>
              <w:numPr>
                <w:ilvl w:val="0"/>
                <w:numId w:val="32"/>
              </w:numPr>
              <w:spacing w:before="100" w:after="0"/>
              <w:ind w:start="720" w:hanging="360"/>
              <w:jc w:val="start"/>
              <w:rPr>
                <w:del w:id="5913" w:author="SFC2021" w:date="2025-12-22T16:11:21Z"/>
                <w:rFonts w:ascii="Times New Roman" w:eastAsia="Times New Roman" w:hAnsi="Times New Roman" w:cs="Times New Roman"/>
                <w:b w:val="0"/>
                <w:i w:val="0"/>
                <w:vanish w:val="0"/>
                <w:color w:val="000000"/>
                <w:sz w:val="24"/>
              </w:rPr>
            </w:pPr>
            <w:del w:id="5914" w:author="SFC2021" w:date="2025-12-22T16:11:21Z">
              <w:r>
                <w:rPr>
                  <w:rFonts w:ascii="Times New Roman" w:eastAsia="Times New Roman" w:hAnsi="Times New Roman" w:cs="Times New Roman"/>
                  <w:b w:val="0"/>
                  <w:i w:val="0"/>
                  <w:vanish w:val="0"/>
                  <w:color w:val="000000"/>
                  <w:sz w:val="24"/>
                </w:rPr>
                <w:delText>Αυτοαπασχολούμενοι</w:delText>
              </w:r>
            </w:del>
          </w:p>
          <w:p w:rsidR="00A77B3E">
            <w:pPr>
              <w:numPr>
                <w:ilvl w:val="0"/>
                <w:numId w:val="32"/>
              </w:numPr>
              <w:spacing w:before="100" w:after="0"/>
              <w:ind w:start="720" w:hanging="360"/>
              <w:jc w:val="start"/>
              <w:rPr>
                <w:del w:id="5915" w:author="SFC2021" w:date="2025-12-22T16:11:21Z"/>
                <w:rFonts w:ascii="Times New Roman" w:eastAsia="Times New Roman" w:hAnsi="Times New Roman" w:cs="Times New Roman"/>
                <w:b w:val="0"/>
                <w:i w:val="0"/>
                <w:vanish w:val="0"/>
                <w:color w:val="000000"/>
                <w:sz w:val="24"/>
              </w:rPr>
            </w:pPr>
            <w:del w:id="5916" w:author="SFC2021" w:date="2025-12-22T16:11:21Z">
              <w:r>
                <w:rPr>
                  <w:rFonts w:ascii="Times New Roman" w:eastAsia="Times New Roman" w:hAnsi="Times New Roman" w:cs="Times New Roman"/>
                  <w:b w:val="0"/>
                  <w:i w:val="0"/>
                  <w:vanish w:val="0"/>
                  <w:color w:val="000000"/>
                  <w:sz w:val="24"/>
                </w:rPr>
                <w:delText>Εργαζόμενοι σε δυσμενή/επισφαλή θέση σε περιοχές που υπέστησαν φυσικές καταστροφές.</w:delText>
              </w:r>
            </w:del>
          </w:p>
          <w:p w:rsidR="00A77B3E">
            <w:pPr>
              <w:spacing w:before="100" w:after="0"/>
              <w:jc w:val="start"/>
              <w:rPr>
                <w:del w:id="5917"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1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19"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del w:id="5920" w:author="SFC2021" w:date="2025-12-22T16:11:21Z"/>
          <w:rFonts w:ascii="Times New Roman" w:eastAsia="Times New Roman" w:hAnsi="Times New Roman" w:cs="Times New Roman"/>
          <w:b w:val="0"/>
          <w:i w:val="0"/>
          <w:vanish w:val="0"/>
          <w:color w:val="000000"/>
          <w:sz w:val="24"/>
        </w:rPr>
      </w:pPr>
      <w:del w:id="5921" w:author="SFC2021" w:date="2025-12-22T16:11:21Z">
        <w:r>
          <w:rPr>
            <w:rFonts w:ascii="Times New Roman" w:eastAsia="Times New Roman" w:hAnsi="Times New Roman" w:cs="Times New Roman"/>
            <w:b w:val="0"/>
            <w:i w:val="0"/>
            <w:vanish w:val="0"/>
            <w:color w:val="000000"/>
            <w:sz w:val="24"/>
          </w:rPr>
          <w:delTex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delText>
        </w:r>
      </w:del>
    </w:p>
    <w:p w:rsidR="00A77B3E">
      <w:pPr>
        <w:spacing w:before="100" w:after="0"/>
        <w:jc w:val="start"/>
        <w:rPr>
          <w:del w:id="592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92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24"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925" w:author="SFC2021" w:date="2025-12-22T16:11:21Z"/>
                <w:rFonts w:ascii="Times New Roman" w:eastAsia="Times New Roman" w:hAnsi="Times New Roman" w:cs="Times New Roman"/>
                <w:b w:val="0"/>
                <w:i w:val="0"/>
                <w:vanish w:val="0"/>
                <w:color w:val="000000"/>
                <w:sz w:val="24"/>
              </w:rPr>
            </w:pPr>
            <w:del w:id="5926" w:author="SFC2021" w:date="2025-12-22T16:11:21Z">
              <w:r>
                <w:rPr>
                  <w:rFonts w:ascii="Times New Roman" w:eastAsia="Times New Roman" w:hAnsi="Times New Roman" w:cs="Times New Roman"/>
                  <w:b w:val="0"/>
                  <w:i w:val="0"/>
                  <w:vanish w:val="0"/>
                  <w:color w:val="000000"/>
                  <w:sz w:val="24"/>
                </w:rPr>
                <w:delTex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delText>
              </w:r>
            </w:del>
          </w:p>
          <w:p w:rsidR="00A77B3E">
            <w:pPr>
              <w:spacing w:before="100" w:after="0"/>
              <w:jc w:val="start"/>
              <w:rPr>
                <w:del w:id="5927" w:author="SFC2021" w:date="2025-12-22T16:11:21Z"/>
                <w:rFonts w:ascii="Times New Roman" w:eastAsia="Times New Roman" w:hAnsi="Times New Roman" w:cs="Times New Roman"/>
                <w:b w:val="0"/>
                <w:i w:val="0"/>
                <w:vanish w:val="0"/>
                <w:color w:val="000000"/>
                <w:sz w:val="24"/>
              </w:rPr>
            </w:pPr>
            <w:del w:id="5928" w:author="SFC2021" w:date="2025-12-22T16:11:21Z">
              <w:r>
                <w:rPr>
                  <w:rFonts w:ascii="Times New Roman" w:eastAsia="Times New Roman" w:hAnsi="Times New Roman" w:cs="Times New Roman"/>
                  <w:b w:val="0"/>
                  <w:i w:val="0"/>
                  <w:vanish w:val="0"/>
                  <w:color w:val="000000"/>
                  <w:sz w:val="24"/>
                </w:rPr>
                <w:delText>Επιπλέον, όσον αφορά τις γυναίκες σε όλα τα προγράμματα που θα υλοποιηθούν θα τηρηθεί ένα αυξανόμενο ποσοστό συμμετοχής σε αυτά.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delText>
              </w:r>
            </w:del>
          </w:p>
          <w:p w:rsidR="00A77B3E">
            <w:pPr>
              <w:spacing w:before="100" w:after="0"/>
              <w:jc w:val="start"/>
              <w:rPr>
                <w:del w:id="5929" w:author="SFC2021" w:date="2025-12-22T16:11:21Z"/>
                <w:rFonts w:ascii="Times New Roman" w:eastAsia="Times New Roman" w:hAnsi="Times New Roman" w:cs="Times New Roman"/>
                <w:b w:val="0"/>
                <w:i w:val="0"/>
                <w:vanish w:val="0"/>
                <w:color w:val="000000"/>
                <w:sz w:val="24"/>
              </w:rPr>
            </w:pPr>
            <w:del w:id="5930" w:author="SFC2021" w:date="2025-12-22T16:11:21Z">
              <w:r>
                <w:rPr>
                  <w:rFonts w:ascii="Times New Roman" w:eastAsia="Times New Roman" w:hAnsi="Times New Roman" w:cs="Times New Roman"/>
                  <w:b w:val="0"/>
                  <w:i w:val="0"/>
                  <w:vanish w:val="0"/>
                  <w:color w:val="000000"/>
                  <w:sz w:val="24"/>
                </w:rPr>
                <w:delText xml:space="preserve">Όσον αφορά στα άτομα με αναπηρία, πέραν των εξειδικευμένων δράσεων αποκλειστικά για αυτά, σε όλες τις προσκλήσεις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delText>
              </w:r>
            </w:del>
          </w:p>
          <w:p w:rsidR="00A77B3E">
            <w:pPr>
              <w:spacing w:before="100" w:after="0"/>
              <w:jc w:val="start"/>
              <w:rPr>
                <w:del w:id="5931" w:author="SFC2021" w:date="2025-12-22T16:11:21Z"/>
                <w:rFonts w:ascii="Times New Roman" w:eastAsia="Times New Roman" w:hAnsi="Times New Roman" w:cs="Times New Roman"/>
                <w:b w:val="0"/>
                <w:i w:val="0"/>
                <w:vanish w:val="0"/>
                <w:color w:val="000000"/>
                <w:sz w:val="24"/>
              </w:rPr>
            </w:pPr>
            <w:del w:id="5932" w:author="SFC2021" w:date="2025-12-22T16:11:21Z">
              <w:r>
                <w:rPr>
                  <w:rFonts w:ascii="Times New Roman" w:eastAsia="Times New Roman" w:hAnsi="Times New Roman" w:cs="Times New Roman"/>
                  <w:b w:val="0"/>
                  <w:i w:val="0"/>
                  <w:vanish w:val="0"/>
                  <w:color w:val="000000"/>
                  <w:sz w:val="24"/>
                </w:rPr>
                <w:delText xml:space="preserve">Σε κάθε περίπτωση σε όλα τα έργα προάγεται η ισότιμη συμμετοχή όλων των ομάδων πληθυσμού. </w:delText>
              </w:r>
            </w:del>
          </w:p>
          <w:p w:rsidR="00A77B3E">
            <w:pPr>
              <w:spacing w:before="100" w:after="0"/>
              <w:jc w:val="start"/>
              <w:rPr>
                <w:del w:id="5933"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3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35"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del w:id="5936" w:author="SFC2021" w:date="2025-12-22T16:11:21Z"/>
          <w:rFonts w:ascii="Times New Roman" w:eastAsia="Times New Roman" w:hAnsi="Times New Roman" w:cs="Times New Roman"/>
          <w:b w:val="0"/>
          <w:i w:val="0"/>
          <w:vanish w:val="0"/>
          <w:color w:val="000000"/>
          <w:sz w:val="24"/>
        </w:rPr>
      </w:pPr>
      <w:del w:id="5937" w:author="SFC2021" w:date="2025-12-22T16:11:21Z">
        <w:r>
          <w:rPr>
            <w:rFonts w:ascii="Times New Roman" w:eastAsia="Times New Roman" w:hAnsi="Times New Roman" w:cs="Times New Roman"/>
            <w:b w:val="0"/>
            <w:i w:val="0"/>
            <w:vanish w:val="0"/>
            <w:color w:val="000000"/>
            <w:sz w:val="24"/>
          </w:rPr>
          <w:delTex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delText>
        </w:r>
      </w:del>
    </w:p>
    <w:p w:rsidR="00A77B3E">
      <w:pPr>
        <w:spacing w:before="100" w:after="0"/>
        <w:jc w:val="start"/>
        <w:rPr>
          <w:del w:id="593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939"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40"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941" w:author="SFC2021" w:date="2025-12-22T16:11:21Z"/>
                <w:rFonts w:ascii="Times New Roman" w:eastAsia="Times New Roman" w:hAnsi="Times New Roman" w:cs="Times New Roman"/>
                <w:b w:val="0"/>
                <w:i w:val="0"/>
                <w:vanish w:val="0"/>
                <w:color w:val="000000"/>
                <w:sz w:val="24"/>
              </w:rPr>
            </w:pPr>
            <w:del w:id="5942" w:author="SFC2021" w:date="2025-12-22T16:11:21Z">
              <w:r>
                <w:rPr>
                  <w:rFonts w:ascii="Times New Roman" w:eastAsia="Times New Roman" w:hAnsi="Times New Roman" w:cs="Times New Roman"/>
                  <w:b w:val="0"/>
                  <w:i w:val="0"/>
                  <w:vanish w:val="0"/>
                  <w:color w:val="000000"/>
                  <w:sz w:val="24"/>
                </w:rPr>
                <w:delText>Δεν έχει εφαρμογή</w:delText>
              </w:r>
            </w:del>
          </w:p>
          <w:p w:rsidR="00A77B3E">
            <w:pPr>
              <w:spacing w:before="100" w:after="0"/>
              <w:jc w:val="start"/>
              <w:rPr>
                <w:del w:id="5943"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4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45"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del w:id="5946" w:author="SFC2021" w:date="2025-12-22T16:11:21Z"/>
          <w:rFonts w:ascii="Times New Roman" w:eastAsia="Times New Roman" w:hAnsi="Times New Roman" w:cs="Times New Roman"/>
          <w:b w:val="0"/>
          <w:i w:val="0"/>
          <w:vanish w:val="0"/>
          <w:color w:val="000000"/>
          <w:sz w:val="24"/>
        </w:rPr>
      </w:pPr>
      <w:del w:id="5947" w:author="SFC2021" w:date="2025-12-22T16:11:21Z">
        <w:r>
          <w:rPr>
            <w:rFonts w:ascii="Times New Roman" w:eastAsia="Times New Roman" w:hAnsi="Times New Roman" w:cs="Times New Roman"/>
            <w:b w:val="0"/>
            <w:i w:val="0"/>
            <w:vanish w:val="0"/>
            <w:color w:val="000000"/>
            <w:sz w:val="24"/>
          </w:rPr>
          <w:delText>Διαπεριφερειακές, διασυνοριακές και διακρατικές δράσεις — άρθρο 22 παράγραφος 3 στοιχείο δ) σημείο vi) του ΚΚΔ</w:delText>
        </w:r>
      </w:del>
    </w:p>
    <w:p w:rsidR="00A77B3E">
      <w:pPr>
        <w:spacing w:before="100" w:after="0"/>
        <w:jc w:val="start"/>
        <w:rPr>
          <w:del w:id="594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949"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50"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951" w:author="SFC2021" w:date="2025-12-22T16:11:21Z"/>
                <w:rFonts w:ascii="Times New Roman" w:eastAsia="Times New Roman" w:hAnsi="Times New Roman" w:cs="Times New Roman"/>
                <w:b w:val="0"/>
                <w:i w:val="0"/>
                <w:vanish w:val="0"/>
                <w:color w:val="000000"/>
                <w:sz w:val="24"/>
              </w:rPr>
            </w:pPr>
            <w:del w:id="5952" w:author="SFC2021" w:date="2025-12-22T16:11:21Z">
              <w:r>
                <w:rPr>
                  <w:rFonts w:ascii="Times New Roman" w:eastAsia="Times New Roman" w:hAnsi="Times New Roman" w:cs="Times New Roman"/>
                  <w:b w:val="0"/>
                  <w:i w:val="0"/>
                  <w:vanish w:val="0"/>
                  <w:color w:val="000000"/>
                  <w:sz w:val="24"/>
                </w:rPr>
                <w:delText xml:space="preserve">Οι παρεμβάσεις του ΕΣ 4.δ στο πλαίσιο της Προτεραιότητας 2, αφορούν στην προώθηση της προσαρμογής στην αλλαγή, και απευθύνονται σε εργαζόμενους με επισφαλή θέση εργασίας, μεταξύ άλλων, μέσω κατάρτισης και πιστοποίησης δεξιοτήτων, προώθησης στην αυτοαπασχόληση, απόκτησης οριζόντιων δεξιοτήτων καθώς και μέτρα ενίσχυσης της υγιεινής και ασφάλειας στην εργασία. κ.ά. </w:delText>
              </w:r>
            </w:del>
          </w:p>
          <w:p w:rsidR="00A77B3E">
            <w:pPr>
              <w:spacing w:before="100" w:after="0"/>
              <w:jc w:val="start"/>
              <w:rPr>
                <w:del w:id="5953" w:author="SFC2021" w:date="2025-12-22T16:11:21Z"/>
                <w:rFonts w:ascii="Times New Roman" w:eastAsia="Times New Roman" w:hAnsi="Times New Roman" w:cs="Times New Roman"/>
                <w:b w:val="0"/>
                <w:i w:val="0"/>
                <w:vanish w:val="0"/>
                <w:color w:val="000000"/>
                <w:sz w:val="24"/>
              </w:rPr>
            </w:pPr>
            <w:del w:id="5954" w:author="SFC2021" w:date="2025-12-22T16:11:21Z">
              <w:r>
                <w:rPr>
                  <w:rFonts w:ascii="Times New Roman" w:eastAsia="Times New Roman" w:hAnsi="Times New Roman" w:cs="Times New Roman"/>
                  <w:b w:val="0"/>
                  <w:i w:val="0"/>
                  <w:vanish w:val="0"/>
                  <w:color w:val="000000"/>
                  <w:sz w:val="24"/>
                </w:rPr>
                <w:delText xml:space="preserve">Τα αποτελέσματα ή οι χωρικές επιπτώσεις των έργων δεν έχουν διαπεριφερειακή ή διασυνοριακή διάσταση ωστόσο εντοπίζονται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delText>
              </w:r>
            </w:del>
          </w:p>
          <w:p w:rsidR="00A77B3E">
            <w:pPr>
              <w:spacing w:before="100" w:after="0"/>
              <w:jc w:val="start"/>
              <w:rPr>
                <w:del w:id="5955" w:author="SFC2021" w:date="2025-12-22T16:11:21Z"/>
                <w:rFonts w:ascii="Times New Roman" w:eastAsia="Times New Roman" w:hAnsi="Times New Roman" w:cs="Times New Roman"/>
                <w:b w:val="0"/>
                <w:i w:val="0"/>
                <w:vanish w:val="0"/>
                <w:color w:val="000000"/>
                <w:sz w:val="24"/>
              </w:rPr>
            </w:pPr>
            <w:del w:id="5956" w:author="SFC2021" w:date="2025-12-22T16:11:21Z">
              <w:r>
                <w:rPr>
                  <w:rFonts w:ascii="Times New Roman" w:eastAsia="Times New Roman" w:hAnsi="Times New Roman" w:cs="Times New Roman"/>
                  <w:b w:val="0"/>
                  <w:i w:val="0"/>
                  <w:vanish w:val="0"/>
                  <w:color w:val="000000"/>
                  <w:sz w:val="24"/>
                </w:rPr>
                <w:delText>Συγκεκριμένα, στο Πρόγραμμα προβλέπονται δράσεις κατάρτισης και πιστοποίησης δεξιοτήτων, συμβουλευτικής, καθοδήγησης και επαγγελματικού προσανατολισμού και επεναπροσανατολισμού για την ανάπτυξη νέων δεξιοτήτων και ανάδειξης των γαλάζιων επαγγελμάτων (π.χ. δημιουργία ειδικότητας προσωπικού υποστήριξης Τουριστικών Λιμένων), για την απόκτηση οριζόντων δεξιοτήτων (π.χ. θέματα σχετικά με το εθνικό σχέδιο για την Ενέργεια και το Κλίμα, την ασφάλεια και υγεία στην εργασία για την αντιμετώπιση των επαγγελματικών κινδύνων που σχετίζονται με την ψηφιακή και πράσινη μετάβαση), κ.ά., οι οποίες δύναται να συμβάλλουν οριζόντια σε όλες τις Προτεραιότητες της EUSAIR, καθώς προάγουν την ανάπτυξη ανθρώπινου δυναμικού σε επαγγέλματα και τομείς που δύναται να αξιοποιηθούν στο πλαίσιο εφαρμογή της Στρατηγικής.</w:delText>
              </w:r>
            </w:del>
          </w:p>
          <w:p w:rsidR="00A77B3E">
            <w:pPr>
              <w:spacing w:before="100" w:after="0"/>
              <w:jc w:val="start"/>
              <w:rPr>
                <w:del w:id="5957"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5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59"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del w:id="5960" w:author="SFC2021" w:date="2025-12-22T16:11:21Z"/>
          <w:rFonts w:ascii="Times New Roman" w:eastAsia="Times New Roman" w:hAnsi="Times New Roman" w:cs="Times New Roman"/>
          <w:b w:val="0"/>
          <w:i w:val="0"/>
          <w:vanish w:val="0"/>
          <w:color w:val="000000"/>
          <w:sz w:val="24"/>
        </w:rPr>
      </w:pPr>
      <w:del w:id="5961" w:author="SFC2021" w:date="2025-12-22T16:11:21Z">
        <w:r>
          <w:rPr>
            <w:rFonts w:ascii="Times New Roman" w:eastAsia="Times New Roman" w:hAnsi="Times New Roman" w:cs="Times New Roman"/>
            <w:b w:val="0"/>
            <w:i w:val="0"/>
            <w:vanish w:val="0"/>
            <w:color w:val="000000"/>
            <w:sz w:val="24"/>
          </w:rPr>
          <w:delText>Προβλεπόμενη χρήση των χρηματοδοτικών μέσων — άρθρο 22 παράγραφος 3 στοιχείο δ) σημείο vii) του ΚΚΔ</w:delText>
        </w:r>
      </w:del>
    </w:p>
    <w:p w:rsidR="00A77B3E">
      <w:pPr>
        <w:spacing w:before="100" w:after="0"/>
        <w:jc w:val="start"/>
        <w:rPr>
          <w:del w:id="596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del w:id="596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64"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965" w:author="SFC2021" w:date="2025-12-22T16:11:21Z"/>
                <w:rFonts w:ascii="Times New Roman" w:eastAsia="Times New Roman" w:hAnsi="Times New Roman" w:cs="Times New Roman"/>
                <w:b w:val="0"/>
                <w:i w:val="0"/>
                <w:vanish w:val="0"/>
                <w:color w:val="000000"/>
                <w:sz w:val="24"/>
              </w:rPr>
            </w:pPr>
            <w:del w:id="5966" w:author="SFC2021" w:date="2025-12-22T16:11:21Z">
              <w:r>
                <w:rPr>
                  <w:rFonts w:ascii="Times New Roman" w:eastAsia="Times New Roman" w:hAnsi="Times New Roman" w:cs="Times New Roman"/>
                  <w:b w:val="0"/>
                  <w:i w:val="0"/>
                  <w:vanish w:val="0"/>
                  <w:color w:val="000000"/>
                  <w:sz w:val="24"/>
                </w:rPr>
                <w:delText>Το σύνολο των έργων αφορούν επιχορηγήσεις.</w:delText>
              </w:r>
            </w:del>
          </w:p>
          <w:p w:rsidR="00A77B3E">
            <w:pPr>
              <w:spacing w:before="100" w:after="0"/>
              <w:jc w:val="start"/>
              <w:rPr>
                <w:del w:id="5967" w:author="SFC2021" w:date="2025-12-22T16:11:21Z"/>
                <w:rFonts w:ascii="Times New Roman" w:eastAsia="Times New Roman" w:hAnsi="Times New Roman" w:cs="Times New Roman"/>
                <w:b w:val="0"/>
                <w:i w:val="0"/>
                <w:vanish w:val="0"/>
                <w:color w:val="000000"/>
                <w:sz w:val="6"/>
              </w:rPr>
            </w:pPr>
          </w:p>
          <w:p w:rsidR="00A77B3E">
            <w:pPr>
              <w:spacing w:before="100" w:after="0"/>
              <w:jc w:val="start"/>
              <w:rPr>
                <w:del w:id="596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del w:id="5969"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del w:id="5970" w:author="SFC2021" w:date="2025-12-22T16:11:21Z"/>
          <w:rFonts w:ascii="Times New Roman" w:eastAsia="Times New Roman" w:hAnsi="Times New Roman" w:cs="Times New Roman"/>
          <w:b w:val="0"/>
          <w:i w:val="0"/>
          <w:vanish w:val="0"/>
          <w:color w:val="000000"/>
          <w:sz w:val="24"/>
        </w:rPr>
      </w:pPr>
      <w:del w:id="5971" w:author="SFC2021" w:date="2025-12-22T16:11:21Z">
        <w:r>
          <w:rPr>
            <w:rFonts w:ascii="Times New Roman" w:eastAsia="Times New Roman" w:hAnsi="Times New Roman" w:cs="Times New Roman"/>
            <w:b w:val="0"/>
            <w:i w:val="0"/>
            <w:vanish w:val="0"/>
            <w:color w:val="000000"/>
            <w:sz w:val="24"/>
          </w:rPr>
          <w:delText>2.1.1.1.2. Δείκτες</w:delText>
        </w:r>
      </w:del>
    </w:p>
    <w:p w:rsidR="00A77B3E">
      <w:pPr>
        <w:spacing w:before="100" w:after="0"/>
        <w:jc w:val="start"/>
        <w:rPr>
          <w:del w:id="5972"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5973" w:author="SFC2021" w:date="2025-12-22T16:11:21Z"/>
          <w:rFonts w:ascii="Times New Roman" w:eastAsia="Times New Roman" w:hAnsi="Times New Roman" w:cs="Times New Roman"/>
          <w:b w:val="0"/>
          <w:i w:val="0"/>
          <w:vanish w:val="0"/>
          <w:color w:val="000000"/>
          <w:sz w:val="0"/>
        </w:rPr>
      </w:pPr>
      <w:del w:id="5974" w:author="SFC2021" w:date="2025-12-22T16:11:21Z">
        <w:r>
          <w:rPr>
            <w:rFonts w:ascii="Times New Roman" w:eastAsia="Times New Roman" w:hAnsi="Times New Roman" w:cs="Times New Roman"/>
            <w:b w:val="0"/>
            <w:i w:val="0"/>
            <w:vanish w:val="0"/>
            <w:color w:val="000000"/>
            <w:sz w:val="24"/>
          </w:rPr>
          <w:delText>Παραπομπή: άρθρο 22 παράγραφος 3 στοιχείο δ) σημείο ii) του ΚΚΔ και άρθρο 8 του κανονισμού ΕΤΠΑ και του κανονισμού ΤΣ</w:delText>
        </w:r>
      </w:del>
    </w:p>
    <w:p w:rsidR="00A77B3E">
      <w:pPr>
        <w:pStyle w:val="Heading5"/>
        <w:spacing w:before="100" w:after="0"/>
        <w:jc w:val="start"/>
        <w:rPr>
          <w:del w:id="5975" w:author="SFC2021" w:date="2025-12-22T16:11:21Z"/>
          <w:rFonts w:ascii="Times New Roman" w:eastAsia="Times New Roman" w:hAnsi="Times New Roman" w:cs="Times New Roman"/>
          <w:b w:val="0"/>
          <w:i w:val="0"/>
          <w:vanish w:val="0"/>
          <w:color w:val="000000"/>
          <w:sz w:val="24"/>
        </w:rPr>
      </w:pPr>
      <w:del w:id="5976" w:author="SFC2021" w:date="2025-12-22T16:11:21Z">
        <w:r>
          <w:rPr>
            <w:rFonts w:ascii="Times New Roman" w:eastAsia="Times New Roman" w:hAnsi="Times New Roman" w:cs="Times New Roman"/>
            <w:b w:val="0"/>
            <w:i w:val="0"/>
            <w:vanish w:val="0"/>
            <w:color w:val="000000"/>
            <w:sz w:val="24"/>
          </w:rPr>
          <w:delText>Πίνακας 2: Δείκτες εκροών</w:delText>
        </w:r>
      </w:del>
    </w:p>
    <w:p w:rsidR="00A77B3E">
      <w:pPr>
        <w:spacing w:before="100" w:after="0"/>
        <w:jc w:val="start"/>
        <w:rPr>
          <w:del w:id="597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05"/>
        <w:gridCol w:w="692"/>
        <w:gridCol w:w="2330"/>
        <w:gridCol w:w="1881"/>
        <w:gridCol w:w="4231"/>
        <w:gridCol w:w="1330"/>
        <w:gridCol w:w="1242"/>
        <w:gridCol w:w="1133"/>
      </w:tblGrid>
      <w:tr>
        <w:tblPrEx>
          <w:tblW w:w="100%" w:type="pct"/>
        </w:tblPrEx>
        <w:trPr>
          <w:cantSplit w:val="0"/>
          <w:trHeight w:hRule="auto" w:val="0"/>
          <w:del w:id="597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79" w:author="SFC2021" w:date="2025-12-22T16:11:21Z"/>
                <w:rFonts w:ascii="Times New Roman" w:eastAsia="Times New Roman" w:hAnsi="Times New Roman" w:cs="Times New Roman"/>
                <w:b w:val="0"/>
                <w:i w:val="0"/>
                <w:vanish w:val="0"/>
                <w:color w:val="000000"/>
                <w:sz w:val="20"/>
              </w:rPr>
            </w:pPr>
            <w:del w:id="5980"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81" w:author="SFC2021" w:date="2025-12-22T16:11:21Z"/>
                <w:rFonts w:ascii="Times New Roman" w:eastAsia="Times New Roman" w:hAnsi="Times New Roman" w:cs="Times New Roman"/>
                <w:b w:val="0"/>
                <w:i w:val="0"/>
                <w:vanish w:val="0"/>
                <w:color w:val="000000"/>
                <w:sz w:val="20"/>
              </w:rPr>
            </w:pPr>
            <w:del w:id="5982"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83" w:author="SFC2021" w:date="2025-12-22T16:11:21Z"/>
                <w:rFonts w:ascii="Times New Roman" w:eastAsia="Times New Roman" w:hAnsi="Times New Roman" w:cs="Times New Roman"/>
                <w:b w:val="0"/>
                <w:i w:val="0"/>
                <w:vanish w:val="0"/>
                <w:color w:val="000000"/>
                <w:sz w:val="20"/>
              </w:rPr>
            </w:pPr>
            <w:del w:id="5984"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85" w:author="SFC2021" w:date="2025-12-22T16:11:21Z"/>
                <w:rFonts w:ascii="Times New Roman" w:eastAsia="Times New Roman" w:hAnsi="Times New Roman" w:cs="Times New Roman"/>
                <w:b w:val="0"/>
                <w:i w:val="0"/>
                <w:vanish w:val="0"/>
                <w:color w:val="000000"/>
                <w:sz w:val="20"/>
              </w:rPr>
            </w:pPr>
            <w:del w:id="5986"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87" w:author="SFC2021" w:date="2025-12-22T16:11:21Z"/>
                <w:rFonts w:ascii="Times New Roman" w:eastAsia="Times New Roman" w:hAnsi="Times New Roman" w:cs="Times New Roman"/>
                <w:b w:val="0"/>
                <w:i w:val="0"/>
                <w:vanish w:val="0"/>
                <w:color w:val="000000"/>
                <w:sz w:val="20"/>
              </w:rPr>
            </w:pPr>
            <w:del w:id="5988" w:author="SFC2021" w:date="2025-12-22T16:11:21Z">
              <w:r>
                <w:rPr>
                  <w:rFonts w:ascii="Times New Roman" w:eastAsia="Times New Roman" w:hAnsi="Times New Roman" w:cs="Times New Roman"/>
                  <w:b w:val="0"/>
                  <w:i w:val="0"/>
                  <w:vanish w:val="0"/>
                  <w:color w:val="000000"/>
                  <w:sz w:val="20"/>
                </w:rPr>
                <w:delText>Αναγνωριστικός 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89" w:author="SFC2021" w:date="2025-12-22T16:11:21Z"/>
                <w:rFonts w:ascii="Times New Roman" w:eastAsia="Times New Roman" w:hAnsi="Times New Roman" w:cs="Times New Roman"/>
                <w:b w:val="0"/>
                <w:i w:val="0"/>
                <w:vanish w:val="0"/>
                <w:color w:val="000000"/>
                <w:sz w:val="20"/>
              </w:rPr>
            </w:pPr>
            <w:del w:id="5990" w:author="SFC2021" w:date="2025-12-22T16:11:21Z">
              <w:r>
                <w:rPr>
                  <w:rFonts w:ascii="Times New Roman" w:eastAsia="Times New Roman" w:hAnsi="Times New Roman" w:cs="Times New Roman"/>
                  <w:b w:val="0"/>
                  <w:i w:val="0"/>
                  <w:vanish w:val="0"/>
                  <w:color w:val="000000"/>
                  <w:sz w:val="20"/>
                </w:rPr>
                <w:delText>Δείκτης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91" w:author="SFC2021" w:date="2025-12-22T16:11:21Z"/>
                <w:rFonts w:ascii="Times New Roman" w:eastAsia="Times New Roman" w:hAnsi="Times New Roman" w:cs="Times New Roman"/>
                <w:b w:val="0"/>
                <w:i w:val="0"/>
                <w:vanish w:val="0"/>
                <w:color w:val="000000"/>
                <w:sz w:val="20"/>
              </w:rPr>
            </w:pPr>
            <w:del w:id="5992" w:author="SFC2021" w:date="2025-12-22T16:11:21Z">
              <w:r>
                <w:rPr>
                  <w:rFonts w:ascii="Times New Roman" w:eastAsia="Times New Roman" w:hAnsi="Times New Roman" w:cs="Times New Roman"/>
                  <w:b w:val="0"/>
                  <w:i w:val="0"/>
                  <w:vanish w:val="0"/>
                  <w:color w:val="000000"/>
                  <w:sz w:val="20"/>
                </w:rPr>
                <w:delText>Μονάδα μέτρησης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93" w:author="SFC2021" w:date="2025-12-22T16:11:21Z"/>
                <w:rFonts w:ascii="Times New Roman" w:eastAsia="Times New Roman" w:hAnsi="Times New Roman" w:cs="Times New Roman"/>
                <w:b w:val="0"/>
                <w:i w:val="0"/>
                <w:vanish w:val="0"/>
                <w:color w:val="000000"/>
                <w:sz w:val="20"/>
              </w:rPr>
            </w:pPr>
            <w:del w:id="5994" w:author="SFC2021" w:date="2025-12-22T16:11:21Z">
              <w:r>
                <w:rPr>
                  <w:rFonts w:ascii="Times New Roman" w:eastAsia="Times New Roman" w:hAnsi="Times New Roman" w:cs="Times New Roman"/>
                  <w:b w:val="0"/>
                  <w:i w:val="0"/>
                  <w:vanish w:val="0"/>
                  <w:color w:val="000000"/>
                  <w:sz w:val="20"/>
                </w:rPr>
                <w:delText>Ορόσημο (2024)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5995" w:author="SFC2021" w:date="2025-12-22T16:11:21Z"/>
                <w:rFonts w:ascii="Times New Roman" w:eastAsia="Times New Roman" w:hAnsi="Times New Roman" w:cs="Times New Roman"/>
                <w:b w:val="0"/>
                <w:i w:val="0"/>
                <w:vanish w:val="0"/>
                <w:color w:val="000000"/>
                <w:sz w:val="20"/>
              </w:rPr>
            </w:pPr>
            <w:del w:id="5996" w:author="SFC2021" w:date="2025-12-22T16:11:21Z">
              <w:r>
                <w:rPr>
                  <w:rFonts w:ascii="Times New Roman" w:eastAsia="Times New Roman" w:hAnsi="Times New Roman" w:cs="Times New Roman"/>
                  <w:b w:val="0"/>
                  <w:i w:val="0"/>
                  <w:vanish w:val="0"/>
                  <w:color w:val="000000"/>
                  <w:sz w:val="20"/>
                </w:rPr>
                <w:delText>Στόχος (2029)</w:delText>
              </w:r>
            </w:del>
          </w:p>
        </w:tc>
      </w:tr>
      <w:tr>
        <w:tblPrEx>
          <w:tblW w:w="100%" w:type="pct"/>
        </w:tblPrEx>
        <w:trPr>
          <w:cantSplit w:val="0"/>
          <w:trHeight w:hRule="auto" w:val="0"/>
          <w:del w:id="599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5998" w:author="SFC2021" w:date="2025-12-22T16:11:21Z"/>
                <w:rFonts w:ascii="Times New Roman" w:eastAsia="Times New Roman" w:hAnsi="Times New Roman" w:cs="Times New Roman"/>
                <w:b w:val="0"/>
                <w:i w:val="0"/>
                <w:vanish w:val="0"/>
                <w:color w:val="000000"/>
                <w:sz w:val="20"/>
              </w:rPr>
            </w:pPr>
            <w:del w:id="5999"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00" w:author="SFC2021" w:date="2025-12-22T16:11:21Z"/>
                <w:rFonts w:ascii="Times New Roman" w:eastAsia="Times New Roman" w:hAnsi="Times New Roman" w:cs="Times New Roman"/>
                <w:b w:val="0"/>
                <w:i w:val="0"/>
                <w:vanish w:val="0"/>
                <w:color w:val="000000"/>
                <w:sz w:val="20"/>
              </w:rPr>
            </w:pPr>
            <w:del w:id="6001"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02" w:author="SFC2021" w:date="2025-12-22T16:11:21Z"/>
                <w:rFonts w:ascii="Times New Roman" w:eastAsia="Times New Roman" w:hAnsi="Times New Roman" w:cs="Times New Roman"/>
                <w:b w:val="0"/>
                <w:i w:val="0"/>
                <w:vanish w:val="0"/>
                <w:color w:val="000000"/>
                <w:sz w:val="20"/>
              </w:rPr>
            </w:pPr>
            <w:del w:id="6003"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04" w:author="SFC2021" w:date="2025-12-22T16:11:21Z"/>
                <w:rFonts w:ascii="Times New Roman" w:eastAsia="Times New Roman" w:hAnsi="Times New Roman" w:cs="Times New Roman"/>
                <w:b w:val="0"/>
                <w:i w:val="0"/>
                <w:vanish w:val="0"/>
                <w:color w:val="000000"/>
                <w:sz w:val="20"/>
              </w:rPr>
            </w:pPr>
            <w:del w:id="6005"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06" w:author="SFC2021" w:date="2025-12-22T16:11:21Z"/>
                <w:rFonts w:ascii="Times New Roman" w:eastAsia="Times New Roman" w:hAnsi="Times New Roman" w:cs="Times New Roman"/>
                <w:b w:val="0"/>
                <w:i w:val="0"/>
                <w:vanish w:val="0"/>
                <w:color w:val="000000"/>
                <w:sz w:val="20"/>
              </w:rPr>
            </w:pPr>
            <w:del w:id="6007" w:author="SFC2021" w:date="2025-12-22T16:11:21Z">
              <w:r>
                <w:rPr>
                  <w:rFonts w:ascii="Times New Roman" w:eastAsia="Times New Roman" w:hAnsi="Times New Roman" w:cs="Times New Roman"/>
                  <w:b w:val="0"/>
                  <w:i w:val="0"/>
                  <w:vanish w:val="0"/>
                  <w:color w:val="000000"/>
                  <w:sz w:val="20"/>
                </w:rPr>
                <w:delText>EECO05</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08" w:author="SFC2021" w:date="2025-12-22T16:11:21Z"/>
                <w:rFonts w:ascii="Times New Roman" w:eastAsia="Times New Roman" w:hAnsi="Times New Roman" w:cs="Times New Roman"/>
                <w:b w:val="0"/>
                <w:i w:val="0"/>
                <w:vanish w:val="0"/>
                <w:color w:val="000000"/>
                <w:sz w:val="20"/>
              </w:rPr>
            </w:pPr>
            <w:del w:id="6009" w:author="SFC2021" w:date="2025-12-22T16:11:21Z">
              <w:r>
                <w:rPr>
                  <w:rFonts w:ascii="Times New Roman" w:eastAsia="Times New Roman" w:hAnsi="Times New Roman" w:cs="Times New Roman"/>
                  <w:b w:val="0"/>
                  <w:i w:val="0"/>
                  <w:vanish w:val="0"/>
                  <w:color w:val="000000"/>
                  <w:sz w:val="20"/>
                </w:rPr>
                <w:delText>Απασχολούμενοι, συμπεριλαμβανομένων των αυτοαπασχολουμένων</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10" w:author="SFC2021" w:date="2025-12-22T16:11:21Z"/>
                <w:rFonts w:ascii="Times New Roman" w:eastAsia="Times New Roman" w:hAnsi="Times New Roman" w:cs="Times New Roman"/>
                <w:b w:val="0"/>
                <w:i w:val="0"/>
                <w:vanish w:val="0"/>
                <w:color w:val="000000"/>
                <w:sz w:val="20"/>
              </w:rPr>
            </w:pPr>
            <w:del w:id="6011" w:author="SFC2021" w:date="2025-12-22T16:11:21Z">
              <w:r>
                <w:rPr>
                  <w:rFonts w:ascii="Times New Roman" w:eastAsia="Times New Roman" w:hAnsi="Times New Roman" w:cs="Times New Roman"/>
                  <w:b w:val="0"/>
                  <w:i w:val="0"/>
                  <w:vanish w:val="0"/>
                  <w:color w:val="000000"/>
                  <w:sz w:val="20"/>
                </w:rPr>
                <w:delText>άτομα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12" w:author="SFC2021" w:date="2025-12-22T16:11:21Z"/>
                <w:rFonts w:ascii="Times New Roman" w:eastAsia="Times New Roman" w:hAnsi="Times New Roman" w:cs="Times New Roman"/>
                <w:b w:val="0"/>
                <w:i w:val="0"/>
                <w:vanish w:val="0"/>
                <w:color w:val="000000"/>
                <w:sz w:val="20"/>
              </w:rPr>
            </w:pPr>
            <w:del w:id="6013" w:author="SFC2021" w:date="2025-12-22T16:11:21Z">
              <w:r>
                <w:rPr>
                  <w:rFonts w:ascii="Times New Roman" w:eastAsia="Times New Roman" w:hAnsi="Times New Roman" w:cs="Times New Roman"/>
                  <w:b w:val="0"/>
                  <w:i w:val="0"/>
                  <w:vanish w:val="0"/>
                  <w:color w:val="000000"/>
                  <w:sz w:val="20"/>
                </w:rPr>
                <w:delText>2.480,00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14" w:author="SFC2021" w:date="2025-12-22T16:11:21Z"/>
                <w:rFonts w:ascii="Times New Roman" w:eastAsia="Times New Roman" w:hAnsi="Times New Roman" w:cs="Times New Roman"/>
                <w:b w:val="0"/>
                <w:i w:val="0"/>
                <w:vanish w:val="0"/>
                <w:color w:val="000000"/>
                <w:sz w:val="20"/>
              </w:rPr>
            </w:pPr>
            <w:del w:id="6015" w:author="SFC2021" w:date="2025-12-22T16:11:21Z">
              <w:r>
                <w:rPr>
                  <w:rFonts w:ascii="Times New Roman" w:eastAsia="Times New Roman" w:hAnsi="Times New Roman" w:cs="Times New Roman"/>
                  <w:b w:val="0"/>
                  <w:i w:val="0"/>
                  <w:vanish w:val="0"/>
                  <w:color w:val="000000"/>
                  <w:sz w:val="20"/>
                </w:rPr>
                <w:delText>24.697,00</w:delText>
              </w:r>
            </w:del>
          </w:p>
        </w:tc>
      </w:tr>
      <w:tr>
        <w:tblPrEx>
          <w:tblW w:w="100%" w:type="pct"/>
        </w:tblPrEx>
        <w:trPr>
          <w:cantSplit w:val="0"/>
          <w:trHeight w:hRule="auto" w:val="0"/>
          <w:del w:id="601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17" w:author="SFC2021" w:date="2025-12-22T16:11:21Z"/>
                <w:rFonts w:ascii="Times New Roman" w:eastAsia="Times New Roman" w:hAnsi="Times New Roman" w:cs="Times New Roman"/>
                <w:b w:val="0"/>
                <w:i w:val="0"/>
                <w:vanish w:val="0"/>
                <w:color w:val="000000"/>
                <w:sz w:val="20"/>
              </w:rPr>
            </w:pPr>
            <w:del w:id="601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19" w:author="SFC2021" w:date="2025-12-22T16:11:21Z"/>
                <w:rFonts w:ascii="Times New Roman" w:eastAsia="Times New Roman" w:hAnsi="Times New Roman" w:cs="Times New Roman"/>
                <w:b w:val="0"/>
                <w:i w:val="0"/>
                <w:vanish w:val="0"/>
                <w:color w:val="000000"/>
                <w:sz w:val="20"/>
              </w:rPr>
            </w:pPr>
            <w:del w:id="602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21" w:author="SFC2021" w:date="2025-12-22T16:11:21Z"/>
                <w:rFonts w:ascii="Times New Roman" w:eastAsia="Times New Roman" w:hAnsi="Times New Roman" w:cs="Times New Roman"/>
                <w:b w:val="0"/>
                <w:i w:val="0"/>
                <w:vanish w:val="0"/>
                <w:color w:val="000000"/>
                <w:sz w:val="20"/>
              </w:rPr>
            </w:pPr>
            <w:del w:id="6022"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23" w:author="SFC2021" w:date="2025-12-22T16:11:21Z"/>
                <w:rFonts w:ascii="Times New Roman" w:eastAsia="Times New Roman" w:hAnsi="Times New Roman" w:cs="Times New Roman"/>
                <w:b w:val="0"/>
                <w:i w:val="0"/>
                <w:vanish w:val="0"/>
                <w:color w:val="000000"/>
                <w:sz w:val="20"/>
              </w:rPr>
            </w:pPr>
            <w:del w:id="6024"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25" w:author="SFC2021" w:date="2025-12-22T16:11:21Z"/>
                <w:rFonts w:ascii="Times New Roman" w:eastAsia="Times New Roman" w:hAnsi="Times New Roman" w:cs="Times New Roman"/>
                <w:b w:val="0"/>
                <w:i w:val="0"/>
                <w:vanish w:val="0"/>
                <w:color w:val="000000"/>
                <w:sz w:val="20"/>
              </w:rPr>
            </w:pPr>
            <w:del w:id="6026" w:author="SFC2021" w:date="2025-12-22T16:11:21Z">
              <w:r>
                <w:rPr>
                  <w:rFonts w:ascii="Times New Roman" w:eastAsia="Times New Roman" w:hAnsi="Times New Roman" w:cs="Times New Roman"/>
                  <w:b w:val="0"/>
                  <w:i w:val="0"/>
                  <w:vanish w:val="0"/>
                  <w:color w:val="000000"/>
                  <w:sz w:val="20"/>
                </w:rPr>
                <w:delText>EECO05</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27" w:author="SFC2021" w:date="2025-12-22T16:11:21Z"/>
                <w:rFonts w:ascii="Times New Roman" w:eastAsia="Times New Roman" w:hAnsi="Times New Roman" w:cs="Times New Roman"/>
                <w:b w:val="0"/>
                <w:i w:val="0"/>
                <w:vanish w:val="0"/>
                <w:color w:val="000000"/>
                <w:sz w:val="20"/>
              </w:rPr>
            </w:pPr>
            <w:del w:id="6028" w:author="SFC2021" w:date="2025-12-22T16:11:21Z">
              <w:r>
                <w:rPr>
                  <w:rFonts w:ascii="Times New Roman" w:eastAsia="Times New Roman" w:hAnsi="Times New Roman" w:cs="Times New Roman"/>
                  <w:b w:val="0"/>
                  <w:i w:val="0"/>
                  <w:vanish w:val="0"/>
                  <w:color w:val="000000"/>
                  <w:sz w:val="20"/>
                </w:rPr>
                <w:delText>Απασχολούμενοι, συμπεριλαμβανομένων των αυτοαπασχολουμένων</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29" w:author="SFC2021" w:date="2025-12-22T16:11:21Z"/>
                <w:rFonts w:ascii="Times New Roman" w:eastAsia="Times New Roman" w:hAnsi="Times New Roman" w:cs="Times New Roman"/>
                <w:b w:val="0"/>
                <w:i w:val="0"/>
                <w:vanish w:val="0"/>
                <w:color w:val="000000"/>
                <w:sz w:val="20"/>
              </w:rPr>
            </w:pPr>
            <w:del w:id="6030" w:author="SFC2021" w:date="2025-12-22T16:11:21Z">
              <w:r>
                <w:rPr>
                  <w:rFonts w:ascii="Times New Roman" w:eastAsia="Times New Roman" w:hAnsi="Times New Roman" w:cs="Times New Roman"/>
                  <w:b w:val="0"/>
                  <w:i w:val="0"/>
                  <w:vanish w:val="0"/>
                  <w:color w:val="000000"/>
                  <w:sz w:val="20"/>
                </w:rPr>
                <w:delText>άτομα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31" w:author="SFC2021" w:date="2025-12-22T16:11:21Z"/>
                <w:rFonts w:ascii="Times New Roman" w:eastAsia="Times New Roman" w:hAnsi="Times New Roman" w:cs="Times New Roman"/>
                <w:b w:val="0"/>
                <w:i w:val="0"/>
                <w:vanish w:val="0"/>
                <w:color w:val="000000"/>
                <w:sz w:val="20"/>
              </w:rPr>
            </w:pPr>
            <w:del w:id="6032" w:author="SFC2021" w:date="2025-12-22T16:11:21Z">
              <w:r>
                <w:rPr>
                  <w:rFonts w:ascii="Times New Roman" w:eastAsia="Times New Roman" w:hAnsi="Times New Roman" w:cs="Times New Roman"/>
                  <w:b w:val="0"/>
                  <w:i w:val="0"/>
                  <w:vanish w:val="0"/>
                  <w:color w:val="000000"/>
                  <w:sz w:val="20"/>
                </w:rPr>
                <w:delText>8.794,00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33" w:author="SFC2021" w:date="2025-12-22T16:11:21Z"/>
                <w:rFonts w:ascii="Times New Roman" w:eastAsia="Times New Roman" w:hAnsi="Times New Roman" w:cs="Times New Roman"/>
                <w:b w:val="0"/>
                <w:i w:val="0"/>
                <w:vanish w:val="0"/>
                <w:color w:val="000000"/>
                <w:sz w:val="20"/>
              </w:rPr>
            </w:pPr>
            <w:del w:id="6034" w:author="SFC2021" w:date="2025-12-22T16:11:21Z">
              <w:r>
                <w:rPr>
                  <w:rFonts w:ascii="Times New Roman" w:eastAsia="Times New Roman" w:hAnsi="Times New Roman" w:cs="Times New Roman"/>
                  <w:b w:val="0"/>
                  <w:i w:val="0"/>
                  <w:vanish w:val="0"/>
                  <w:color w:val="000000"/>
                  <w:sz w:val="20"/>
                </w:rPr>
                <w:delText>46.673,00</w:delText>
              </w:r>
            </w:del>
          </w:p>
        </w:tc>
      </w:tr>
    </w:tbl>
    <w:p w:rsidR="00A77B3E">
      <w:pPr>
        <w:spacing w:before="100" w:after="0"/>
        <w:jc w:val="start"/>
        <w:rPr>
          <w:del w:id="6035" w:author="SFC2021" w:date="2025-12-22T16:11:21Z"/>
          <w:rFonts w:ascii="Times New Roman" w:eastAsia="Times New Roman" w:hAnsi="Times New Roman" w:cs="Times New Roman"/>
          <w:b w:val="0"/>
          <w:i w:val="0"/>
          <w:vanish w:val="0"/>
          <w:color w:val="000000"/>
          <w:sz w:val="20"/>
        </w:rPr>
      </w:pPr>
    </w:p>
    <w:p w:rsidR="00A77B3E">
      <w:pPr>
        <w:spacing w:before="100" w:after="0"/>
        <w:jc w:val="start"/>
        <w:rPr>
          <w:del w:id="6036" w:author="SFC2021" w:date="2025-12-22T16:11:21Z"/>
          <w:rFonts w:ascii="Times New Roman" w:eastAsia="Times New Roman" w:hAnsi="Times New Roman" w:cs="Times New Roman"/>
          <w:b w:val="0"/>
          <w:i w:val="0"/>
          <w:vanish w:val="0"/>
          <w:color w:val="000000"/>
          <w:sz w:val="0"/>
        </w:rPr>
      </w:pPr>
      <w:del w:id="6037" w:author="SFC2021" w:date="2025-12-22T16:11:21Z">
        <w:r>
          <w:rPr>
            <w:rFonts w:ascii="Times New Roman" w:eastAsia="Times New Roman" w:hAnsi="Times New Roman" w:cs="Times New Roman"/>
            <w:b w:val="0"/>
            <w:i w:val="0"/>
            <w:vanish w:val="0"/>
            <w:color w:val="000000"/>
            <w:sz w:val="24"/>
          </w:rPr>
          <w:delText>Παραπομπή: Άάθρο 22 παράγραφος 3 στοιχείο δ) σημείο ii) του ΚΚΔ</w:delText>
        </w:r>
      </w:del>
    </w:p>
    <w:p w:rsidR="00A77B3E">
      <w:pPr>
        <w:pStyle w:val="Heading5"/>
        <w:spacing w:before="100" w:after="0"/>
        <w:jc w:val="start"/>
        <w:rPr>
          <w:del w:id="6038" w:author="SFC2021" w:date="2025-12-22T16:11:21Z"/>
          <w:rFonts w:ascii="Times New Roman" w:eastAsia="Times New Roman" w:hAnsi="Times New Roman" w:cs="Times New Roman"/>
          <w:b w:val="0"/>
          <w:i w:val="0"/>
          <w:vanish w:val="0"/>
          <w:color w:val="000000"/>
          <w:sz w:val="24"/>
        </w:rPr>
      </w:pPr>
      <w:del w:id="6039" w:author="SFC2021" w:date="2025-12-22T16:11:21Z">
        <w:r>
          <w:rPr>
            <w:rFonts w:ascii="Times New Roman" w:eastAsia="Times New Roman" w:hAnsi="Times New Roman" w:cs="Times New Roman"/>
            <w:b w:val="0"/>
            <w:i w:val="0"/>
            <w:vanish w:val="0"/>
            <w:color w:val="000000"/>
            <w:sz w:val="24"/>
          </w:rPr>
          <w:delText>Πίνακας 3: Δείκτες αποτελεσμάτων</w:delText>
        </w:r>
      </w:del>
    </w:p>
    <w:p w:rsidR="00A77B3E">
      <w:pPr>
        <w:spacing w:before="100" w:after="0"/>
        <w:jc w:val="start"/>
        <w:rPr>
          <w:del w:id="604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838"/>
        <w:gridCol w:w="692"/>
        <w:gridCol w:w="1511"/>
        <w:gridCol w:w="1556"/>
        <w:gridCol w:w="2565"/>
        <w:gridCol w:w="1000"/>
        <w:gridCol w:w="1197"/>
        <w:gridCol w:w="989"/>
        <w:gridCol w:w="889"/>
        <w:gridCol w:w="1418"/>
        <w:gridCol w:w="1288"/>
      </w:tblGrid>
      <w:tr>
        <w:tblPrEx>
          <w:tblW w:w="100%" w:type="pct"/>
        </w:tblPrEx>
        <w:trPr>
          <w:cantSplit w:val="0"/>
          <w:trHeight w:hRule="auto" w:val="0"/>
          <w:del w:id="604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42" w:author="SFC2021" w:date="2025-12-22T16:11:21Z"/>
                <w:rFonts w:ascii="Times New Roman" w:eastAsia="Times New Roman" w:hAnsi="Times New Roman" w:cs="Times New Roman"/>
                <w:b w:val="0"/>
                <w:i w:val="0"/>
                <w:vanish w:val="0"/>
                <w:color w:val="000000"/>
                <w:sz w:val="20"/>
              </w:rPr>
            </w:pPr>
            <w:del w:id="6043"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44" w:author="SFC2021" w:date="2025-12-22T16:11:21Z"/>
                <w:rFonts w:ascii="Times New Roman" w:eastAsia="Times New Roman" w:hAnsi="Times New Roman" w:cs="Times New Roman"/>
                <w:b w:val="0"/>
                <w:i w:val="0"/>
                <w:vanish w:val="0"/>
                <w:color w:val="000000"/>
                <w:sz w:val="20"/>
              </w:rPr>
            </w:pPr>
            <w:del w:id="6045"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46" w:author="SFC2021" w:date="2025-12-22T16:11:21Z"/>
                <w:rFonts w:ascii="Times New Roman" w:eastAsia="Times New Roman" w:hAnsi="Times New Roman" w:cs="Times New Roman"/>
                <w:b w:val="0"/>
                <w:i w:val="0"/>
                <w:vanish w:val="0"/>
                <w:color w:val="000000"/>
                <w:sz w:val="20"/>
              </w:rPr>
            </w:pPr>
            <w:del w:id="6047"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48" w:author="SFC2021" w:date="2025-12-22T16:11:21Z"/>
                <w:rFonts w:ascii="Times New Roman" w:eastAsia="Times New Roman" w:hAnsi="Times New Roman" w:cs="Times New Roman"/>
                <w:b w:val="0"/>
                <w:i w:val="0"/>
                <w:vanish w:val="0"/>
                <w:color w:val="000000"/>
                <w:sz w:val="20"/>
              </w:rPr>
            </w:pPr>
            <w:del w:id="6049"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50" w:author="SFC2021" w:date="2025-12-22T16:11:21Z"/>
                <w:rFonts w:ascii="Times New Roman" w:eastAsia="Times New Roman" w:hAnsi="Times New Roman" w:cs="Times New Roman"/>
                <w:b w:val="0"/>
                <w:i w:val="0"/>
                <w:vanish w:val="0"/>
                <w:color w:val="000000"/>
                <w:sz w:val="20"/>
              </w:rPr>
            </w:pPr>
            <w:del w:id="6051" w:author="SFC2021" w:date="2025-12-22T16:11:21Z">
              <w:r>
                <w:rPr>
                  <w:rFonts w:ascii="Times New Roman" w:eastAsia="Times New Roman" w:hAnsi="Times New Roman" w:cs="Times New Roman"/>
                  <w:b w:val="0"/>
                  <w:i w:val="0"/>
                  <w:vanish w:val="0"/>
                  <w:color w:val="000000"/>
                  <w:sz w:val="20"/>
                </w:rPr>
                <w:delText>Αναγνωριστικός 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52" w:author="SFC2021" w:date="2025-12-22T16:11:21Z"/>
                <w:rFonts w:ascii="Times New Roman" w:eastAsia="Times New Roman" w:hAnsi="Times New Roman" w:cs="Times New Roman"/>
                <w:b w:val="0"/>
                <w:i w:val="0"/>
                <w:vanish w:val="0"/>
                <w:color w:val="000000"/>
                <w:sz w:val="20"/>
              </w:rPr>
            </w:pPr>
            <w:del w:id="6053" w:author="SFC2021" w:date="2025-12-22T16:11:21Z">
              <w:r>
                <w:rPr>
                  <w:rFonts w:ascii="Times New Roman" w:eastAsia="Times New Roman" w:hAnsi="Times New Roman" w:cs="Times New Roman"/>
                  <w:b w:val="0"/>
                  <w:i w:val="0"/>
                  <w:vanish w:val="0"/>
                  <w:color w:val="000000"/>
                  <w:sz w:val="20"/>
                </w:rPr>
                <w:delText>Δείκτης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54" w:author="SFC2021" w:date="2025-12-22T16:11:21Z"/>
                <w:rFonts w:ascii="Times New Roman" w:eastAsia="Times New Roman" w:hAnsi="Times New Roman" w:cs="Times New Roman"/>
                <w:b w:val="0"/>
                <w:i w:val="0"/>
                <w:vanish w:val="0"/>
                <w:color w:val="000000"/>
                <w:sz w:val="20"/>
              </w:rPr>
            </w:pPr>
            <w:del w:id="6055" w:author="SFC2021" w:date="2025-12-22T16:11:21Z">
              <w:r>
                <w:rPr>
                  <w:rFonts w:ascii="Times New Roman" w:eastAsia="Times New Roman" w:hAnsi="Times New Roman" w:cs="Times New Roman"/>
                  <w:b w:val="0"/>
                  <w:i w:val="0"/>
                  <w:vanish w:val="0"/>
                  <w:color w:val="000000"/>
                  <w:sz w:val="20"/>
                </w:rPr>
                <w:delText>Μονάδα μέτρησης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56" w:author="SFC2021" w:date="2025-12-22T16:11:21Z"/>
                <w:rFonts w:ascii="Times New Roman" w:eastAsia="Times New Roman" w:hAnsi="Times New Roman" w:cs="Times New Roman"/>
                <w:b w:val="0"/>
                <w:i w:val="0"/>
                <w:vanish w:val="0"/>
                <w:color w:val="000000"/>
                <w:sz w:val="20"/>
              </w:rPr>
            </w:pPr>
            <w:del w:id="6057" w:author="SFC2021" w:date="2025-12-22T16:11:21Z">
              <w:r>
                <w:rPr>
                  <w:rFonts w:ascii="Times New Roman" w:eastAsia="Times New Roman" w:hAnsi="Times New Roman" w:cs="Times New Roman"/>
                  <w:b w:val="0"/>
                  <w:i w:val="0"/>
                  <w:vanish w:val="0"/>
                  <w:color w:val="000000"/>
                  <w:sz w:val="20"/>
                </w:rPr>
                <w:delText>Γραμμή βάσης ή τιμή αναφοράς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58" w:author="SFC2021" w:date="2025-12-22T16:11:21Z"/>
                <w:rFonts w:ascii="Times New Roman" w:eastAsia="Times New Roman" w:hAnsi="Times New Roman" w:cs="Times New Roman"/>
                <w:b w:val="0"/>
                <w:i w:val="0"/>
                <w:vanish w:val="0"/>
                <w:color w:val="000000"/>
                <w:sz w:val="20"/>
              </w:rPr>
            </w:pPr>
            <w:del w:id="6059" w:author="SFC2021" w:date="2025-12-22T16:11:21Z">
              <w:r>
                <w:rPr>
                  <w:rFonts w:ascii="Times New Roman" w:eastAsia="Times New Roman" w:hAnsi="Times New Roman" w:cs="Times New Roman"/>
                  <w:b w:val="0"/>
                  <w:i w:val="0"/>
                  <w:vanish w:val="0"/>
                  <w:color w:val="000000"/>
                  <w:sz w:val="20"/>
                </w:rPr>
                <w:delText>Έτος αναφοράς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60" w:author="SFC2021" w:date="2025-12-22T16:11:21Z"/>
                <w:rFonts w:ascii="Times New Roman" w:eastAsia="Times New Roman" w:hAnsi="Times New Roman" w:cs="Times New Roman"/>
                <w:b w:val="0"/>
                <w:i w:val="0"/>
                <w:vanish w:val="0"/>
                <w:color w:val="000000"/>
                <w:sz w:val="20"/>
              </w:rPr>
            </w:pPr>
            <w:del w:id="6061" w:author="SFC2021" w:date="2025-12-22T16:11:21Z">
              <w:r>
                <w:rPr>
                  <w:rFonts w:ascii="Times New Roman" w:eastAsia="Times New Roman" w:hAnsi="Times New Roman" w:cs="Times New Roman"/>
                  <w:b w:val="0"/>
                  <w:i w:val="0"/>
                  <w:vanish w:val="0"/>
                  <w:color w:val="000000"/>
                  <w:sz w:val="20"/>
                </w:rPr>
                <w:delText>Στόχος (2029)</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62" w:author="SFC2021" w:date="2025-12-22T16:11:21Z"/>
                <w:rFonts w:ascii="Times New Roman" w:eastAsia="Times New Roman" w:hAnsi="Times New Roman" w:cs="Times New Roman"/>
                <w:b w:val="0"/>
                <w:i w:val="0"/>
                <w:vanish w:val="0"/>
                <w:color w:val="000000"/>
                <w:sz w:val="20"/>
              </w:rPr>
            </w:pPr>
            <w:del w:id="6063" w:author="SFC2021" w:date="2025-12-22T16:11:21Z">
              <w:r>
                <w:rPr>
                  <w:rFonts w:ascii="Times New Roman" w:eastAsia="Times New Roman" w:hAnsi="Times New Roman" w:cs="Times New Roman"/>
                  <w:b w:val="0"/>
                  <w:i w:val="0"/>
                  <w:vanish w:val="0"/>
                  <w:color w:val="000000"/>
                  <w:sz w:val="20"/>
                </w:rPr>
                <w:delText>Πηγή δεδομένων</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064" w:author="SFC2021" w:date="2025-12-22T16:11:21Z"/>
                <w:rFonts w:ascii="Times New Roman" w:eastAsia="Times New Roman" w:hAnsi="Times New Roman" w:cs="Times New Roman"/>
                <w:b w:val="0"/>
                <w:i w:val="0"/>
                <w:vanish w:val="0"/>
                <w:color w:val="000000"/>
                <w:sz w:val="20"/>
              </w:rPr>
            </w:pPr>
            <w:del w:id="6065" w:author="SFC2021" w:date="2025-12-22T16:11:21Z">
              <w:r>
                <w:rPr>
                  <w:rFonts w:ascii="Times New Roman" w:eastAsia="Times New Roman" w:hAnsi="Times New Roman" w:cs="Times New Roman"/>
                  <w:b w:val="0"/>
                  <w:i w:val="0"/>
                  <w:vanish w:val="0"/>
                  <w:color w:val="000000"/>
                  <w:sz w:val="20"/>
                </w:rPr>
                <w:delText>Παρατηρήσεις</w:delText>
              </w:r>
            </w:del>
          </w:p>
        </w:tc>
      </w:tr>
      <w:tr>
        <w:tblPrEx>
          <w:tblW w:w="100%" w:type="pct"/>
        </w:tblPrEx>
        <w:trPr>
          <w:cantSplit w:val="0"/>
          <w:trHeight w:hRule="auto" w:val="0"/>
          <w:del w:id="606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67" w:author="SFC2021" w:date="2025-12-22T16:11:21Z"/>
                <w:rFonts w:ascii="Times New Roman" w:eastAsia="Times New Roman" w:hAnsi="Times New Roman" w:cs="Times New Roman"/>
                <w:b w:val="0"/>
                <w:i w:val="0"/>
                <w:vanish w:val="0"/>
                <w:color w:val="000000"/>
                <w:sz w:val="20"/>
              </w:rPr>
            </w:pPr>
            <w:del w:id="606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69" w:author="SFC2021" w:date="2025-12-22T16:11:21Z"/>
                <w:rFonts w:ascii="Times New Roman" w:eastAsia="Times New Roman" w:hAnsi="Times New Roman" w:cs="Times New Roman"/>
                <w:b w:val="0"/>
                <w:i w:val="0"/>
                <w:vanish w:val="0"/>
                <w:color w:val="000000"/>
                <w:sz w:val="20"/>
              </w:rPr>
            </w:pPr>
            <w:del w:id="607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71" w:author="SFC2021" w:date="2025-12-22T16:11:21Z"/>
                <w:rFonts w:ascii="Times New Roman" w:eastAsia="Times New Roman" w:hAnsi="Times New Roman" w:cs="Times New Roman"/>
                <w:b w:val="0"/>
                <w:i w:val="0"/>
                <w:vanish w:val="0"/>
                <w:color w:val="000000"/>
                <w:sz w:val="20"/>
              </w:rPr>
            </w:pPr>
            <w:del w:id="6072"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73" w:author="SFC2021" w:date="2025-12-22T16:11:21Z"/>
                <w:rFonts w:ascii="Times New Roman" w:eastAsia="Times New Roman" w:hAnsi="Times New Roman" w:cs="Times New Roman"/>
                <w:b w:val="0"/>
                <w:i w:val="0"/>
                <w:vanish w:val="0"/>
                <w:color w:val="000000"/>
                <w:sz w:val="20"/>
              </w:rPr>
            </w:pPr>
            <w:del w:id="6074"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75" w:author="SFC2021" w:date="2025-12-22T16:11:21Z"/>
                <w:rFonts w:ascii="Times New Roman" w:eastAsia="Times New Roman" w:hAnsi="Times New Roman" w:cs="Times New Roman"/>
                <w:b w:val="0"/>
                <w:i w:val="0"/>
                <w:vanish w:val="0"/>
                <w:color w:val="000000"/>
                <w:sz w:val="20"/>
              </w:rPr>
            </w:pPr>
            <w:del w:id="6076" w:author="SFC2021" w:date="2025-12-22T16:11:21Z">
              <w:r>
                <w:rPr>
                  <w:rFonts w:ascii="Times New Roman" w:eastAsia="Times New Roman" w:hAnsi="Times New Roman" w:cs="Times New Roman"/>
                  <w:b w:val="0"/>
                  <w:i w:val="0"/>
                  <w:vanish w:val="0"/>
                  <w:color w:val="000000"/>
                  <w:sz w:val="20"/>
                </w:rPr>
                <w:delText>EECR06</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77" w:author="SFC2021" w:date="2025-12-22T16:11:21Z"/>
                <w:rFonts w:ascii="Times New Roman" w:eastAsia="Times New Roman" w:hAnsi="Times New Roman" w:cs="Times New Roman"/>
                <w:b w:val="0"/>
                <w:i w:val="0"/>
                <w:vanish w:val="0"/>
                <w:color w:val="000000"/>
                <w:sz w:val="20"/>
              </w:rPr>
            </w:pPr>
            <w:del w:id="6078" w:author="SFC2021" w:date="2025-12-22T16:11:21Z">
              <w:r>
                <w:rPr>
                  <w:rFonts w:ascii="Times New Roman" w:eastAsia="Times New Roman" w:hAnsi="Times New Roman" w:cs="Times New Roman"/>
                  <w:b w:val="0"/>
                  <w:i w:val="0"/>
                  <w:vanish w:val="0"/>
                  <w:color w:val="000000"/>
                  <w:sz w:val="20"/>
                </w:rPr>
                <w:delText>Συμμετέχοντες με βελτιωμένη κατάσταση στην αγορά εργασίας εντός έξι μηνών από τη λήξη της συμμετοχής τους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79" w:author="SFC2021" w:date="2025-12-22T16:11:21Z"/>
                <w:rFonts w:ascii="Times New Roman" w:eastAsia="Times New Roman" w:hAnsi="Times New Roman" w:cs="Times New Roman"/>
                <w:b w:val="0"/>
                <w:i w:val="0"/>
                <w:vanish w:val="0"/>
                <w:color w:val="000000"/>
                <w:sz w:val="20"/>
              </w:rPr>
            </w:pPr>
            <w:del w:id="6080" w:author="SFC2021" w:date="2025-12-22T16:11:21Z">
              <w:r>
                <w:rPr>
                  <w:rFonts w:ascii="Times New Roman" w:eastAsia="Times New Roman" w:hAnsi="Times New Roman" w:cs="Times New Roman"/>
                  <w:b w:val="0"/>
                  <w:i w:val="0"/>
                  <w:vanish w:val="0"/>
                  <w:color w:val="000000"/>
                  <w:sz w:val="20"/>
                </w:rPr>
                <w:delText>άτομα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81" w:author="SFC2021" w:date="2025-12-22T16:11:21Z"/>
                <w:rFonts w:ascii="Times New Roman" w:eastAsia="Times New Roman" w:hAnsi="Times New Roman" w:cs="Times New Roman"/>
                <w:b w:val="0"/>
                <w:i w:val="0"/>
                <w:vanish w:val="0"/>
                <w:color w:val="000000"/>
                <w:sz w:val="20"/>
              </w:rPr>
            </w:pPr>
            <w:del w:id="6082" w:author="SFC2021" w:date="2025-12-22T16:11:21Z">
              <w:r>
                <w:rPr>
                  <w:rFonts w:ascii="Times New Roman" w:eastAsia="Times New Roman" w:hAnsi="Times New Roman" w:cs="Times New Roman"/>
                  <w:b w:val="0"/>
                  <w:i w:val="0"/>
                  <w:vanish w:val="0"/>
                  <w:color w:val="000000"/>
                  <w:sz w:val="20"/>
                </w:rPr>
                <w:delText>4.199,00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del w:id="6083" w:author="SFC2021" w:date="2025-12-22T16:11:21Z"/>
                <w:rFonts w:ascii="Times New Roman" w:eastAsia="Times New Roman" w:hAnsi="Times New Roman" w:cs="Times New Roman"/>
                <w:b w:val="0"/>
                <w:i w:val="0"/>
                <w:vanish w:val="0"/>
                <w:color w:val="000000"/>
                <w:sz w:val="20"/>
              </w:rPr>
            </w:pPr>
            <w:del w:id="6084" w:author="SFC2021" w:date="2025-12-22T16:11:21Z">
              <w:r>
                <w:rPr>
                  <w:rFonts w:ascii="Times New Roman" w:eastAsia="Times New Roman" w:hAnsi="Times New Roman" w:cs="Times New Roman"/>
                  <w:b w:val="0"/>
                  <w:i w:val="0"/>
                  <w:vanish w:val="0"/>
                  <w:color w:val="000000"/>
                  <w:sz w:val="20"/>
                </w:rPr>
                <w:delText>2021</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085" w:author="SFC2021" w:date="2025-12-22T16:11:21Z"/>
                <w:rFonts w:ascii="Times New Roman" w:eastAsia="Times New Roman" w:hAnsi="Times New Roman" w:cs="Times New Roman"/>
                <w:b w:val="0"/>
                <w:i w:val="0"/>
                <w:vanish w:val="0"/>
                <w:color w:val="000000"/>
                <w:sz w:val="20"/>
              </w:rPr>
            </w:pPr>
            <w:del w:id="6086" w:author="SFC2021" w:date="2025-12-22T16:11:21Z">
              <w:r>
                <w:rPr>
                  <w:rFonts w:ascii="Times New Roman" w:eastAsia="Times New Roman" w:hAnsi="Times New Roman" w:cs="Times New Roman"/>
                  <w:b w:val="0"/>
                  <w:i w:val="0"/>
                  <w:vanish w:val="0"/>
                  <w:color w:val="000000"/>
                  <w:sz w:val="20"/>
                </w:rPr>
                <w:delText>4.939,00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87" w:author="SFC2021" w:date="2025-12-22T16:11:21Z"/>
                <w:rFonts w:ascii="Times New Roman" w:eastAsia="Times New Roman" w:hAnsi="Times New Roman" w:cs="Times New Roman"/>
                <w:b w:val="0"/>
                <w:i w:val="0"/>
                <w:vanish w:val="0"/>
                <w:color w:val="000000"/>
                <w:sz w:val="20"/>
              </w:rPr>
            </w:pPr>
            <w:del w:id="6088" w:author="SFC2021" w:date="2025-12-22T16:11:21Z">
              <w:r>
                <w:rPr>
                  <w:rFonts w:ascii="Times New Roman" w:eastAsia="Times New Roman" w:hAnsi="Times New Roman" w:cs="Times New Roman"/>
                  <w:b w:val="0"/>
                  <w:i w:val="0"/>
                  <w:vanish w:val="0"/>
                  <w:color w:val="000000"/>
                  <w:sz w:val="20"/>
                </w:rPr>
                <w:delText>ΟΠΣ, Έρευνα πεδίου, Διοικητικές πηγές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89"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del w:id="609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91" w:author="SFC2021" w:date="2025-12-22T16:11:21Z"/>
                <w:rFonts w:ascii="Times New Roman" w:eastAsia="Times New Roman" w:hAnsi="Times New Roman" w:cs="Times New Roman"/>
                <w:b w:val="0"/>
                <w:i w:val="0"/>
                <w:vanish w:val="0"/>
                <w:color w:val="000000"/>
                <w:sz w:val="20"/>
              </w:rPr>
            </w:pPr>
            <w:del w:id="6092"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93" w:author="SFC2021" w:date="2025-12-22T16:11:21Z"/>
                <w:rFonts w:ascii="Times New Roman" w:eastAsia="Times New Roman" w:hAnsi="Times New Roman" w:cs="Times New Roman"/>
                <w:b w:val="0"/>
                <w:i w:val="0"/>
                <w:vanish w:val="0"/>
                <w:color w:val="000000"/>
                <w:sz w:val="20"/>
              </w:rPr>
            </w:pPr>
            <w:del w:id="6094"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95" w:author="SFC2021" w:date="2025-12-22T16:11:21Z"/>
                <w:rFonts w:ascii="Times New Roman" w:eastAsia="Times New Roman" w:hAnsi="Times New Roman" w:cs="Times New Roman"/>
                <w:b w:val="0"/>
                <w:i w:val="0"/>
                <w:vanish w:val="0"/>
                <w:color w:val="000000"/>
                <w:sz w:val="20"/>
              </w:rPr>
            </w:pPr>
            <w:del w:id="6096"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97" w:author="SFC2021" w:date="2025-12-22T16:11:21Z"/>
                <w:rFonts w:ascii="Times New Roman" w:eastAsia="Times New Roman" w:hAnsi="Times New Roman" w:cs="Times New Roman"/>
                <w:b w:val="0"/>
                <w:i w:val="0"/>
                <w:vanish w:val="0"/>
                <w:color w:val="000000"/>
                <w:sz w:val="20"/>
              </w:rPr>
            </w:pPr>
            <w:del w:id="6098"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099" w:author="SFC2021" w:date="2025-12-22T16:11:21Z"/>
                <w:rFonts w:ascii="Times New Roman" w:eastAsia="Times New Roman" w:hAnsi="Times New Roman" w:cs="Times New Roman"/>
                <w:b w:val="0"/>
                <w:i w:val="0"/>
                <w:vanish w:val="0"/>
                <w:color w:val="000000"/>
                <w:sz w:val="20"/>
              </w:rPr>
            </w:pPr>
            <w:del w:id="6100" w:author="SFC2021" w:date="2025-12-22T16:11:21Z">
              <w:r>
                <w:rPr>
                  <w:rFonts w:ascii="Times New Roman" w:eastAsia="Times New Roman" w:hAnsi="Times New Roman" w:cs="Times New Roman"/>
                  <w:b w:val="0"/>
                  <w:i w:val="0"/>
                  <w:vanish w:val="0"/>
                  <w:color w:val="000000"/>
                  <w:sz w:val="20"/>
                </w:rPr>
                <w:delText>EECR06</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01" w:author="SFC2021" w:date="2025-12-22T16:11:21Z"/>
                <w:rFonts w:ascii="Times New Roman" w:eastAsia="Times New Roman" w:hAnsi="Times New Roman" w:cs="Times New Roman"/>
                <w:b w:val="0"/>
                <w:i w:val="0"/>
                <w:vanish w:val="0"/>
                <w:color w:val="000000"/>
                <w:sz w:val="20"/>
              </w:rPr>
            </w:pPr>
            <w:del w:id="6102" w:author="SFC2021" w:date="2025-12-22T16:11:21Z">
              <w:r>
                <w:rPr>
                  <w:rFonts w:ascii="Times New Roman" w:eastAsia="Times New Roman" w:hAnsi="Times New Roman" w:cs="Times New Roman"/>
                  <w:b w:val="0"/>
                  <w:i w:val="0"/>
                  <w:vanish w:val="0"/>
                  <w:color w:val="000000"/>
                  <w:sz w:val="20"/>
                </w:rPr>
                <w:delText>Συμμετέχοντες με βελτιωμένη κατάσταση στην αγορά εργασίας εντός έξι μηνών από τη λήξη της συμμετοχής τους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03" w:author="SFC2021" w:date="2025-12-22T16:11:21Z"/>
                <w:rFonts w:ascii="Times New Roman" w:eastAsia="Times New Roman" w:hAnsi="Times New Roman" w:cs="Times New Roman"/>
                <w:b w:val="0"/>
                <w:i w:val="0"/>
                <w:vanish w:val="0"/>
                <w:color w:val="000000"/>
                <w:sz w:val="20"/>
              </w:rPr>
            </w:pPr>
            <w:del w:id="6104" w:author="SFC2021" w:date="2025-12-22T16:11:21Z">
              <w:r>
                <w:rPr>
                  <w:rFonts w:ascii="Times New Roman" w:eastAsia="Times New Roman" w:hAnsi="Times New Roman" w:cs="Times New Roman"/>
                  <w:b w:val="0"/>
                  <w:i w:val="0"/>
                  <w:vanish w:val="0"/>
                  <w:color w:val="000000"/>
                  <w:sz w:val="20"/>
                </w:rPr>
                <w:delText>άτομα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05" w:author="SFC2021" w:date="2025-12-22T16:11:21Z"/>
                <w:rFonts w:ascii="Times New Roman" w:eastAsia="Times New Roman" w:hAnsi="Times New Roman" w:cs="Times New Roman"/>
                <w:b w:val="0"/>
                <w:i w:val="0"/>
                <w:vanish w:val="0"/>
                <w:color w:val="000000"/>
                <w:sz w:val="20"/>
              </w:rPr>
            </w:pPr>
            <w:del w:id="6106" w:author="SFC2021" w:date="2025-12-22T16:11:21Z">
              <w:r>
                <w:rPr>
                  <w:rFonts w:ascii="Times New Roman" w:eastAsia="Times New Roman" w:hAnsi="Times New Roman" w:cs="Times New Roman"/>
                  <w:b w:val="0"/>
                  <w:i w:val="0"/>
                  <w:vanish w:val="0"/>
                  <w:color w:val="000000"/>
                  <w:sz w:val="20"/>
                </w:rPr>
                <w:delText>7.934,00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del w:id="6107" w:author="SFC2021" w:date="2025-12-22T16:11:21Z"/>
                <w:rFonts w:ascii="Times New Roman" w:eastAsia="Times New Roman" w:hAnsi="Times New Roman" w:cs="Times New Roman"/>
                <w:b w:val="0"/>
                <w:i w:val="0"/>
                <w:vanish w:val="0"/>
                <w:color w:val="000000"/>
                <w:sz w:val="20"/>
              </w:rPr>
            </w:pPr>
            <w:del w:id="6108" w:author="SFC2021" w:date="2025-12-22T16:11:21Z">
              <w:r>
                <w:rPr>
                  <w:rFonts w:ascii="Times New Roman" w:eastAsia="Times New Roman" w:hAnsi="Times New Roman" w:cs="Times New Roman"/>
                  <w:b w:val="0"/>
                  <w:i w:val="0"/>
                  <w:vanish w:val="0"/>
                  <w:color w:val="000000"/>
                  <w:sz w:val="20"/>
                </w:rPr>
                <w:delText>2021</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09" w:author="SFC2021" w:date="2025-12-22T16:11:21Z"/>
                <w:rFonts w:ascii="Times New Roman" w:eastAsia="Times New Roman" w:hAnsi="Times New Roman" w:cs="Times New Roman"/>
                <w:b w:val="0"/>
                <w:i w:val="0"/>
                <w:vanish w:val="0"/>
                <w:color w:val="000000"/>
                <w:sz w:val="20"/>
              </w:rPr>
            </w:pPr>
            <w:del w:id="6110" w:author="SFC2021" w:date="2025-12-22T16:11:21Z">
              <w:r>
                <w:rPr>
                  <w:rFonts w:ascii="Times New Roman" w:eastAsia="Times New Roman" w:hAnsi="Times New Roman" w:cs="Times New Roman"/>
                  <w:b w:val="0"/>
                  <w:i w:val="0"/>
                  <w:vanish w:val="0"/>
                  <w:color w:val="000000"/>
                  <w:sz w:val="20"/>
                </w:rPr>
                <w:delText>9.335,00</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11" w:author="SFC2021" w:date="2025-12-22T16:11:21Z"/>
                <w:rFonts w:ascii="Times New Roman" w:eastAsia="Times New Roman" w:hAnsi="Times New Roman" w:cs="Times New Roman"/>
                <w:b w:val="0"/>
                <w:i w:val="0"/>
                <w:vanish w:val="0"/>
                <w:color w:val="000000"/>
                <w:sz w:val="20"/>
              </w:rPr>
            </w:pPr>
            <w:del w:id="6112" w:author="SFC2021" w:date="2025-12-22T16:11:21Z">
              <w:r>
                <w:rPr>
                  <w:rFonts w:ascii="Times New Roman" w:eastAsia="Times New Roman" w:hAnsi="Times New Roman" w:cs="Times New Roman"/>
                  <w:b w:val="0"/>
                  <w:i w:val="0"/>
                  <w:vanish w:val="0"/>
                  <w:color w:val="000000"/>
                  <w:sz w:val="20"/>
                </w:rPr>
                <w:delText>ΟΠΣ, Έρευνα πεδίου, Διοικητικές πηγές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13"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del w:id="6114"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del w:id="6115" w:author="SFC2021" w:date="2025-12-22T16:11:21Z"/>
          <w:rFonts w:ascii="Times New Roman" w:eastAsia="Times New Roman" w:hAnsi="Times New Roman" w:cs="Times New Roman"/>
          <w:b w:val="0"/>
          <w:i w:val="0"/>
          <w:vanish w:val="0"/>
          <w:color w:val="000000"/>
          <w:sz w:val="24"/>
        </w:rPr>
      </w:pPr>
      <w:del w:id="6116" w:author="SFC2021" w:date="2025-12-22T16:11:21Z">
        <w:r>
          <w:rPr>
            <w:rFonts w:ascii="Times New Roman" w:eastAsia="Times New Roman" w:hAnsi="Times New Roman" w:cs="Times New Roman"/>
            <w:b w:val="0"/>
            <w:i w:val="0"/>
            <w:vanish w:val="0"/>
            <w:color w:val="000000"/>
            <w:sz w:val="24"/>
          </w:rPr>
          <w:delText>2.1.1.1.3. Ενδεικτική κατανομή των προγραμματισμένων πόρων (ΕΕ) ανά είδος παρέμβασης</w:delText>
        </w:r>
      </w:del>
    </w:p>
    <w:p w:rsidR="00A77B3E">
      <w:pPr>
        <w:spacing w:before="100" w:after="0"/>
        <w:jc w:val="start"/>
        <w:rPr>
          <w:del w:id="6117" w:author="SFC2021" w:date="2025-12-22T16:11:21Z"/>
          <w:rFonts w:ascii="Times New Roman" w:eastAsia="Times New Roman" w:hAnsi="Times New Roman" w:cs="Times New Roman"/>
          <w:b w:val="0"/>
          <w:i w:val="0"/>
          <w:vanish w:val="0"/>
          <w:color w:val="000000"/>
          <w:sz w:val="0"/>
        </w:rPr>
      </w:pPr>
    </w:p>
    <w:p w:rsidR="00A77B3E">
      <w:pPr>
        <w:spacing w:before="100" w:after="0"/>
        <w:jc w:val="start"/>
        <w:rPr>
          <w:del w:id="6118" w:author="SFC2021" w:date="2025-12-22T16:11:21Z"/>
          <w:rFonts w:ascii="Times New Roman" w:eastAsia="Times New Roman" w:hAnsi="Times New Roman" w:cs="Times New Roman"/>
          <w:b w:val="0"/>
          <w:i w:val="0"/>
          <w:vanish w:val="0"/>
          <w:color w:val="000000"/>
          <w:sz w:val="0"/>
        </w:rPr>
      </w:pPr>
      <w:del w:id="6119" w:author="SFC2021" w:date="2025-12-22T16:11:21Z">
        <w:r>
          <w:rPr>
            <w:rFonts w:ascii="Times New Roman" w:eastAsia="Times New Roman" w:hAnsi="Times New Roman" w:cs="Times New Roman"/>
            <w:b w:val="0"/>
            <w:i w:val="0"/>
            <w:vanish w:val="0"/>
            <w:color w:val="000000"/>
            <w:sz w:val="24"/>
          </w:rPr>
          <w:delText>Παραπομπή: αρθρο 22 παράγραφος 3 στοιχείο δ) σημείο viii) του ΚΚΔ</w:delText>
        </w:r>
      </w:del>
    </w:p>
    <w:p w:rsidR="00A77B3E">
      <w:pPr>
        <w:pStyle w:val="Heading5"/>
        <w:spacing w:before="100" w:after="0"/>
        <w:jc w:val="start"/>
        <w:rPr>
          <w:del w:id="6120" w:author="SFC2021" w:date="2025-12-22T16:11:21Z"/>
          <w:rFonts w:ascii="Times New Roman" w:eastAsia="Times New Roman" w:hAnsi="Times New Roman" w:cs="Times New Roman"/>
          <w:b w:val="0"/>
          <w:i w:val="0"/>
          <w:vanish w:val="0"/>
          <w:color w:val="000000"/>
          <w:sz w:val="24"/>
        </w:rPr>
      </w:pPr>
      <w:del w:id="6121" w:author="SFC2021" w:date="2025-12-22T16:11:21Z">
        <w:r>
          <w:rPr>
            <w:rFonts w:ascii="Times New Roman" w:eastAsia="Times New Roman" w:hAnsi="Times New Roman" w:cs="Times New Roman"/>
            <w:b w:val="0"/>
            <w:i w:val="0"/>
            <w:vanish w:val="0"/>
            <w:color w:val="000000"/>
            <w:sz w:val="24"/>
          </w:rPr>
          <w:delText>Πίνακας 4: Διάσταση 1 — πεδίο παρέμβασης</w:delText>
        </w:r>
      </w:del>
    </w:p>
    <w:p w:rsidR="00A77B3E">
      <w:pPr>
        <w:spacing w:before="100" w:after="0"/>
        <w:jc w:val="start"/>
        <w:rPr>
          <w:del w:id="612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67"/>
        <w:gridCol w:w="723"/>
        <w:gridCol w:w="2828"/>
        <w:gridCol w:w="7856"/>
        <w:gridCol w:w="1270"/>
      </w:tblGrid>
      <w:tr>
        <w:tblPrEx>
          <w:tblW w:w="100%" w:type="pct"/>
        </w:tblPrEx>
        <w:trPr>
          <w:cantSplit w:val="0"/>
          <w:trHeight w:hRule="auto" w:val="0"/>
          <w:del w:id="61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24" w:author="SFC2021" w:date="2025-12-22T16:11:21Z"/>
                <w:rFonts w:ascii="Times New Roman" w:eastAsia="Times New Roman" w:hAnsi="Times New Roman" w:cs="Times New Roman"/>
                <w:b w:val="0"/>
                <w:i w:val="0"/>
                <w:vanish w:val="0"/>
                <w:color w:val="000000"/>
                <w:sz w:val="20"/>
              </w:rPr>
            </w:pPr>
            <w:del w:id="6125"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26" w:author="SFC2021" w:date="2025-12-22T16:11:21Z"/>
                <w:rFonts w:ascii="Times New Roman" w:eastAsia="Times New Roman" w:hAnsi="Times New Roman" w:cs="Times New Roman"/>
                <w:b w:val="0"/>
                <w:i w:val="0"/>
                <w:vanish w:val="0"/>
                <w:color w:val="000000"/>
                <w:sz w:val="20"/>
              </w:rPr>
            </w:pPr>
            <w:del w:id="6127"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28" w:author="SFC2021" w:date="2025-12-22T16:11:21Z"/>
                <w:rFonts w:ascii="Times New Roman" w:eastAsia="Times New Roman" w:hAnsi="Times New Roman" w:cs="Times New Roman"/>
                <w:b w:val="0"/>
                <w:i w:val="0"/>
                <w:vanish w:val="0"/>
                <w:color w:val="000000"/>
                <w:sz w:val="20"/>
              </w:rPr>
            </w:pPr>
            <w:del w:id="6129"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30" w:author="SFC2021" w:date="2025-12-22T16:11:21Z"/>
                <w:rFonts w:ascii="Times New Roman" w:eastAsia="Times New Roman" w:hAnsi="Times New Roman" w:cs="Times New Roman"/>
                <w:b w:val="0"/>
                <w:i w:val="0"/>
                <w:vanish w:val="0"/>
                <w:color w:val="000000"/>
                <w:sz w:val="20"/>
              </w:rPr>
            </w:pPr>
            <w:del w:id="6131"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32" w:author="SFC2021" w:date="2025-12-22T16:11:21Z"/>
                <w:rFonts w:ascii="Times New Roman" w:eastAsia="Times New Roman" w:hAnsi="Times New Roman" w:cs="Times New Roman"/>
                <w:b w:val="0"/>
                <w:i w:val="0"/>
                <w:vanish w:val="0"/>
                <w:color w:val="000000"/>
                <w:sz w:val="20"/>
              </w:rPr>
            </w:pPr>
            <w:del w:id="6133" w:author="SFC2021" w:date="2025-12-22T16:11:21Z">
              <w:r>
                <w:rPr>
                  <w:rFonts w:ascii="Times New Roman" w:eastAsia="Times New Roman" w:hAnsi="Times New Roman" w:cs="Times New Roman"/>
                  <w:b w:val="0"/>
                  <w:i w:val="0"/>
                  <w:vanish w:val="0"/>
                  <w:color w:val="000000"/>
                  <w:sz w:val="20"/>
                </w:rPr>
                <w:delText>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134" w:author="SFC2021" w:date="2025-12-22T16:11:21Z"/>
                <w:rFonts w:ascii="Times New Roman" w:eastAsia="Times New Roman" w:hAnsi="Times New Roman" w:cs="Times New Roman"/>
                <w:b w:val="0"/>
                <w:i w:val="0"/>
                <w:vanish w:val="0"/>
                <w:color w:val="000000"/>
                <w:sz w:val="20"/>
              </w:rPr>
            </w:pPr>
            <w:del w:id="6135" w:author="SFC2021" w:date="2025-12-22T16:11:21Z">
              <w:r>
                <w:rPr>
                  <w:rFonts w:ascii="Times New Roman" w:eastAsia="Times New Roman" w:hAnsi="Times New Roman" w:cs="Times New Roman"/>
                  <w:b w:val="0"/>
                  <w:i w:val="0"/>
                  <w:vanish w:val="0"/>
                  <w:color w:val="000000"/>
                  <w:sz w:val="20"/>
                </w:rPr>
                <w:delText>Ποσό (EUR)</w:delText>
              </w:r>
            </w:del>
          </w:p>
        </w:tc>
      </w:tr>
      <w:tr>
        <w:tblPrEx>
          <w:tblW w:w="100%" w:type="pct"/>
        </w:tblPrEx>
        <w:trPr>
          <w:cantSplit w:val="0"/>
          <w:trHeight w:hRule="auto" w:val="0"/>
          <w:del w:id="613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37" w:author="SFC2021" w:date="2025-12-22T16:11:21Z"/>
                <w:rFonts w:ascii="Times New Roman" w:eastAsia="Times New Roman" w:hAnsi="Times New Roman" w:cs="Times New Roman"/>
                <w:b w:val="0"/>
                <w:i w:val="0"/>
                <w:vanish w:val="0"/>
                <w:color w:val="000000"/>
                <w:sz w:val="20"/>
              </w:rPr>
            </w:pPr>
            <w:del w:id="613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39" w:author="SFC2021" w:date="2025-12-22T16:11:21Z"/>
                <w:rFonts w:ascii="Times New Roman" w:eastAsia="Times New Roman" w:hAnsi="Times New Roman" w:cs="Times New Roman"/>
                <w:b w:val="0"/>
                <w:i w:val="0"/>
                <w:vanish w:val="0"/>
                <w:color w:val="000000"/>
                <w:sz w:val="20"/>
              </w:rPr>
            </w:pPr>
            <w:del w:id="614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41" w:author="SFC2021" w:date="2025-12-22T16:11:21Z"/>
                <w:rFonts w:ascii="Times New Roman" w:eastAsia="Times New Roman" w:hAnsi="Times New Roman" w:cs="Times New Roman"/>
                <w:b w:val="0"/>
                <w:i w:val="0"/>
                <w:vanish w:val="0"/>
                <w:color w:val="000000"/>
                <w:sz w:val="20"/>
              </w:rPr>
            </w:pPr>
            <w:del w:id="6142"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43" w:author="SFC2021" w:date="2025-12-22T16:11:21Z"/>
                <w:rFonts w:ascii="Times New Roman" w:eastAsia="Times New Roman" w:hAnsi="Times New Roman" w:cs="Times New Roman"/>
                <w:b w:val="0"/>
                <w:i w:val="0"/>
                <w:vanish w:val="0"/>
                <w:color w:val="000000"/>
                <w:sz w:val="20"/>
              </w:rPr>
            </w:pPr>
            <w:del w:id="6144"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45" w:author="SFC2021" w:date="2025-12-22T16:11:21Z"/>
                <w:rFonts w:ascii="Times New Roman" w:eastAsia="Times New Roman" w:hAnsi="Times New Roman" w:cs="Times New Roman"/>
                <w:b w:val="0"/>
                <w:i w:val="0"/>
                <w:vanish w:val="0"/>
                <w:color w:val="000000"/>
                <w:sz w:val="20"/>
              </w:rPr>
            </w:pPr>
            <w:del w:id="6146" w:author="SFC2021" w:date="2025-12-22T16:11:21Z">
              <w:r>
                <w:rPr>
                  <w:rFonts w:ascii="Times New Roman" w:eastAsia="Times New Roman" w:hAnsi="Times New Roman" w:cs="Times New Roman"/>
                  <w:b w:val="0"/>
                  <w:i w:val="0"/>
                  <w:vanish w:val="0"/>
                  <w:color w:val="000000"/>
                  <w:sz w:val="20"/>
                </w:rPr>
                <w:delText>146. Στήριξη της προσαρμογής των εργαζομένων, των επιχειρήσεων και των επιχειρηματιών στην αλλαγή</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47" w:author="SFC2021" w:date="2025-12-22T16:11:21Z"/>
                <w:rFonts w:ascii="Times New Roman" w:eastAsia="Times New Roman" w:hAnsi="Times New Roman" w:cs="Times New Roman"/>
                <w:b w:val="0"/>
                <w:i w:val="0"/>
                <w:vanish w:val="0"/>
                <w:color w:val="000000"/>
                <w:sz w:val="20"/>
              </w:rPr>
            </w:pPr>
            <w:del w:id="6148" w:author="SFC2021" w:date="2025-12-22T16:11:21Z">
              <w:r>
                <w:rPr>
                  <w:rFonts w:ascii="Times New Roman" w:eastAsia="Times New Roman" w:hAnsi="Times New Roman" w:cs="Times New Roman"/>
                  <w:b w:val="0"/>
                  <w:i w:val="0"/>
                  <w:vanish w:val="0"/>
                  <w:color w:val="000000"/>
                  <w:sz w:val="20"/>
                </w:rPr>
                <w:delText>6.869.687,00</w:delText>
              </w:r>
            </w:del>
          </w:p>
        </w:tc>
      </w:tr>
      <w:tr>
        <w:tblPrEx>
          <w:tblW w:w="100%" w:type="pct"/>
        </w:tblPrEx>
        <w:trPr>
          <w:cantSplit w:val="0"/>
          <w:trHeight w:hRule="auto" w:val="0"/>
          <w:del w:id="614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50" w:author="SFC2021" w:date="2025-12-22T16:11:21Z"/>
                <w:rFonts w:ascii="Times New Roman" w:eastAsia="Times New Roman" w:hAnsi="Times New Roman" w:cs="Times New Roman"/>
                <w:b w:val="0"/>
                <w:i w:val="0"/>
                <w:vanish w:val="0"/>
                <w:color w:val="000000"/>
                <w:sz w:val="20"/>
              </w:rPr>
            </w:pPr>
            <w:del w:id="6151"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52" w:author="SFC2021" w:date="2025-12-22T16:11:21Z"/>
                <w:rFonts w:ascii="Times New Roman" w:eastAsia="Times New Roman" w:hAnsi="Times New Roman" w:cs="Times New Roman"/>
                <w:b w:val="0"/>
                <w:i w:val="0"/>
                <w:vanish w:val="0"/>
                <w:color w:val="000000"/>
                <w:sz w:val="20"/>
              </w:rPr>
            </w:pPr>
            <w:del w:id="6153"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54" w:author="SFC2021" w:date="2025-12-22T16:11:21Z"/>
                <w:rFonts w:ascii="Times New Roman" w:eastAsia="Times New Roman" w:hAnsi="Times New Roman" w:cs="Times New Roman"/>
                <w:b w:val="0"/>
                <w:i w:val="0"/>
                <w:vanish w:val="0"/>
                <w:color w:val="000000"/>
                <w:sz w:val="20"/>
              </w:rPr>
            </w:pPr>
            <w:del w:id="6155"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56" w:author="SFC2021" w:date="2025-12-22T16:11:21Z"/>
                <w:rFonts w:ascii="Times New Roman" w:eastAsia="Times New Roman" w:hAnsi="Times New Roman" w:cs="Times New Roman"/>
                <w:b w:val="0"/>
                <w:i w:val="0"/>
                <w:vanish w:val="0"/>
                <w:color w:val="000000"/>
                <w:sz w:val="20"/>
              </w:rPr>
            </w:pPr>
            <w:del w:id="6157"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58" w:author="SFC2021" w:date="2025-12-22T16:11:21Z"/>
                <w:rFonts w:ascii="Times New Roman" w:eastAsia="Times New Roman" w:hAnsi="Times New Roman" w:cs="Times New Roman"/>
                <w:b w:val="0"/>
                <w:i w:val="0"/>
                <w:vanish w:val="0"/>
                <w:color w:val="000000"/>
                <w:sz w:val="20"/>
              </w:rPr>
            </w:pPr>
            <w:del w:id="6159" w:author="SFC2021" w:date="2025-12-22T16:11:21Z">
              <w:r>
                <w:rPr>
                  <w:rFonts w:ascii="Times New Roman" w:eastAsia="Times New Roman" w:hAnsi="Times New Roman" w:cs="Times New Roman"/>
                  <w:b w:val="0"/>
                  <w:i w:val="0"/>
                  <w:vanish w:val="0"/>
                  <w:color w:val="000000"/>
                  <w:sz w:val="20"/>
                </w:rPr>
                <w:delText>147. Μέτρα για την ενθάρρυνση της ενεργού και υγιούς γήρανσης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60" w:author="SFC2021" w:date="2025-12-22T16:11:21Z"/>
                <w:rFonts w:ascii="Times New Roman" w:eastAsia="Times New Roman" w:hAnsi="Times New Roman" w:cs="Times New Roman"/>
                <w:b w:val="0"/>
                <w:i w:val="0"/>
                <w:vanish w:val="0"/>
                <w:color w:val="000000"/>
                <w:sz w:val="20"/>
              </w:rPr>
            </w:pPr>
            <w:del w:id="6161" w:author="SFC2021" w:date="2025-12-22T16:11:21Z">
              <w:r>
                <w:rPr>
                  <w:rFonts w:ascii="Times New Roman" w:eastAsia="Times New Roman" w:hAnsi="Times New Roman" w:cs="Times New Roman"/>
                  <w:b w:val="0"/>
                  <w:i w:val="0"/>
                  <w:vanish w:val="0"/>
                  <w:color w:val="000000"/>
                  <w:sz w:val="20"/>
                </w:rPr>
                <w:delText>1.834.044,00</w:delText>
              </w:r>
            </w:del>
          </w:p>
        </w:tc>
      </w:tr>
      <w:tr>
        <w:tblPrEx>
          <w:tblW w:w="100%" w:type="pct"/>
        </w:tblPrEx>
        <w:trPr>
          <w:cantSplit w:val="0"/>
          <w:trHeight w:hRule="auto" w:val="0"/>
          <w:del w:id="616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63" w:author="SFC2021" w:date="2025-12-22T16:11:21Z"/>
                <w:rFonts w:ascii="Times New Roman" w:eastAsia="Times New Roman" w:hAnsi="Times New Roman" w:cs="Times New Roman"/>
                <w:b w:val="0"/>
                <w:i w:val="0"/>
                <w:vanish w:val="0"/>
                <w:color w:val="000000"/>
                <w:sz w:val="20"/>
              </w:rPr>
            </w:pPr>
            <w:del w:id="6164"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65" w:author="SFC2021" w:date="2025-12-22T16:11:21Z"/>
                <w:rFonts w:ascii="Times New Roman" w:eastAsia="Times New Roman" w:hAnsi="Times New Roman" w:cs="Times New Roman"/>
                <w:b w:val="0"/>
                <w:i w:val="0"/>
                <w:vanish w:val="0"/>
                <w:color w:val="000000"/>
                <w:sz w:val="20"/>
              </w:rPr>
            </w:pPr>
            <w:del w:id="6166"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67" w:author="SFC2021" w:date="2025-12-22T16:11:21Z"/>
                <w:rFonts w:ascii="Times New Roman" w:eastAsia="Times New Roman" w:hAnsi="Times New Roman" w:cs="Times New Roman"/>
                <w:b w:val="0"/>
                <w:i w:val="0"/>
                <w:vanish w:val="0"/>
                <w:color w:val="000000"/>
                <w:sz w:val="20"/>
              </w:rPr>
            </w:pPr>
            <w:del w:id="6168"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69" w:author="SFC2021" w:date="2025-12-22T16:11:21Z"/>
                <w:rFonts w:ascii="Times New Roman" w:eastAsia="Times New Roman" w:hAnsi="Times New Roman" w:cs="Times New Roman"/>
                <w:b w:val="0"/>
                <w:i w:val="0"/>
                <w:vanish w:val="0"/>
                <w:color w:val="000000"/>
                <w:sz w:val="20"/>
              </w:rPr>
            </w:pPr>
            <w:del w:id="6170"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71" w:author="SFC2021" w:date="2025-12-22T16:11:21Z"/>
                <w:rFonts w:ascii="Times New Roman" w:eastAsia="Times New Roman" w:hAnsi="Times New Roman" w:cs="Times New Roman"/>
                <w:b w:val="0"/>
                <w:i w:val="0"/>
                <w:vanish w:val="0"/>
                <w:color w:val="000000"/>
                <w:sz w:val="20"/>
              </w:rPr>
            </w:pPr>
            <w:del w:id="6172" w:author="SFC2021" w:date="2025-12-22T16:11:21Z">
              <w:r>
                <w:rPr>
                  <w:rFonts w:ascii="Times New Roman" w:eastAsia="Times New Roman" w:hAnsi="Times New Roman" w:cs="Times New Roman"/>
                  <w:b w:val="0"/>
                  <w:i w:val="0"/>
                  <w:vanish w:val="0"/>
                  <w:color w:val="000000"/>
                  <w:sz w:val="20"/>
                </w:rPr>
                <w:delText>146. Στήριξη της προσαρμογής των εργαζομένων, των επιχειρήσεων και των επιχειρηματιών στην αλλαγή</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73" w:author="SFC2021" w:date="2025-12-22T16:11:21Z"/>
                <w:rFonts w:ascii="Times New Roman" w:eastAsia="Times New Roman" w:hAnsi="Times New Roman" w:cs="Times New Roman"/>
                <w:b w:val="0"/>
                <w:i w:val="0"/>
                <w:vanish w:val="0"/>
                <w:color w:val="000000"/>
                <w:sz w:val="20"/>
              </w:rPr>
            </w:pPr>
            <w:del w:id="6174" w:author="SFC2021" w:date="2025-12-22T16:11:21Z">
              <w:r>
                <w:rPr>
                  <w:rFonts w:ascii="Times New Roman" w:eastAsia="Times New Roman" w:hAnsi="Times New Roman" w:cs="Times New Roman"/>
                  <w:b w:val="0"/>
                  <w:i w:val="0"/>
                  <w:vanish w:val="0"/>
                  <w:color w:val="000000"/>
                  <w:sz w:val="20"/>
                </w:rPr>
                <w:delText>37.840.863,00</w:delText>
              </w:r>
            </w:del>
          </w:p>
        </w:tc>
      </w:tr>
      <w:tr>
        <w:tblPrEx>
          <w:tblW w:w="100%" w:type="pct"/>
        </w:tblPrEx>
        <w:trPr>
          <w:cantSplit w:val="0"/>
          <w:trHeight w:hRule="auto" w:val="0"/>
          <w:del w:id="617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76" w:author="SFC2021" w:date="2025-12-22T16:11:21Z"/>
                <w:rFonts w:ascii="Times New Roman" w:eastAsia="Times New Roman" w:hAnsi="Times New Roman" w:cs="Times New Roman"/>
                <w:b w:val="0"/>
                <w:i w:val="0"/>
                <w:vanish w:val="0"/>
                <w:color w:val="000000"/>
                <w:sz w:val="20"/>
              </w:rPr>
            </w:pPr>
            <w:del w:id="6177"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78" w:author="SFC2021" w:date="2025-12-22T16:11:21Z"/>
                <w:rFonts w:ascii="Times New Roman" w:eastAsia="Times New Roman" w:hAnsi="Times New Roman" w:cs="Times New Roman"/>
                <w:b w:val="0"/>
                <w:i w:val="0"/>
                <w:vanish w:val="0"/>
                <w:color w:val="000000"/>
                <w:sz w:val="20"/>
              </w:rPr>
            </w:pPr>
            <w:del w:id="6179"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80" w:author="SFC2021" w:date="2025-12-22T16:11:21Z"/>
                <w:rFonts w:ascii="Times New Roman" w:eastAsia="Times New Roman" w:hAnsi="Times New Roman" w:cs="Times New Roman"/>
                <w:b w:val="0"/>
                <w:i w:val="0"/>
                <w:vanish w:val="0"/>
                <w:color w:val="000000"/>
                <w:sz w:val="20"/>
              </w:rPr>
            </w:pPr>
            <w:del w:id="6181"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82" w:author="SFC2021" w:date="2025-12-22T16:11:21Z"/>
                <w:rFonts w:ascii="Times New Roman" w:eastAsia="Times New Roman" w:hAnsi="Times New Roman" w:cs="Times New Roman"/>
                <w:b w:val="0"/>
                <w:i w:val="0"/>
                <w:vanish w:val="0"/>
                <w:color w:val="000000"/>
                <w:sz w:val="20"/>
              </w:rPr>
            </w:pPr>
            <w:del w:id="6183"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84" w:author="SFC2021" w:date="2025-12-22T16:11:21Z"/>
                <w:rFonts w:ascii="Times New Roman" w:eastAsia="Times New Roman" w:hAnsi="Times New Roman" w:cs="Times New Roman"/>
                <w:b w:val="0"/>
                <w:i w:val="0"/>
                <w:vanish w:val="0"/>
                <w:color w:val="000000"/>
                <w:sz w:val="20"/>
              </w:rPr>
            </w:pPr>
            <w:del w:id="6185" w:author="SFC2021" w:date="2025-12-22T16:11:21Z">
              <w:r>
                <w:rPr>
                  <w:rFonts w:ascii="Times New Roman" w:eastAsia="Times New Roman" w:hAnsi="Times New Roman" w:cs="Times New Roman"/>
                  <w:b w:val="0"/>
                  <w:i w:val="0"/>
                  <w:vanish w:val="0"/>
                  <w:color w:val="000000"/>
                  <w:sz w:val="20"/>
                </w:rPr>
                <w:delText>147. Μέτρα για την ενθάρρυνση της ενεργού και υγιούς γήρανσης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86" w:author="SFC2021" w:date="2025-12-22T16:11:21Z"/>
                <w:rFonts w:ascii="Times New Roman" w:eastAsia="Times New Roman" w:hAnsi="Times New Roman" w:cs="Times New Roman"/>
                <w:b w:val="0"/>
                <w:i w:val="0"/>
                <w:vanish w:val="0"/>
                <w:color w:val="000000"/>
                <w:sz w:val="20"/>
              </w:rPr>
            </w:pPr>
            <w:del w:id="6187" w:author="SFC2021" w:date="2025-12-22T16:11:21Z">
              <w:r>
                <w:rPr>
                  <w:rFonts w:ascii="Times New Roman" w:eastAsia="Times New Roman" w:hAnsi="Times New Roman" w:cs="Times New Roman"/>
                  <w:b w:val="0"/>
                  <w:i w:val="0"/>
                  <w:vanish w:val="0"/>
                  <w:color w:val="000000"/>
                  <w:sz w:val="20"/>
                </w:rPr>
                <w:delText>10.102.616,00</w:delText>
              </w:r>
            </w:del>
          </w:p>
        </w:tc>
      </w:tr>
      <w:tr>
        <w:tblPrEx>
          <w:tblW w:w="100%" w:type="pct"/>
        </w:tblPrEx>
        <w:trPr>
          <w:cantSplit w:val="0"/>
          <w:trHeight w:hRule="auto" w:val="0"/>
          <w:del w:id="618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89" w:author="SFC2021" w:date="2025-12-22T16:11:21Z"/>
                <w:rFonts w:ascii="Times New Roman" w:eastAsia="Times New Roman" w:hAnsi="Times New Roman" w:cs="Times New Roman"/>
                <w:b w:val="0"/>
                <w:i w:val="0"/>
                <w:vanish w:val="0"/>
                <w:color w:val="000000"/>
                <w:sz w:val="20"/>
              </w:rPr>
            </w:pPr>
            <w:del w:id="6190"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91" w:author="SFC2021" w:date="2025-12-22T16:11:21Z"/>
                <w:rFonts w:ascii="Times New Roman" w:eastAsia="Times New Roman" w:hAnsi="Times New Roman" w:cs="Times New Roman"/>
                <w:b w:val="0"/>
                <w:i w:val="0"/>
                <w:vanish w:val="0"/>
                <w:color w:val="000000"/>
                <w:sz w:val="20"/>
              </w:rPr>
            </w:pPr>
            <w:del w:id="6192"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93" w:author="SFC2021" w:date="2025-12-22T16:11:21Z"/>
                <w:rFonts w:ascii="Times New Roman" w:eastAsia="Times New Roman" w:hAnsi="Times New Roman" w:cs="Times New Roman"/>
                <w:b w:val="0"/>
                <w:i w:val="0"/>
                <w:vanish w:val="0"/>
                <w:color w:val="000000"/>
                <w:sz w:val="20"/>
              </w:rPr>
            </w:pPr>
            <w:del w:id="6194" w:author="SFC2021" w:date="2025-12-22T16:11:21Z">
              <w:r>
                <w:rPr>
                  <w:rFonts w:ascii="Times New Roman" w:eastAsia="Times New Roman" w:hAnsi="Times New Roman" w:cs="Times New Roman"/>
                  <w:b w:val="0"/>
                  <w:i w:val="0"/>
                  <w:vanish w:val="0"/>
                  <w:color w:val="000000"/>
                  <w:sz w:val="20"/>
                </w:rPr>
                <w:delText>Σύνολο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9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19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197" w:author="SFC2021" w:date="2025-12-22T16:11:21Z"/>
                <w:rFonts w:ascii="Times New Roman" w:eastAsia="Times New Roman" w:hAnsi="Times New Roman" w:cs="Times New Roman"/>
                <w:b w:val="0"/>
                <w:i w:val="0"/>
                <w:vanish w:val="0"/>
                <w:color w:val="000000"/>
                <w:sz w:val="20"/>
              </w:rPr>
            </w:pPr>
            <w:del w:id="6198" w:author="SFC2021" w:date="2025-12-22T16:11:21Z">
              <w:r>
                <w:rPr>
                  <w:rFonts w:ascii="Times New Roman" w:eastAsia="Times New Roman" w:hAnsi="Times New Roman" w:cs="Times New Roman"/>
                  <w:b w:val="0"/>
                  <w:i w:val="0"/>
                  <w:vanish w:val="0"/>
                  <w:color w:val="000000"/>
                  <w:sz w:val="20"/>
                </w:rPr>
                <w:delText>56.647.210,00</w:delText>
              </w:r>
            </w:del>
          </w:p>
        </w:tc>
      </w:tr>
    </w:tbl>
    <w:p w:rsidR="00A77B3E">
      <w:pPr>
        <w:spacing w:before="100" w:after="0"/>
        <w:jc w:val="start"/>
        <w:rPr>
          <w:del w:id="6199"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del w:id="6200" w:author="SFC2021" w:date="2025-12-22T16:11:21Z"/>
          <w:rFonts w:ascii="Times New Roman" w:eastAsia="Times New Roman" w:hAnsi="Times New Roman" w:cs="Times New Roman"/>
          <w:b w:val="0"/>
          <w:i w:val="0"/>
          <w:vanish w:val="0"/>
          <w:color w:val="000000"/>
          <w:sz w:val="24"/>
        </w:rPr>
      </w:pPr>
      <w:del w:id="6201" w:author="SFC2021" w:date="2025-12-22T16:11:21Z">
        <w:r>
          <w:rPr>
            <w:rFonts w:ascii="Times New Roman" w:eastAsia="Times New Roman" w:hAnsi="Times New Roman" w:cs="Times New Roman"/>
            <w:b w:val="0"/>
            <w:i w:val="0"/>
            <w:vanish w:val="0"/>
            <w:color w:val="000000"/>
            <w:sz w:val="24"/>
          </w:rPr>
          <w:delText>Πίνακας 5: Διάσταση 2 — μορφή χρηματοδότησης</w:delText>
        </w:r>
      </w:del>
    </w:p>
    <w:p w:rsidR="00A77B3E">
      <w:pPr>
        <w:spacing w:before="100" w:after="0"/>
        <w:jc w:val="start"/>
        <w:rPr>
          <w:del w:id="620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del w:id="620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04" w:author="SFC2021" w:date="2025-12-22T16:11:21Z"/>
                <w:rFonts w:ascii="Times New Roman" w:eastAsia="Times New Roman" w:hAnsi="Times New Roman" w:cs="Times New Roman"/>
                <w:b w:val="0"/>
                <w:i w:val="0"/>
                <w:vanish w:val="0"/>
                <w:color w:val="000000"/>
                <w:sz w:val="20"/>
              </w:rPr>
            </w:pPr>
            <w:del w:id="6205"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06" w:author="SFC2021" w:date="2025-12-22T16:11:21Z"/>
                <w:rFonts w:ascii="Times New Roman" w:eastAsia="Times New Roman" w:hAnsi="Times New Roman" w:cs="Times New Roman"/>
                <w:b w:val="0"/>
                <w:i w:val="0"/>
                <w:vanish w:val="0"/>
                <w:color w:val="000000"/>
                <w:sz w:val="20"/>
              </w:rPr>
            </w:pPr>
            <w:del w:id="6207"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08" w:author="SFC2021" w:date="2025-12-22T16:11:21Z"/>
                <w:rFonts w:ascii="Times New Roman" w:eastAsia="Times New Roman" w:hAnsi="Times New Roman" w:cs="Times New Roman"/>
                <w:b w:val="0"/>
                <w:i w:val="0"/>
                <w:vanish w:val="0"/>
                <w:color w:val="000000"/>
                <w:sz w:val="20"/>
              </w:rPr>
            </w:pPr>
            <w:del w:id="6209"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10" w:author="SFC2021" w:date="2025-12-22T16:11:21Z"/>
                <w:rFonts w:ascii="Times New Roman" w:eastAsia="Times New Roman" w:hAnsi="Times New Roman" w:cs="Times New Roman"/>
                <w:b w:val="0"/>
                <w:i w:val="0"/>
                <w:vanish w:val="0"/>
                <w:color w:val="000000"/>
                <w:sz w:val="20"/>
              </w:rPr>
            </w:pPr>
            <w:del w:id="6211"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12" w:author="SFC2021" w:date="2025-12-22T16:11:21Z"/>
                <w:rFonts w:ascii="Times New Roman" w:eastAsia="Times New Roman" w:hAnsi="Times New Roman" w:cs="Times New Roman"/>
                <w:b w:val="0"/>
                <w:i w:val="0"/>
                <w:vanish w:val="0"/>
                <w:color w:val="000000"/>
                <w:sz w:val="20"/>
              </w:rPr>
            </w:pPr>
            <w:del w:id="6213" w:author="SFC2021" w:date="2025-12-22T16:11:21Z">
              <w:r>
                <w:rPr>
                  <w:rFonts w:ascii="Times New Roman" w:eastAsia="Times New Roman" w:hAnsi="Times New Roman" w:cs="Times New Roman"/>
                  <w:b w:val="0"/>
                  <w:i w:val="0"/>
                  <w:vanish w:val="0"/>
                  <w:color w:val="000000"/>
                  <w:sz w:val="20"/>
                </w:rPr>
                <w:delText>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14" w:author="SFC2021" w:date="2025-12-22T16:11:21Z"/>
                <w:rFonts w:ascii="Times New Roman" w:eastAsia="Times New Roman" w:hAnsi="Times New Roman" w:cs="Times New Roman"/>
                <w:b w:val="0"/>
                <w:i w:val="0"/>
                <w:vanish w:val="0"/>
                <w:color w:val="000000"/>
                <w:sz w:val="20"/>
              </w:rPr>
            </w:pPr>
            <w:del w:id="6215" w:author="SFC2021" w:date="2025-12-22T16:11:21Z">
              <w:r>
                <w:rPr>
                  <w:rFonts w:ascii="Times New Roman" w:eastAsia="Times New Roman" w:hAnsi="Times New Roman" w:cs="Times New Roman"/>
                  <w:b w:val="0"/>
                  <w:i w:val="0"/>
                  <w:vanish w:val="0"/>
                  <w:color w:val="000000"/>
                  <w:sz w:val="20"/>
                </w:rPr>
                <w:delText>Ποσό (EUR)</w:delText>
              </w:r>
            </w:del>
          </w:p>
        </w:tc>
      </w:tr>
      <w:tr>
        <w:tblPrEx>
          <w:tblW w:w="100%" w:type="pct"/>
        </w:tblPrEx>
        <w:trPr>
          <w:cantSplit w:val="0"/>
          <w:trHeight w:hRule="auto" w:val="0"/>
          <w:del w:id="621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17" w:author="SFC2021" w:date="2025-12-22T16:11:21Z"/>
                <w:rFonts w:ascii="Times New Roman" w:eastAsia="Times New Roman" w:hAnsi="Times New Roman" w:cs="Times New Roman"/>
                <w:b w:val="0"/>
                <w:i w:val="0"/>
                <w:vanish w:val="0"/>
                <w:color w:val="000000"/>
                <w:sz w:val="20"/>
              </w:rPr>
            </w:pPr>
            <w:del w:id="621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19" w:author="SFC2021" w:date="2025-12-22T16:11:21Z"/>
                <w:rFonts w:ascii="Times New Roman" w:eastAsia="Times New Roman" w:hAnsi="Times New Roman" w:cs="Times New Roman"/>
                <w:b w:val="0"/>
                <w:i w:val="0"/>
                <w:vanish w:val="0"/>
                <w:color w:val="000000"/>
                <w:sz w:val="20"/>
              </w:rPr>
            </w:pPr>
            <w:del w:id="622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21" w:author="SFC2021" w:date="2025-12-22T16:11:21Z"/>
                <w:rFonts w:ascii="Times New Roman" w:eastAsia="Times New Roman" w:hAnsi="Times New Roman" w:cs="Times New Roman"/>
                <w:b w:val="0"/>
                <w:i w:val="0"/>
                <w:vanish w:val="0"/>
                <w:color w:val="000000"/>
                <w:sz w:val="20"/>
              </w:rPr>
            </w:pPr>
            <w:del w:id="6222"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23" w:author="SFC2021" w:date="2025-12-22T16:11:21Z"/>
                <w:rFonts w:ascii="Times New Roman" w:eastAsia="Times New Roman" w:hAnsi="Times New Roman" w:cs="Times New Roman"/>
                <w:b w:val="0"/>
                <w:i w:val="0"/>
                <w:vanish w:val="0"/>
                <w:color w:val="000000"/>
                <w:sz w:val="20"/>
              </w:rPr>
            </w:pPr>
            <w:del w:id="6224"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25" w:author="SFC2021" w:date="2025-12-22T16:11:21Z"/>
                <w:rFonts w:ascii="Times New Roman" w:eastAsia="Times New Roman" w:hAnsi="Times New Roman" w:cs="Times New Roman"/>
                <w:b w:val="0"/>
                <w:i w:val="0"/>
                <w:vanish w:val="0"/>
                <w:color w:val="000000"/>
                <w:sz w:val="20"/>
              </w:rPr>
            </w:pPr>
            <w:del w:id="6226" w:author="SFC2021" w:date="2025-12-22T16:11:21Z">
              <w:r>
                <w:rPr>
                  <w:rFonts w:ascii="Times New Roman" w:eastAsia="Times New Roman" w:hAnsi="Times New Roman" w:cs="Times New Roman"/>
                  <w:b w:val="0"/>
                  <w:i w:val="0"/>
                  <w:vanish w:val="0"/>
                  <w:color w:val="000000"/>
                  <w:sz w:val="20"/>
                </w:rPr>
                <w:delText>01. Επιχορήγηση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227" w:author="SFC2021" w:date="2025-12-22T16:11:21Z"/>
                <w:rFonts w:ascii="Times New Roman" w:eastAsia="Times New Roman" w:hAnsi="Times New Roman" w:cs="Times New Roman"/>
                <w:b w:val="0"/>
                <w:i w:val="0"/>
                <w:vanish w:val="0"/>
                <w:color w:val="000000"/>
                <w:sz w:val="20"/>
              </w:rPr>
            </w:pPr>
            <w:del w:id="6228" w:author="SFC2021" w:date="2025-12-22T16:11:21Z">
              <w:r>
                <w:rPr>
                  <w:rFonts w:ascii="Times New Roman" w:eastAsia="Times New Roman" w:hAnsi="Times New Roman" w:cs="Times New Roman"/>
                  <w:b w:val="0"/>
                  <w:i w:val="0"/>
                  <w:vanish w:val="0"/>
                  <w:color w:val="000000"/>
                  <w:sz w:val="20"/>
                </w:rPr>
                <w:delText>8.703.731,00</w:delText>
              </w:r>
            </w:del>
          </w:p>
        </w:tc>
      </w:tr>
      <w:tr>
        <w:tblPrEx>
          <w:tblW w:w="100%" w:type="pct"/>
        </w:tblPrEx>
        <w:trPr>
          <w:cantSplit w:val="0"/>
          <w:trHeight w:hRule="auto" w:val="0"/>
          <w:del w:id="622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30" w:author="SFC2021" w:date="2025-12-22T16:11:21Z"/>
                <w:rFonts w:ascii="Times New Roman" w:eastAsia="Times New Roman" w:hAnsi="Times New Roman" w:cs="Times New Roman"/>
                <w:b w:val="0"/>
                <w:i w:val="0"/>
                <w:vanish w:val="0"/>
                <w:color w:val="000000"/>
                <w:sz w:val="20"/>
              </w:rPr>
            </w:pPr>
            <w:del w:id="6231"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32" w:author="SFC2021" w:date="2025-12-22T16:11:21Z"/>
                <w:rFonts w:ascii="Times New Roman" w:eastAsia="Times New Roman" w:hAnsi="Times New Roman" w:cs="Times New Roman"/>
                <w:b w:val="0"/>
                <w:i w:val="0"/>
                <w:vanish w:val="0"/>
                <w:color w:val="000000"/>
                <w:sz w:val="20"/>
              </w:rPr>
            </w:pPr>
            <w:del w:id="6233"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34" w:author="SFC2021" w:date="2025-12-22T16:11:21Z"/>
                <w:rFonts w:ascii="Times New Roman" w:eastAsia="Times New Roman" w:hAnsi="Times New Roman" w:cs="Times New Roman"/>
                <w:b w:val="0"/>
                <w:i w:val="0"/>
                <w:vanish w:val="0"/>
                <w:color w:val="000000"/>
                <w:sz w:val="20"/>
              </w:rPr>
            </w:pPr>
            <w:del w:id="6235"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36" w:author="SFC2021" w:date="2025-12-22T16:11:21Z"/>
                <w:rFonts w:ascii="Times New Roman" w:eastAsia="Times New Roman" w:hAnsi="Times New Roman" w:cs="Times New Roman"/>
                <w:b w:val="0"/>
                <w:i w:val="0"/>
                <w:vanish w:val="0"/>
                <w:color w:val="000000"/>
                <w:sz w:val="20"/>
              </w:rPr>
            </w:pPr>
            <w:del w:id="6237"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38" w:author="SFC2021" w:date="2025-12-22T16:11:21Z"/>
                <w:rFonts w:ascii="Times New Roman" w:eastAsia="Times New Roman" w:hAnsi="Times New Roman" w:cs="Times New Roman"/>
                <w:b w:val="0"/>
                <w:i w:val="0"/>
                <w:vanish w:val="0"/>
                <w:color w:val="000000"/>
                <w:sz w:val="20"/>
              </w:rPr>
            </w:pPr>
            <w:del w:id="6239" w:author="SFC2021" w:date="2025-12-22T16:11:21Z">
              <w:r>
                <w:rPr>
                  <w:rFonts w:ascii="Times New Roman" w:eastAsia="Times New Roman" w:hAnsi="Times New Roman" w:cs="Times New Roman"/>
                  <w:b w:val="0"/>
                  <w:i w:val="0"/>
                  <w:vanish w:val="0"/>
                  <w:color w:val="000000"/>
                  <w:sz w:val="20"/>
                </w:rPr>
                <w:delText>01. Επιχορήγηση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240" w:author="SFC2021" w:date="2025-12-22T16:11:21Z"/>
                <w:rFonts w:ascii="Times New Roman" w:eastAsia="Times New Roman" w:hAnsi="Times New Roman" w:cs="Times New Roman"/>
                <w:b w:val="0"/>
                <w:i w:val="0"/>
                <w:vanish w:val="0"/>
                <w:color w:val="000000"/>
                <w:sz w:val="20"/>
              </w:rPr>
            </w:pPr>
            <w:del w:id="6241" w:author="SFC2021" w:date="2025-12-22T16:11:21Z">
              <w:r>
                <w:rPr>
                  <w:rFonts w:ascii="Times New Roman" w:eastAsia="Times New Roman" w:hAnsi="Times New Roman" w:cs="Times New Roman"/>
                  <w:b w:val="0"/>
                  <w:i w:val="0"/>
                  <w:vanish w:val="0"/>
                  <w:color w:val="000000"/>
                  <w:sz w:val="20"/>
                </w:rPr>
                <w:delText>47.943.479,00</w:delText>
              </w:r>
            </w:del>
          </w:p>
        </w:tc>
      </w:tr>
      <w:tr>
        <w:tblPrEx>
          <w:tblW w:w="100%" w:type="pct"/>
        </w:tblPrEx>
        <w:trPr>
          <w:cantSplit w:val="0"/>
          <w:trHeight w:hRule="auto" w:val="0"/>
          <w:del w:id="62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43" w:author="SFC2021" w:date="2025-12-22T16:11:21Z"/>
                <w:rFonts w:ascii="Times New Roman" w:eastAsia="Times New Roman" w:hAnsi="Times New Roman" w:cs="Times New Roman"/>
                <w:b w:val="0"/>
                <w:i w:val="0"/>
                <w:vanish w:val="0"/>
                <w:color w:val="000000"/>
                <w:sz w:val="20"/>
              </w:rPr>
            </w:pPr>
            <w:del w:id="6244"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45" w:author="SFC2021" w:date="2025-12-22T16:11:21Z"/>
                <w:rFonts w:ascii="Times New Roman" w:eastAsia="Times New Roman" w:hAnsi="Times New Roman" w:cs="Times New Roman"/>
                <w:b w:val="0"/>
                <w:i w:val="0"/>
                <w:vanish w:val="0"/>
                <w:color w:val="000000"/>
                <w:sz w:val="20"/>
              </w:rPr>
            </w:pPr>
            <w:del w:id="6246"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47" w:author="SFC2021" w:date="2025-12-22T16:11:21Z"/>
                <w:rFonts w:ascii="Times New Roman" w:eastAsia="Times New Roman" w:hAnsi="Times New Roman" w:cs="Times New Roman"/>
                <w:b w:val="0"/>
                <w:i w:val="0"/>
                <w:vanish w:val="0"/>
                <w:color w:val="000000"/>
                <w:sz w:val="20"/>
              </w:rPr>
            </w:pPr>
            <w:del w:id="6248" w:author="SFC2021" w:date="2025-12-22T16:11:21Z">
              <w:r>
                <w:rPr>
                  <w:rFonts w:ascii="Times New Roman" w:eastAsia="Times New Roman" w:hAnsi="Times New Roman" w:cs="Times New Roman"/>
                  <w:b w:val="0"/>
                  <w:i w:val="0"/>
                  <w:vanish w:val="0"/>
                  <w:color w:val="000000"/>
                  <w:sz w:val="20"/>
                </w:rPr>
                <w:delText>Σύνολο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4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5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251" w:author="SFC2021" w:date="2025-12-22T16:11:21Z"/>
                <w:rFonts w:ascii="Times New Roman" w:eastAsia="Times New Roman" w:hAnsi="Times New Roman" w:cs="Times New Roman"/>
                <w:b w:val="0"/>
                <w:i w:val="0"/>
                <w:vanish w:val="0"/>
                <w:color w:val="000000"/>
                <w:sz w:val="20"/>
              </w:rPr>
            </w:pPr>
            <w:del w:id="6252" w:author="SFC2021" w:date="2025-12-22T16:11:21Z">
              <w:r>
                <w:rPr>
                  <w:rFonts w:ascii="Times New Roman" w:eastAsia="Times New Roman" w:hAnsi="Times New Roman" w:cs="Times New Roman"/>
                  <w:b w:val="0"/>
                  <w:i w:val="0"/>
                  <w:vanish w:val="0"/>
                  <w:color w:val="000000"/>
                  <w:sz w:val="20"/>
                </w:rPr>
                <w:delText>56.647.210,00</w:delText>
              </w:r>
            </w:del>
          </w:p>
        </w:tc>
      </w:tr>
    </w:tbl>
    <w:p w:rsidR="00A77B3E">
      <w:pPr>
        <w:spacing w:before="100" w:after="0"/>
        <w:jc w:val="start"/>
        <w:rPr>
          <w:del w:id="6253"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del w:id="6254" w:author="SFC2021" w:date="2025-12-22T16:11:21Z"/>
          <w:rFonts w:ascii="Times New Roman" w:eastAsia="Times New Roman" w:hAnsi="Times New Roman" w:cs="Times New Roman"/>
          <w:b w:val="0"/>
          <w:i w:val="0"/>
          <w:vanish w:val="0"/>
          <w:color w:val="000000"/>
          <w:sz w:val="24"/>
        </w:rPr>
      </w:pPr>
      <w:del w:id="6255" w:author="SFC2021" w:date="2025-12-22T16:11:21Z">
        <w:r>
          <w:rPr>
            <w:rFonts w:ascii="Times New Roman" w:eastAsia="Times New Roman" w:hAnsi="Times New Roman" w:cs="Times New Roman"/>
            <w:b w:val="0"/>
            <w:i w:val="0"/>
            <w:vanish w:val="0"/>
            <w:color w:val="000000"/>
            <w:sz w:val="24"/>
          </w:rPr>
          <w:delText>Πίνακας 6: Διάσταση 3 — μηχανισμός εδαφικής υλοποίησης και εδαφική εστίαση</w:delText>
        </w:r>
      </w:del>
    </w:p>
    <w:p w:rsidR="00A77B3E">
      <w:pPr>
        <w:spacing w:before="100" w:after="0"/>
        <w:jc w:val="start"/>
        <w:rPr>
          <w:del w:id="625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del w:id="625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58" w:author="SFC2021" w:date="2025-12-22T16:11:21Z"/>
                <w:rFonts w:ascii="Times New Roman" w:eastAsia="Times New Roman" w:hAnsi="Times New Roman" w:cs="Times New Roman"/>
                <w:b w:val="0"/>
                <w:i w:val="0"/>
                <w:vanish w:val="0"/>
                <w:color w:val="000000"/>
                <w:sz w:val="20"/>
              </w:rPr>
            </w:pPr>
            <w:del w:id="6259"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60" w:author="SFC2021" w:date="2025-12-22T16:11:21Z"/>
                <w:rFonts w:ascii="Times New Roman" w:eastAsia="Times New Roman" w:hAnsi="Times New Roman" w:cs="Times New Roman"/>
                <w:b w:val="0"/>
                <w:i w:val="0"/>
                <w:vanish w:val="0"/>
                <w:color w:val="000000"/>
                <w:sz w:val="20"/>
              </w:rPr>
            </w:pPr>
            <w:del w:id="6261"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62" w:author="SFC2021" w:date="2025-12-22T16:11:21Z"/>
                <w:rFonts w:ascii="Times New Roman" w:eastAsia="Times New Roman" w:hAnsi="Times New Roman" w:cs="Times New Roman"/>
                <w:b w:val="0"/>
                <w:i w:val="0"/>
                <w:vanish w:val="0"/>
                <w:color w:val="000000"/>
                <w:sz w:val="20"/>
              </w:rPr>
            </w:pPr>
            <w:del w:id="6263"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64" w:author="SFC2021" w:date="2025-12-22T16:11:21Z"/>
                <w:rFonts w:ascii="Times New Roman" w:eastAsia="Times New Roman" w:hAnsi="Times New Roman" w:cs="Times New Roman"/>
                <w:b w:val="0"/>
                <w:i w:val="0"/>
                <w:vanish w:val="0"/>
                <w:color w:val="000000"/>
                <w:sz w:val="20"/>
              </w:rPr>
            </w:pPr>
            <w:del w:id="6265"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66" w:author="SFC2021" w:date="2025-12-22T16:11:21Z"/>
                <w:rFonts w:ascii="Times New Roman" w:eastAsia="Times New Roman" w:hAnsi="Times New Roman" w:cs="Times New Roman"/>
                <w:b w:val="0"/>
                <w:i w:val="0"/>
                <w:vanish w:val="0"/>
                <w:color w:val="000000"/>
                <w:sz w:val="20"/>
              </w:rPr>
            </w:pPr>
            <w:del w:id="6267" w:author="SFC2021" w:date="2025-12-22T16:11:21Z">
              <w:r>
                <w:rPr>
                  <w:rFonts w:ascii="Times New Roman" w:eastAsia="Times New Roman" w:hAnsi="Times New Roman" w:cs="Times New Roman"/>
                  <w:b w:val="0"/>
                  <w:i w:val="0"/>
                  <w:vanish w:val="0"/>
                  <w:color w:val="000000"/>
                  <w:sz w:val="20"/>
                </w:rPr>
                <w:delText>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268" w:author="SFC2021" w:date="2025-12-22T16:11:21Z"/>
                <w:rFonts w:ascii="Times New Roman" w:eastAsia="Times New Roman" w:hAnsi="Times New Roman" w:cs="Times New Roman"/>
                <w:b w:val="0"/>
                <w:i w:val="0"/>
                <w:vanish w:val="0"/>
                <w:color w:val="000000"/>
                <w:sz w:val="20"/>
              </w:rPr>
            </w:pPr>
            <w:del w:id="6269" w:author="SFC2021" w:date="2025-12-22T16:11:21Z">
              <w:r>
                <w:rPr>
                  <w:rFonts w:ascii="Times New Roman" w:eastAsia="Times New Roman" w:hAnsi="Times New Roman" w:cs="Times New Roman"/>
                  <w:b w:val="0"/>
                  <w:i w:val="0"/>
                  <w:vanish w:val="0"/>
                  <w:color w:val="000000"/>
                  <w:sz w:val="20"/>
                </w:rPr>
                <w:delText>Ποσό (EUR)</w:delText>
              </w:r>
            </w:del>
          </w:p>
        </w:tc>
      </w:tr>
      <w:tr>
        <w:tblPrEx>
          <w:tblW w:w="100%" w:type="pct"/>
        </w:tblPrEx>
        <w:trPr>
          <w:cantSplit w:val="0"/>
          <w:trHeight w:hRule="auto" w:val="0"/>
          <w:del w:id="627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71" w:author="SFC2021" w:date="2025-12-22T16:11:21Z"/>
                <w:rFonts w:ascii="Times New Roman" w:eastAsia="Times New Roman" w:hAnsi="Times New Roman" w:cs="Times New Roman"/>
                <w:b w:val="0"/>
                <w:i w:val="0"/>
                <w:vanish w:val="0"/>
                <w:color w:val="000000"/>
                <w:sz w:val="20"/>
              </w:rPr>
            </w:pPr>
            <w:del w:id="6272"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73" w:author="SFC2021" w:date="2025-12-22T16:11:21Z"/>
                <w:rFonts w:ascii="Times New Roman" w:eastAsia="Times New Roman" w:hAnsi="Times New Roman" w:cs="Times New Roman"/>
                <w:b w:val="0"/>
                <w:i w:val="0"/>
                <w:vanish w:val="0"/>
                <w:color w:val="000000"/>
                <w:sz w:val="20"/>
              </w:rPr>
            </w:pPr>
            <w:del w:id="6274"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75" w:author="SFC2021" w:date="2025-12-22T16:11:21Z"/>
                <w:rFonts w:ascii="Times New Roman" w:eastAsia="Times New Roman" w:hAnsi="Times New Roman" w:cs="Times New Roman"/>
                <w:b w:val="0"/>
                <w:i w:val="0"/>
                <w:vanish w:val="0"/>
                <w:color w:val="000000"/>
                <w:sz w:val="20"/>
              </w:rPr>
            </w:pPr>
            <w:del w:id="6276"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77" w:author="SFC2021" w:date="2025-12-22T16:11:21Z"/>
                <w:rFonts w:ascii="Times New Roman" w:eastAsia="Times New Roman" w:hAnsi="Times New Roman" w:cs="Times New Roman"/>
                <w:b w:val="0"/>
                <w:i w:val="0"/>
                <w:vanish w:val="0"/>
                <w:color w:val="000000"/>
                <w:sz w:val="20"/>
              </w:rPr>
            </w:pPr>
            <w:del w:id="6278"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79" w:author="SFC2021" w:date="2025-12-22T16:11:21Z"/>
                <w:rFonts w:ascii="Times New Roman" w:eastAsia="Times New Roman" w:hAnsi="Times New Roman" w:cs="Times New Roman"/>
                <w:b w:val="0"/>
                <w:i w:val="0"/>
                <w:vanish w:val="0"/>
                <w:color w:val="000000"/>
                <w:sz w:val="20"/>
              </w:rPr>
            </w:pPr>
            <w:del w:id="6280" w:author="SFC2021" w:date="2025-12-22T16:11:21Z">
              <w:r>
                <w:rPr>
                  <w:rFonts w:ascii="Times New Roman" w:eastAsia="Times New Roman" w:hAnsi="Times New Roman" w:cs="Times New Roman"/>
                  <w:b w:val="0"/>
                  <w:i w:val="0"/>
                  <w:vanish w:val="0"/>
                  <w:color w:val="000000"/>
                  <w:sz w:val="20"/>
                </w:rPr>
                <w:delText>33. Άλλες προσεγγίσεις — Καμία εδαφική στόχευση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281" w:author="SFC2021" w:date="2025-12-22T16:11:21Z"/>
                <w:rFonts w:ascii="Times New Roman" w:eastAsia="Times New Roman" w:hAnsi="Times New Roman" w:cs="Times New Roman"/>
                <w:b w:val="0"/>
                <w:i w:val="0"/>
                <w:vanish w:val="0"/>
                <w:color w:val="000000"/>
                <w:sz w:val="20"/>
              </w:rPr>
            </w:pPr>
            <w:del w:id="6282" w:author="SFC2021" w:date="2025-12-22T16:11:21Z">
              <w:r>
                <w:rPr>
                  <w:rFonts w:ascii="Times New Roman" w:eastAsia="Times New Roman" w:hAnsi="Times New Roman" w:cs="Times New Roman"/>
                  <w:b w:val="0"/>
                  <w:i w:val="0"/>
                  <w:vanish w:val="0"/>
                  <w:color w:val="000000"/>
                  <w:sz w:val="20"/>
                </w:rPr>
                <w:delText>8.703.731,00</w:delText>
              </w:r>
            </w:del>
          </w:p>
        </w:tc>
      </w:tr>
      <w:tr>
        <w:tblPrEx>
          <w:tblW w:w="100%" w:type="pct"/>
        </w:tblPrEx>
        <w:trPr>
          <w:cantSplit w:val="0"/>
          <w:trHeight w:hRule="auto" w:val="0"/>
          <w:del w:id="628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84" w:author="SFC2021" w:date="2025-12-22T16:11:21Z"/>
                <w:rFonts w:ascii="Times New Roman" w:eastAsia="Times New Roman" w:hAnsi="Times New Roman" w:cs="Times New Roman"/>
                <w:b w:val="0"/>
                <w:i w:val="0"/>
                <w:vanish w:val="0"/>
                <w:color w:val="000000"/>
                <w:sz w:val="20"/>
              </w:rPr>
            </w:pPr>
            <w:del w:id="6285"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86" w:author="SFC2021" w:date="2025-12-22T16:11:21Z"/>
                <w:rFonts w:ascii="Times New Roman" w:eastAsia="Times New Roman" w:hAnsi="Times New Roman" w:cs="Times New Roman"/>
                <w:b w:val="0"/>
                <w:i w:val="0"/>
                <w:vanish w:val="0"/>
                <w:color w:val="000000"/>
                <w:sz w:val="20"/>
              </w:rPr>
            </w:pPr>
            <w:del w:id="6287"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88" w:author="SFC2021" w:date="2025-12-22T16:11:21Z"/>
                <w:rFonts w:ascii="Times New Roman" w:eastAsia="Times New Roman" w:hAnsi="Times New Roman" w:cs="Times New Roman"/>
                <w:b w:val="0"/>
                <w:i w:val="0"/>
                <w:vanish w:val="0"/>
                <w:color w:val="000000"/>
                <w:sz w:val="20"/>
              </w:rPr>
            </w:pPr>
            <w:del w:id="6289"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90" w:author="SFC2021" w:date="2025-12-22T16:11:21Z"/>
                <w:rFonts w:ascii="Times New Roman" w:eastAsia="Times New Roman" w:hAnsi="Times New Roman" w:cs="Times New Roman"/>
                <w:b w:val="0"/>
                <w:i w:val="0"/>
                <w:vanish w:val="0"/>
                <w:color w:val="000000"/>
                <w:sz w:val="20"/>
              </w:rPr>
            </w:pPr>
            <w:del w:id="6291"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92" w:author="SFC2021" w:date="2025-12-22T16:11:21Z"/>
                <w:rFonts w:ascii="Times New Roman" w:eastAsia="Times New Roman" w:hAnsi="Times New Roman" w:cs="Times New Roman"/>
                <w:b w:val="0"/>
                <w:i w:val="0"/>
                <w:vanish w:val="0"/>
                <w:color w:val="000000"/>
                <w:sz w:val="20"/>
              </w:rPr>
            </w:pPr>
            <w:del w:id="6293" w:author="SFC2021" w:date="2025-12-22T16:11:21Z">
              <w:r>
                <w:rPr>
                  <w:rFonts w:ascii="Times New Roman" w:eastAsia="Times New Roman" w:hAnsi="Times New Roman" w:cs="Times New Roman"/>
                  <w:b w:val="0"/>
                  <w:i w:val="0"/>
                  <w:vanish w:val="0"/>
                  <w:color w:val="000000"/>
                  <w:sz w:val="20"/>
                </w:rPr>
                <w:delText>33. Άλλες προσεγγίσεις — Καμία εδαφική στόχευση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294" w:author="SFC2021" w:date="2025-12-22T16:11:21Z"/>
                <w:rFonts w:ascii="Times New Roman" w:eastAsia="Times New Roman" w:hAnsi="Times New Roman" w:cs="Times New Roman"/>
                <w:b w:val="0"/>
                <w:i w:val="0"/>
                <w:vanish w:val="0"/>
                <w:color w:val="000000"/>
                <w:sz w:val="20"/>
              </w:rPr>
            </w:pPr>
            <w:del w:id="6295" w:author="SFC2021" w:date="2025-12-22T16:11:21Z">
              <w:r>
                <w:rPr>
                  <w:rFonts w:ascii="Times New Roman" w:eastAsia="Times New Roman" w:hAnsi="Times New Roman" w:cs="Times New Roman"/>
                  <w:b w:val="0"/>
                  <w:i w:val="0"/>
                  <w:vanish w:val="0"/>
                  <w:color w:val="000000"/>
                  <w:sz w:val="20"/>
                </w:rPr>
                <w:delText>47.943.479,00</w:delText>
              </w:r>
            </w:del>
          </w:p>
        </w:tc>
      </w:tr>
      <w:tr>
        <w:tblPrEx>
          <w:tblW w:w="100%" w:type="pct"/>
        </w:tblPrEx>
        <w:trPr>
          <w:cantSplit w:val="0"/>
          <w:trHeight w:hRule="auto" w:val="0"/>
          <w:del w:id="629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97" w:author="SFC2021" w:date="2025-12-22T16:11:21Z"/>
                <w:rFonts w:ascii="Times New Roman" w:eastAsia="Times New Roman" w:hAnsi="Times New Roman" w:cs="Times New Roman"/>
                <w:b w:val="0"/>
                <w:i w:val="0"/>
                <w:vanish w:val="0"/>
                <w:color w:val="000000"/>
                <w:sz w:val="20"/>
              </w:rPr>
            </w:pPr>
            <w:del w:id="629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299" w:author="SFC2021" w:date="2025-12-22T16:11:21Z"/>
                <w:rFonts w:ascii="Times New Roman" w:eastAsia="Times New Roman" w:hAnsi="Times New Roman" w:cs="Times New Roman"/>
                <w:b w:val="0"/>
                <w:i w:val="0"/>
                <w:vanish w:val="0"/>
                <w:color w:val="000000"/>
                <w:sz w:val="20"/>
              </w:rPr>
            </w:pPr>
            <w:del w:id="630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01" w:author="SFC2021" w:date="2025-12-22T16:11:21Z"/>
                <w:rFonts w:ascii="Times New Roman" w:eastAsia="Times New Roman" w:hAnsi="Times New Roman" w:cs="Times New Roman"/>
                <w:b w:val="0"/>
                <w:i w:val="0"/>
                <w:vanish w:val="0"/>
                <w:color w:val="000000"/>
                <w:sz w:val="20"/>
              </w:rPr>
            </w:pPr>
            <w:del w:id="6302" w:author="SFC2021" w:date="2025-12-22T16:11:21Z">
              <w:r>
                <w:rPr>
                  <w:rFonts w:ascii="Times New Roman" w:eastAsia="Times New Roman" w:hAnsi="Times New Roman" w:cs="Times New Roman"/>
                  <w:b w:val="0"/>
                  <w:i w:val="0"/>
                  <w:vanish w:val="0"/>
                  <w:color w:val="000000"/>
                  <w:sz w:val="20"/>
                </w:rPr>
                <w:delText>Σύνολο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0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0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05" w:author="SFC2021" w:date="2025-12-22T16:11:21Z"/>
                <w:rFonts w:ascii="Times New Roman" w:eastAsia="Times New Roman" w:hAnsi="Times New Roman" w:cs="Times New Roman"/>
                <w:b w:val="0"/>
                <w:i w:val="0"/>
                <w:vanish w:val="0"/>
                <w:color w:val="000000"/>
                <w:sz w:val="20"/>
              </w:rPr>
            </w:pPr>
            <w:del w:id="6306" w:author="SFC2021" w:date="2025-12-22T16:11:21Z">
              <w:r>
                <w:rPr>
                  <w:rFonts w:ascii="Times New Roman" w:eastAsia="Times New Roman" w:hAnsi="Times New Roman" w:cs="Times New Roman"/>
                  <w:b w:val="0"/>
                  <w:i w:val="0"/>
                  <w:vanish w:val="0"/>
                  <w:color w:val="000000"/>
                  <w:sz w:val="20"/>
                </w:rPr>
                <w:delText>56.647.210,00</w:delText>
              </w:r>
            </w:del>
          </w:p>
        </w:tc>
      </w:tr>
    </w:tbl>
    <w:p w:rsidR="00A77B3E">
      <w:pPr>
        <w:spacing w:before="100" w:after="0"/>
        <w:jc w:val="start"/>
        <w:rPr>
          <w:del w:id="630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del w:id="6308" w:author="SFC2021" w:date="2025-12-22T16:11:21Z"/>
          <w:rFonts w:ascii="Times New Roman" w:eastAsia="Times New Roman" w:hAnsi="Times New Roman" w:cs="Times New Roman"/>
          <w:b w:val="0"/>
          <w:i w:val="0"/>
          <w:vanish w:val="0"/>
          <w:color w:val="000000"/>
          <w:sz w:val="24"/>
        </w:rPr>
      </w:pPr>
      <w:del w:id="6309" w:author="SFC2021" w:date="2025-12-22T16:11:21Z">
        <w:r>
          <w:rPr>
            <w:rFonts w:ascii="Times New Roman" w:eastAsia="Times New Roman" w:hAnsi="Times New Roman" w:cs="Times New Roman"/>
            <w:b w:val="0"/>
            <w:i w:val="0"/>
            <w:vanish w:val="0"/>
            <w:color w:val="000000"/>
            <w:sz w:val="24"/>
          </w:rPr>
          <w:delText>Πίνακας 7: Διάσταση 6 — δευτερεύοντες θεματικοί στόχοι ΕΚΤ+</w:delText>
        </w:r>
      </w:del>
    </w:p>
    <w:p w:rsidR="00A77B3E">
      <w:pPr>
        <w:spacing w:before="100" w:after="0"/>
        <w:jc w:val="start"/>
        <w:rPr>
          <w:del w:id="631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89"/>
        <w:gridCol w:w="1361"/>
        <w:gridCol w:w="739"/>
        <w:gridCol w:w="3093"/>
        <w:gridCol w:w="7421"/>
        <w:gridCol w:w="1299"/>
      </w:tblGrid>
      <w:tr>
        <w:tblPrEx>
          <w:tblW w:w="100%" w:type="pct"/>
        </w:tblPrEx>
        <w:trPr>
          <w:cantSplit w:val="0"/>
          <w:trHeight w:hRule="auto" w:val="0"/>
          <w:del w:id="631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12" w:author="SFC2021" w:date="2025-12-22T16:11:21Z"/>
                <w:rFonts w:ascii="Times New Roman" w:eastAsia="Times New Roman" w:hAnsi="Times New Roman" w:cs="Times New Roman"/>
                <w:b w:val="0"/>
                <w:i w:val="0"/>
                <w:vanish w:val="0"/>
                <w:color w:val="000000"/>
                <w:sz w:val="20"/>
              </w:rPr>
            </w:pPr>
            <w:del w:id="6313"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14" w:author="SFC2021" w:date="2025-12-22T16:11:21Z"/>
                <w:rFonts w:ascii="Times New Roman" w:eastAsia="Times New Roman" w:hAnsi="Times New Roman" w:cs="Times New Roman"/>
                <w:b w:val="0"/>
                <w:i w:val="0"/>
                <w:vanish w:val="0"/>
                <w:color w:val="000000"/>
                <w:sz w:val="20"/>
              </w:rPr>
            </w:pPr>
            <w:del w:id="6315"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16" w:author="SFC2021" w:date="2025-12-22T16:11:21Z"/>
                <w:rFonts w:ascii="Times New Roman" w:eastAsia="Times New Roman" w:hAnsi="Times New Roman" w:cs="Times New Roman"/>
                <w:b w:val="0"/>
                <w:i w:val="0"/>
                <w:vanish w:val="0"/>
                <w:color w:val="000000"/>
                <w:sz w:val="20"/>
              </w:rPr>
            </w:pPr>
            <w:del w:id="6317"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18" w:author="SFC2021" w:date="2025-12-22T16:11:21Z"/>
                <w:rFonts w:ascii="Times New Roman" w:eastAsia="Times New Roman" w:hAnsi="Times New Roman" w:cs="Times New Roman"/>
                <w:b w:val="0"/>
                <w:i w:val="0"/>
                <w:vanish w:val="0"/>
                <w:color w:val="000000"/>
                <w:sz w:val="20"/>
              </w:rPr>
            </w:pPr>
            <w:del w:id="6319"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20" w:author="SFC2021" w:date="2025-12-22T16:11:21Z"/>
                <w:rFonts w:ascii="Times New Roman" w:eastAsia="Times New Roman" w:hAnsi="Times New Roman" w:cs="Times New Roman"/>
                <w:b w:val="0"/>
                <w:i w:val="0"/>
                <w:vanish w:val="0"/>
                <w:color w:val="000000"/>
                <w:sz w:val="20"/>
              </w:rPr>
            </w:pPr>
            <w:del w:id="6321" w:author="SFC2021" w:date="2025-12-22T16:11:21Z">
              <w:r>
                <w:rPr>
                  <w:rFonts w:ascii="Times New Roman" w:eastAsia="Times New Roman" w:hAnsi="Times New Roman" w:cs="Times New Roman"/>
                  <w:b w:val="0"/>
                  <w:i w:val="0"/>
                  <w:vanish w:val="0"/>
                  <w:color w:val="000000"/>
                  <w:sz w:val="20"/>
                </w:rPr>
                <w:delText>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22" w:author="SFC2021" w:date="2025-12-22T16:11:21Z"/>
                <w:rFonts w:ascii="Times New Roman" w:eastAsia="Times New Roman" w:hAnsi="Times New Roman" w:cs="Times New Roman"/>
                <w:b w:val="0"/>
                <w:i w:val="0"/>
                <w:vanish w:val="0"/>
                <w:color w:val="000000"/>
                <w:sz w:val="20"/>
              </w:rPr>
            </w:pPr>
            <w:del w:id="6323" w:author="SFC2021" w:date="2025-12-22T16:11:21Z">
              <w:r>
                <w:rPr>
                  <w:rFonts w:ascii="Times New Roman" w:eastAsia="Times New Roman" w:hAnsi="Times New Roman" w:cs="Times New Roman"/>
                  <w:b w:val="0"/>
                  <w:i w:val="0"/>
                  <w:vanish w:val="0"/>
                  <w:color w:val="000000"/>
                  <w:sz w:val="20"/>
                </w:rPr>
                <w:delText>Ποσό (EUR)</w:delText>
              </w:r>
            </w:del>
          </w:p>
        </w:tc>
      </w:tr>
      <w:tr>
        <w:tblPrEx>
          <w:tblW w:w="100%" w:type="pct"/>
        </w:tblPrEx>
        <w:trPr>
          <w:cantSplit w:val="0"/>
          <w:trHeight w:hRule="auto" w:val="0"/>
          <w:del w:id="632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25" w:author="SFC2021" w:date="2025-12-22T16:11:21Z"/>
                <w:rFonts w:ascii="Times New Roman" w:eastAsia="Times New Roman" w:hAnsi="Times New Roman" w:cs="Times New Roman"/>
                <w:b w:val="0"/>
                <w:i w:val="0"/>
                <w:vanish w:val="0"/>
                <w:color w:val="000000"/>
                <w:sz w:val="20"/>
              </w:rPr>
            </w:pPr>
            <w:del w:id="6326"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27" w:author="SFC2021" w:date="2025-12-22T16:11:21Z"/>
                <w:rFonts w:ascii="Times New Roman" w:eastAsia="Times New Roman" w:hAnsi="Times New Roman" w:cs="Times New Roman"/>
                <w:b w:val="0"/>
                <w:i w:val="0"/>
                <w:vanish w:val="0"/>
                <w:color w:val="000000"/>
                <w:sz w:val="20"/>
              </w:rPr>
            </w:pPr>
            <w:del w:id="6328"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29" w:author="SFC2021" w:date="2025-12-22T16:11:21Z"/>
                <w:rFonts w:ascii="Times New Roman" w:eastAsia="Times New Roman" w:hAnsi="Times New Roman" w:cs="Times New Roman"/>
                <w:b w:val="0"/>
                <w:i w:val="0"/>
                <w:vanish w:val="0"/>
                <w:color w:val="000000"/>
                <w:sz w:val="20"/>
              </w:rPr>
            </w:pPr>
            <w:del w:id="6330"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31" w:author="SFC2021" w:date="2025-12-22T16:11:21Z"/>
                <w:rFonts w:ascii="Times New Roman" w:eastAsia="Times New Roman" w:hAnsi="Times New Roman" w:cs="Times New Roman"/>
                <w:b w:val="0"/>
                <w:i w:val="0"/>
                <w:vanish w:val="0"/>
                <w:color w:val="000000"/>
                <w:sz w:val="20"/>
              </w:rPr>
            </w:pPr>
            <w:del w:id="6332"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33" w:author="SFC2021" w:date="2025-12-22T16:11:21Z"/>
                <w:rFonts w:ascii="Times New Roman" w:eastAsia="Times New Roman" w:hAnsi="Times New Roman" w:cs="Times New Roman"/>
                <w:b w:val="0"/>
                <w:i w:val="0"/>
                <w:vanish w:val="0"/>
                <w:color w:val="000000"/>
                <w:sz w:val="20"/>
              </w:rPr>
            </w:pPr>
            <w:del w:id="6334" w:author="SFC2021" w:date="2025-12-22T16:11:21Z">
              <w:r>
                <w:rPr>
                  <w:rFonts w:ascii="Times New Roman" w:eastAsia="Times New Roman" w:hAnsi="Times New Roman" w:cs="Times New Roman"/>
                  <w:b w:val="0"/>
                  <w:i w:val="0"/>
                  <w:vanish w:val="0"/>
                  <w:color w:val="000000"/>
                  <w:sz w:val="20"/>
                </w:rPr>
                <w:delText>01. Συνεισφορά σε πράσινες δεξιότητες και θέσεις εργασίας και στην πράσινη οικονομία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35" w:author="SFC2021" w:date="2025-12-22T16:11:21Z"/>
                <w:rFonts w:ascii="Times New Roman" w:eastAsia="Times New Roman" w:hAnsi="Times New Roman" w:cs="Times New Roman"/>
                <w:b w:val="0"/>
                <w:i w:val="0"/>
                <w:vanish w:val="0"/>
                <w:color w:val="000000"/>
                <w:sz w:val="20"/>
              </w:rPr>
            </w:pPr>
            <w:del w:id="6336" w:author="SFC2021" w:date="2025-12-22T16:11:21Z">
              <w:r>
                <w:rPr>
                  <w:rFonts w:ascii="Times New Roman" w:eastAsia="Times New Roman" w:hAnsi="Times New Roman" w:cs="Times New Roman"/>
                  <w:b w:val="0"/>
                  <w:i w:val="0"/>
                  <w:vanish w:val="0"/>
                  <w:color w:val="000000"/>
                  <w:sz w:val="20"/>
                </w:rPr>
                <w:delText>996.589,00</w:delText>
              </w:r>
            </w:del>
          </w:p>
        </w:tc>
      </w:tr>
      <w:tr>
        <w:tblPrEx>
          <w:tblW w:w="100%" w:type="pct"/>
        </w:tblPrEx>
        <w:trPr>
          <w:cantSplit w:val="0"/>
          <w:trHeight w:hRule="auto" w:val="0"/>
          <w:del w:id="633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38" w:author="SFC2021" w:date="2025-12-22T16:11:21Z"/>
                <w:rFonts w:ascii="Times New Roman" w:eastAsia="Times New Roman" w:hAnsi="Times New Roman" w:cs="Times New Roman"/>
                <w:b w:val="0"/>
                <w:i w:val="0"/>
                <w:vanish w:val="0"/>
                <w:color w:val="000000"/>
                <w:sz w:val="20"/>
              </w:rPr>
            </w:pPr>
            <w:del w:id="6339"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40" w:author="SFC2021" w:date="2025-12-22T16:11:21Z"/>
                <w:rFonts w:ascii="Times New Roman" w:eastAsia="Times New Roman" w:hAnsi="Times New Roman" w:cs="Times New Roman"/>
                <w:b w:val="0"/>
                <w:i w:val="0"/>
                <w:vanish w:val="0"/>
                <w:color w:val="000000"/>
                <w:sz w:val="20"/>
              </w:rPr>
            </w:pPr>
            <w:del w:id="6341"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42" w:author="SFC2021" w:date="2025-12-22T16:11:21Z"/>
                <w:rFonts w:ascii="Times New Roman" w:eastAsia="Times New Roman" w:hAnsi="Times New Roman" w:cs="Times New Roman"/>
                <w:b w:val="0"/>
                <w:i w:val="0"/>
                <w:vanish w:val="0"/>
                <w:color w:val="000000"/>
                <w:sz w:val="20"/>
              </w:rPr>
            </w:pPr>
            <w:del w:id="6343"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44" w:author="SFC2021" w:date="2025-12-22T16:11:21Z"/>
                <w:rFonts w:ascii="Times New Roman" w:eastAsia="Times New Roman" w:hAnsi="Times New Roman" w:cs="Times New Roman"/>
                <w:b w:val="0"/>
                <w:i w:val="0"/>
                <w:vanish w:val="0"/>
                <w:color w:val="000000"/>
                <w:sz w:val="20"/>
              </w:rPr>
            </w:pPr>
            <w:del w:id="6345"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46" w:author="SFC2021" w:date="2025-12-22T16:11:21Z"/>
                <w:rFonts w:ascii="Times New Roman" w:eastAsia="Times New Roman" w:hAnsi="Times New Roman" w:cs="Times New Roman"/>
                <w:b w:val="0"/>
                <w:i w:val="0"/>
                <w:vanish w:val="0"/>
                <w:color w:val="000000"/>
                <w:sz w:val="20"/>
              </w:rPr>
            </w:pPr>
            <w:del w:id="6347" w:author="SFC2021" w:date="2025-12-22T16:11:21Z">
              <w:r>
                <w:rPr>
                  <w:rFonts w:ascii="Times New Roman" w:eastAsia="Times New Roman" w:hAnsi="Times New Roman" w:cs="Times New Roman"/>
                  <w:b w:val="0"/>
                  <w:i w:val="0"/>
                  <w:vanish w:val="0"/>
                  <w:color w:val="000000"/>
                  <w:sz w:val="20"/>
                </w:rPr>
                <w:delText>10. Αντιμετώπιση των προκλήσεων που εντοπίστηκαν στο Ευρωπαϊκό Εξάμηνο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48" w:author="SFC2021" w:date="2025-12-22T16:11:21Z"/>
                <w:rFonts w:ascii="Times New Roman" w:eastAsia="Times New Roman" w:hAnsi="Times New Roman" w:cs="Times New Roman"/>
                <w:b w:val="0"/>
                <w:i w:val="0"/>
                <w:vanish w:val="0"/>
                <w:color w:val="000000"/>
                <w:sz w:val="20"/>
              </w:rPr>
            </w:pPr>
            <w:del w:id="6349" w:author="SFC2021" w:date="2025-12-22T16:11:21Z">
              <w:r>
                <w:rPr>
                  <w:rFonts w:ascii="Times New Roman" w:eastAsia="Times New Roman" w:hAnsi="Times New Roman" w:cs="Times New Roman"/>
                  <w:b w:val="0"/>
                  <w:i w:val="0"/>
                  <w:vanish w:val="0"/>
                  <w:color w:val="000000"/>
                  <w:sz w:val="20"/>
                </w:rPr>
                <w:delText>7.707.142,00</w:delText>
              </w:r>
            </w:del>
          </w:p>
        </w:tc>
      </w:tr>
      <w:tr>
        <w:tblPrEx>
          <w:tblW w:w="100%" w:type="pct"/>
        </w:tblPrEx>
        <w:trPr>
          <w:cantSplit w:val="0"/>
          <w:trHeight w:hRule="auto" w:val="0"/>
          <w:del w:id="635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51" w:author="SFC2021" w:date="2025-12-22T16:11:21Z"/>
                <w:rFonts w:ascii="Times New Roman" w:eastAsia="Times New Roman" w:hAnsi="Times New Roman" w:cs="Times New Roman"/>
                <w:b w:val="0"/>
                <w:i w:val="0"/>
                <w:vanish w:val="0"/>
                <w:color w:val="000000"/>
                <w:sz w:val="20"/>
              </w:rPr>
            </w:pPr>
            <w:del w:id="6352"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53" w:author="SFC2021" w:date="2025-12-22T16:11:21Z"/>
                <w:rFonts w:ascii="Times New Roman" w:eastAsia="Times New Roman" w:hAnsi="Times New Roman" w:cs="Times New Roman"/>
                <w:b w:val="0"/>
                <w:i w:val="0"/>
                <w:vanish w:val="0"/>
                <w:color w:val="000000"/>
                <w:sz w:val="20"/>
              </w:rPr>
            </w:pPr>
            <w:del w:id="6354"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55" w:author="SFC2021" w:date="2025-12-22T16:11:21Z"/>
                <w:rFonts w:ascii="Times New Roman" w:eastAsia="Times New Roman" w:hAnsi="Times New Roman" w:cs="Times New Roman"/>
                <w:b w:val="0"/>
                <w:i w:val="0"/>
                <w:vanish w:val="0"/>
                <w:color w:val="000000"/>
                <w:sz w:val="20"/>
              </w:rPr>
            </w:pPr>
            <w:del w:id="6356"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57" w:author="SFC2021" w:date="2025-12-22T16:11:21Z"/>
                <w:rFonts w:ascii="Times New Roman" w:eastAsia="Times New Roman" w:hAnsi="Times New Roman" w:cs="Times New Roman"/>
                <w:b w:val="0"/>
                <w:i w:val="0"/>
                <w:vanish w:val="0"/>
                <w:color w:val="000000"/>
                <w:sz w:val="20"/>
              </w:rPr>
            </w:pPr>
            <w:del w:id="6358"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59" w:author="SFC2021" w:date="2025-12-22T16:11:21Z"/>
                <w:rFonts w:ascii="Times New Roman" w:eastAsia="Times New Roman" w:hAnsi="Times New Roman" w:cs="Times New Roman"/>
                <w:b w:val="0"/>
                <w:i w:val="0"/>
                <w:vanish w:val="0"/>
                <w:color w:val="000000"/>
                <w:sz w:val="20"/>
              </w:rPr>
            </w:pPr>
            <w:del w:id="6360" w:author="SFC2021" w:date="2025-12-22T16:11:21Z">
              <w:r>
                <w:rPr>
                  <w:rFonts w:ascii="Times New Roman" w:eastAsia="Times New Roman" w:hAnsi="Times New Roman" w:cs="Times New Roman"/>
                  <w:b w:val="0"/>
                  <w:i w:val="0"/>
                  <w:vanish w:val="0"/>
                  <w:color w:val="000000"/>
                  <w:sz w:val="20"/>
                </w:rPr>
                <w:delText>01. Συνεισφορά σε πράσινες δεξιότητες και θέσεις εργασίας και στην πράσινη οικονομία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61" w:author="SFC2021" w:date="2025-12-22T16:11:21Z"/>
                <w:rFonts w:ascii="Times New Roman" w:eastAsia="Times New Roman" w:hAnsi="Times New Roman" w:cs="Times New Roman"/>
                <w:b w:val="0"/>
                <w:i w:val="0"/>
                <w:vanish w:val="0"/>
                <w:color w:val="000000"/>
                <w:sz w:val="20"/>
              </w:rPr>
            </w:pPr>
            <w:del w:id="6362" w:author="SFC2021" w:date="2025-12-22T16:11:21Z">
              <w:r>
                <w:rPr>
                  <w:rFonts w:ascii="Times New Roman" w:eastAsia="Times New Roman" w:hAnsi="Times New Roman" w:cs="Times New Roman"/>
                  <w:b w:val="0"/>
                  <w:i w:val="0"/>
                  <w:vanish w:val="0"/>
                  <w:color w:val="000000"/>
                  <w:sz w:val="20"/>
                </w:rPr>
                <w:delText>5.489.590,00</w:delText>
              </w:r>
            </w:del>
          </w:p>
        </w:tc>
      </w:tr>
      <w:tr>
        <w:tblPrEx>
          <w:tblW w:w="100%" w:type="pct"/>
        </w:tblPrEx>
        <w:trPr>
          <w:cantSplit w:val="0"/>
          <w:trHeight w:hRule="auto" w:val="0"/>
          <w:del w:id="636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64" w:author="SFC2021" w:date="2025-12-22T16:11:21Z"/>
                <w:rFonts w:ascii="Times New Roman" w:eastAsia="Times New Roman" w:hAnsi="Times New Roman" w:cs="Times New Roman"/>
                <w:b w:val="0"/>
                <w:i w:val="0"/>
                <w:vanish w:val="0"/>
                <w:color w:val="000000"/>
                <w:sz w:val="20"/>
              </w:rPr>
            </w:pPr>
            <w:del w:id="6365"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66" w:author="SFC2021" w:date="2025-12-22T16:11:21Z"/>
                <w:rFonts w:ascii="Times New Roman" w:eastAsia="Times New Roman" w:hAnsi="Times New Roman" w:cs="Times New Roman"/>
                <w:b w:val="0"/>
                <w:i w:val="0"/>
                <w:vanish w:val="0"/>
                <w:color w:val="000000"/>
                <w:sz w:val="20"/>
              </w:rPr>
            </w:pPr>
            <w:del w:id="6367"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68" w:author="SFC2021" w:date="2025-12-22T16:11:21Z"/>
                <w:rFonts w:ascii="Times New Roman" w:eastAsia="Times New Roman" w:hAnsi="Times New Roman" w:cs="Times New Roman"/>
                <w:b w:val="0"/>
                <w:i w:val="0"/>
                <w:vanish w:val="0"/>
                <w:color w:val="000000"/>
                <w:sz w:val="20"/>
              </w:rPr>
            </w:pPr>
            <w:del w:id="6369"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70" w:author="SFC2021" w:date="2025-12-22T16:11:21Z"/>
                <w:rFonts w:ascii="Times New Roman" w:eastAsia="Times New Roman" w:hAnsi="Times New Roman" w:cs="Times New Roman"/>
                <w:b w:val="0"/>
                <w:i w:val="0"/>
                <w:vanish w:val="0"/>
                <w:color w:val="000000"/>
                <w:sz w:val="20"/>
              </w:rPr>
            </w:pPr>
            <w:del w:id="6371"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72" w:author="SFC2021" w:date="2025-12-22T16:11:21Z"/>
                <w:rFonts w:ascii="Times New Roman" w:eastAsia="Times New Roman" w:hAnsi="Times New Roman" w:cs="Times New Roman"/>
                <w:b w:val="0"/>
                <w:i w:val="0"/>
                <w:vanish w:val="0"/>
                <w:color w:val="000000"/>
                <w:sz w:val="20"/>
              </w:rPr>
            </w:pPr>
            <w:del w:id="6373" w:author="SFC2021" w:date="2025-12-22T16:11:21Z">
              <w:r>
                <w:rPr>
                  <w:rFonts w:ascii="Times New Roman" w:eastAsia="Times New Roman" w:hAnsi="Times New Roman" w:cs="Times New Roman"/>
                  <w:b w:val="0"/>
                  <w:i w:val="0"/>
                  <w:vanish w:val="0"/>
                  <w:color w:val="000000"/>
                  <w:sz w:val="20"/>
                </w:rPr>
                <w:delText>10. Αντιμετώπιση των προκλήσεων που εντοπίστηκαν στο Ευρωπαϊκό Εξάμηνο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74" w:author="SFC2021" w:date="2025-12-22T16:11:21Z"/>
                <w:rFonts w:ascii="Times New Roman" w:eastAsia="Times New Roman" w:hAnsi="Times New Roman" w:cs="Times New Roman"/>
                <w:b w:val="0"/>
                <w:i w:val="0"/>
                <w:vanish w:val="0"/>
                <w:color w:val="000000"/>
                <w:sz w:val="20"/>
              </w:rPr>
            </w:pPr>
            <w:del w:id="6375" w:author="SFC2021" w:date="2025-12-22T16:11:21Z">
              <w:r>
                <w:rPr>
                  <w:rFonts w:ascii="Times New Roman" w:eastAsia="Times New Roman" w:hAnsi="Times New Roman" w:cs="Times New Roman"/>
                  <w:b w:val="0"/>
                  <w:i w:val="0"/>
                  <w:vanish w:val="0"/>
                  <w:color w:val="000000"/>
                  <w:sz w:val="20"/>
                </w:rPr>
                <w:delText>42.453.889,00</w:delText>
              </w:r>
            </w:del>
          </w:p>
        </w:tc>
      </w:tr>
      <w:tr>
        <w:tblPrEx>
          <w:tblW w:w="100%" w:type="pct"/>
        </w:tblPrEx>
        <w:trPr>
          <w:cantSplit w:val="0"/>
          <w:trHeight w:hRule="auto" w:val="0"/>
          <w:del w:id="637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77" w:author="SFC2021" w:date="2025-12-22T16:11:21Z"/>
                <w:rFonts w:ascii="Times New Roman" w:eastAsia="Times New Roman" w:hAnsi="Times New Roman" w:cs="Times New Roman"/>
                <w:b w:val="0"/>
                <w:i w:val="0"/>
                <w:vanish w:val="0"/>
                <w:color w:val="000000"/>
                <w:sz w:val="20"/>
              </w:rPr>
            </w:pPr>
            <w:del w:id="6378"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79" w:author="SFC2021" w:date="2025-12-22T16:11:21Z"/>
                <w:rFonts w:ascii="Times New Roman" w:eastAsia="Times New Roman" w:hAnsi="Times New Roman" w:cs="Times New Roman"/>
                <w:b w:val="0"/>
                <w:i w:val="0"/>
                <w:vanish w:val="0"/>
                <w:color w:val="000000"/>
                <w:sz w:val="20"/>
              </w:rPr>
            </w:pPr>
            <w:del w:id="6380"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81" w:author="SFC2021" w:date="2025-12-22T16:11:21Z"/>
                <w:rFonts w:ascii="Times New Roman" w:eastAsia="Times New Roman" w:hAnsi="Times New Roman" w:cs="Times New Roman"/>
                <w:b w:val="0"/>
                <w:i w:val="0"/>
                <w:vanish w:val="0"/>
                <w:color w:val="000000"/>
                <w:sz w:val="20"/>
              </w:rPr>
            </w:pPr>
            <w:del w:id="6382" w:author="SFC2021" w:date="2025-12-22T16:11:21Z">
              <w:r>
                <w:rPr>
                  <w:rFonts w:ascii="Times New Roman" w:eastAsia="Times New Roman" w:hAnsi="Times New Roman" w:cs="Times New Roman"/>
                  <w:b w:val="0"/>
                  <w:i w:val="0"/>
                  <w:vanish w:val="0"/>
                  <w:color w:val="000000"/>
                  <w:sz w:val="20"/>
                </w:rPr>
                <w:delText>Σύνολο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8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38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385" w:author="SFC2021" w:date="2025-12-22T16:11:21Z"/>
                <w:rFonts w:ascii="Times New Roman" w:eastAsia="Times New Roman" w:hAnsi="Times New Roman" w:cs="Times New Roman"/>
                <w:b w:val="0"/>
                <w:i w:val="0"/>
                <w:vanish w:val="0"/>
                <w:color w:val="000000"/>
                <w:sz w:val="20"/>
              </w:rPr>
            </w:pPr>
            <w:del w:id="6386" w:author="SFC2021" w:date="2025-12-22T16:11:21Z">
              <w:r>
                <w:rPr>
                  <w:rFonts w:ascii="Times New Roman" w:eastAsia="Times New Roman" w:hAnsi="Times New Roman" w:cs="Times New Roman"/>
                  <w:b w:val="0"/>
                  <w:i w:val="0"/>
                  <w:vanish w:val="0"/>
                  <w:color w:val="000000"/>
                  <w:sz w:val="20"/>
                </w:rPr>
                <w:delText>56.647.210,00</w:delText>
              </w:r>
            </w:del>
          </w:p>
        </w:tc>
      </w:tr>
    </w:tbl>
    <w:p w:rsidR="00A77B3E">
      <w:pPr>
        <w:spacing w:before="100" w:after="0"/>
        <w:jc w:val="start"/>
        <w:rPr>
          <w:del w:id="638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del w:id="6388" w:author="SFC2021" w:date="2025-12-22T16:11:21Z"/>
          <w:rFonts w:ascii="Times New Roman" w:eastAsia="Times New Roman" w:hAnsi="Times New Roman" w:cs="Times New Roman"/>
          <w:b w:val="0"/>
          <w:i w:val="0"/>
          <w:vanish w:val="0"/>
          <w:color w:val="000000"/>
          <w:sz w:val="24"/>
        </w:rPr>
      </w:pPr>
      <w:del w:id="6389" w:author="SFC2021" w:date="2025-12-22T16:11:21Z">
        <w:r>
          <w:rPr>
            <w:rFonts w:ascii="Times New Roman" w:eastAsia="Times New Roman" w:hAnsi="Times New Roman" w:cs="Times New Roman"/>
            <w:b w:val="0"/>
            <w:i w:val="0"/>
            <w:vanish w:val="0"/>
            <w:color w:val="000000"/>
            <w:sz w:val="24"/>
          </w:rPr>
          <w:delText>Πίνακας 8: Διάσταση 7 — διάσταση της ισότητας των φύλων στο πλαίσιο των ΕΚΤ+, ΕΤΠΑ, Ταμείο Συνοχής και ΤΔΜ</w:delText>
        </w:r>
      </w:del>
    </w:p>
    <w:p w:rsidR="00A77B3E">
      <w:pPr>
        <w:spacing w:before="100" w:after="0"/>
        <w:jc w:val="start"/>
        <w:rPr>
          <w:del w:id="639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del w:id="639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92" w:author="SFC2021" w:date="2025-12-22T16:11:21Z"/>
                <w:rFonts w:ascii="Times New Roman" w:eastAsia="Times New Roman" w:hAnsi="Times New Roman" w:cs="Times New Roman"/>
                <w:b w:val="0"/>
                <w:i w:val="0"/>
                <w:vanish w:val="0"/>
                <w:color w:val="000000"/>
                <w:sz w:val="20"/>
              </w:rPr>
            </w:pPr>
            <w:del w:id="6393" w:author="SFC2021" w:date="2025-12-22T16:11:21Z">
              <w:r>
                <w:rPr>
                  <w:rFonts w:ascii="Times New Roman" w:eastAsia="Times New Roman" w:hAnsi="Times New Roman" w:cs="Times New Roman"/>
                  <w:b w:val="0"/>
                  <w:i w:val="0"/>
                  <w:vanish w:val="0"/>
                  <w:color w:val="000000"/>
                  <w:sz w:val="20"/>
                </w:rPr>
                <w:delText>Προτεραιότητα</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94" w:author="SFC2021" w:date="2025-12-22T16:11:21Z"/>
                <w:rFonts w:ascii="Times New Roman" w:eastAsia="Times New Roman" w:hAnsi="Times New Roman" w:cs="Times New Roman"/>
                <w:b w:val="0"/>
                <w:i w:val="0"/>
                <w:vanish w:val="0"/>
                <w:color w:val="000000"/>
                <w:sz w:val="20"/>
              </w:rPr>
            </w:pPr>
            <w:del w:id="6395" w:author="SFC2021" w:date="2025-12-22T16:11:21Z">
              <w:r>
                <w:rPr>
                  <w:rFonts w:ascii="Times New Roman" w:eastAsia="Times New Roman" w:hAnsi="Times New Roman" w:cs="Times New Roman"/>
                  <w:b w:val="0"/>
                  <w:i w:val="0"/>
                  <w:vanish w:val="0"/>
                  <w:color w:val="000000"/>
                  <w:sz w:val="20"/>
                </w:rPr>
                <w:delText>Ειδικός στόχος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96" w:author="SFC2021" w:date="2025-12-22T16:11:21Z"/>
                <w:rFonts w:ascii="Times New Roman" w:eastAsia="Times New Roman" w:hAnsi="Times New Roman" w:cs="Times New Roman"/>
                <w:b w:val="0"/>
                <w:i w:val="0"/>
                <w:vanish w:val="0"/>
                <w:color w:val="000000"/>
                <w:sz w:val="20"/>
              </w:rPr>
            </w:pPr>
            <w:del w:id="6397" w:author="SFC2021" w:date="2025-12-22T16:11:21Z">
              <w:r>
                <w:rPr>
                  <w:rFonts w:ascii="Times New Roman" w:eastAsia="Times New Roman" w:hAnsi="Times New Roman" w:cs="Times New Roman"/>
                  <w:b w:val="0"/>
                  <w:i w:val="0"/>
                  <w:vanish w:val="0"/>
                  <w:color w:val="000000"/>
                  <w:sz w:val="20"/>
                </w:rPr>
                <w:delText>Ταμείο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398" w:author="SFC2021" w:date="2025-12-22T16:11:21Z"/>
                <w:rFonts w:ascii="Times New Roman" w:eastAsia="Times New Roman" w:hAnsi="Times New Roman" w:cs="Times New Roman"/>
                <w:b w:val="0"/>
                <w:i w:val="0"/>
                <w:vanish w:val="0"/>
                <w:color w:val="000000"/>
                <w:sz w:val="20"/>
              </w:rPr>
            </w:pPr>
            <w:del w:id="6399" w:author="SFC2021" w:date="2025-12-22T16:11:21Z">
              <w:r>
                <w:rPr>
                  <w:rFonts w:ascii="Times New Roman" w:eastAsia="Times New Roman" w:hAnsi="Times New Roman" w:cs="Times New Roman"/>
                  <w:b w:val="0"/>
                  <w:i w:val="0"/>
                  <w:vanish w:val="0"/>
                  <w:color w:val="000000"/>
                  <w:sz w:val="20"/>
                </w:rPr>
                <w:delText>Κατηγορία περιφέρειας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400" w:author="SFC2021" w:date="2025-12-22T16:11:21Z"/>
                <w:rFonts w:ascii="Times New Roman" w:eastAsia="Times New Roman" w:hAnsi="Times New Roman" w:cs="Times New Roman"/>
                <w:b w:val="0"/>
                <w:i w:val="0"/>
                <w:vanish w:val="0"/>
                <w:color w:val="000000"/>
                <w:sz w:val="20"/>
              </w:rPr>
            </w:pPr>
            <w:del w:id="6401" w:author="SFC2021" w:date="2025-12-22T16:11:21Z">
              <w:r>
                <w:rPr>
                  <w:rFonts w:ascii="Times New Roman" w:eastAsia="Times New Roman" w:hAnsi="Times New Roman" w:cs="Times New Roman"/>
                  <w:b w:val="0"/>
                  <w:i w:val="0"/>
                  <w:vanish w:val="0"/>
                  <w:color w:val="000000"/>
                  <w:sz w:val="20"/>
                </w:rPr>
                <w:delText>Κωδικός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del w:id="6402" w:author="SFC2021" w:date="2025-12-22T16:11:21Z"/>
                <w:rFonts w:ascii="Times New Roman" w:eastAsia="Times New Roman" w:hAnsi="Times New Roman" w:cs="Times New Roman"/>
                <w:b w:val="0"/>
                <w:i w:val="0"/>
                <w:vanish w:val="0"/>
                <w:color w:val="000000"/>
                <w:sz w:val="20"/>
              </w:rPr>
            </w:pPr>
            <w:del w:id="6403" w:author="SFC2021" w:date="2025-12-22T16:11:21Z">
              <w:r>
                <w:rPr>
                  <w:rFonts w:ascii="Times New Roman" w:eastAsia="Times New Roman" w:hAnsi="Times New Roman" w:cs="Times New Roman"/>
                  <w:b w:val="0"/>
                  <w:i w:val="0"/>
                  <w:vanish w:val="0"/>
                  <w:color w:val="000000"/>
                  <w:sz w:val="20"/>
                </w:rPr>
                <w:delText>Ποσό (EUR)</w:delText>
              </w:r>
            </w:del>
          </w:p>
        </w:tc>
      </w:tr>
      <w:tr>
        <w:tblPrEx>
          <w:tblW w:w="100%" w:type="pct"/>
        </w:tblPrEx>
        <w:trPr>
          <w:cantSplit w:val="0"/>
          <w:trHeight w:hRule="auto" w:val="0"/>
          <w:del w:id="640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05" w:author="SFC2021" w:date="2025-12-22T16:11:21Z"/>
                <w:rFonts w:ascii="Times New Roman" w:eastAsia="Times New Roman" w:hAnsi="Times New Roman" w:cs="Times New Roman"/>
                <w:b w:val="0"/>
                <w:i w:val="0"/>
                <w:vanish w:val="0"/>
                <w:color w:val="000000"/>
                <w:sz w:val="20"/>
              </w:rPr>
            </w:pPr>
            <w:del w:id="6406"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07" w:author="SFC2021" w:date="2025-12-22T16:11:21Z"/>
                <w:rFonts w:ascii="Times New Roman" w:eastAsia="Times New Roman" w:hAnsi="Times New Roman" w:cs="Times New Roman"/>
                <w:b w:val="0"/>
                <w:i w:val="0"/>
                <w:vanish w:val="0"/>
                <w:color w:val="000000"/>
                <w:sz w:val="20"/>
              </w:rPr>
            </w:pPr>
            <w:del w:id="6408"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09" w:author="SFC2021" w:date="2025-12-22T16:11:21Z"/>
                <w:rFonts w:ascii="Times New Roman" w:eastAsia="Times New Roman" w:hAnsi="Times New Roman" w:cs="Times New Roman"/>
                <w:b w:val="0"/>
                <w:i w:val="0"/>
                <w:vanish w:val="0"/>
                <w:color w:val="000000"/>
                <w:sz w:val="20"/>
              </w:rPr>
            </w:pPr>
            <w:del w:id="6410"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11" w:author="SFC2021" w:date="2025-12-22T16:11:21Z"/>
                <w:rFonts w:ascii="Times New Roman" w:eastAsia="Times New Roman" w:hAnsi="Times New Roman" w:cs="Times New Roman"/>
                <w:b w:val="0"/>
                <w:i w:val="0"/>
                <w:vanish w:val="0"/>
                <w:color w:val="000000"/>
                <w:sz w:val="20"/>
              </w:rPr>
            </w:pPr>
            <w:del w:id="6412" w:author="SFC2021" w:date="2025-12-22T16:11:21Z">
              <w:r>
                <w:rPr>
                  <w:rFonts w:ascii="Times New Roman" w:eastAsia="Times New Roman" w:hAnsi="Times New Roman" w:cs="Times New Roman"/>
                  <w:b w:val="0"/>
                  <w:i w:val="0"/>
                  <w:vanish w:val="0"/>
                  <w:color w:val="000000"/>
                  <w:sz w:val="20"/>
                </w:rPr>
                <w:delText>Μετάβαση</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13" w:author="SFC2021" w:date="2025-12-22T16:11:21Z"/>
                <w:rFonts w:ascii="Times New Roman" w:eastAsia="Times New Roman" w:hAnsi="Times New Roman" w:cs="Times New Roman"/>
                <w:b w:val="0"/>
                <w:i w:val="0"/>
                <w:vanish w:val="0"/>
                <w:color w:val="000000"/>
                <w:sz w:val="20"/>
              </w:rPr>
            </w:pPr>
            <w:del w:id="6414" w:author="SFC2021" w:date="2025-12-22T16:11:21Z">
              <w:r>
                <w:rPr>
                  <w:rFonts w:ascii="Times New Roman" w:eastAsia="Times New Roman" w:hAnsi="Times New Roman" w:cs="Times New Roman"/>
                  <w:b w:val="0"/>
                  <w:i w:val="0"/>
                  <w:vanish w:val="0"/>
                  <w:color w:val="000000"/>
                  <w:sz w:val="20"/>
                </w:rPr>
                <w:delText>02. Συνεκτίμηση της διάστασης του φύλου</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415" w:author="SFC2021" w:date="2025-12-22T16:11:21Z"/>
                <w:rFonts w:ascii="Times New Roman" w:eastAsia="Times New Roman" w:hAnsi="Times New Roman" w:cs="Times New Roman"/>
                <w:b w:val="0"/>
                <w:i w:val="0"/>
                <w:vanish w:val="0"/>
                <w:color w:val="000000"/>
                <w:sz w:val="20"/>
              </w:rPr>
            </w:pPr>
            <w:del w:id="6416" w:author="SFC2021" w:date="2025-12-22T16:11:21Z">
              <w:r>
                <w:rPr>
                  <w:rFonts w:ascii="Times New Roman" w:eastAsia="Times New Roman" w:hAnsi="Times New Roman" w:cs="Times New Roman"/>
                  <w:b w:val="0"/>
                  <w:i w:val="0"/>
                  <w:vanish w:val="0"/>
                  <w:color w:val="000000"/>
                  <w:sz w:val="20"/>
                </w:rPr>
                <w:delText>8.703.731,00</w:delText>
              </w:r>
            </w:del>
          </w:p>
        </w:tc>
      </w:tr>
      <w:tr>
        <w:tblPrEx>
          <w:tblW w:w="100%" w:type="pct"/>
        </w:tblPrEx>
        <w:trPr>
          <w:cantSplit w:val="0"/>
          <w:trHeight w:hRule="auto" w:val="0"/>
          <w:del w:id="641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18" w:author="SFC2021" w:date="2025-12-22T16:11:21Z"/>
                <w:rFonts w:ascii="Times New Roman" w:eastAsia="Times New Roman" w:hAnsi="Times New Roman" w:cs="Times New Roman"/>
                <w:b w:val="0"/>
                <w:i w:val="0"/>
                <w:vanish w:val="0"/>
                <w:color w:val="000000"/>
                <w:sz w:val="20"/>
              </w:rPr>
            </w:pPr>
            <w:del w:id="6419"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20" w:author="SFC2021" w:date="2025-12-22T16:11:21Z"/>
                <w:rFonts w:ascii="Times New Roman" w:eastAsia="Times New Roman" w:hAnsi="Times New Roman" w:cs="Times New Roman"/>
                <w:b w:val="0"/>
                <w:i w:val="0"/>
                <w:vanish w:val="0"/>
                <w:color w:val="000000"/>
                <w:sz w:val="20"/>
              </w:rPr>
            </w:pPr>
            <w:del w:id="6421"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22" w:author="SFC2021" w:date="2025-12-22T16:11:21Z"/>
                <w:rFonts w:ascii="Times New Roman" w:eastAsia="Times New Roman" w:hAnsi="Times New Roman" w:cs="Times New Roman"/>
                <w:b w:val="0"/>
                <w:i w:val="0"/>
                <w:vanish w:val="0"/>
                <w:color w:val="000000"/>
                <w:sz w:val="20"/>
              </w:rPr>
            </w:pPr>
            <w:del w:id="6423" w:author="SFC2021" w:date="2025-12-22T16:11:21Z">
              <w:r>
                <w:rPr>
                  <w:rFonts w:ascii="Times New Roman" w:eastAsia="Times New Roman" w:hAnsi="Times New Roman" w:cs="Times New Roman"/>
                  <w:b w:val="0"/>
                  <w:i w:val="0"/>
                  <w:vanish w:val="0"/>
                  <w:color w:val="000000"/>
                  <w:sz w:val="20"/>
                </w:rPr>
                <w:delText>ΕΚΤ+</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24" w:author="SFC2021" w:date="2025-12-22T16:11:21Z"/>
                <w:rFonts w:ascii="Times New Roman" w:eastAsia="Times New Roman" w:hAnsi="Times New Roman" w:cs="Times New Roman"/>
                <w:b w:val="0"/>
                <w:i w:val="0"/>
                <w:vanish w:val="0"/>
                <w:color w:val="000000"/>
                <w:sz w:val="20"/>
              </w:rPr>
            </w:pPr>
            <w:del w:id="6425" w:author="SFC2021" w:date="2025-12-22T16:11:21Z">
              <w:r>
                <w:rPr>
                  <w:rFonts w:ascii="Times New Roman" w:eastAsia="Times New Roman" w:hAnsi="Times New Roman" w:cs="Times New Roman"/>
                  <w:b w:val="0"/>
                  <w:i w:val="0"/>
                  <w:vanish w:val="0"/>
                  <w:color w:val="000000"/>
                  <w:sz w:val="20"/>
                </w:rPr>
                <w:delText>Λιγότερο αναπτυγμένες περιφέρειες</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26" w:author="SFC2021" w:date="2025-12-22T16:11:21Z"/>
                <w:rFonts w:ascii="Times New Roman" w:eastAsia="Times New Roman" w:hAnsi="Times New Roman" w:cs="Times New Roman"/>
                <w:b w:val="0"/>
                <w:i w:val="0"/>
                <w:vanish w:val="0"/>
                <w:color w:val="000000"/>
                <w:sz w:val="20"/>
              </w:rPr>
            </w:pPr>
            <w:del w:id="6427" w:author="SFC2021" w:date="2025-12-22T16:11:21Z">
              <w:r>
                <w:rPr>
                  <w:rFonts w:ascii="Times New Roman" w:eastAsia="Times New Roman" w:hAnsi="Times New Roman" w:cs="Times New Roman"/>
                  <w:b w:val="0"/>
                  <w:i w:val="0"/>
                  <w:vanish w:val="0"/>
                  <w:color w:val="000000"/>
                  <w:sz w:val="20"/>
                </w:rPr>
                <w:delText>02. Συνεκτίμηση της διάστασης του φύλου</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428" w:author="SFC2021" w:date="2025-12-22T16:11:21Z"/>
                <w:rFonts w:ascii="Times New Roman" w:eastAsia="Times New Roman" w:hAnsi="Times New Roman" w:cs="Times New Roman"/>
                <w:b w:val="0"/>
                <w:i w:val="0"/>
                <w:vanish w:val="0"/>
                <w:color w:val="000000"/>
                <w:sz w:val="20"/>
              </w:rPr>
            </w:pPr>
            <w:del w:id="6429" w:author="SFC2021" w:date="2025-12-22T16:11:21Z">
              <w:r>
                <w:rPr>
                  <w:rFonts w:ascii="Times New Roman" w:eastAsia="Times New Roman" w:hAnsi="Times New Roman" w:cs="Times New Roman"/>
                  <w:b w:val="0"/>
                  <w:i w:val="0"/>
                  <w:vanish w:val="0"/>
                  <w:color w:val="000000"/>
                  <w:sz w:val="20"/>
                </w:rPr>
                <w:delText>47.943.479,00</w:delText>
              </w:r>
            </w:del>
          </w:p>
        </w:tc>
      </w:tr>
      <w:tr>
        <w:tblPrEx>
          <w:tblW w:w="100%" w:type="pct"/>
        </w:tblPrEx>
        <w:trPr>
          <w:cantSplit w:val="0"/>
          <w:trHeight w:hRule="auto" w:val="0"/>
          <w:del w:id="643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31" w:author="SFC2021" w:date="2025-12-22T16:11:21Z"/>
                <w:rFonts w:ascii="Times New Roman" w:eastAsia="Times New Roman" w:hAnsi="Times New Roman" w:cs="Times New Roman"/>
                <w:b w:val="0"/>
                <w:i w:val="0"/>
                <w:vanish w:val="0"/>
                <w:color w:val="000000"/>
                <w:sz w:val="20"/>
              </w:rPr>
            </w:pPr>
            <w:del w:id="6432" w:author="SFC2021" w:date="2025-12-22T16:11:21Z">
              <w:r>
                <w:rPr>
                  <w:rFonts w:ascii="Times New Roman" w:eastAsia="Times New Roman" w:hAnsi="Times New Roman" w:cs="Times New Roman"/>
                  <w:b w:val="0"/>
                  <w:i w:val="0"/>
                  <w:vanish w:val="0"/>
                  <w:color w:val="000000"/>
                  <w:sz w:val="20"/>
                </w:rPr>
                <w:delText>2</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33" w:author="SFC2021" w:date="2025-12-22T16:11:21Z"/>
                <w:rFonts w:ascii="Times New Roman" w:eastAsia="Times New Roman" w:hAnsi="Times New Roman" w:cs="Times New Roman"/>
                <w:b w:val="0"/>
                <w:i w:val="0"/>
                <w:vanish w:val="0"/>
                <w:color w:val="000000"/>
                <w:sz w:val="20"/>
              </w:rPr>
            </w:pPr>
            <w:del w:id="6434" w:author="SFC2021" w:date="2025-12-22T16:11:21Z">
              <w:r>
                <w:rPr>
                  <w:rFonts w:ascii="Times New Roman" w:eastAsia="Times New Roman" w:hAnsi="Times New Roman" w:cs="Times New Roman"/>
                  <w:b w:val="0"/>
                  <w:i w:val="0"/>
                  <w:vanish w:val="0"/>
                  <w:color w:val="000000"/>
                  <w:sz w:val="20"/>
                </w:rPr>
                <w:delText>ESO4.4</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35" w:author="SFC2021" w:date="2025-12-22T16:11:21Z"/>
                <w:rFonts w:ascii="Times New Roman" w:eastAsia="Times New Roman" w:hAnsi="Times New Roman" w:cs="Times New Roman"/>
                <w:b w:val="0"/>
                <w:i w:val="0"/>
                <w:vanish w:val="0"/>
                <w:color w:val="000000"/>
                <w:sz w:val="20"/>
              </w:rPr>
            </w:pPr>
            <w:del w:id="6436" w:author="SFC2021" w:date="2025-12-22T16:11:21Z">
              <w:r>
                <w:rPr>
                  <w:rFonts w:ascii="Times New Roman" w:eastAsia="Times New Roman" w:hAnsi="Times New Roman" w:cs="Times New Roman"/>
                  <w:b w:val="0"/>
                  <w:i w:val="0"/>
                  <w:vanish w:val="0"/>
                  <w:color w:val="000000"/>
                  <w:sz w:val="20"/>
                </w:rPr>
                <w:delText>Σύνολο</w:delText>
              </w:r>
            </w:del>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3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del w:id="643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del w:id="6439" w:author="SFC2021" w:date="2025-12-22T16:11:21Z"/>
                <w:rFonts w:ascii="Times New Roman" w:eastAsia="Times New Roman" w:hAnsi="Times New Roman" w:cs="Times New Roman"/>
                <w:b w:val="0"/>
                <w:i w:val="0"/>
                <w:vanish w:val="0"/>
                <w:color w:val="000000"/>
                <w:sz w:val="20"/>
              </w:rPr>
            </w:pPr>
            <w:del w:id="6440" w:author="SFC2021" w:date="2025-12-22T16:11:21Z">
              <w:r>
                <w:rPr>
                  <w:rFonts w:ascii="Times New Roman" w:eastAsia="Times New Roman" w:hAnsi="Times New Roman" w:cs="Times New Roman"/>
                  <w:b w:val="0"/>
                  <w:i w:val="0"/>
                  <w:vanish w:val="0"/>
                  <w:color w:val="000000"/>
                  <w:sz w:val="20"/>
                </w:rPr>
                <w:delText>56.647.210,00</w:delText>
              </w:r>
            </w:del>
          </w:p>
        </w:tc>
      </w:tr>
    </w:tbl>
    <w:p w:rsidR="00A77B3E">
      <w:pPr>
        <w:spacing w:before="100" w:after="0"/>
        <w:jc w:val="start"/>
        <w:rPr>
          <w:del w:id="6441" w:author="SFC2021" w:date="2025-12-22T16:11:21Z"/>
          <w:rFonts w:ascii="Times New Roman" w:eastAsia="Times New Roman" w:hAnsi="Times New Roman" w:cs="Times New Roman"/>
          <w:b w:val="0"/>
          <w:i w:val="0"/>
          <w:vanish w:val="0"/>
          <w:color w:val="000000"/>
          <w:sz w:val="20"/>
        </w:rPr>
      </w:pPr>
      <w:del w:id="6442" w:author="SFC2021" w:date="2025-12-22T16:11:21Z">
        <w:r>
          <w:rPr>
            <w:rFonts w:ascii="Times New Roman" w:eastAsia="Times New Roman" w:hAnsi="Times New Roman" w:cs="Times New Roman"/>
            <w:b w:val="0"/>
            <w:i w:val="0"/>
            <w:vanish w:val="0"/>
            <w:color w:val="000000"/>
            <w:sz w:val="20"/>
          </w:rPr>
          <w:delTex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delText>
        </w:r>
      </w:del>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443" w:name="_Toc256000696"/>
      <w:bookmarkStart w:id="6444" w:name="_Toc256000159"/>
      <w:r>
        <w:rPr>
          <w:rFonts w:ascii="Times New Roman" w:eastAsia="Times New Roman" w:hAnsi="Times New Roman" w:cs="Times New Roman"/>
          <w:b w:val="0"/>
          <w:i w:val="0"/>
          <w:vanish w:val="0"/>
          <w:color w:val="000000"/>
          <w:sz w:val="24"/>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bookmarkEnd w:id="6444"/>
      <w:bookmarkEnd w:id="6443"/>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445" w:name="_Toc256000697"/>
      <w:bookmarkStart w:id="6446" w:name="_Toc256000160"/>
      <w:r>
        <w:rPr>
          <w:rFonts w:ascii="Times New Roman" w:eastAsia="Times New Roman" w:hAnsi="Times New Roman" w:cs="Times New Roman"/>
          <w:b w:val="0"/>
          <w:i w:val="0"/>
          <w:vanish w:val="0"/>
          <w:color w:val="000000"/>
          <w:sz w:val="24"/>
        </w:rPr>
        <w:t>2.1.1.1.1. Παρεμβάσεις των ταμείων</w:t>
      </w:r>
      <w:bookmarkEnd w:id="6446"/>
      <w:bookmarkEnd w:id="644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47" w:name="_Toc256000698"/>
      <w:bookmarkStart w:id="6448" w:name="_Toc256000161"/>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448"/>
      <w:bookmarkEnd w:id="644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4.η στην Προτεραιότητα 2, περιλαμβάνονται δράσεις κοινωνικής και εργασιακής ένταξης για ευάλωτες κοινωνικά ομάδες ανέργων, που αντιμετωπίζουνμορφές πολλαπλών διακρίσεων (ενδεικτικά: άτομα κάτω από το όριο της φτώχειας, άτομα με χαμηλά εκπαιδευτικά προσόντα, μονογονείς, ΑμΕΑ, Ρομά, άτομα με πολιτισμικές και θρησκευτικές ιδιαιτερότητες, κλπ), με στόχο την παροχή ίσων ευκαιριών για όλους και τη διασφάλιση οικονομικής και κοινωνικής συνοχής μειώνοντας τη φτώχεια και τις ανισότητες.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στρατηγικό πλαίσιο που καθορίζει την υλοποίηση των δράσεων που περιλαμβάνονται στον Ειδικό Στόχο αποτελεί η νέα </w:t>
            </w:r>
            <w:r>
              <w:rPr>
                <w:rFonts w:ascii="Times New Roman" w:eastAsia="Times New Roman" w:hAnsi="Times New Roman" w:cs="Times New Roman"/>
                <w:b w:val="0"/>
                <w:i w:val="0"/>
                <w:vanish w:val="0"/>
                <w:color w:val="000000"/>
                <w:sz w:val="24"/>
                <w:u w:val="single"/>
              </w:rPr>
              <w:t>Εθνική Στρατηγική για τις Ενεργητικές Πολιτικές Απασχόλησης</w:t>
            </w:r>
            <w:r>
              <w:rPr>
                <w:rFonts w:ascii="Times New Roman" w:eastAsia="Times New Roman" w:hAnsi="Times New Roman" w:cs="Times New Roman"/>
                <w:b w:val="0"/>
                <w:i w:val="0"/>
                <w:vanish w:val="0"/>
                <w:color w:val="000000"/>
                <w:sz w:val="24"/>
              </w:rPr>
              <w:t xml:space="preserve"> - Στρατηγικός Άξονας 4: Αγορά Εργασίας χωρίς αποκλεισμούς και η νέα </w:t>
            </w:r>
            <w:r>
              <w:rPr>
                <w:rFonts w:ascii="Times New Roman" w:eastAsia="Times New Roman" w:hAnsi="Times New Roman" w:cs="Times New Roman"/>
                <w:b w:val="0"/>
                <w:i w:val="0"/>
                <w:vanish w:val="0"/>
                <w:color w:val="000000"/>
                <w:sz w:val="24"/>
                <w:u w:val="single"/>
              </w:rPr>
              <w:t>Εθνική Στρατηγική για την Αναβάθμιση των Δεξιοτήτων του Εργατικού Δυναμικού και τη Διασύνδεση με την Αγορά Εργασίας</w:t>
            </w:r>
            <w:r>
              <w:rPr>
                <w:rFonts w:ascii="Times New Roman" w:eastAsia="Times New Roman" w:hAnsi="Times New Roman" w:cs="Times New Roman"/>
                <w:b w:val="0"/>
                <w:i w:val="0"/>
                <w:vanish w:val="0"/>
                <w:color w:val="000000"/>
                <w:sz w:val="24"/>
              </w:rPr>
              <w:t>.</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Στρατηγικός Άξονας 4 έχει ως προτεραιότητά του τη δημιουργία μιας αγοράς εργασίας περισσότερο προσβάσιμης για τις κοινωνικές ομάδες που αντιμετωπίζουν ιδιαίτερους κοινωνικο-οικονομικούς περιορισμούς στην ισότιμη πρόσβαση και συμμετοχή τους στην αγορά εργασίας (π.χ., ΑμεΑ, μετανάστες, άτομα στο όριο της φτώχειας, Ρομά κ.α.), καθώς και για κατηγορίες εργαζομένων που χρειάζονται προσαρμογή σε μεταβαλλόμενες συνθήκες της αγοράς εργασίας για τη διατήρηση ή/και βελτίωση της απασχολησιμότητας και της θέσης τους στην αγορά εργασίας (όπως οι ηλικιωμένοι εργαζόμενοι, οι εργαζόμενοι που αντιμετωπίζουν εργασιακή επισφάλεια κ.ο.κ.). Ο συγκεκριμένος Στρατηγικός Άξονας προβλέπει πλαίσιο παρεμβάσεων και μέτρων για τη στήριξη των παραπάνω κοινωνικών ομάδων και της απασχόλησής τους, με στόχο την άρση εμποδίων πρόσβασής τους στην αγορά εργασίας ή επισφαλειών στην εργασία τους, καθώς και την ενίσχυση της συμμετοχής τους στην αγορά εργασίας. Κεντρικό στοιχείο στις παρεμβάσεις του συγκεκριμένου Στρατηγικού Άξονα είναι η προσέγγιση με βάση τα ιδιαίτερα χαρακτηριστικά και τις ανάγκες της κάθε επιμέρους ομάδας και η διαμόρφωση των κατάλληλων παρεμβάσεων με βάση τα χαρακτηριστικά και τις ανάγκες αυτές. Οι προβλεπόμενες παρεμβάσεις στο πλαίσιο της Εθνικής Στρατηγικής για τις ΕΠΑ λειτουργούν κατ’ αυτόν τον τρόπο υποστηρικτικά στις δράσεις περί κοινωνικής ενσωμάτωσης, όπως αυτές περιγράφονται σε συναφή στρατηγικά κείμενα, όπως το Εθνικό Σχέδιο Δράσης για τα Δικαιώματα των Ατόμων με Αναπηρία, η Εθνική Στρατηγική για την Κοινωνική Ένταξη και Μείωση της Φτώχειας, η Εθνική Στρατηγική και το Σχέδιο Δράσης για την Κοινωνική Ένταξη των Ρομά 2021 – 2030 και η Εθνική Στρατηγική για την Ένταξη Αιτούντων Άσυλο και Δικαιούχων Διεθνούς Προστασίας.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σχεδιασμό των προγραμμάτων θα λαμβάνονται υπόψη τα ευρήματα (μελέτες, πορίσματα) του Μηχανισμού Διάγνωσης των Αναγκών της Αγοράς Εργασίας – ΜΔΑΑΕ, ως προς τις προοπτικές απασχόλησης των ευάλωτων ομάδων σε συνάρτηση με τις ανάγκες της αγοράς εργασίας που προκύπτουν σε τοπικό επίπεδο. Στο πλαίσιο των προγραμμάτων επίσης θα προωθηθεί η συμπερίληψη της κλιματικής αλλαγής και της ανθεκτικότητας στην προσαρμογή/κλίμα ως οριζόντιο, θεματικό αντικείμενο που θα συμπεριλαμβάνεται στα εκπαιδευτικά προγράμματα.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όλα τα προγράμματα κατάρτισης θα περιληφθούν διαδικασίες πιστοποίησης δεξιοτήτων, λαμβάνοντας επίσης υπόψη τη σύσταση του Συμβουλίου (2012) 398/01 για την επικύρωση της μη τυπικής και της άτυπης μάθησης, η δε πρόοδος ως προς την απόκτηση των δεξιοτήτων θα παρακολουθείται μέσω των Ατομικών Λογαριασμών Δεξιοτήτων και θα ανατροφοδοτεί τις ενέργειες τοποθέτησης των ωφελούμενων στην αγορά εργασίας μέσω της ΔΥΠΑ και των παρόχων κατάρτισης.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Δράσεις: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Ενεργητικές Δράσεις</w:t>
            </w:r>
            <w:r>
              <w:rPr>
                <w:rFonts w:ascii="Times New Roman" w:eastAsia="Times New Roman" w:hAnsi="Times New Roman" w:cs="Times New Roman"/>
                <w:b w:val="0"/>
                <w:i w:val="0"/>
                <w:vanish w:val="0"/>
                <w:color w:val="000000"/>
                <w:sz w:val="24"/>
              </w:rPr>
              <w:t xml:space="preserve"> για την κοινωνική και εργασιακή ένταξη των ανωτέρω ομάδων όπως ενδεικτικά</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Ολοκληρωμένα Προγράμματα εργασιακής ένταξης και επανένταξης για ευάλωτες ομάδες ανέργων. Τα προγράμματα θα περιλαμβάνουν: διάγνωση αναγκών, επαγγελματικό / επιχειρηματικό προσανατολισμό, επαγγελματική ανάπτυξη/ανάπτυξη δεξιοτήτων μέσω επαγγελματικής κατάρτισης με βάση πρότυπα πιστοποίησης, συνδυαζόμενη με θέσεις πρακτική άσκησης στον ιδιωτικό τομέα /δυνατότητα αυτοαπασχόλησης και συμμετοχής σε κοινωνικές επιχειρήσεις</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Κοινωφελούς Εργασίας για τη στήριξη των μακροχρόνια ανέργων χαμηλών προσόντων, συνδυαζόμενες με δράσεις συμβουλευτικής υποστήριξης, επαγγελματικής κατάρτισης, πιστοποίησης γνώσεων και δεξιοτήτων σε ΤΠΕ και άλλα διευρυμένα αντικείμενα κατάρτισης και κατά περίπτωση διασύνδεσή τους με κίνητρα απασχόλησης στην κοινωνική οικονομία / κίνητρα μετεγκατάστασης σε ωφελούμενους για εργασία στα κέντρα υποδοχής προσφύγων (hot spots) και στήριξη ωφελουμένων περιοχών που έχουν πληγεί από φυσικές καταστροφές (πχ. κακοκαιρία Daniel, κλπ.).</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Υποστήριξη της απασχόλησης ατόμων προερχόμενων από ευάλωτες και ειδικές ομάδες πληθυσμού με έμφαση στα άτομα με αναπηρία σε κοινωνικές συνεταιριστικές επιχειρήσεις. Έμφαση θα δοθεί σε επιχειρήσεις σε τομείς σχετιζόμενους με την πράσινη οικονομία και την ψηφιακή μετάβαση, όπως και σε τομείς που συνδέονται με την τοπική ανάπτυξη προσαρμοσμένους σε δραστηριότητες οικονομίας που παρουσιάζουν ζήτηση σε τοπικό επίπεδο πχ ενίσχυση της προώθησης αγροδιατροφικών προϊόντων σε αγροτικές περιοχές, ενίσχυση της εξωστρέφειας σε περιοχές με τουριστική προοπτική κλπ.</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Ολοκληρωμένη παρέμβαση ενίσχυσης της δημιουργίας και λειτουργίας Κοινωνικών Επιχειρήσεων Ένταξης. Έμφαση θα δοθεί σε επιχειρήσεις που συμβάλλουν στην πράσινη μετάβαση και την αντιμετώπιση της κλιματικής αλλαγής μέσω ανάπτυξης της κυκλικής οικονομίας, της οργανικής γεωργίας κλπ.</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Ολοκληρωμένες δράσεις επαγγελματικής και κοινωνικής ένταξης ΑμεΑ άνω των 29 ετών με σωματική αναπηρία ή/και ψυχικές ασθένειες - διαταραχές Αυτιστικού Φάσματος. Περιλαμβάνονται: ενέργειες διάγνωσης αναγκών, επαγγελματική κατάρτιση και υποστηριζόμενη πρακτική άσκηση σε επιχειρήσεις/προστατευμένα παραγωγικά εργαστήρια.</w:t>
            </w:r>
          </w:p>
          <w:p w:rsidR="00A77B3E">
            <w:pPr>
              <w:numPr>
                <w:ilvl w:val="0"/>
                <w:numId w:val="3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Επαγγελματικής Κατάρτισης, Πιστοποίησης Δεξιοτήτων Ανέργων και ενίσχυση της απασχόλησης ευπαθών ομάδων άνω των 29 ετών στο πλαίσιο του 3ου πυλώνα του ελάχιστου εγγυημένου εισοδήματος (ΕΕΕ) με συνδυαστικά προγράμματα επαγγελματικής κατάρτισης, προγράμματα ΝΘΕ και απόκτησης πιστοποιητικών επαγγελματικής επάρκειας/ διπλωμάτων/ αδειών άσκησης επαγγελμάτων.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Οριζόντιες δράσεις</w:t>
            </w:r>
            <w:r>
              <w:rPr>
                <w:rFonts w:ascii="Times New Roman" w:eastAsia="Times New Roman" w:hAnsi="Times New Roman" w:cs="Times New Roman"/>
                <w:b w:val="0"/>
                <w:i w:val="0"/>
                <w:vanish w:val="0"/>
                <w:color w:val="000000"/>
                <w:sz w:val="24"/>
              </w:rPr>
              <w:t xml:space="preserve"> για την ενίσχυση της εργασιακής και κοινωνικής ένταξης ευάλωτων ομάδων.</w:t>
            </w:r>
          </w:p>
          <w:p w:rsidR="00A77B3E">
            <w:pPr>
              <w:numPr>
                <w:ilvl w:val="0"/>
                <w:numId w:val="3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Σχεδιασμός και ανάπτυξη δράσης για την υποστήριξη της κοινωνικής στέγασης με βάση την υπό εκπόνηση σχετική Στρατηγική του ΥΠΕΚΥ, για τις επιλέξιμες ομάδες στόχου του παρόντος ΕΣ. Πιλοτικός χαρακτήρας και μέριμνα για σύνδεση με ενεργό ένταξη.</w:t>
            </w:r>
          </w:p>
          <w:p w:rsidR="00A77B3E">
            <w:pPr>
              <w:numPr>
                <w:ilvl w:val="0"/>
                <w:numId w:val="3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καταπολέμησης του αποκλεισμού ατόμων με αισθητηριακά προβλήματα, όπως πρόγραμμα εξ αποστάσεως διερμηνείας συμπεριλαμβανομένης της εκπαίδευσης των διερμηνέων στο πλαίσιο του Εθνικού Σχεδίου Δράσης για τα Δικαιώματα των ανθρώπων με Αναπηρία.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δίνει ιδιαίτερη έμφαση σε καταρτίσεις μεγάλης κλίμακας και στην επιχορήγηση προσλήψεων, σύμφωνα με τη σύσταση του EASE αναφορικά με το σχεδιασμό αποτελεσματικών πολιτικών απασχόλησης και την επένδυση σε μεγάλο βαθμό στις ΔΥΑ, μεταξύ άλλων μέσω έκτακτου προσωπικού εργασιακών συμβούλων. Το ΠΑΔΚΣ θα επεκταθεί πέραν του ΤΑΑ και θα αναπτύξει ολοκληρωμένες παρεμβάσεις σε τομείς όπως η ενεργός γήρανση, η κοινωνική επιχειρηματικότητα καθώς και πιο εξατομικευμένες προσεγγίσεις και δράσεις κατάρτισης, με έμφαση σε άτομα με αναπηρία και άλλες ευάλωτες ομάδες. Οι δράσεις του ΠΑΔΚΣ θα εφαρμόσουν ακριβέστερη στόχευση με έμφαση σε συγκεκριμένες ομάδες ατόμων, όπως ο πληθυσμός που έχει τη μεγαλύτερη ανάγκη στήριξης, η απασχόληση για τις γυναίκες και τα ευάλωτα άτομα (συμπεριλαμβανομένων των μεταναστών) ή σε ειδικούς τομείς.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49" w:name="_Toc256000699"/>
      <w:bookmarkStart w:id="6450" w:name="_Toc256000162"/>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450"/>
      <w:bookmarkEnd w:id="644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απειλούμενα / εκτεθειμένα σε φτώχεια και κοινωνικό αποκλεισμό</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με αναπηρία και εμποδιζόμενα άτομα</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Αρχηγοί μονογονεϊκών οικογενειών</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Εξαρτημένα / απεξαρτημένα άτομα</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Αποφυλακισμένοι</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Θύματα εγκλήματος και βίας</w:t>
            </w:r>
          </w:p>
          <w:p w:rsidR="00A77B3E">
            <w:pPr>
              <w:numPr>
                <w:ilvl w:val="0"/>
                <w:numId w:val="3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Ρομά</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51" w:name="_Toc256000700"/>
      <w:bookmarkStart w:id="6452" w:name="_Toc256000163"/>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452"/>
      <w:bookmarkEnd w:id="645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κατάρτισης ανέργων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53" w:name="_Toc256000701"/>
      <w:bookmarkStart w:id="6454" w:name="_Toc256000164"/>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454"/>
      <w:bookmarkEnd w:id="645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55" w:name="_Toc256000702"/>
      <w:bookmarkStart w:id="6456" w:name="_Toc256000165"/>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456"/>
      <w:bookmarkEnd w:id="645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παρεμβάσεις του ΕΣ 4.η στο πλαίσιο της Προτεραιότητας 2 αφορούν στην ενεργό ένταξη, συμμετοχή και βελτίωση της απασχολησιμότητας ειδικά για τις μειονεκτούσες ομάδες, μέσω ολοκληρωμένων προγραμμάτων εργασιακής ένταξης για άνεργους ΕΚΟ, δράσεων κοινωφελούς εργασίας για μακροχρόνια ανέργους, ενίσχυσης της δημιουργίας και λειτουργίας κοινωνικών επιχειρήσεων ένταξης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αποτελέσματα ή οι χωρικές επιπτώσεις των έργων δεν έχουν διαπεριφερειακή ή διασυνοριακή διάσταση ωστόσο εντοπίζονται έμμεσες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Συγκεκριμένα, στο Πρόγραμμα προβλέπονται δράσεις ενίσχυσης της δημιουργίας και λειτουργίας κοινωνικών επιχειρήσεων ένταξης με έμφαση σε επιχειρήσεις που συμβάλλουν στην πράσινη μετάβαση και την αντιμετώπιση της κλιματικής αλλαγής μέσω π.χ. ανάπτυξης της κυκλικής οικονομίας, της οργανικής γεωργίας, κ.α., οι οποίες δύναται να συμβάλλουν στους στόχους των Προτεραιοτήτων της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57" w:name="_Toc256000703"/>
      <w:bookmarkStart w:id="6458" w:name="_Toc256000166"/>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458"/>
      <w:bookmarkEnd w:id="645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459" w:name="_Toc256000704"/>
      <w:bookmarkStart w:id="6460" w:name="_Toc256000167"/>
      <w:r>
        <w:rPr>
          <w:rFonts w:ascii="Times New Roman" w:eastAsia="Times New Roman" w:hAnsi="Times New Roman" w:cs="Times New Roman"/>
          <w:b w:val="0"/>
          <w:i w:val="0"/>
          <w:vanish w:val="0"/>
          <w:color w:val="000000"/>
          <w:sz w:val="24"/>
        </w:rPr>
        <w:t>2.1.1.1.2. Δείκτες</w:t>
      </w:r>
      <w:bookmarkEnd w:id="6460"/>
      <w:bookmarkEnd w:id="645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61" w:name="_Toc256000705"/>
      <w:bookmarkStart w:id="6462" w:name="_Toc256000168"/>
      <w:r>
        <w:rPr>
          <w:rFonts w:ascii="Times New Roman" w:eastAsia="Times New Roman" w:hAnsi="Times New Roman" w:cs="Times New Roman"/>
          <w:b w:val="0"/>
          <w:i w:val="0"/>
          <w:vanish w:val="0"/>
          <w:color w:val="000000"/>
          <w:sz w:val="24"/>
        </w:rPr>
        <w:t>Πίνακας 2: Δείκτες εκροών</w:t>
      </w:r>
      <w:bookmarkEnd w:id="6462"/>
      <w:bookmarkEnd w:id="64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03"/>
        <w:gridCol w:w="692"/>
        <w:gridCol w:w="2323"/>
        <w:gridCol w:w="1879"/>
        <w:gridCol w:w="3780"/>
        <w:gridCol w:w="1327"/>
        <w:gridCol w:w="1239"/>
        <w:gridCol w:w="14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Άνεργοι, συμπεριλαμβανομένων των μακροχρόνια ανέργων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534,00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63" w:author="SFC2021" w:date="2025-12-22T16:11:21Z">
              <w:r>
                <w:rPr>
                  <w:rFonts w:ascii="Times New Roman" w:eastAsia="Times New Roman" w:hAnsi="Times New Roman" w:cs="Times New Roman"/>
                  <w:b w:val="0"/>
                  <w:i w:val="0"/>
                  <w:vanish w:val="0"/>
                  <w:color w:val="000000"/>
                  <w:sz w:val="20"/>
                </w:rPr>
                <w:delText>5.615</w:delText>
              </w:r>
            </w:del>
            <w:ins w:id="6464" w:author="SFC2021" w:date="2025-12-22T16:11:21Z">
              <w:r>
                <w:rPr>
                  <w:rFonts w:ascii="Times New Roman" w:eastAsia="Times New Roman" w:hAnsi="Times New Roman" w:cs="Times New Roman"/>
                  <w:b w:val="0"/>
                  <w:i w:val="0"/>
                  <w:vanish w:val="0"/>
                  <w:color w:val="000000"/>
                  <w:sz w:val="20"/>
                </w:rPr>
                <w:t>3.398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Άνεργοι, συμπεριλαμβανομένων των μακροχρόνια ανέργων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1.893,00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65" w:author="SFC2021" w:date="2025-12-22T16:11:21Z">
              <w:r>
                <w:rPr>
                  <w:rFonts w:ascii="Times New Roman" w:eastAsia="Times New Roman" w:hAnsi="Times New Roman" w:cs="Times New Roman"/>
                  <w:b w:val="0"/>
                  <w:i w:val="0"/>
                  <w:vanish w:val="0"/>
                  <w:color w:val="000000"/>
                  <w:sz w:val="20"/>
                </w:rPr>
                <w:delText>19.908</w:delText>
              </w:r>
            </w:del>
            <w:ins w:id="6466" w:author="SFC2021" w:date="2025-12-22T16:11:21Z">
              <w:r>
                <w:rPr>
                  <w:rFonts w:ascii="Times New Roman" w:eastAsia="Times New Roman" w:hAnsi="Times New Roman" w:cs="Times New Roman"/>
                  <w:b w:val="0"/>
                  <w:i w:val="0"/>
                  <w:vanish w:val="0"/>
                  <w:color w:val="000000"/>
                  <w:sz w:val="20"/>
                </w:rPr>
                <w:t>12.004</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67" w:name="_Toc256000706"/>
      <w:bookmarkStart w:id="6468" w:name="_Toc256000169"/>
      <w:r>
        <w:rPr>
          <w:rFonts w:ascii="Times New Roman" w:eastAsia="Times New Roman" w:hAnsi="Times New Roman" w:cs="Times New Roman"/>
          <w:b w:val="0"/>
          <w:i w:val="0"/>
          <w:vanish w:val="0"/>
          <w:color w:val="000000"/>
          <w:sz w:val="24"/>
        </w:rPr>
        <w:t>Πίνακας 3: Δείκτες αποτελεσμάτων</w:t>
      </w:r>
      <w:bookmarkEnd w:id="6468"/>
      <w:bookmarkEnd w:id="646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13"/>
        <w:gridCol w:w="692"/>
        <w:gridCol w:w="1437"/>
        <w:gridCol w:w="1527"/>
        <w:gridCol w:w="2770"/>
        <w:gridCol w:w="970"/>
        <w:gridCol w:w="1167"/>
        <w:gridCol w:w="971"/>
        <w:gridCol w:w="1004"/>
        <w:gridCol w:w="1175"/>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69" w:author="SFC2021" w:date="2025-12-22T16:11:21Z">
              <w:r>
                <w:rPr>
                  <w:rFonts w:ascii="Times New Roman" w:eastAsia="Times New Roman" w:hAnsi="Times New Roman" w:cs="Times New Roman"/>
                  <w:b w:val="0"/>
                  <w:i w:val="0"/>
                  <w:vanish w:val="0"/>
                  <w:color w:val="000000"/>
                  <w:sz w:val="20"/>
                </w:rPr>
                <w:delText>167</w:delText>
              </w:r>
            </w:del>
            <w:ins w:id="6470" w:author="SFC2021" w:date="2025-12-22T16:11:21Z">
              <w:r>
                <w:rPr>
                  <w:rFonts w:ascii="Times New Roman" w:eastAsia="Times New Roman" w:hAnsi="Times New Roman" w:cs="Times New Roman"/>
                  <w:b w:val="0"/>
                  <w:i w:val="0"/>
                  <w:vanish w:val="0"/>
                  <w:color w:val="000000"/>
                  <w:sz w:val="20"/>
                </w:rPr>
                <w:t>101</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71" w:author="SFC2021" w:date="2025-12-22T16:11:21Z">
              <w:r>
                <w:rPr>
                  <w:rFonts w:ascii="Times New Roman" w:eastAsia="Times New Roman" w:hAnsi="Times New Roman" w:cs="Times New Roman"/>
                  <w:b w:val="0"/>
                  <w:i w:val="0"/>
                  <w:vanish w:val="0"/>
                  <w:color w:val="000000"/>
                  <w:sz w:val="20"/>
                </w:rPr>
                <w:delText>281</w:delText>
              </w:r>
            </w:del>
            <w:ins w:id="6472" w:author="SFC2021" w:date="2025-12-22T16:11:21Z">
              <w:r>
                <w:rPr>
                  <w:rFonts w:ascii="Times New Roman" w:eastAsia="Times New Roman" w:hAnsi="Times New Roman" w:cs="Times New Roman"/>
                  <w:b w:val="0"/>
                  <w:i w:val="0"/>
                  <w:vanish w:val="0"/>
                  <w:color w:val="000000"/>
                  <w:sz w:val="20"/>
                </w:rPr>
                <w:t>170</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73" w:author="SFC2021" w:date="2025-12-22T16:11:21Z">
              <w:r>
                <w:rPr>
                  <w:rFonts w:ascii="Times New Roman" w:eastAsia="Times New Roman" w:hAnsi="Times New Roman" w:cs="Times New Roman"/>
                  <w:b w:val="0"/>
                  <w:i w:val="0"/>
                  <w:vanish w:val="0"/>
                  <w:color w:val="000000"/>
                  <w:sz w:val="20"/>
                </w:rPr>
                <w:delText>594</w:delText>
              </w:r>
            </w:del>
            <w:ins w:id="6474" w:author="SFC2021" w:date="2025-12-22T16:11:21Z">
              <w:r>
                <w:rPr>
                  <w:rFonts w:ascii="Times New Roman" w:eastAsia="Times New Roman" w:hAnsi="Times New Roman" w:cs="Times New Roman"/>
                  <w:b w:val="0"/>
                  <w:i w:val="0"/>
                  <w:vanish w:val="0"/>
                  <w:color w:val="000000"/>
                  <w:sz w:val="20"/>
                </w:rPr>
                <w:t>358</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75" w:author="SFC2021" w:date="2025-12-22T16:11:21Z">
              <w:r>
                <w:rPr>
                  <w:rFonts w:ascii="Times New Roman" w:eastAsia="Times New Roman" w:hAnsi="Times New Roman" w:cs="Times New Roman"/>
                  <w:b w:val="0"/>
                  <w:i w:val="0"/>
                  <w:vanish w:val="0"/>
                  <w:color w:val="000000"/>
                  <w:sz w:val="20"/>
                </w:rPr>
                <w:delText>995</w:delText>
              </w:r>
            </w:del>
            <w:ins w:id="6476" w:author="SFC2021" w:date="2025-12-22T16:11:21Z">
              <w:r>
                <w:rPr>
                  <w:rFonts w:ascii="Times New Roman" w:eastAsia="Times New Roman" w:hAnsi="Times New Roman" w:cs="Times New Roman"/>
                  <w:b w:val="0"/>
                  <w:i w:val="0"/>
                  <w:vanish w:val="0"/>
                  <w:color w:val="000000"/>
                  <w:sz w:val="20"/>
                </w:rPr>
                <w:t>600</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477" w:name="_Toc256000707"/>
      <w:bookmarkStart w:id="6478" w:name="_Toc256000170"/>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478"/>
      <w:bookmarkEnd w:id="647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79" w:name="_Toc256000708"/>
      <w:bookmarkStart w:id="6480" w:name="_Toc256000171"/>
      <w:r>
        <w:rPr>
          <w:rFonts w:ascii="Times New Roman" w:eastAsia="Times New Roman" w:hAnsi="Times New Roman" w:cs="Times New Roman"/>
          <w:b w:val="0"/>
          <w:i w:val="0"/>
          <w:vanish w:val="0"/>
          <w:color w:val="000000"/>
          <w:sz w:val="24"/>
        </w:rPr>
        <w:t>Πίνακας 4: Διάσταση 1 — πεδίο παρέμβασης</w:t>
      </w:r>
      <w:bookmarkEnd w:id="6480"/>
      <w:bookmarkEnd w:id="647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31"/>
        <w:gridCol w:w="723"/>
        <w:gridCol w:w="2720"/>
        <w:gridCol w:w="6870"/>
        <w:gridCol w:w="2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153. Τρόποι για την ενσωμάτωση και την επανένταξη στην απασχόληση για μειονεκτούντα άτομα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81" w:author="SFC2021" w:date="2025-12-22T16:11:21Z">
              <w:r>
                <w:rPr>
                  <w:rFonts w:ascii="Times New Roman" w:eastAsia="Times New Roman" w:hAnsi="Times New Roman" w:cs="Times New Roman"/>
                  <w:b w:val="0"/>
                  <w:i w:val="0"/>
                  <w:vanish w:val="0"/>
                  <w:color w:val="000000"/>
                  <w:sz w:val="20"/>
                </w:rPr>
                <w:delText>20.762.326</w:delText>
              </w:r>
            </w:del>
            <w:ins w:id="6482" w:author="SFC2021" w:date="2025-12-22T16:11:21Z">
              <w:r>
                <w:rPr>
                  <w:rFonts w:ascii="Times New Roman" w:eastAsia="Times New Roman" w:hAnsi="Times New Roman" w:cs="Times New Roman"/>
                  <w:b w:val="0"/>
                  <w:i w:val="0"/>
                  <w:vanish w:val="0"/>
                  <w:color w:val="000000"/>
                  <w:sz w:val="20"/>
                </w:rPr>
                <w:t>11.791.948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153. Τρόποι για την ενσωμάτωση και την επανένταξη στην απασχόληση για μειονεκτούντα άτομα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83" w:author="SFC2021" w:date="2025-12-22T16:11:21Z">
              <w:r>
                <w:rPr>
                  <w:rFonts w:ascii="Times New Roman" w:eastAsia="Times New Roman" w:hAnsi="Times New Roman" w:cs="Times New Roman"/>
                  <w:b w:val="0"/>
                  <w:i w:val="0"/>
                  <w:vanish w:val="0"/>
                  <w:color w:val="000000"/>
                  <w:sz w:val="20"/>
                </w:rPr>
                <w:delText>114.366.852</w:delText>
              </w:r>
            </w:del>
            <w:ins w:id="6484" w:author="SFC2021" w:date="2025-12-22T16:11:21Z">
              <w:r>
                <w:rPr>
                  <w:rFonts w:ascii="Times New Roman" w:eastAsia="Times New Roman" w:hAnsi="Times New Roman" w:cs="Times New Roman"/>
                  <w:b w:val="0"/>
                  <w:i w:val="0"/>
                  <w:vanish w:val="0"/>
                  <w:color w:val="000000"/>
                  <w:sz w:val="20"/>
                </w:rPr>
                <w:t>64.954.570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85" w:author="SFC2021" w:date="2025-12-22T16:11:21Z">
              <w:r>
                <w:rPr>
                  <w:rFonts w:ascii="Times New Roman" w:eastAsia="Times New Roman" w:hAnsi="Times New Roman" w:cs="Times New Roman"/>
                  <w:b w:val="0"/>
                  <w:i w:val="0"/>
                  <w:vanish w:val="0"/>
                  <w:color w:val="000000"/>
                  <w:sz w:val="20"/>
                </w:rPr>
                <w:delText>135.129.178</w:delText>
              </w:r>
            </w:del>
            <w:ins w:id="6486" w:author="SFC2021" w:date="2025-12-22T16:11:21Z">
              <w:r>
                <w:rPr>
                  <w:rFonts w:ascii="Times New Roman" w:eastAsia="Times New Roman" w:hAnsi="Times New Roman" w:cs="Times New Roman"/>
                  <w:b w:val="0"/>
                  <w:i w:val="0"/>
                  <w:vanish w:val="0"/>
                  <w:color w:val="000000"/>
                  <w:sz w:val="20"/>
                </w:rPr>
                <w:t>76.746.518</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87" w:name="_Toc256000709"/>
      <w:bookmarkStart w:id="6488" w:name="_Toc256000172"/>
      <w:r>
        <w:rPr>
          <w:rFonts w:ascii="Times New Roman" w:eastAsia="Times New Roman" w:hAnsi="Times New Roman" w:cs="Times New Roman"/>
          <w:b w:val="0"/>
          <w:i w:val="0"/>
          <w:vanish w:val="0"/>
          <w:color w:val="000000"/>
          <w:sz w:val="24"/>
        </w:rPr>
        <w:t>Πίνακας 5: Διάσταση 2 — μορφή χρηματοδότησης</w:t>
      </w:r>
      <w:bookmarkEnd w:id="6488"/>
      <w:bookmarkEnd w:id="648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20"/>
        <w:gridCol w:w="1979"/>
        <w:gridCol w:w="1075"/>
        <w:gridCol w:w="4497"/>
        <w:gridCol w:w="2225"/>
        <w:gridCol w:w="337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89" w:author="SFC2021" w:date="2025-12-22T16:11:21Z">
              <w:r>
                <w:rPr>
                  <w:rFonts w:ascii="Times New Roman" w:eastAsia="Times New Roman" w:hAnsi="Times New Roman" w:cs="Times New Roman"/>
                  <w:b w:val="0"/>
                  <w:i w:val="0"/>
                  <w:vanish w:val="0"/>
                  <w:color w:val="000000"/>
                  <w:sz w:val="20"/>
                </w:rPr>
                <w:delText>20.762.326</w:delText>
              </w:r>
            </w:del>
            <w:ins w:id="6490" w:author="SFC2021" w:date="2025-12-22T16:11:21Z">
              <w:r>
                <w:rPr>
                  <w:rFonts w:ascii="Times New Roman" w:eastAsia="Times New Roman" w:hAnsi="Times New Roman" w:cs="Times New Roman"/>
                  <w:b w:val="0"/>
                  <w:i w:val="0"/>
                  <w:vanish w:val="0"/>
                  <w:color w:val="000000"/>
                  <w:sz w:val="20"/>
                </w:rPr>
                <w:t>11.791.948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91" w:author="SFC2021" w:date="2025-12-22T16:11:21Z">
              <w:r>
                <w:rPr>
                  <w:rFonts w:ascii="Times New Roman" w:eastAsia="Times New Roman" w:hAnsi="Times New Roman" w:cs="Times New Roman"/>
                  <w:b w:val="0"/>
                  <w:i w:val="0"/>
                  <w:vanish w:val="0"/>
                  <w:color w:val="000000"/>
                  <w:sz w:val="20"/>
                </w:rPr>
                <w:delText>114.366.852</w:delText>
              </w:r>
            </w:del>
            <w:ins w:id="6492" w:author="SFC2021" w:date="2025-12-22T16:11:21Z">
              <w:r>
                <w:rPr>
                  <w:rFonts w:ascii="Times New Roman" w:eastAsia="Times New Roman" w:hAnsi="Times New Roman" w:cs="Times New Roman"/>
                  <w:b w:val="0"/>
                  <w:i w:val="0"/>
                  <w:vanish w:val="0"/>
                  <w:color w:val="000000"/>
                  <w:sz w:val="20"/>
                </w:rPr>
                <w:t>64.954.570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93" w:author="SFC2021" w:date="2025-12-22T16:11:21Z">
              <w:r>
                <w:rPr>
                  <w:rFonts w:ascii="Times New Roman" w:eastAsia="Times New Roman" w:hAnsi="Times New Roman" w:cs="Times New Roman"/>
                  <w:b w:val="0"/>
                  <w:i w:val="0"/>
                  <w:vanish w:val="0"/>
                  <w:color w:val="000000"/>
                  <w:sz w:val="20"/>
                </w:rPr>
                <w:delText>135.129.178</w:delText>
              </w:r>
            </w:del>
            <w:ins w:id="6494" w:author="SFC2021" w:date="2025-12-22T16:11:21Z">
              <w:r>
                <w:rPr>
                  <w:rFonts w:ascii="Times New Roman" w:eastAsia="Times New Roman" w:hAnsi="Times New Roman" w:cs="Times New Roman"/>
                  <w:b w:val="0"/>
                  <w:i w:val="0"/>
                  <w:vanish w:val="0"/>
                  <w:color w:val="000000"/>
                  <w:sz w:val="20"/>
                </w:rPr>
                <w:t>76.746.518</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495" w:name="_Toc256000710"/>
      <w:bookmarkStart w:id="6496" w:name="_Toc256000173"/>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496"/>
      <w:bookmarkEnd w:id="64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76"/>
        <w:gridCol w:w="1545"/>
        <w:gridCol w:w="839"/>
        <w:gridCol w:w="3510"/>
        <w:gridCol w:w="5067"/>
        <w:gridCol w:w="26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97" w:author="SFC2021" w:date="2025-12-22T16:11:21Z">
              <w:r>
                <w:rPr>
                  <w:rFonts w:ascii="Times New Roman" w:eastAsia="Times New Roman" w:hAnsi="Times New Roman" w:cs="Times New Roman"/>
                  <w:b w:val="0"/>
                  <w:i w:val="0"/>
                  <w:vanish w:val="0"/>
                  <w:color w:val="000000"/>
                  <w:sz w:val="20"/>
                </w:rPr>
                <w:delText>20.762.326</w:delText>
              </w:r>
            </w:del>
            <w:ins w:id="6498" w:author="SFC2021" w:date="2025-12-22T16:11:21Z">
              <w:r>
                <w:rPr>
                  <w:rFonts w:ascii="Times New Roman" w:eastAsia="Times New Roman" w:hAnsi="Times New Roman" w:cs="Times New Roman"/>
                  <w:b w:val="0"/>
                  <w:i w:val="0"/>
                  <w:vanish w:val="0"/>
                  <w:color w:val="000000"/>
                  <w:sz w:val="20"/>
                </w:rPr>
                <w:t>11.791.948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499" w:author="SFC2021" w:date="2025-12-22T16:11:21Z">
              <w:r>
                <w:rPr>
                  <w:rFonts w:ascii="Times New Roman" w:eastAsia="Times New Roman" w:hAnsi="Times New Roman" w:cs="Times New Roman"/>
                  <w:b w:val="0"/>
                  <w:i w:val="0"/>
                  <w:vanish w:val="0"/>
                  <w:color w:val="000000"/>
                  <w:sz w:val="20"/>
                </w:rPr>
                <w:delText>114.366.852</w:delText>
              </w:r>
            </w:del>
            <w:ins w:id="6500" w:author="SFC2021" w:date="2025-12-22T16:11:21Z">
              <w:r>
                <w:rPr>
                  <w:rFonts w:ascii="Times New Roman" w:eastAsia="Times New Roman" w:hAnsi="Times New Roman" w:cs="Times New Roman"/>
                  <w:b w:val="0"/>
                  <w:i w:val="0"/>
                  <w:vanish w:val="0"/>
                  <w:color w:val="000000"/>
                  <w:sz w:val="20"/>
                </w:rPr>
                <w:t>64.954.570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01" w:author="SFC2021" w:date="2025-12-22T16:11:21Z">
              <w:r>
                <w:rPr>
                  <w:rFonts w:ascii="Times New Roman" w:eastAsia="Times New Roman" w:hAnsi="Times New Roman" w:cs="Times New Roman"/>
                  <w:b w:val="0"/>
                  <w:i w:val="0"/>
                  <w:vanish w:val="0"/>
                  <w:color w:val="000000"/>
                  <w:sz w:val="20"/>
                </w:rPr>
                <w:delText>135.129.178</w:delText>
              </w:r>
            </w:del>
            <w:ins w:id="6502" w:author="SFC2021" w:date="2025-12-22T16:11:21Z">
              <w:r>
                <w:rPr>
                  <w:rFonts w:ascii="Times New Roman" w:eastAsia="Times New Roman" w:hAnsi="Times New Roman" w:cs="Times New Roman"/>
                  <w:b w:val="0"/>
                  <w:i w:val="0"/>
                  <w:vanish w:val="0"/>
                  <w:color w:val="000000"/>
                  <w:sz w:val="20"/>
                </w:rPr>
                <w:t>76.746.518</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03" w:name="_Toc256000711"/>
      <w:bookmarkStart w:id="6504" w:name="_Toc256000174"/>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504"/>
      <w:bookmarkEnd w:id="650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77"/>
        <w:gridCol w:w="723"/>
        <w:gridCol w:w="2857"/>
        <w:gridCol w:w="6687"/>
        <w:gridCol w:w="2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05" w:author="SFC2021" w:date="2025-12-22T16:11:21Z">
              <w:r>
                <w:rPr>
                  <w:rFonts w:ascii="Times New Roman" w:eastAsia="Times New Roman" w:hAnsi="Times New Roman" w:cs="Times New Roman"/>
                  <w:b w:val="0"/>
                  <w:i w:val="0"/>
                  <w:vanish w:val="0"/>
                  <w:color w:val="000000"/>
                  <w:sz w:val="20"/>
                </w:rPr>
                <w:delText>962.121</w:delText>
              </w:r>
            </w:del>
            <w:ins w:id="6506" w:author="SFC2021" w:date="2025-12-22T16:11:21Z">
              <w:r>
                <w:rPr>
                  <w:rFonts w:ascii="Times New Roman" w:eastAsia="Times New Roman" w:hAnsi="Times New Roman" w:cs="Times New Roman"/>
                  <w:b w:val="0"/>
                  <w:i w:val="0"/>
                  <w:vanish w:val="0"/>
                  <w:color w:val="000000"/>
                  <w:sz w:val="20"/>
                </w:rPr>
                <w:t>565.955</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07" w:author="SFC2021" w:date="2025-12-22T16:11:21Z">
              <w:r>
                <w:rPr>
                  <w:rFonts w:ascii="Times New Roman" w:eastAsia="Times New Roman" w:hAnsi="Times New Roman" w:cs="Times New Roman"/>
                  <w:b w:val="0"/>
                  <w:i w:val="0"/>
                  <w:vanish w:val="0"/>
                  <w:color w:val="000000"/>
                  <w:sz w:val="20"/>
                </w:rPr>
                <w:delText>19.800.205</w:delText>
              </w:r>
            </w:del>
            <w:ins w:id="6508" w:author="SFC2021" w:date="2025-12-22T16:11:21Z">
              <w:r>
                <w:rPr>
                  <w:rFonts w:ascii="Times New Roman" w:eastAsia="Times New Roman" w:hAnsi="Times New Roman" w:cs="Times New Roman"/>
                  <w:b w:val="0"/>
                  <w:i w:val="0"/>
                  <w:vanish w:val="0"/>
                  <w:color w:val="000000"/>
                  <w:sz w:val="20"/>
                </w:rPr>
                <w:t>11.225.993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09" w:author="SFC2021" w:date="2025-12-22T16:11:21Z">
              <w:r>
                <w:rPr>
                  <w:rFonts w:ascii="Times New Roman" w:eastAsia="Times New Roman" w:hAnsi="Times New Roman" w:cs="Times New Roman"/>
                  <w:b w:val="0"/>
                  <w:i w:val="0"/>
                  <w:vanish w:val="0"/>
                  <w:color w:val="000000"/>
                  <w:sz w:val="20"/>
                </w:rPr>
                <w:delText>5.299.734</w:delText>
              </w:r>
            </w:del>
            <w:ins w:id="6510" w:author="SFC2021" w:date="2025-12-22T16:11:21Z">
              <w:r>
                <w:rPr>
                  <w:rFonts w:ascii="Times New Roman" w:eastAsia="Times New Roman" w:hAnsi="Times New Roman" w:cs="Times New Roman"/>
                  <w:b w:val="0"/>
                  <w:i w:val="0"/>
                  <w:vanish w:val="0"/>
                  <w:color w:val="000000"/>
                  <w:sz w:val="20"/>
                </w:rPr>
                <w:t>3.117.496</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11" w:author="SFC2021" w:date="2025-12-22T16:11:21Z">
              <w:r>
                <w:rPr>
                  <w:rFonts w:ascii="Times New Roman" w:eastAsia="Times New Roman" w:hAnsi="Times New Roman" w:cs="Times New Roman"/>
                  <w:b w:val="0"/>
                  <w:i w:val="0"/>
                  <w:vanish w:val="0"/>
                  <w:color w:val="000000"/>
                  <w:sz w:val="20"/>
                </w:rPr>
                <w:delText>109.067.118</w:delText>
              </w:r>
            </w:del>
            <w:ins w:id="6512" w:author="SFC2021" w:date="2025-12-22T16:11:21Z">
              <w:r>
                <w:rPr>
                  <w:rFonts w:ascii="Times New Roman" w:eastAsia="Times New Roman" w:hAnsi="Times New Roman" w:cs="Times New Roman"/>
                  <w:b w:val="0"/>
                  <w:i w:val="0"/>
                  <w:vanish w:val="0"/>
                  <w:color w:val="000000"/>
                  <w:sz w:val="20"/>
                </w:rPr>
                <w:t>61.837.074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13" w:author="SFC2021" w:date="2025-12-22T16:11:21Z">
              <w:r>
                <w:rPr>
                  <w:rFonts w:ascii="Times New Roman" w:eastAsia="Times New Roman" w:hAnsi="Times New Roman" w:cs="Times New Roman"/>
                  <w:b w:val="0"/>
                  <w:i w:val="0"/>
                  <w:vanish w:val="0"/>
                  <w:color w:val="000000"/>
                  <w:sz w:val="20"/>
                </w:rPr>
                <w:delText>135.129.178</w:delText>
              </w:r>
            </w:del>
            <w:ins w:id="6514" w:author="SFC2021" w:date="2025-12-22T16:11:21Z">
              <w:r>
                <w:rPr>
                  <w:rFonts w:ascii="Times New Roman" w:eastAsia="Times New Roman" w:hAnsi="Times New Roman" w:cs="Times New Roman"/>
                  <w:b w:val="0"/>
                  <w:i w:val="0"/>
                  <w:vanish w:val="0"/>
                  <w:color w:val="000000"/>
                  <w:sz w:val="20"/>
                </w:rPr>
                <w:t>76.746.518</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15" w:name="_Toc256000712"/>
      <w:bookmarkStart w:id="6516" w:name="_Toc256000175"/>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516"/>
      <w:bookmarkEnd w:id="651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80"/>
        <w:gridCol w:w="1646"/>
        <w:gridCol w:w="894"/>
        <w:gridCol w:w="3740"/>
        <w:gridCol w:w="4404"/>
        <w:gridCol w:w="28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17" w:author="SFC2021" w:date="2025-12-22T16:11:21Z">
              <w:r>
                <w:rPr>
                  <w:rFonts w:ascii="Times New Roman" w:eastAsia="Times New Roman" w:hAnsi="Times New Roman" w:cs="Times New Roman"/>
                  <w:b w:val="0"/>
                  <w:i w:val="0"/>
                  <w:vanish w:val="0"/>
                  <w:color w:val="000000"/>
                  <w:sz w:val="20"/>
                </w:rPr>
                <w:delText>20.762.326</w:delText>
              </w:r>
            </w:del>
            <w:ins w:id="6518" w:author="SFC2021" w:date="2025-12-22T16:11:21Z">
              <w:r>
                <w:rPr>
                  <w:rFonts w:ascii="Times New Roman" w:eastAsia="Times New Roman" w:hAnsi="Times New Roman" w:cs="Times New Roman"/>
                  <w:b w:val="0"/>
                  <w:i w:val="0"/>
                  <w:vanish w:val="0"/>
                  <w:color w:val="000000"/>
                  <w:sz w:val="20"/>
                </w:rPr>
                <w:t>11.791.948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19" w:author="SFC2021" w:date="2025-12-22T16:11:21Z">
              <w:r>
                <w:rPr>
                  <w:rFonts w:ascii="Times New Roman" w:eastAsia="Times New Roman" w:hAnsi="Times New Roman" w:cs="Times New Roman"/>
                  <w:b w:val="0"/>
                  <w:i w:val="0"/>
                  <w:vanish w:val="0"/>
                  <w:color w:val="000000"/>
                  <w:sz w:val="20"/>
                </w:rPr>
                <w:delText>114.366.852</w:delText>
              </w:r>
            </w:del>
            <w:ins w:id="6520" w:author="SFC2021" w:date="2025-12-22T16:11:21Z">
              <w:r>
                <w:rPr>
                  <w:rFonts w:ascii="Times New Roman" w:eastAsia="Times New Roman" w:hAnsi="Times New Roman" w:cs="Times New Roman"/>
                  <w:b w:val="0"/>
                  <w:i w:val="0"/>
                  <w:vanish w:val="0"/>
                  <w:color w:val="000000"/>
                  <w:sz w:val="20"/>
                </w:rPr>
                <w:t>64.954.570</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21" w:author="SFC2021" w:date="2025-12-22T16:11:21Z">
              <w:r>
                <w:rPr>
                  <w:rFonts w:ascii="Times New Roman" w:eastAsia="Times New Roman" w:hAnsi="Times New Roman" w:cs="Times New Roman"/>
                  <w:b w:val="0"/>
                  <w:i w:val="0"/>
                  <w:vanish w:val="0"/>
                  <w:color w:val="000000"/>
                  <w:sz w:val="20"/>
                </w:rPr>
                <w:delText>135.129.178</w:delText>
              </w:r>
            </w:del>
            <w:ins w:id="6522" w:author="SFC2021" w:date="2025-12-22T16:11:21Z">
              <w:r>
                <w:rPr>
                  <w:rFonts w:ascii="Times New Roman" w:eastAsia="Times New Roman" w:hAnsi="Times New Roman" w:cs="Times New Roman"/>
                  <w:b w:val="0"/>
                  <w:i w:val="0"/>
                  <w:vanish w:val="0"/>
                  <w:color w:val="000000"/>
                  <w:sz w:val="20"/>
                </w:rPr>
                <w:t>76.746.518</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523" w:name="_Toc256000713"/>
      <w:bookmarkStart w:id="6524" w:name="_Toc256000176"/>
      <w:r>
        <w:rPr>
          <w:rFonts w:ascii="Times New Roman" w:eastAsia="Times New Roman" w:hAnsi="Times New Roman" w:cs="Times New Roman"/>
          <w:b w:val="0"/>
          <w:i w:val="0"/>
          <w:vanish w:val="0"/>
          <w:color w:val="000000"/>
          <w:sz w:val="24"/>
        </w:rPr>
        <w:t>2.1.1.1. Ειδικός στόχος: ESO4.9. Προώθηση της κοινωνικοοικονομικής ένταξης υπηκόων τρίτων χωρών, συμπεριλαμβανομένων των μεταναστών (ΕΚΤ+)</w:t>
      </w:r>
      <w:bookmarkEnd w:id="6524"/>
      <w:bookmarkEnd w:id="6523"/>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525" w:name="_Toc256000714"/>
      <w:bookmarkStart w:id="6526" w:name="_Toc256000177"/>
      <w:r>
        <w:rPr>
          <w:rFonts w:ascii="Times New Roman" w:eastAsia="Times New Roman" w:hAnsi="Times New Roman" w:cs="Times New Roman"/>
          <w:b w:val="0"/>
          <w:i w:val="0"/>
          <w:vanish w:val="0"/>
          <w:color w:val="000000"/>
          <w:sz w:val="24"/>
        </w:rPr>
        <w:t>2.1.1.1.1. Παρεμβάσεις των ταμείων</w:t>
      </w:r>
      <w:bookmarkEnd w:id="6526"/>
      <w:bookmarkEnd w:id="652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27" w:name="_Toc256000715"/>
      <w:bookmarkStart w:id="6528" w:name="_Toc256000178"/>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528"/>
      <w:bookmarkEnd w:id="652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4.θ στην Προτεραιότητας 2 περιλαμβάνονται δράσεις με άξονα την βελτίωση της εργασιακής και κοινωνικής ένταξης και εν γένει της πρόσβασης στην απασχόληση των μεταναστών και δικαιούχων διεθνούς προστασίας που αναζητούν εργασία οι οποίες δύναται να υλοποιηθούν και μέσω αρμόδιων (βάσει του καταστατικού τους) διεθνών οργανισμών ή φορεών της κοινωνίας των πολιτών.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σχετικές δράσεις εντάσσονται στο πλαίσιο </w:t>
            </w:r>
            <w:r>
              <w:rPr>
                <w:rFonts w:ascii="Times New Roman" w:eastAsia="Times New Roman" w:hAnsi="Times New Roman" w:cs="Times New Roman"/>
                <w:b w:val="0"/>
                <w:i w:val="0"/>
                <w:vanish w:val="0"/>
                <w:color w:val="000000"/>
                <w:sz w:val="24"/>
                <w:u w:val="single"/>
              </w:rPr>
              <w:t>της Εθνικής Στρατηγικής για τις Ενεργητικές Πολιτικές Απασχόλησης -</w:t>
            </w:r>
            <w:r>
              <w:rPr>
                <w:rFonts w:ascii="Times New Roman" w:eastAsia="Times New Roman" w:hAnsi="Times New Roman" w:cs="Times New Roman"/>
                <w:b w:val="0"/>
                <w:i w:val="0"/>
                <w:vanish w:val="0"/>
                <w:color w:val="000000"/>
                <w:sz w:val="24"/>
              </w:rPr>
              <w:t xml:space="preserve"> Στρατηγικός Άξονας 4 «Αγορά Εργασίας χωρίς Αποκλεισμούς», σε συνέργεια με το </w:t>
            </w:r>
            <w:r>
              <w:rPr>
                <w:rFonts w:ascii="Times New Roman" w:eastAsia="Times New Roman" w:hAnsi="Times New Roman" w:cs="Times New Roman"/>
                <w:b w:val="0"/>
                <w:i w:val="0"/>
                <w:vanish w:val="0"/>
                <w:color w:val="000000"/>
                <w:sz w:val="24"/>
                <w:u w:val="single"/>
              </w:rPr>
              <w:t>Ευρωπαϊκό Σχέδιο Δράσης για την Ένταξη και την Ενσωμάτωση</w:t>
            </w:r>
            <w:r>
              <w:rPr>
                <w:rFonts w:ascii="Times New Roman" w:eastAsia="Times New Roman" w:hAnsi="Times New Roman" w:cs="Times New Roman"/>
                <w:b w:val="0"/>
                <w:i w:val="0"/>
                <w:vanish w:val="0"/>
                <w:color w:val="000000"/>
                <w:sz w:val="24"/>
              </w:rPr>
              <w:t xml:space="preserve"> για την ΠΠ 2021-2027.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Στρατηγικός Άξονας 4 έχει ως προτεραιότητά του τη δημιουργία μιας αγοράς εργασίας περισσότερο προσβάσιμης για τις κοινωνικές ομάδες που αντιμετωπίζουν ιδιαίτερους κοινωνικο-οικονομικούς περιορισμούς στην ισότιμη πρόσβαση και συμμετοχή τους στην αγορά εργασίας (π.χ., ΑμεΑ, μετανάστες, άτομα στο όριο της φτώχειας, Ρομά κ.α.), καθώς και για κατηγορίες εργαζομένων που χρειάζονται προσαρμογή σε μεταβαλλόμενες συνθήκες της αγοράς εργασίας για τη διατήρηση ή/και βελτίωση της απασχολησιμότητας και της θέσης τους στην αγορά εργασίας (όπως οι ηλικιωμένοι εργαζόμενοι, οι εργαζόμενοι που αντιμετωπίζουν εργασιακή επισφάλεια κ.ο.κ.). Ο συγκεκριμένος Στρατηγικός Άξονας προβλέπει πλαίσιο παρεμβάσεων και μέτρων για τη στήριξη των παραπάνω κοινωνικών ομάδων και της απασχόλησής τους, με στόχο την άρση εμποδίων πρόσβασής τους στην αγορά εργασίας ή επισφαλειών στην εργασία τους, καθώς και την ενίσχυση της συμμετοχής τους στην αγορά εργασίας. Κεντρικό στοιχείο στις παρεμβάσεις του συγκεκριμένου Στρατηγικού Άξονα είναι η προσέγγιση με βάση τα ιδιαίτερα χαρακτηριστικά και τις ανάγκες της κάθε επιμέρους ομάδας και η διαμόρφωση των κατάλληλων παρεμβάσεων με βάση τα χαρακτηριστικά και τις ανάγκες αυτές. Οι προβλεπόμενες παρεμβάσεις στο πλαίσιο της Εθνικής Στρατηγικής για τις ΕΠΑ λειτουργούν κατ’ αυτόν τον τρόπο υποστηρικτικά στις δράσεις περί κοινωνικής ενσωμάτωσης, όπως αυτές περιγράφονται σε συναφή στρατηγικά κείμενα, όπως το Εθνικό Σχέδιο Δράσης για τα Δικαιώματα των Ατόμων με Αναπηρία, η Εθνική Στρατηγική για την Κοινωνική Ένταξη και Μείωση της Φτώχειας, η Εθνική Στρατηγική και το Σχέδιο Δράσης για την Κοινωνική Ένταξη των Ρομά 2021 – 2030 και η Εθνική Στρατηγική για την Ένταξη Αιτούντων Άσυλο και Δικαιούχων Διεθνούς Προστασίας.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δράσεις που θα αναπτυχθούν στο πλαίσιο του ΕΣ λειτουργούν συμπληρωματικά με σχετικό πρόγραμμα προώθησης στην απασχόληση δικαιούχων διεθνούς προστασίας που θα χρηματοδοτηθεί από το Ταμείο Ανάκαμψης και Ανθεκτικότητας με στόχο την ενίσχυση των ομάδων στόχου στην εργασιακή και κοινωνικής τους ενσωμάτωση, λαμβάνοντας υπόψη ότι την τρέχουσα χρονική περίοδο διαμένουν στην Ελλάδα περίπου 720.000 πολίτες τρίτων χωρών και δικαιούχοι διεθνούς προστασίας (729.418, στοιχεία ΥΜΑ 08/2021).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αυτό, η συνεργασία με διάφορους θεσμικούς ή/και τοπικούς παράγοντες, την κοινωνία των πολιτών και άλλους φορείς, είναι καθοριστική για την επιτυχία του σχεδιασμού και της υλοποίησης των δράσεων. Μέσω αυτής της συνεργασίας μπορούν να συγκεντρωθούν σημαντικές πληροφορίες σχετικά με τις ανάγκες, τις δεξιότητες και το εκπαιδευτικό προφίλ του μεταναστευτικού και προσφυγικού πληθυσμού καθώς και να προσεγγισθούν οι πλέον ευάλωτες ομάδες-στόχοι (π.χ. γυναίκες δικαιούχοι διεθνούς προστασίας).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σχεδιασμό των προγραμμάτων θα λαμβάνονται υπόψη τα ευρήματα (μελέτες, πορίσματα) του Μηχανισμού Διάγνωσης των Αναγκών της Αγοράς Εργασίας – ΜΔΑΑΕ, ως προς τις προοπτικές απασχόλησης των ευάλωτων ομάδων σε συνάρτηση με τις ανάγκες της αγοράς εργασίας που προκύπτουν σε τοπικό επίπεδο. Στο πλαίσιο των προγραμμάτων επίσης θα προωθηθεί η συμπερίληψη της κλιματικής αλλαγής και της ανθεκτικότητας στην προσαρμογή/κλίμα ως οριζόντιο, θεματικό αντικείμενο που θα συμπεριλαμβάνεται στα εκπαιδευτικά προγράμματα.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όλα τα προγράμματα κατάρτισης θα περιληφθούν διαδικασίες πιστοποίησης δεξιοτήτων, λαμβάνοντας επίσης υπόψη τη σύσταση του Συμβουλίου (2012) 398/01 για την επικύρωση της μη τυπικής και της άτυπης μάθησης, η δε πρόοδος ως προς την απόκτηση των δεξιοτήτων θα παρακολουθείται μέσω των Ατομικών Λογαριασμών Δεξιοτήτων και θα ανατροφοδοτεί τις ενέργειες τοποθέτησης των ωφελούμενων στην αγορά εργασίας μέσω της ΔΥΠΑ και των παρόχων κατάρτισης.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Περιλαμβάνονται ενδεικτικά δράσεις όπως: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bCs/>
                <w:i w:val="0"/>
                <w:vanish w:val="0"/>
                <w:color w:val="000000"/>
                <w:sz w:val="24"/>
              </w:rPr>
              <w:t>Πρόγραμμα εκμάθησης ελληνικής γλώσσας και ελληνικού πολιτισμού</w:t>
            </w:r>
            <w:r>
              <w:rPr>
                <w:rFonts w:ascii="Times New Roman" w:eastAsia="Times New Roman" w:hAnsi="Times New Roman" w:cs="Times New Roman"/>
                <w:b w:val="0"/>
                <w:i w:val="0"/>
                <w:vanish w:val="0"/>
                <w:color w:val="000000"/>
                <w:sz w:val="24"/>
              </w:rPr>
              <w:t xml:space="preserve"> σε δικαιούχους διεθνούς προστασίας με στόχο την ενίσχυση της ενταξιακής τους διαδικασίας, συμπεριλαμβανομένων αιτούντων που έχουν ολοκληρώσει τη διαδικασία υποβολής της αίτησης τους και δικαιούνται πρόσβαση στην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val="0"/>
                <w:i w:val="0"/>
                <w:vanish w:val="0"/>
                <w:color w:val="000000"/>
                <w:sz w:val="24"/>
              </w:rPr>
              <w:t xml:space="preserve">Στήριξη της </w:t>
            </w:r>
            <w:r>
              <w:rPr>
                <w:rFonts w:ascii="Times New Roman" w:eastAsia="Times New Roman" w:hAnsi="Times New Roman" w:cs="Times New Roman"/>
                <w:b/>
                <w:bCs/>
                <w:i w:val="0"/>
                <w:vanish w:val="0"/>
                <w:color w:val="000000"/>
                <w:sz w:val="24"/>
              </w:rPr>
              <w:t>απόκτησης και εξέλιξης των επαγγελματικών δεξιοτήτων</w:t>
            </w:r>
            <w:r>
              <w:rPr>
                <w:rFonts w:ascii="Times New Roman" w:eastAsia="Times New Roman" w:hAnsi="Times New Roman" w:cs="Times New Roman"/>
                <w:b w:val="0"/>
                <w:i w:val="0"/>
                <w:vanish w:val="0"/>
                <w:color w:val="000000"/>
                <w:sz w:val="24"/>
              </w:rPr>
              <w:t xml:space="preserve"> των δικαιούχων διεθνούς προστασίας για την προώθηση του Ευρωπαικού Τρόπου Ζωής, με εκπαιδευτικά σεμινάρια στην χρήση των νέων τεχνολογιών και ψηφιακών εργαλείων, στην αναζήτηση και εξεύρεση εργασίας, στη δικτύωση με τοπικούς συνεταιρισμούς και ενώσεις γυναικών και σε τεχνικές δεξιότητες καθώς και με εργαστήρια χειροτεχνίας.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bCs/>
                <w:i w:val="0"/>
                <w:vanish w:val="0"/>
                <w:color w:val="000000"/>
                <w:sz w:val="24"/>
              </w:rPr>
              <w:t>Δημιουργία Προγράμματος Πρακτικής Άσκησης</w:t>
            </w:r>
            <w:r>
              <w:rPr>
                <w:rFonts w:ascii="Times New Roman" w:eastAsia="Times New Roman" w:hAnsi="Times New Roman" w:cs="Times New Roman"/>
                <w:b w:val="0"/>
                <w:i w:val="0"/>
                <w:vanish w:val="0"/>
                <w:color w:val="000000"/>
                <w:sz w:val="24"/>
              </w:rPr>
              <w:t xml:space="preserve"> για πρόσφυγες και μετανάστες στο πλαίσιο της εταιρικής κοινωνικής ευθύνης.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w:t>
            </w:r>
            <w:r>
              <w:rPr>
                <w:rFonts w:ascii="Times New Roman" w:eastAsia="Times New Roman" w:hAnsi="Times New Roman" w:cs="Times New Roman"/>
                <w:b/>
                <w:bCs/>
                <w:i w:val="0"/>
                <w:vanish w:val="0"/>
                <w:color w:val="000000"/>
                <w:sz w:val="24"/>
              </w:rPr>
              <w:t>Πρόγραμματα κατάρτισης ΑμεΑ</w:t>
            </w:r>
            <w:r>
              <w:rPr>
                <w:rFonts w:ascii="Times New Roman" w:eastAsia="Times New Roman" w:hAnsi="Times New Roman" w:cs="Times New Roman"/>
                <w:b w:val="0"/>
                <w:i w:val="0"/>
                <w:vanish w:val="0"/>
                <w:color w:val="000000"/>
                <w:sz w:val="24"/>
              </w:rPr>
              <w:t xml:space="preserve"> αναγνωρισμένων προσφύγων/ δικαιούχων διεθνούς προστασίας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5.</w:t>
            </w:r>
            <w:r>
              <w:rPr>
                <w:rFonts w:ascii="Times New Roman" w:eastAsia="Times New Roman" w:hAnsi="Times New Roman" w:cs="Times New Roman"/>
                <w:b/>
                <w:bCs/>
                <w:i w:val="0"/>
                <w:vanish w:val="0"/>
                <w:color w:val="000000"/>
                <w:sz w:val="24"/>
              </w:rPr>
              <w:t>Ενταξιακές δράσεις εκπαίδευσης και κατάρτισης</w:t>
            </w:r>
            <w:r>
              <w:rPr>
                <w:rFonts w:ascii="Times New Roman" w:eastAsia="Times New Roman" w:hAnsi="Times New Roman" w:cs="Times New Roman"/>
                <w:b w:val="0"/>
                <w:i w:val="0"/>
                <w:vanish w:val="0"/>
                <w:color w:val="000000"/>
                <w:sz w:val="24"/>
              </w:rPr>
              <w:t xml:space="preserve"> σε αναγνωρισμένους Δικαιούχους Διεθνούς Προστασίας με στόχο την προώθηση της απασχόλησης και της κοινωνικής τους ένταξης.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6.</w:t>
            </w:r>
            <w:r>
              <w:rPr>
                <w:rFonts w:ascii="Times New Roman" w:eastAsia="Times New Roman" w:hAnsi="Times New Roman" w:cs="Times New Roman"/>
                <w:b w:val="0"/>
                <w:i w:val="0"/>
                <w:vanish w:val="0"/>
                <w:color w:val="000000"/>
                <w:sz w:val="24"/>
              </w:rPr>
              <w:t xml:space="preserve">Ολοκληρωμένη παρέμβαση ένταξης στην κοινωνία και την αγορά εργασίας, μεταναστών - υπηκόων τρίτων χωρών, με έμφαση την </w:t>
            </w:r>
            <w:r>
              <w:rPr>
                <w:rFonts w:ascii="Times New Roman" w:eastAsia="Times New Roman" w:hAnsi="Times New Roman" w:cs="Times New Roman"/>
                <w:b/>
                <w:bCs/>
                <w:i w:val="0"/>
                <w:vanish w:val="0"/>
                <w:color w:val="000000"/>
                <w:sz w:val="24"/>
              </w:rPr>
              <w:t>κοινωνική επιχειρηματικότητα.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7.</w:t>
            </w:r>
            <w:r>
              <w:rPr>
                <w:rFonts w:ascii="Times New Roman" w:eastAsia="Times New Roman" w:hAnsi="Times New Roman" w:cs="Times New Roman"/>
                <w:b w:val="0"/>
                <w:i w:val="0"/>
                <w:vanish w:val="0"/>
                <w:color w:val="000000"/>
                <w:sz w:val="24"/>
              </w:rPr>
              <w:t xml:space="preserve">Προώθηση της απασχόλησης και της επιχειρηματικότητας, μέσω της </w:t>
            </w:r>
            <w:r>
              <w:rPr>
                <w:rFonts w:ascii="Times New Roman" w:eastAsia="Times New Roman" w:hAnsi="Times New Roman" w:cs="Times New Roman"/>
                <w:b/>
                <w:bCs/>
                <w:i w:val="0"/>
                <w:vanish w:val="0"/>
                <w:color w:val="000000"/>
                <w:sz w:val="24"/>
              </w:rPr>
              <w:t>κατάρτισης και πρακτικής άσκησης των γυναικών προσφύγων</w:t>
            </w:r>
            <w:r>
              <w:rPr>
                <w:rFonts w:ascii="Times New Roman" w:eastAsia="Times New Roman" w:hAnsi="Times New Roman" w:cs="Times New Roman"/>
                <w:b w:val="0"/>
                <w:i w:val="0"/>
                <w:vanish w:val="0"/>
                <w:color w:val="000000"/>
                <w:sz w:val="24"/>
              </w:rPr>
              <w:t xml:space="preserve"> σε παραγωγικούς τομείς της οικονομίας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8.</w:t>
            </w:r>
            <w:r>
              <w:rPr>
                <w:rFonts w:ascii="Times New Roman" w:eastAsia="Times New Roman" w:hAnsi="Times New Roman" w:cs="Times New Roman"/>
                <w:b w:val="0"/>
                <w:i w:val="0"/>
                <w:vanish w:val="0"/>
                <w:color w:val="000000"/>
                <w:sz w:val="24"/>
              </w:rPr>
              <w:t xml:space="preserve">Πρόγραμμα απασχόλησης πολιτών τρίτων χωρών για την παροχή υπηρεσιών </w:t>
            </w:r>
            <w:r>
              <w:rPr>
                <w:rFonts w:ascii="Times New Roman" w:eastAsia="Times New Roman" w:hAnsi="Times New Roman" w:cs="Times New Roman"/>
                <w:b/>
                <w:bCs/>
                <w:i w:val="0"/>
                <w:vanish w:val="0"/>
                <w:color w:val="000000"/>
                <w:sz w:val="24"/>
              </w:rPr>
              <w:t>διαπολιτισμικής μεσολάβησης</w:t>
            </w:r>
            <w:r>
              <w:rPr>
                <w:rFonts w:ascii="Times New Roman" w:eastAsia="Times New Roman" w:hAnsi="Times New Roman" w:cs="Times New Roman"/>
                <w:b w:val="0"/>
                <w:i w:val="0"/>
                <w:vanish w:val="0"/>
                <w:color w:val="000000"/>
                <w:sz w:val="24"/>
              </w:rPr>
              <w:t xml:space="preserve"> σε υπηρεσίες υγείας και δομές φιλοξενίας/στέγασης ΠΤΧ.</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 xml:space="preserve">Περιλαμβάνεται εκπαίδευση και τοποθέτηση ΥΤΧ (κυρίως δικαιούχων διεθνούς προστασίας) σε μεγάλα νοσοκομεία της χώρας (τουλάχιστον 26 νοσοκομεία και άλλες δημόσιες υπηρεσίες υγείας) και σε δομές φιλοξενίας/στέγασης πολιτών τρίτων χωρών (ενδεικτικά : δομές φιλοξενίας της Γενικής Γραμματείας Ισότητας και δομές ασυνόδευτων ανηλίκων της Ειδικής Γραμματείας Ασυνόδευτων Ανηλίκων του Υπουργείου Μετανάστευσης και Ασύλου).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δίνει ιδιαίτερη έμφαση σε καταρτίσεις μεγάλης κλίμακας και στην επιχορήγηση προσλήψεων, σύμφωνα με τη σύσταση του EASE αναφορικά με το σχεδιασμό αποτελεσματικών πολιτικών απασχόλησης και την επένδυση σε μεγάλο βαθμό στη ΔΥΠΑ, μεταξύ άλλων μέσω έκτακτου προσωπικού εργασιακών συμβούλων. Το ΠΑΔΚΣ θα επεκταθεί πέραν του ΤΑΑ και θα αναπτύξει ολοκληρωμένες παρεμβάσεις σε τομείς όπως η ενεργός γήρανση, η κοινωνική επιχειρηματικότητα καθώς και πιο εξατομικευμένες προσεγγίσεις και δράσεις κατάρτισης, με έμφαση σε άτομα με αναπηρία και άλλες ευάλωτες ομάδες. Οι δράσεις του ΠΑΔΚΣ θα εφαρμόσουν ακριβέστερη στόχευση με έμφαση σε συγκεκριμένες ομάδες ατόμων, όπως ο πληθυσμός που έχει τη μεγαλύτερη ανάγκη στήριξης, η απασχόληση για τις γυναίκες και τα ευάλωτα άτομα (συμπεριλαμβανομένων των μεταναστών) ή σε ειδικούς τομείς.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ΠΑΔΚΣ θα πρέπει να λαμβάνει υπόψη τις σχετικές δράσεις του ΤΑΑ κατά την προετοιμασία των προσκλήσεων, με σκοπό την επίτευξη της επιχειρησιακής συμπληρωματικότητάς τους. Οι δράσεις αυτές θα περιλαμβάνονται στις ενημερώσεις της Επιτροπής Παρακολούθησης.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29" w:name="_Toc256000716"/>
      <w:bookmarkStart w:id="6530" w:name="_Toc256000179"/>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530"/>
      <w:bookmarkEnd w:id="652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3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Πολίτες τρίτων χωρών - Δικαιούχοι διεθνούς προστασίας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31" w:name="_Toc256000717"/>
      <w:bookmarkStart w:id="6532" w:name="_Toc256000180"/>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532"/>
      <w:bookmarkEnd w:id="653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κατάρτισης ανέργων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κάθε περίπτωση σε όλα τα έργα προάγεται η ισότιμη συμμετοχή όλων των ομάδων πληθυσμού.</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33" w:name="_Toc256000718"/>
      <w:bookmarkStart w:id="6534" w:name="_Toc256000181"/>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534"/>
      <w:bookmarkEnd w:id="653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35" w:name="_Toc256000719"/>
      <w:bookmarkStart w:id="6536" w:name="_Toc256000182"/>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536"/>
      <w:bookmarkEnd w:id="653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παρεμβάσεις του ΕΣ 4.θ στο πλαίσιο της Προτεραιότητας 2, αφορούν στην προώθηση της κοινωνικοοικονομικής ένταξης των υπηκόων τρίτων χωρών, περιλαμβανομένων των μεταναστών, μέσω δράσεων εκμάθησης ελληνικής γλώσσας, απόκτησης επαγγελματικών δεξιοτήτων, πρακτικής άσκησης, κατάρτισης, κ.ά.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και αφορούν κυρίως δράσεις κοινωνικής ένταξης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37" w:name="_Toc256000720"/>
      <w:bookmarkStart w:id="6538" w:name="_Toc256000183"/>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538"/>
      <w:bookmarkEnd w:id="653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539" w:name="_Toc256000721"/>
      <w:bookmarkStart w:id="6540" w:name="_Toc256000184"/>
      <w:r>
        <w:rPr>
          <w:rFonts w:ascii="Times New Roman" w:eastAsia="Times New Roman" w:hAnsi="Times New Roman" w:cs="Times New Roman"/>
          <w:b w:val="0"/>
          <w:i w:val="0"/>
          <w:vanish w:val="0"/>
          <w:color w:val="000000"/>
          <w:sz w:val="24"/>
        </w:rPr>
        <w:t>2.1.1.1.2. Δείκτες</w:t>
      </w:r>
      <w:bookmarkEnd w:id="6540"/>
      <w:bookmarkEnd w:id="653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41" w:name="_Toc256000722"/>
      <w:bookmarkStart w:id="6542" w:name="_Toc256000185"/>
      <w:r>
        <w:rPr>
          <w:rFonts w:ascii="Times New Roman" w:eastAsia="Times New Roman" w:hAnsi="Times New Roman" w:cs="Times New Roman"/>
          <w:b w:val="0"/>
          <w:i w:val="0"/>
          <w:vanish w:val="0"/>
          <w:color w:val="000000"/>
          <w:sz w:val="24"/>
        </w:rPr>
        <w:t>Πίνακας 2: Δείκτες εκροών</w:t>
      </w:r>
      <w:bookmarkEnd w:id="6542"/>
      <w:bookmarkEnd w:id="654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73"/>
        <w:gridCol w:w="1345"/>
        <w:gridCol w:w="699"/>
        <w:gridCol w:w="3056"/>
        <w:gridCol w:w="2180"/>
        <w:gridCol w:w="2025"/>
        <w:gridCol w:w="1627"/>
        <w:gridCol w:w="1483"/>
        <w:gridCol w:w="138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Υπήκοοι τρίτων χωρών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609,00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43" w:author="SFC2021" w:date="2025-12-22T16:11:21Z">
              <w:r>
                <w:rPr>
                  <w:rFonts w:ascii="Times New Roman" w:eastAsia="Times New Roman" w:hAnsi="Times New Roman" w:cs="Times New Roman"/>
                  <w:b w:val="0"/>
                  <w:i w:val="0"/>
                  <w:vanish w:val="0"/>
                  <w:color w:val="000000"/>
                  <w:sz w:val="20"/>
                </w:rPr>
                <w:delText>3.047</w:delText>
              </w:r>
            </w:del>
            <w:ins w:id="6544" w:author="SFC2021" w:date="2025-12-22T16:11:21Z">
              <w:r>
                <w:rPr>
                  <w:rFonts w:ascii="Times New Roman" w:eastAsia="Times New Roman" w:hAnsi="Times New Roman" w:cs="Times New Roman"/>
                  <w:b w:val="0"/>
                  <w:i w:val="0"/>
                  <w:vanish w:val="0"/>
                  <w:color w:val="000000"/>
                  <w:sz w:val="20"/>
                </w:rPr>
                <w:t>1.064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Υπήκοοι τρίτων χωρών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2.161,00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45" w:author="SFC2021" w:date="2025-12-22T16:11:21Z">
              <w:r>
                <w:rPr>
                  <w:rFonts w:ascii="Times New Roman" w:eastAsia="Times New Roman" w:hAnsi="Times New Roman" w:cs="Times New Roman"/>
                  <w:b w:val="0"/>
                  <w:i w:val="0"/>
                  <w:vanish w:val="0"/>
                  <w:color w:val="000000"/>
                  <w:sz w:val="20"/>
                </w:rPr>
                <w:delText>10.803</w:delText>
              </w:r>
            </w:del>
            <w:ins w:id="6546" w:author="SFC2021" w:date="2025-12-22T16:11:21Z">
              <w:r>
                <w:rPr>
                  <w:rFonts w:ascii="Times New Roman" w:eastAsia="Times New Roman" w:hAnsi="Times New Roman" w:cs="Times New Roman"/>
                  <w:b w:val="0"/>
                  <w:i w:val="0"/>
                  <w:vanish w:val="0"/>
                  <w:color w:val="000000"/>
                  <w:sz w:val="20"/>
                </w:rPr>
                <w:t>3.757</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47" w:name="_Toc256000723"/>
      <w:bookmarkStart w:id="6548" w:name="_Toc256000186"/>
      <w:r>
        <w:rPr>
          <w:rFonts w:ascii="Times New Roman" w:eastAsia="Times New Roman" w:hAnsi="Times New Roman" w:cs="Times New Roman"/>
          <w:b w:val="0"/>
          <w:i w:val="0"/>
          <w:vanish w:val="0"/>
          <w:color w:val="000000"/>
          <w:sz w:val="24"/>
        </w:rPr>
        <w:t>Πίνακας 3: Δείκτες αποτελεσμάτων</w:t>
      </w:r>
      <w:bookmarkEnd w:id="6548"/>
      <w:bookmarkEnd w:id="654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27"/>
        <w:gridCol w:w="692"/>
        <w:gridCol w:w="1476"/>
        <w:gridCol w:w="1542"/>
        <w:gridCol w:w="2090"/>
        <w:gridCol w:w="986"/>
        <w:gridCol w:w="1465"/>
        <w:gridCol w:w="981"/>
        <w:gridCol w:w="1270"/>
        <w:gridCol w:w="1197"/>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49" w:author="SFC2021" w:date="2025-12-22T16:11:21Z">
              <w:r>
                <w:rPr>
                  <w:rFonts w:ascii="Times New Roman" w:eastAsia="Times New Roman" w:hAnsi="Times New Roman" w:cs="Times New Roman"/>
                  <w:b w:val="0"/>
                  <w:i w:val="0"/>
                  <w:vanish w:val="0"/>
                  <w:color w:val="000000"/>
                  <w:sz w:val="20"/>
                </w:rPr>
                <w:delText>1.431</w:delText>
              </w:r>
            </w:del>
            <w:ins w:id="6550" w:author="SFC2021" w:date="2025-12-22T16:11:21Z">
              <w:r>
                <w:rPr>
                  <w:rFonts w:ascii="Times New Roman" w:eastAsia="Times New Roman" w:hAnsi="Times New Roman" w:cs="Times New Roman"/>
                  <w:b w:val="0"/>
                  <w:i w:val="0"/>
                  <w:vanish w:val="0"/>
                  <w:color w:val="000000"/>
                  <w:sz w:val="20"/>
                </w:rPr>
                <w:t>500</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51" w:author="SFC2021" w:date="2025-12-22T16:11:21Z">
              <w:r>
                <w:rPr>
                  <w:rFonts w:ascii="Times New Roman" w:eastAsia="Times New Roman" w:hAnsi="Times New Roman" w:cs="Times New Roman"/>
                  <w:b w:val="0"/>
                  <w:i w:val="0"/>
                  <w:vanish w:val="0"/>
                  <w:color w:val="000000"/>
                  <w:sz w:val="20"/>
                </w:rPr>
                <w:delText>1.932</w:delText>
              </w:r>
            </w:del>
            <w:ins w:id="6552" w:author="SFC2021" w:date="2025-12-22T16:11:21Z">
              <w:r>
                <w:rPr>
                  <w:rFonts w:ascii="Times New Roman" w:eastAsia="Times New Roman" w:hAnsi="Times New Roman" w:cs="Times New Roman"/>
                  <w:b w:val="0"/>
                  <w:i w:val="0"/>
                  <w:vanish w:val="0"/>
                  <w:color w:val="000000"/>
                  <w:sz w:val="20"/>
                </w:rPr>
                <w:t>674</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53" w:author="SFC2021" w:date="2025-12-22T16:11:21Z">
              <w:r>
                <w:rPr>
                  <w:rFonts w:ascii="Times New Roman" w:eastAsia="Times New Roman" w:hAnsi="Times New Roman" w:cs="Times New Roman"/>
                  <w:b w:val="0"/>
                  <w:i w:val="0"/>
                  <w:vanish w:val="0"/>
                  <w:color w:val="000000"/>
                  <w:sz w:val="20"/>
                </w:rPr>
                <w:delText>5.074</w:delText>
              </w:r>
            </w:del>
            <w:ins w:id="6554" w:author="SFC2021" w:date="2025-12-22T16:11:21Z">
              <w:r>
                <w:rPr>
                  <w:rFonts w:ascii="Times New Roman" w:eastAsia="Times New Roman" w:hAnsi="Times New Roman" w:cs="Times New Roman"/>
                  <w:b w:val="0"/>
                  <w:i w:val="0"/>
                  <w:vanish w:val="0"/>
                  <w:color w:val="000000"/>
                  <w:sz w:val="20"/>
                </w:rPr>
                <w:t>1.765</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55" w:author="SFC2021" w:date="2025-12-22T16:11:21Z">
              <w:r>
                <w:rPr>
                  <w:rFonts w:ascii="Times New Roman" w:eastAsia="Times New Roman" w:hAnsi="Times New Roman" w:cs="Times New Roman"/>
                  <w:b w:val="0"/>
                  <w:i w:val="0"/>
                  <w:vanish w:val="0"/>
                  <w:color w:val="000000"/>
                  <w:sz w:val="20"/>
                </w:rPr>
                <w:delText>6.848</w:delText>
              </w:r>
            </w:del>
            <w:ins w:id="6556" w:author="SFC2021" w:date="2025-12-22T16:11:21Z">
              <w:r>
                <w:rPr>
                  <w:rFonts w:ascii="Times New Roman" w:eastAsia="Times New Roman" w:hAnsi="Times New Roman" w:cs="Times New Roman"/>
                  <w:b w:val="0"/>
                  <w:i w:val="0"/>
                  <w:vanish w:val="0"/>
                  <w:color w:val="000000"/>
                  <w:sz w:val="20"/>
                </w:rPr>
                <w:t>2.382</w:t>
              </w:r>
            </w:ins>
            <w:r>
              <w:rPr>
                <w:rFonts w:ascii="Times New Roman" w:eastAsia="Times New Roman" w:hAnsi="Times New Roman" w:cs="Times New Roman"/>
                <w:b w:val="0"/>
                <w:i w:val="0"/>
                <w:vanish w:val="0"/>
                <w:color w:val="000000"/>
                <w:sz w:val="20"/>
              </w:rPr>
              <w:t>,00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557" w:name="_Toc256000724"/>
      <w:bookmarkStart w:id="6558" w:name="_Toc256000187"/>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558"/>
      <w:bookmarkEnd w:id="655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59" w:name="_Toc256000725"/>
      <w:bookmarkStart w:id="6560" w:name="_Toc256000188"/>
      <w:r>
        <w:rPr>
          <w:rFonts w:ascii="Times New Roman" w:eastAsia="Times New Roman" w:hAnsi="Times New Roman" w:cs="Times New Roman"/>
          <w:b w:val="0"/>
          <w:i w:val="0"/>
          <w:vanish w:val="0"/>
          <w:color w:val="000000"/>
          <w:sz w:val="24"/>
        </w:rPr>
        <w:t>Πίνακας 4: Διάσταση 1 — πεδίο παρέμβασης</w:t>
      </w:r>
      <w:bookmarkEnd w:id="6560"/>
      <w:bookmarkEnd w:id="655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36"/>
        <w:gridCol w:w="723"/>
        <w:gridCol w:w="2733"/>
        <w:gridCol w:w="7052"/>
        <w:gridCol w:w="20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156. Ειδικές δράσεις για την αύξηση της συμμετοχής των υπηκόων τρίτων χωρών στην απασχόληση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61" w:author="SFC2021" w:date="2025-12-22T16:11:21Z">
              <w:r>
                <w:rPr>
                  <w:rFonts w:ascii="Times New Roman" w:eastAsia="Times New Roman" w:hAnsi="Times New Roman" w:cs="Times New Roman"/>
                  <w:b w:val="0"/>
                  <w:i w:val="0"/>
                  <w:vanish w:val="0"/>
                  <w:color w:val="000000"/>
                  <w:sz w:val="20"/>
                </w:rPr>
                <w:delText>3.728.220</w:delText>
              </w:r>
            </w:del>
            <w:ins w:id="6562" w:author="SFC2021" w:date="2025-12-22T16:11:21Z">
              <w:r>
                <w:rPr>
                  <w:rFonts w:ascii="Times New Roman" w:eastAsia="Times New Roman" w:hAnsi="Times New Roman" w:cs="Times New Roman"/>
                  <w:b w:val="0"/>
                  <w:i w:val="0"/>
                  <w:vanish w:val="0"/>
                  <w:color w:val="000000"/>
                  <w:sz w:val="20"/>
                </w:rPr>
                <w:t>1.221.499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156. Ειδικές δράσεις για την αύξηση της συμμετοχής των υπηκόων τρίτων χωρών στην απασχόληση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63" w:author="SFC2021" w:date="2025-12-22T16:11:21Z">
              <w:r>
                <w:rPr>
                  <w:rFonts w:ascii="Times New Roman" w:eastAsia="Times New Roman" w:hAnsi="Times New Roman" w:cs="Times New Roman"/>
                  <w:b w:val="0"/>
                  <w:i w:val="0"/>
                  <w:vanish w:val="0"/>
                  <w:color w:val="000000"/>
                  <w:sz w:val="20"/>
                </w:rPr>
                <w:delText>20.536.466</w:delText>
              </w:r>
            </w:del>
            <w:ins w:id="6564" w:author="SFC2021" w:date="2025-12-22T16:11:21Z">
              <w:r>
                <w:rPr>
                  <w:rFonts w:ascii="Times New Roman" w:eastAsia="Times New Roman" w:hAnsi="Times New Roman" w:cs="Times New Roman"/>
                  <w:b w:val="0"/>
                  <w:i w:val="0"/>
                  <w:vanish w:val="0"/>
                  <w:color w:val="000000"/>
                  <w:sz w:val="20"/>
                </w:rPr>
                <w:t>6.728.484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65" w:author="SFC2021" w:date="2025-12-22T16:11:21Z">
              <w:r>
                <w:rPr>
                  <w:rFonts w:ascii="Times New Roman" w:eastAsia="Times New Roman" w:hAnsi="Times New Roman" w:cs="Times New Roman"/>
                  <w:b w:val="0"/>
                  <w:i w:val="0"/>
                  <w:vanish w:val="0"/>
                  <w:color w:val="000000"/>
                  <w:sz w:val="20"/>
                </w:rPr>
                <w:delText>24.264.686</w:delText>
              </w:r>
            </w:del>
            <w:ins w:id="6566" w:author="SFC2021" w:date="2025-12-22T16:11:21Z">
              <w:r>
                <w:rPr>
                  <w:rFonts w:ascii="Times New Roman" w:eastAsia="Times New Roman" w:hAnsi="Times New Roman" w:cs="Times New Roman"/>
                  <w:b w:val="0"/>
                  <w:i w:val="0"/>
                  <w:vanish w:val="0"/>
                  <w:color w:val="000000"/>
                  <w:sz w:val="20"/>
                </w:rPr>
                <w:t>7.949.983</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67" w:name="_Toc256000726"/>
      <w:bookmarkStart w:id="6568" w:name="_Toc256000189"/>
      <w:r>
        <w:rPr>
          <w:rFonts w:ascii="Times New Roman" w:eastAsia="Times New Roman" w:hAnsi="Times New Roman" w:cs="Times New Roman"/>
          <w:b w:val="0"/>
          <w:i w:val="0"/>
          <w:vanish w:val="0"/>
          <w:color w:val="000000"/>
          <w:sz w:val="24"/>
        </w:rPr>
        <w:t>Πίνακας 5: Διάσταση 2 — μορφή χρηματοδότησης</w:t>
      </w:r>
      <w:bookmarkEnd w:id="6568"/>
      <w:bookmarkEnd w:id="656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60"/>
        <w:gridCol w:w="2019"/>
        <w:gridCol w:w="1097"/>
        <w:gridCol w:w="4587"/>
        <w:gridCol w:w="2269"/>
        <w:gridCol w:w="314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69" w:author="SFC2021" w:date="2025-12-22T16:11:21Z">
              <w:r>
                <w:rPr>
                  <w:rFonts w:ascii="Times New Roman" w:eastAsia="Times New Roman" w:hAnsi="Times New Roman" w:cs="Times New Roman"/>
                  <w:b w:val="0"/>
                  <w:i w:val="0"/>
                  <w:vanish w:val="0"/>
                  <w:color w:val="000000"/>
                  <w:sz w:val="20"/>
                </w:rPr>
                <w:delText>3.728.220</w:delText>
              </w:r>
            </w:del>
            <w:ins w:id="6570" w:author="SFC2021" w:date="2025-12-22T16:11:21Z">
              <w:r>
                <w:rPr>
                  <w:rFonts w:ascii="Times New Roman" w:eastAsia="Times New Roman" w:hAnsi="Times New Roman" w:cs="Times New Roman"/>
                  <w:b w:val="0"/>
                  <w:i w:val="0"/>
                  <w:vanish w:val="0"/>
                  <w:color w:val="000000"/>
                  <w:sz w:val="20"/>
                </w:rPr>
                <w:t>1.221.499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71" w:author="SFC2021" w:date="2025-12-22T16:11:21Z">
              <w:r>
                <w:rPr>
                  <w:rFonts w:ascii="Times New Roman" w:eastAsia="Times New Roman" w:hAnsi="Times New Roman" w:cs="Times New Roman"/>
                  <w:b w:val="0"/>
                  <w:i w:val="0"/>
                  <w:vanish w:val="0"/>
                  <w:color w:val="000000"/>
                  <w:sz w:val="20"/>
                </w:rPr>
                <w:delText>20.536.466</w:delText>
              </w:r>
            </w:del>
            <w:ins w:id="6572" w:author="SFC2021" w:date="2025-12-22T16:11:21Z">
              <w:r>
                <w:rPr>
                  <w:rFonts w:ascii="Times New Roman" w:eastAsia="Times New Roman" w:hAnsi="Times New Roman" w:cs="Times New Roman"/>
                  <w:b w:val="0"/>
                  <w:i w:val="0"/>
                  <w:vanish w:val="0"/>
                  <w:color w:val="000000"/>
                  <w:sz w:val="20"/>
                </w:rPr>
                <w:t>6.728.484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73" w:author="SFC2021" w:date="2025-12-22T16:11:21Z">
              <w:r>
                <w:rPr>
                  <w:rFonts w:ascii="Times New Roman" w:eastAsia="Times New Roman" w:hAnsi="Times New Roman" w:cs="Times New Roman"/>
                  <w:b w:val="0"/>
                  <w:i w:val="0"/>
                  <w:vanish w:val="0"/>
                  <w:color w:val="000000"/>
                  <w:sz w:val="20"/>
                </w:rPr>
                <w:delText>24.264.686</w:delText>
              </w:r>
            </w:del>
            <w:ins w:id="6574" w:author="SFC2021" w:date="2025-12-22T16:11:21Z">
              <w:r>
                <w:rPr>
                  <w:rFonts w:ascii="Times New Roman" w:eastAsia="Times New Roman" w:hAnsi="Times New Roman" w:cs="Times New Roman"/>
                  <w:b w:val="0"/>
                  <w:i w:val="0"/>
                  <w:vanish w:val="0"/>
                  <w:color w:val="000000"/>
                  <w:sz w:val="20"/>
                </w:rPr>
                <w:t>7.949.983</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75" w:name="_Toc256000727"/>
      <w:bookmarkStart w:id="6576" w:name="_Toc256000190"/>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576"/>
      <w:bookmarkEnd w:id="65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01"/>
        <w:gridCol w:w="1569"/>
        <w:gridCol w:w="852"/>
        <w:gridCol w:w="3565"/>
        <w:gridCol w:w="5145"/>
        <w:gridCol w:w="244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77" w:author="SFC2021" w:date="2025-12-22T16:11:21Z">
              <w:r>
                <w:rPr>
                  <w:rFonts w:ascii="Times New Roman" w:eastAsia="Times New Roman" w:hAnsi="Times New Roman" w:cs="Times New Roman"/>
                  <w:b w:val="0"/>
                  <w:i w:val="0"/>
                  <w:vanish w:val="0"/>
                  <w:color w:val="000000"/>
                  <w:sz w:val="20"/>
                </w:rPr>
                <w:delText>3.728.220</w:delText>
              </w:r>
            </w:del>
            <w:ins w:id="6578" w:author="SFC2021" w:date="2025-12-22T16:11:21Z">
              <w:r>
                <w:rPr>
                  <w:rFonts w:ascii="Times New Roman" w:eastAsia="Times New Roman" w:hAnsi="Times New Roman" w:cs="Times New Roman"/>
                  <w:b w:val="0"/>
                  <w:i w:val="0"/>
                  <w:vanish w:val="0"/>
                  <w:color w:val="000000"/>
                  <w:sz w:val="20"/>
                </w:rPr>
                <w:t>1.221.499</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79" w:author="SFC2021" w:date="2025-12-22T16:11:21Z">
              <w:r>
                <w:rPr>
                  <w:rFonts w:ascii="Times New Roman" w:eastAsia="Times New Roman" w:hAnsi="Times New Roman" w:cs="Times New Roman"/>
                  <w:b w:val="0"/>
                  <w:i w:val="0"/>
                  <w:vanish w:val="0"/>
                  <w:color w:val="000000"/>
                  <w:sz w:val="20"/>
                </w:rPr>
                <w:delText>20.536.466</w:delText>
              </w:r>
            </w:del>
            <w:ins w:id="6580" w:author="SFC2021" w:date="2025-12-22T16:11:21Z">
              <w:r>
                <w:rPr>
                  <w:rFonts w:ascii="Times New Roman" w:eastAsia="Times New Roman" w:hAnsi="Times New Roman" w:cs="Times New Roman"/>
                  <w:b w:val="0"/>
                  <w:i w:val="0"/>
                  <w:vanish w:val="0"/>
                  <w:color w:val="000000"/>
                  <w:sz w:val="20"/>
                </w:rPr>
                <w:t>6.728.484</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81" w:author="SFC2021" w:date="2025-12-22T16:11:21Z">
              <w:r>
                <w:rPr>
                  <w:rFonts w:ascii="Times New Roman" w:eastAsia="Times New Roman" w:hAnsi="Times New Roman" w:cs="Times New Roman"/>
                  <w:b w:val="0"/>
                  <w:i w:val="0"/>
                  <w:vanish w:val="0"/>
                  <w:color w:val="000000"/>
                  <w:sz w:val="20"/>
                </w:rPr>
                <w:delText>24.264.686</w:delText>
              </w:r>
            </w:del>
            <w:ins w:id="6582" w:author="SFC2021" w:date="2025-12-22T16:11:21Z">
              <w:r>
                <w:rPr>
                  <w:rFonts w:ascii="Times New Roman" w:eastAsia="Times New Roman" w:hAnsi="Times New Roman" w:cs="Times New Roman"/>
                  <w:b w:val="0"/>
                  <w:i w:val="0"/>
                  <w:vanish w:val="0"/>
                  <w:color w:val="000000"/>
                  <w:sz w:val="20"/>
                </w:rPr>
                <w:t>7.949.983</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83" w:name="_Toc256000728"/>
      <w:bookmarkStart w:id="6584" w:name="_Toc256000191"/>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584"/>
      <w:bookmarkEnd w:id="658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08"/>
        <w:gridCol w:w="1380"/>
        <w:gridCol w:w="750"/>
        <w:gridCol w:w="3136"/>
        <w:gridCol w:w="6351"/>
        <w:gridCol w:w="214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85" w:author="SFC2021" w:date="2025-12-22T16:11:21Z">
              <w:r>
                <w:rPr>
                  <w:rFonts w:ascii="Times New Roman" w:eastAsia="Times New Roman" w:hAnsi="Times New Roman" w:cs="Times New Roman"/>
                  <w:b w:val="0"/>
                  <w:i w:val="0"/>
                  <w:vanish w:val="0"/>
                  <w:color w:val="000000"/>
                  <w:sz w:val="20"/>
                </w:rPr>
                <w:delText>3.541.809</w:delText>
              </w:r>
            </w:del>
            <w:ins w:id="6586" w:author="SFC2021" w:date="2025-12-22T16:11:21Z">
              <w:r>
                <w:rPr>
                  <w:rFonts w:ascii="Times New Roman" w:eastAsia="Times New Roman" w:hAnsi="Times New Roman" w:cs="Times New Roman"/>
                  <w:b w:val="0"/>
                  <w:i w:val="0"/>
                  <w:vanish w:val="0"/>
                  <w:color w:val="000000"/>
                  <w:sz w:val="20"/>
                </w:rPr>
                <w:t>1.160.423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87" w:author="SFC2021" w:date="2025-12-22T16:11:21Z">
              <w:r>
                <w:rPr>
                  <w:rFonts w:ascii="Times New Roman" w:eastAsia="Times New Roman" w:hAnsi="Times New Roman" w:cs="Times New Roman"/>
                  <w:b w:val="0"/>
                  <w:i w:val="0"/>
                  <w:vanish w:val="0"/>
                  <w:color w:val="000000"/>
                  <w:sz w:val="20"/>
                </w:rPr>
                <w:delText>186.411</w:delText>
              </w:r>
            </w:del>
            <w:ins w:id="6588" w:author="SFC2021" w:date="2025-12-22T16:11:21Z">
              <w:r>
                <w:rPr>
                  <w:rFonts w:ascii="Times New Roman" w:eastAsia="Times New Roman" w:hAnsi="Times New Roman" w:cs="Times New Roman"/>
                  <w:b w:val="0"/>
                  <w:i w:val="0"/>
                  <w:vanish w:val="0"/>
                  <w:color w:val="000000"/>
                  <w:sz w:val="20"/>
                </w:rPr>
                <w:t>61.076</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89" w:author="SFC2021" w:date="2025-12-22T16:11:21Z">
              <w:r>
                <w:rPr>
                  <w:rFonts w:ascii="Times New Roman" w:eastAsia="Times New Roman" w:hAnsi="Times New Roman" w:cs="Times New Roman"/>
                  <w:b w:val="0"/>
                  <w:i w:val="0"/>
                  <w:vanish w:val="0"/>
                  <w:color w:val="000000"/>
                  <w:sz w:val="20"/>
                </w:rPr>
                <w:delText>19.509.643</w:delText>
              </w:r>
            </w:del>
            <w:ins w:id="6590" w:author="SFC2021" w:date="2025-12-22T16:11:21Z">
              <w:r>
                <w:rPr>
                  <w:rFonts w:ascii="Times New Roman" w:eastAsia="Times New Roman" w:hAnsi="Times New Roman" w:cs="Times New Roman"/>
                  <w:b w:val="0"/>
                  <w:i w:val="0"/>
                  <w:vanish w:val="0"/>
                  <w:color w:val="000000"/>
                  <w:sz w:val="20"/>
                </w:rPr>
                <w:t>6.392.052</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91" w:author="SFC2021" w:date="2025-12-22T16:11:21Z">
              <w:r>
                <w:rPr>
                  <w:rFonts w:ascii="Times New Roman" w:eastAsia="Times New Roman" w:hAnsi="Times New Roman" w:cs="Times New Roman"/>
                  <w:b w:val="0"/>
                  <w:i w:val="0"/>
                  <w:vanish w:val="0"/>
                  <w:color w:val="000000"/>
                  <w:sz w:val="20"/>
                </w:rPr>
                <w:delText>1.026.823</w:delText>
              </w:r>
            </w:del>
            <w:ins w:id="6592" w:author="SFC2021" w:date="2025-12-22T16:11:21Z">
              <w:r>
                <w:rPr>
                  <w:rFonts w:ascii="Times New Roman" w:eastAsia="Times New Roman" w:hAnsi="Times New Roman" w:cs="Times New Roman"/>
                  <w:b w:val="0"/>
                  <w:i w:val="0"/>
                  <w:vanish w:val="0"/>
                  <w:color w:val="000000"/>
                  <w:sz w:val="20"/>
                </w:rPr>
                <w:t>336.432</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93" w:author="SFC2021" w:date="2025-12-22T16:11:21Z">
              <w:r>
                <w:rPr>
                  <w:rFonts w:ascii="Times New Roman" w:eastAsia="Times New Roman" w:hAnsi="Times New Roman" w:cs="Times New Roman"/>
                  <w:b w:val="0"/>
                  <w:i w:val="0"/>
                  <w:vanish w:val="0"/>
                  <w:color w:val="000000"/>
                  <w:sz w:val="20"/>
                </w:rPr>
                <w:delText>24.264.686</w:delText>
              </w:r>
            </w:del>
            <w:ins w:id="6594" w:author="SFC2021" w:date="2025-12-22T16:11:21Z">
              <w:r>
                <w:rPr>
                  <w:rFonts w:ascii="Times New Roman" w:eastAsia="Times New Roman" w:hAnsi="Times New Roman" w:cs="Times New Roman"/>
                  <w:b w:val="0"/>
                  <w:i w:val="0"/>
                  <w:vanish w:val="0"/>
                  <w:color w:val="000000"/>
                  <w:sz w:val="20"/>
                </w:rPr>
                <w:t>7.949.983</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595" w:name="_Toc256000729"/>
      <w:bookmarkStart w:id="6596" w:name="_Toc256000192"/>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596"/>
      <w:bookmarkEnd w:id="65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85"/>
        <w:gridCol w:w="1651"/>
        <w:gridCol w:w="897"/>
        <w:gridCol w:w="3752"/>
        <w:gridCol w:w="4619"/>
        <w:gridCol w:w="256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97" w:author="SFC2021" w:date="2025-12-22T16:11:21Z">
              <w:r>
                <w:rPr>
                  <w:rFonts w:ascii="Times New Roman" w:eastAsia="Times New Roman" w:hAnsi="Times New Roman" w:cs="Times New Roman"/>
                  <w:b w:val="0"/>
                  <w:i w:val="0"/>
                  <w:vanish w:val="0"/>
                  <w:color w:val="000000"/>
                  <w:sz w:val="20"/>
                </w:rPr>
                <w:delText>360.796</w:delText>
              </w:r>
            </w:del>
            <w:ins w:id="6598" w:author="SFC2021" w:date="2025-12-22T16:11:21Z">
              <w:r>
                <w:rPr>
                  <w:rFonts w:ascii="Times New Roman" w:eastAsia="Times New Roman" w:hAnsi="Times New Roman" w:cs="Times New Roman"/>
                  <w:b w:val="0"/>
                  <w:i w:val="0"/>
                  <w:vanish w:val="0"/>
                  <w:color w:val="000000"/>
                  <w:sz w:val="20"/>
                </w:rPr>
                <w:t>118.211</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599" w:author="SFC2021" w:date="2025-12-22T16:11:21Z">
              <w:r>
                <w:rPr>
                  <w:rFonts w:ascii="Times New Roman" w:eastAsia="Times New Roman" w:hAnsi="Times New Roman" w:cs="Times New Roman"/>
                  <w:b w:val="0"/>
                  <w:i w:val="0"/>
                  <w:vanish w:val="0"/>
                  <w:color w:val="000000"/>
                  <w:sz w:val="20"/>
                </w:rPr>
                <w:delText>3.367.424</w:delText>
              </w:r>
            </w:del>
            <w:ins w:id="6600" w:author="SFC2021" w:date="2025-12-22T16:11:21Z">
              <w:r>
                <w:rPr>
                  <w:rFonts w:ascii="Times New Roman" w:eastAsia="Times New Roman" w:hAnsi="Times New Roman" w:cs="Times New Roman"/>
                  <w:b w:val="0"/>
                  <w:i w:val="0"/>
                  <w:vanish w:val="0"/>
                  <w:color w:val="000000"/>
                  <w:sz w:val="20"/>
                </w:rPr>
                <w:t>1.103.288</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Στοχοθέτηση για την ισότητα των φύλων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601" w:author="SFC2021" w:date="2025-12-22T16:11:21Z">
              <w:r>
                <w:rPr>
                  <w:rFonts w:ascii="Times New Roman" w:eastAsia="Times New Roman" w:hAnsi="Times New Roman" w:cs="Times New Roman"/>
                  <w:b w:val="0"/>
                  <w:i w:val="0"/>
                  <w:vanish w:val="0"/>
                  <w:color w:val="000000"/>
                  <w:sz w:val="20"/>
                </w:rPr>
                <w:delText>1.987.400</w:delText>
              </w:r>
            </w:del>
            <w:ins w:id="6602" w:author="SFC2021" w:date="2025-12-22T16:11:21Z">
              <w:r>
                <w:rPr>
                  <w:rFonts w:ascii="Times New Roman" w:eastAsia="Times New Roman" w:hAnsi="Times New Roman" w:cs="Times New Roman"/>
                  <w:b w:val="0"/>
                  <w:i w:val="0"/>
                  <w:vanish w:val="0"/>
                  <w:color w:val="000000"/>
                  <w:sz w:val="20"/>
                </w:rPr>
                <w:t>651.153</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603" w:author="SFC2021" w:date="2025-12-22T16:11:21Z">
              <w:r>
                <w:rPr>
                  <w:rFonts w:ascii="Times New Roman" w:eastAsia="Times New Roman" w:hAnsi="Times New Roman" w:cs="Times New Roman"/>
                  <w:b w:val="0"/>
                  <w:i w:val="0"/>
                  <w:vanish w:val="0"/>
                  <w:color w:val="000000"/>
                  <w:sz w:val="20"/>
                </w:rPr>
                <w:delText>18.549.066</w:delText>
              </w:r>
            </w:del>
            <w:ins w:id="6604" w:author="SFC2021" w:date="2025-12-22T16:11:21Z">
              <w:r>
                <w:rPr>
                  <w:rFonts w:ascii="Times New Roman" w:eastAsia="Times New Roman" w:hAnsi="Times New Roman" w:cs="Times New Roman"/>
                  <w:b w:val="0"/>
                  <w:i w:val="0"/>
                  <w:vanish w:val="0"/>
                  <w:color w:val="000000"/>
                  <w:sz w:val="20"/>
                </w:rPr>
                <w:t>6.077.331</w:t>
              </w:r>
            </w:ins>
            <w:r>
              <w:rPr>
                <w:rFonts w:ascii="Times New Roman" w:eastAsia="Times New Roman" w:hAnsi="Times New Roman" w:cs="Times New Roman"/>
                <w:b w:val="0"/>
                <w:i w:val="0"/>
                <w:vanish w:val="0"/>
                <w:color w:val="000000"/>
                <w:sz w:val="20"/>
              </w:rPr>
              <w:t>,00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del w:id="6605" w:author="SFC2021" w:date="2025-12-22T16:11:21Z">
              <w:r>
                <w:rPr>
                  <w:rFonts w:ascii="Times New Roman" w:eastAsia="Times New Roman" w:hAnsi="Times New Roman" w:cs="Times New Roman"/>
                  <w:b w:val="0"/>
                  <w:i w:val="0"/>
                  <w:vanish w:val="0"/>
                  <w:color w:val="000000"/>
                  <w:sz w:val="20"/>
                </w:rPr>
                <w:delText>24.264.686</w:delText>
              </w:r>
            </w:del>
            <w:ins w:id="6606" w:author="SFC2021" w:date="2025-12-22T16:11:21Z">
              <w:r>
                <w:rPr>
                  <w:rFonts w:ascii="Times New Roman" w:eastAsia="Times New Roman" w:hAnsi="Times New Roman" w:cs="Times New Roman"/>
                  <w:b w:val="0"/>
                  <w:i w:val="0"/>
                  <w:vanish w:val="0"/>
                  <w:color w:val="000000"/>
                  <w:sz w:val="20"/>
                </w:rPr>
                <w:t>7.949.983</w:t>
              </w:r>
            </w:ins>
            <w:r>
              <w:rPr>
                <w:rFonts w:ascii="Times New Roman" w:eastAsia="Times New Roman" w:hAnsi="Times New Roman" w:cs="Times New Roman"/>
                <w:b w:val="0"/>
                <w:i w:val="0"/>
                <w:vanish w:val="0"/>
                <w:color w:val="000000"/>
                <w:sz w:val="20"/>
              </w:rPr>
              <w:t>,00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607" w:name="_Toc256000730"/>
      <w:bookmarkStart w:id="6608" w:name="_Toc256000193"/>
      <w:r>
        <w:rPr>
          <w:rFonts w:ascii="Times New Roman" w:eastAsia="Times New Roman" w:hAnsi="Times New Roman" w:cs="Times New Roman"/>
          <w:b w:val="0"/>
          <w:i w:val="0"/>
          <w:vanish w:val="0"/>
          <w:color w:val="000000"/>
          <w:sz w:val="24"/>
        </w:rPr>
        <w:t>2.1.1. Προτεραιότητα: 3. ΠΡΟΤΕΡΑΙΟΤΗΤΑ 3 - ΕΚΠΑΙΔΕΥΣΗ &amp; ΔΙΑ ΒΙΟΥ ΜΑΘΗΣΗ</w:t>
      </w:r>
      <w:bookmarkEnd w:id="6608"/>
      <w:bookmarkEnd w:id="6607"/>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09" w:name="_Toc256000731"/>
      <w:bookmarkStart w:id="6610" w:name="_Toc256000194"/>
      <w:r>
        <w:rPr>
          <w:rFonts w:ascii="Times New Roman" w:eastAsia="Times New Roman" w:hAnsi="Times New Roman" w:cs="Times New Roman"/>
          <w:b w:val="0"/>
          <w:i w:val="0"/>
          <w:vanish w:val="0"/>
          <w:color w:val="000000"/>
          <w:sz w:val="24"/>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bookmarkEnd w:id="6610"/>
      <w:bookmarkEnd w:id="6609"/>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11" w:name="_Toc256000732"/>
      <w:bookmarkStart w:id="6612" w:name="_Toc256000195"/>
      <w:r>
        <w:rPr>
          <w:rFonts w:ascii="Times New Roman" w:eastAsia="Times New Roman" w:hAnsi="Times New Roman" w:cs="Times New Roman"/>
          <w:b w:val="0"/>
          <w:i w:val="0"/>
          <w:vanish w:val="0"/>
          <w:color w:val="000000"/>
          <w:sz w:val="24"/>
        </w:rPr>
        <w:t>2.1.1.1.1. Παρεμβάσεις των ταμείων</w:t>
      </w:r>
      <w:bookmarkEnd w:id="6612"/>
      <w:bookmarkEnd w:id="6611"/>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13" w:name="_Toc256000733"/>
      <w:bookmarkStart w:id="6614" w:name="_Toc256000196"/>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614"/>
      <w:bookmarkEnd w:id="661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ΕΣ 4.ε στην Προτεραιότητα 3 εξυπηρετείται η ανάγκη βελτίωσης της ποιότητας, της συμμετοχικότητας και της αποτελεσματικότητας του εκπαιδευτικού συστήματος με στόχο την απόκτηση/ενσωμάτωση νέων δεξιοτήτων, τη μαθησιακή εξέλιξη, την ολοκλήρωση των σπουδών και την παράλληλη σύνδεσή τους με τις διαμορφούμενες ανάγκες της αγοράς εργασίας.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μεταρρυθμιστικές πρωτοβουλίες που έχουν αναληφθεί (ενδεικτικά Ν.4692/2020, Ν.4823/2021, Ν.4763/2020, Ν.4653/2020, Ν.4812/2021) εστιάζουν στη βελτίωση της ποιότητας των επιμέρους παραμέτρων των συστημάτων εκπαίδευσης και κατάρτισης και οι δράσεις που θα υλοποιηθούν προβλέπεται να συμβάλουν στην περαιτέρω αναβάθμιση των συστημάτων διακυβέρνησης και διασφάλισης της ποιότητας σε όλες τις βαθμίδες της τυπικής εκπαίδευσης, της τυπικής ΕΕΚ και της μη τυπικής μάθησης, στην ανάπτυξη σύγχρονων δεξιοτήτων (συμπεριλαμβανομένων των ψηφιακών) και στον εκσυγχρονισμό των εκπαιδευτικών δραστηριοτήτων, λαμβάνοντας υπόψη τις τάσεις στην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Στη νέα </w:t>
            </w:r>
            <w:r>
              <w:rPr>
                <w:rFonts w:ascii="Times New Roman" w:eastAsia="Times New Roman" w:hAnsi="Times New Roman" w:cs="Times New Roman"/>
                <w:b w:val="0"/>
                <w:i w:val="0"/>
                <w:vanish w:val="0"/>
                <w:color w:val="000000"/>
                <w:sz w:val="24"/>
                <w:u w:val="single"/>
              </w:rPr>
              <w:t>Στρατηγική για την Πρωτοβάθμια και Δευτεροβάθμια Εκπαίδευση</w:t>
            </w:r>
            <w:r>
              <w:rPr>
                <w:rFonts w:ascii="Times New Roman" w:eastAsia="Times New Roman" w:hAnsi="Times New Roman" w:cs="Times New Roman"/>
                <w:b w:val="0"/>
                <w:i w:val="0"/>
                <w:vanish w:val="0"/>
                <w:color w:val="000000"/>
                <w:sz w:val="24"/>
              </w:rPr>
              <w:t xml:space="preserve"> έμφαση δίνεται στην προαγωγή της </w:t>
            </w:r>
            <w:r>
              <w:rPr>
                <w:rFonts w:ascii="Times New Roman" w:eastAsia="Times New Roman" w:hAnsi="Times New Roman" w:cs="Times New Roman"/>
                <w:b/>
                <w:bCs/>
                <w:i w:val="0"/>
                <w:vanish w:val="0"/>
                <w:color w:val="000000"/>
                <w:sz w:val="24"/>
              </w:rPr>
              <w:t xml:space="preserve">πρωτοβάθμιας </w:t>
            </w:r>
            <w:r>
              <w:rPr>
                <w:rFonts w:ascii="Times New Roman" w:eastAsia="Times New Roman" w:hAnsi="Times New Roman" w:cs="Times New Roman"/>
                <w:b w:val="0"/>
                <w:i w:val="0"/>
                <w:vanish w:val="0"/>
                <w:color w:val="000000"/>
                <w:sz w:val="24"/>
              </w:rPr>
              <w:t>(συμπεριλαμβανομένης της δίχρονης υποχρεωτικής φοίτησης στο νηπιαγωγείο)</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 xml:space="preserve">και </w:t>
            </w:r>
            <w:r>
              <w:rPr>
                <w:rFonts w:ascii="Times New Roman" w:eastAsia="Times New Roman" w:hAnsi="Times New Roman" w:cs="Times New Roman"/>
                <w:b/>
                <w:bCs/>
                <w:i w:val="0"/>
                <w:vanish w:val="0"/>
                <w:color w:val="000000"/>
                <w:sz w:val="24"/>
              </w:rPr>
              <w:t>δευτεροβάθμιας εκπαίδευσης</w:t>
            </w:r>
            <w:r>
              <w:rPr>
                <w:rFonts w:ascii="Times New Roman" w:eastAsia="Times New Roman" w:hAnsi="Times New Roman" w:cs="Times New Roman"/>
                <w:b w:val="0"/>
                <w:i w:val="0"/>
                <w:vanish w:val="0"/>
                <w:color w:val="000000"/>
                <w:sz w:val="24"/>
              </w:rPr>
              <w:t xml:space="preserve"> μέσω της διαμόρφωσης εκπαιδευτικών συνθηκών οι οποίες θα αξιοποιούν σύγχρονα εκπαιδευτικά εργαλεία και θα ανταποκρίνονται στην ανάγκη ανάπτυξης σύγχρονων δεξιοτήτων λαμβάνοντας υπόψη τις διαρκώς μεταβαλλόμενες ανάγκες της κοινωνίας και της αγοράς εργασίας. Τα παραπάνω θα επιτευχθούν μέσω παρεμβάσεων για:</w:t>
            </w:r>
          </w:p>
          <w:p w:rsidR="00A77B3E">
            <w:pPr>
              <w:numPr>
                <w:ilvl w:val="0"/>
                <w:numId w:val="3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την αναμόρφωση προγραμμάτων σπουδών και τον ανασχεδιασμό διδακτικών εγχειριδίων, με στόχο την εισαγωγή νέων θεματικών ενοτήτων για την καλλιέργεια δεξιοτήτων (με έμφαση σε τομείς όπως ο πολιτισμός, η αντιμετώπιση της κλιματικής αλλαγής, η προστασία του περιβάλλοντος, η αειφορία, η βιώσιμη ανάπτυξη, η πράσινη μετάβαση, κ.ά.), </w:t>
            </w:r>
          </w:p>
          <w:p w:rsidR="00A77B3E">
            <w:pPr>
              <w:numPr>
                <w:ilvl w:val="0"/>
                <w:numId w:val="3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εφαρμογή καινοτόμων διδακτικών προσεγγίσεων οι οποίες θα οδηγήσουν τόσο στην ενίσχυση όσο και στην απόκτηση δεξιοτήτων, όπως η γνωριμία με την αγγλική γλώσσα στο νηπιαγωγείο, η υποστήριξη δεξιοτήτων εγγραμματισμού και εργαστηριακών δεξιοτήτων, το κρατικό πιστοποιητικό γλωσσομάθειας και πληροφορικής, ο εμπλουτισμός του περιεχομένου της τράπεζας θεμάτων, η εισαγωγή επιχειρηματικότητας και καινοτομίας, η στήριξη κέντρων/ομάδων/ομίλων για την πράσινη μετάβαση και τη βιώσιμη ανάπτυξη και η αναβάθμιση των μουσικών σχολείων.</w:t>
            </w:r>
          </w:p>
          <w:p w:rsidR="00A77B3E">
            <w:pPr>
              <w:numPr>
                <w:ilvl w:val="0"/>
                <w:numId w:val="3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την αξιολόγηση της εκπαίδευσης, την υποστήριξη διαδικασιών διασφάλισης ποιότητας και την αποτίμηση του εκπαιδευτικού έργου </w:t>
            </w:r>
          </w:p>
          <w:p w:rsidR="00A77B3E">
            <w:pPr>
              <w:numPr>
                <w:ilvl w:val="0"/>
                <w:numId w:val="3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ενίσχυση της συνάφειας με την αγορά εργασίας η οποία θα επιτευχθεί μεταξύ άλλων μέσω δράσεων όπως ο σχολικός επαγγελματικός προσανατολισμός και η συμβουλευτική, η ενίσχυση της ελκυστικότητας της επαγγελματικής εκπαίδευσης, η ενίσχυση Πρότυπων και Πειραματικών σχολείων.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βελτίωση της ποιότητας της </w:t>
            </w:r>
            <w:r>
              <w:rPr>
                <w:rFonts w:ascii="Times New Roman" w:eastAsia="Times New Roman" w:hAnsi="Times New Roman" w:cs="Times New Roman"/>
                <w:b/>
                <w:bCs/>
                <w:i w:val="0"/>
                <w:vanish w:val="0"/>
                <w:color w:val="000000"/>
                <w:sz w:val="24"/>
              </w:rPr>
              <w:t>ανώτατης εκπαίδευσης</w:t>
            </w:r>
            <w:r>
              <w:rPr>
                <w:rFonts w:ascii="Times New Roman" w:eastAsia="Times New Roman" w:hAnsi="Times New Roman" w:cs="Times New Roman"/>
                <w:b w:val="0"/>
                <w:i w:val="0"/>
                <w:vanish w:val="0"/>
                <w:color w:val="000000"/>
                <w:sz w:val="24"/>
              </w:rPr>
              <w:t xml:space="preserve"> θα διασφαλιστεί μέσω της εφαρμογής της νέας </w:t>
            </w:r>
            <w:r>
              <w:rPr>
                <w:rFonts w:ascii="Times New Roman" w:eastAsia="Times New Roman" w:hAnsi="Times New Roman" w:cs="Times New Roman"/>
                <w:b w:val="0"/>
                <w:i w:val="0"/>
                <w:vanish w:val="0"/>
                <w:color w:val="000000"/>
                <w:sz w:val="24"/>
                <w:u w:val="single"/>
              </w:rPr>
              <w:t>Εθνικής Στρατηγικής για την Ανώτατη Εκπαίδευση</w:t>
            </w:r>
            <w:r>
              <w:rPr>
                <w:rFonts w:ascii="Times New Roman" w:eastAsia="Times New Roman" w:hAnsi="Times New Roman" w:cs="Times New Roman"/>
                <w:b w:val="0"/>
                <w:i w:val="0"/>
                <w:vanish w:val="0"/>
                <w:color w:val="000000"/>
                <w:sz w:val="24"/>
              </w:rPr>
              <w:t>. Βασικοί στόχοι είναι ο περιορισμός της αναντιστοιχίας των προγραμμάτων σπουδών με τις μεταβαλλόμενες ανάγκες της αγοράς εργασίας, η εξασφάλιση διεθνούς ανταγωνιστικότητας των ελληνικών πανεπιστημίων, η ενίσχυση της ικανότητας καινοτομίας τους και η αναστροφή του φαινομένου της διαρροής επιστημονικού και ερευνητικού δυναμικού στο εξωτερικό (brain drain). Τα παραπάνω θα επιτευχθούν μέσω παρεμβάσεων για:</w:t>
            </w:r>
          </w:p>
          <w:p w:rsidR="00A77B3E">
            <w:pPr>
              <w:numPr>
                <w:ilvl w:val="0"/>
                <w:numId w:val="3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την αναμόρφωση και τη δημιουργία νέων προγραμμάτων σπουδών α', β', γ' κύκλου με εφαρμοσμένο προσανατολισμό (σε τομείς όπως η πράσινη και η γαλάζια οικονομία) και έμφαση σε νέες δεξιότητες (μεταξύ άλλων οριζόντιες δεξιότητες και προηγμένες ψηφιακές δεξιότητες σε τεχνολογίες αιχμής) με δυνατότητες ανακατεύθυνσης (reskilling), </w:t>
            </w:r>
          </w:p>
          <w:p w:rsidR="00A77B3E">
            <w:pPr>
              <w:numPr>
                <w:ilvl w:val="0"/>
                <w:numId w:val="3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ενίσχυση της εξωστρέφειας και της διεθνοποίησης των ιδρυμάτων, της εξωτερικής κινητικότητας (ανταλλαγή καλών πρακτικών και εμπειριών με τρίτες χώρες και της εσωτερικής κινητικότητας (φοίτηση σε άλλο ίδρυμα της χώρας) και την ανάδειξη κέντρων-θυλάκων αριστείας στα ΑΕΙ (Ν. 4653/2020) ώστε να αναδεικνύονται οι βέλτιστες πρακτικές ποιότητας και καινοτομίας,</w:t>
            </w:r>
          </w:p>
          <w:p w:rsidR="00A77B3E">
            <w:pPr>
              <w:numPr>
                <w:ilvl w:val="0"/>
                <w:numId w:val="3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των Μονάδων Διασφάλισης Ποιότητας (ΜΟΔΙΠ), τη διενέργεια θεματικών αξιολογήσεων, την υποστήριξη των μονάδων Στρατηγικού Σχεδιασμού, τη λειτουργία Γραφείων Υποστήριξης της Διδασκαλίας και της Μάθησης και την υποστήριξη των Μονάδων Στρατηγικής Βιώσιμης Ανάπτυξης,</w:t>
            </w:r>
          </w:p>
          <w:p w:rsidR="00A77B3E">
            <w:pPr>
              <w:numPr>
                <w:ilvl w:val="0"/>
                <w:numId w:val="3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σύνδεση των σπουδών με την αγορά εργασίας μέσω της λειτουργίας των γραφείων διασύνδεσης και των μονάδων επιχειρηματικότητας, της απόκτησης σύγχρονων δεξιοτήτων από προγράμματα των ΚΕΔΙΒΙΜ, της διεξαγωγής προγραμμάτων πρακτικής άσκησης, της υποστήριξης της φοίτησης σε προγράμματα τεχνολογιών αιχμής, της υποστήριξης της φοίτησης σε προγράμματα σπουδών ανακατεύθυνσης, κ.ά.</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του </w:t>
            </w:r>
            <w:r>
              <w:rPr>
                <w:rFonts w:ascii="Times New Roman" w:eastAsia="Times New Roman" w:hAnsi="Times New Roman" w:cs="Times New Roman"/>
                <w:b w:val="0"/>
                <w:i w:val="0"/>
                <w:vanish w:val="0"/>
                <w:color w:val="000000"/>
                <w:sz w:val="24"/>
                <w:u w:val="single"/>
              </w:rPr>
              <w:t>Στρατηγικού Σχεδίου Επαγγελματικής Εκπαίδευσης, Κατάρτισης, Διά Βίου Μάθησης &amp; Νεολαίας</w:t>
            </w:r>
            <w:r>
              <w:rPr>
                <w:rFonts w:ascii="Times New Roman" w:eastAsia="Times New Roman" w:hAnsi="Times New Roman" w:cs="Times New Roman"/>
                <w:b w:val="0"/>
                <w:i w:val="0"/>
                <w:vanish w:val="0"/>
                <w:color w:val="000000"/>
                <w:sz w:val="24"/>
              </w:rPr>
              <w:t xml:space="preserve">, η αναβάθμιση της </w:t>
            </w:r>
            <w:r>
              <w:rPr>
                <w:rFonts w:ascii="Times New Roman" w:eastAsia="Times New Roman" w:hAnsi="Times New Roman" w:cs="Times New Roman"/>
                <w:b/>
                <w:bCs/>
                <w:i w:val="0"/>
                <w:vanish w:val="0"/>
                <w:color w:val="000000"/>
                <w:sz w:val="24"/>
              </w:rPr>
              <w:t xml:space="preserve">ΕΕΚ </w:t>
            </w:r>
            <w:r>
              <w:rPr>
                <w:rFonts w:ascii="Times New Roman" w:eastAsia="Times New Roman" w:hAnsi="Times New Roman" w:cs="Times New Roman"/>
                <w:b w:val="0"/>
                <w:i w:val="0"/>
                <w:vanish w:val="0"/>
                <w:color w:val="000000"/>
                <w:sz w:val="24"/>
              </w:rPr>
              <w:t>θα επιτευχθεί μέσω δράσεων που εστιάζουν στη βελτίωση της ποιότητας όλων των επιμέρους παραμέτρων. Το παραπάνω θα επιτευχθεί μέσω παρεμβάσεων για:</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την επικαιροποίηση τόσο των προγραμμάτων σπουδών/οδηγών κατάρτισης όσο και των επαγγελματικών περιγραμμάτων (με στόχο μεταξύ άλλων την ανάπτυξη δεξιοτήτων σε σύγχρονους τομείς όπως η βιώσιμη ανάπτυξη, η πράσινη μετάβαση, η κλιματική αλλαγή, η ενέργεια, η γαλάζια οικονομία), </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σύνδεση των σπουδών με την αγορά εργασίας μέσω της αναβάθμισης των σπουδών και της υποστήριξης προγραμμάτων πρακτικής άσκησης/μαθητείας, της λειτουργίας γραφείων επαγγελματικής ανάπτυξης και σταδιοδρομίας για τους πρακτικά ασκούμενους/καταρτιζόμενους, της υποστήριξης εργοδοτών για την παροχή περισσότερων ευκαιριών μάθησης στον χώρο εργασίας, της ενίσχυσης της επιχειρηματικότητας και της καινοτομίας, της ίδρυσης και λειτουργίας θεματικών και πειραματικών ΙΕΚ και προτύπων ΕΠΑΛ, της επέκτασης των υπηρεσιών συμβουλευτικής και του επαγγελματικού προσανατολισμού και της σύνδεσης με τον μηχανισμό της διάγνωσης των αναγκών της αγοράς εργασίας,</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συστημάτων και διαδικασιών για την αξιολόγηση των δομών κατάρτισης και τον εκσυγχρονισμό του συστήματος πιστοποίησης προσόντων και πιστοποίησης συμβούλων σταδιοδρομίας,</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σχεδιασμό δράσεων διεθνοποίησης/εξωστρέφειας επαγγελματικής εκπαίδευσης/κατάρτισης και κινητικότητας μαθητευόμενων/ καταρτιζόμενων και εκπαιδευτών στο πλαίσιο αναβάθμισης του επαγγέλματος του εκπαιδευτικού (με διερεύνηση αξιοποίησης συνεργειών με τα Προγράμματα ALMA, European Vocational Core Profiles, ERASMUS+ και την ΤΒ της DG Reform),</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του συστήματος ναυτικής εκπαίδευσης σύμφωνα με τα διεθνή πρότυπα και την ενωσιακή νομοθεσία, μέσω υλοποίησης δράσεων που αφορούν όλους τους εμπλεκόμενους (όπως πρακτική άσκηση σπουδαστών, προγράμματα σπουδών, κατάρτιση εκπαιδευτών, κα),</w:t>
            </w:r>
          </w:p>
          <w:p w:rsidR="00A77B3E">
            <w:pPr>
              <w:numPr>
                <w:ilvl w:val="0"/>
                <w:numId w:val="3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της λειτουργίας και της φοίτησης σε τεχνικές/ επαγγελματικές σχολές (όπως οι καλλιτεχνικές σχολές, οι σχολές τουρισμού, κλπ).</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Τέλος, ενσωματώνονται δράσεις που απαντούν στην ανάγκη μετάβασης στον ψηφιακό κόσμο, μέσα από </w:t>
            </w:r>
            <w:r>
              <w:rPr>
                <w:rFonts w:ascii="Times New Roman" w:eastAsia="Times New Roman" w:hAnsi="Times New Roman" w:cs="Times New Roman"/>
                <w:b/>
                <w:bCs/>
                <w:i w:val="0"/>
                <w:vanish w:val="0"/>
                <w:color w:val="000000"/>
                <w:sz w:val="24"/>
              </w:rPr>
              <w:t>προγράμματα ψηφιακού εκσυγχρονισμού</w:t>
            </w:r>
            <w:r>
              <w:rPr>
                <w:rFonts w:ascii="Times New Roman" w:eastAsia="Times New Roman" w:hAnsi="Times New Roman" w:cs="Times New Roman"/>
                <w:b w:val="0"/>
                <w:i w:val="0"/>
                <w:vanish w:val="0"/>
                <w:color w:val="000000"/>
                <w:sz w:val="24"/>
              </w:rPr>
              <w:t xml:space="preserve"> όλων των επιπέδων εκπαίδευσης/κατάρτισης και διασφάλισης της προσβασιμότητας σε όλους. Αυτό θα επιτευχθεί μεταξύ άλλων τόσο μέσω της ψηφιοποίησης του εκπαιδευτικού υλικού και της ενσωμάτωσης σύγχρονων ψηφιακών εργαλείων, όσο και μέσω της υποστήριξης των μαθητών, καταρτιζόμενων/ μαθητευομένων, φοιτητών για την απόκτηση ουσιαστικών ψηφιακών γνώσεων. Ενδεικτικά περιλαμβάνονται δράσεις για την ανάπτυξη προσβάσιμου σε όλους ψηφιακού περιβάλλοντος μάθησης, την προώθηση καινοτόμων διδακτικών προσεγγίσεων με τη χρήση της ψηφιακής τεχνολογίας και την καλλιέργεια ψηφιακών δεξιοτήτων σε αντικείμενα όπως η κυβερνοασφάλεια και η ρομποτική.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επικεντρώνεται σε οριζόντιες δράσεις που σχετίζονται με προγράμματα αναβάθμισης των δεξιοτήτων στον τομέα των ψηφιακών δεξιοτήτων, των πράσινων δεξιοτήτων και του χρηματοοικονομικού εγγραμματισμού. Η «Στρατηγική για την αναβάθμιση των δεξιοτήτων του εργατικού δυναμικού και των δεσμών με την αγορά εργασίας» θα χρηματοδοτηθεί από το ΤΑΑ και θα εφαρμοστεί στο ΕΚΤ+. Οι επενδύσεις του ΤΑΑ θα στηρίξουν την ανάπτυξη και τον εκσυγχρονισμό των δομών του τυπικού συστήματος της Επαγγελματικής Εκπαίδευσης και Κατάρτισης με στόχευση στις ανάγκες της αγοράς εργασίας και της τοπικής οικονομίας και θα αφορούν ενδεικτικά υποδομές, εξοπλισμούς και κατά περίπτωση προγράμματα σπουδών, επιμορφώσεις εκπαιδευτών κ.λ.π, ενώ οι δράσεις του ΤΑΑ στο πλαίσιο του ψηφιακού μετασχηματισμού της εκπαίδευσης επικεντρώνονται στην πρόσβαση σε κουπόνια (vouchers) για την αγορά εξοπλισμού Τεχνολογίας Πληροφορικής.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περιλαμβάνει μέτρα σε όλα τα επίπεδα εκπαίδευσης και θα χρηματοδοτήσει μια ολοκληρωμένη στρατηγική δεξιοτήτων, η οποία θα περιλαμβάνει όλα τα επίπεδα εκπαίδευσης, και τους εμπλεκόμενους με τις εκάστοτε απαιτήσεις. Το ΠΑΔΚΣ θα εξασφαλίσει τη συμπληρωματικότητα με τις δράσεις του ΤΑΑ και θα επικεντρωθεί σε δράσεις για την ενίσχυση της ελκυστικότητας της ΕΕΚ καθώς και της συνάφειας της με την αγορά εργασίας αλλά και θα συμπληρώνει τις προσπάθειες με ιδιαίτερη προσοχή στην εκπαίδευση χωρίς αποκλεισμούς και στις παρεμβάσεις για την εκπαίδευση ενηλίκων που εστιάζουν σε ομάδες που έχουν μεγαλύτερη ανάγκη εκπαιδευτικής στήριξης.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15" w:name="_Toc256000734"/>
      <w:bookmarkStart w:id="6616" w:name="_Toc256000197"/>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616"/>
      <w:bookmarkEnd w:id="661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Μαθητές Προσχολικής, Πρωτοβάθμιας και Δευτεροβάθμιας Εκπαίδευσης</w:t>
            </w: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Σπουδαστές, Μαθητευόμενοι και Πρακτικά Ασκούμενοι της ΕΕΚ και λοιπών Τεχνικών/Επαγγελματικών Σχολών (Ναυτικές Ακαδημίες, Ανώτερες Καλλιτεχνικές Σχολές, Σχολές Τουριστικών Επαγγελμάτων, κα)</w:t>
            </w: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Φοιτητές Τριτοβάθμιας Εκπαίδευσης (α’, β’, γ’ κύκλου σπουδών)</w:t>
            </w: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Απόφοιτοι ΕΕΚ, λοιπών Τεχνικών Σχολών (Ναυτικές Ακαδημίες, Ανώτερες Καλλιτεχνικές Σχολές, Σχολές Τουριστικών Επαγγελμάτων, κα) και Τριτοβάθμιας Εκπαίδευσης</w:t>
            </w: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Εκπαιδευτικό Προσωπικό Πρωτοβάθμιας, Δευτεροβάθμιας, ΕΕΚ, Τεχνικών /Επαγγελματικών Σχολών (Ναυτικές Ακαδημίες, Ανώτερες Καλλιτεχνικές Σχολές, Σχολές Τουριστικών Επαγγελμάτων κα) και Τριτοβάθμιας Εκπαίδευσης </w:t>
            </w:r>
          </w:p>
          <w:p w:rsidR="00A77B3E">
            <w:pPr>
              <w:numPr>
                <w:ilvl w:val="0"/>
                <w:numId w:val="4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Φορείς Δημόσιας Διοίκησης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17" w:name="_Toc256000735"/>
      <w:bookmarkStart w:id="6618" w:name="_Toc256000198"/>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618"/>
      <w:bookmarkEnd w:id="661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19" w:name="_Toc256000736"/>
      <w:bookmarkStart w:id="6620" w:name="_Toc256000199"/>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620"/>
      <w:bookmarkEnd w:id="66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21" w:name="_Toc256000737"/>
      <w:bookmarkStart w:id="6622" w:name="_Toc256000200"/>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622"/>
      <w:bookmarkEnd w:id="662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4.ε στο πλαίσιο της Προτεραιότητας 3, αφορούν στη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με την εισαγωγή νέων θεματικών ενοτήτων για την καλλιέργεια δεξιοτήτων (π.χ. στην αντιμετώπιση της κλιματικής αλλαγής, στη προστασία του περιβάλλοντος, στην αειφορία, στη βιώσιμη ανάπτυξη, στην πράσινη μετάβαση, κ.ά), με την ενίσχυση του επαγγελματικού προσανατολισμού και συμβουλευτικής, με αναμόρφωση και δημιουργία νέων προγραμμάτων σπουδών, κ.ά, λαμβάνοντας υπόψη τα αποτελέσματα και του Μηχανισμού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αποτελέσματα ή οι χωρικές επιπτώσεις των έργων δεν έχουν διαπεριφερειακή ή διασυνοριακή διάσταση ωστόσο εντοπίζονται έμμεσες οριζόντιες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Συγκεκριμένα, στο Πρόγραμμα προβλέπεται: η αναμόρφωση και δημιουργία νέων προγραμμάτων σπουδών στην Γ’βαθμια εκπαίδευση με εφαρμοσμένο προσανατολισμό (σε τομείς όπως η πράσινη και η γαλάζια οικονομία) και έμφαση σε νέες δεξιότητες (οριζόντιες, προηγμένες ψηφιακές σε τεχνολογίες αιχμής, κ.ά) και δράσεις πρακτικής άσκησης φοιτητών (π.χ. σε τεχνολογίες αιχμής), ώστε να ανταποκρίνονται στις νέες απαιτήσεις της αγοράς εργασίας σε σύγχρονες ειδικότητες. Η επικαιροποίηση των προγραμμάτων επαγγελματικής εκπαίδευσης σε τομείς όπως τη βιώσιμη ανάπτυξη, την πράσινη μετάβαση, την κλιματική αλλαγή, τη γαλάζια οικονομία κ.ά. Επιπλέον, δράσεις που αφορούν στην υποστήριξη του συστήματος της ναυτικής εκπαίδευσης και της ελκυστικότητας των ναυτικών επαγγελμάτων, η λειτουργία Θεματικών ΙΕΚ, οι Μονάδες Βιώσιμης Ανάπτυξης, κ.ά.</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Όλες οι ως άνω ενδεικτικές δράσεις συνδράμουν στην ανάπτυξη ανθρώπινου δυναμικού σε επαγγέλματα, ειδικότητες και τομείς που δύναται να αξιοποιηθούν στο πλαίσιο εφαρμογής της Στρατηγικής.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23" w:name="_Toc256000738"/>
      <w:bookmarkStart w:id="6624" w:name="_Toc256000201"/>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624"/>
      <w:bookmarkEnd w:id="662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25" w:name="_Toc256000739"/>
      <w:bookmarkStart w:id="6626" w:name="_Toc256000202"/>
      <w:r>
        <w:rPr>
          <w:rFonts w:ascii="Times New Roman" w:eastAsia="Times New Roman" w:hAnsi="Times New Roman" w:cs="Times New Roman"/>
          <w:b w:val="0"/>
          <w:i w:val="0"/>
          <w:vanish w:val="0"/>
          <w:color w:val="000000"/>
          <w:sz w:val="24"/>
        </w:rPr>
        <w:t>2.1.1.1.2. Δείκτες</w:t>
      </w:r>
      <w:bookmarkEnd w:id="6626"/>
      <w:bookmarkEnd w:id="662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27" w:name="_Toc256000740"/>
      <w:bookmarkStart w:id="6628" w:name="_Toc256000203"/>
      <w:r>
        <w:rPr>
          <w:rFonts w:ascii="Times New Roman" w:eastAsia="Times New Roman" w:hAnsi="Times New Roman" w:cs="Times New Roman"/>
          <w:b w:val="0"/>
          <w:i w:val="0"/>
          <w:vanish w:val="0"/>
          <w:color w:val="000000"/>
          <w:sz w:val="24"/>
        </w:rPr>
        <w:t>Πίνακας 2: Δείκτες εκροών</w:t>
      </w:r>
      <w:bookmarkEnd w:id="6628"/>
      <w:bookmarkEnd w:id="662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032"/>
        <w:gridCol w:w="692"/>
        <w:gridCol w:w="2105"/>
        <w:gridCol w:w="1792"/>
        <w:gridCol w:w="4677"/>
        <w:gridCol w:w="1239"/>
        <w:gridCol w:w="1187"/>
        <w:gridCol w:w="108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εκπαιδευτικών δομών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3.120,00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9.940,00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17.556,00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λαμβάνουν υποτροφία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εκπαιδευτικών δομών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11.060,00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35.242,00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6.224,00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62.244,00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λαμβάνουν υποτροφία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371,00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3.708,00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29" w:name="_Toc256000741"/>
      <w:bookmarkStart w:id="6630" w:name="_Toc256000204"/>
      <w:r>
        <w:rPr>
          <w:rFonts w:ascii="Times New Roman" w:eastAsia="Times New Roman" w:hAnsi="Times New Roman" w:cs="Times New Roman"/>
          <w:b w:val="0"/>
          <w:i w:val="0"/>
          <w:vanish w:val="0"/>
          <w:color w:val="000000"/>
          <w:sz w:val="24"/>
        </w:rPr>
        <w:t>Πίνακας 3: Δείκτες αποτελεσμάτων</w:t>
      </w:r>
      <w:bookmarkEnd w:id="6630"/>
      <w:bookmarkEnd w:id="662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18"/>
        <w:gridCol w:w="692"/>
        <w:gridCol w:w="1448"/>
        <w:gridCol w:w="1531"/>
        <w:gridCol w:w="2812"/>
        <w:gridCol w:w="974"/>
        <w:gridCol w:w="1133"/>
        <w:gridCol w:w="973"/>
        <w:gridCol w:w="1050"/>
        <w:gridCol w:w="1095"/>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1.488,00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1.488,00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147.762,00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598,00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782,00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Ποσοστό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έρευνα πεδίου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612,00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5.275,00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5.275,00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523.885,00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ΟΠΣ, Δικαιούχοι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598,00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782,00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Ποσοστό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 έρευνα πεδίου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2.169,00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31" w:name="_Toc256000742"/>
      <w:bookmarkStart w:id="6632" w:name="_Toc256000205"/>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632"/>
      <w:bookmarkEnd w:id="6631"/>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33" w:name="_Toc256000743"/>
      <w:bookmarkStart w:id="6634" w:name="_Toc256000206"/>
      <w:r>
        <w:rPr>
          <w:rFonts w:ascii="Times New Roman" w:eastAsia="Times New Roman" w:hAnsi="Times New Roman" w:cs="Times New Roman"/>
          <w:b w:val="0"/>
          <w:i w:val="0"/>
          <w:vanish w:val="0"/>
          <w:color w:val="000000"/>
          <w:sz w:val="24"/>
        </w:rPr>
        <w:t>Πίνακας 4: Διάσταση 1 — πεδίο παρέμβασης</w:t>
      </w:r>
      <w:bookmarkEnd w:id="6634"/>
      <w:bookmarkEnd w:id="663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42"/>
        <w:gridCol w:w="723"/>
        <w:gridCol w:w="2749"/>
        <w:gridCol w:w="7730"/>
        <w:gridCol w:w="13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21.219.346,00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 Στήριξη για την ανάπτυξη ψηφιακών δεξιοτήτων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420.327,00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16.131.486,00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150. Στήριξη της τριτοβάθμιας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40.163.357,00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116.884.291,00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 Στήριξη για την ανάπτυξη ψηφιακών δεξιοτήτων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2.315.321,00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88.858.408,00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150. Στήριξη της τριτοβάθμιας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221.235.167,00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507.227.703,00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35" w:name="_Toc256000744"/>
      <w:bookmarkStart w:id="6636" w:name="_Toc256000207"/>
      <w:r>
        <w:rPr>
          <w:rFonts w:ascii="Times New Roman" w:eastAsia="Times New Roman" w:hAnsi="Times New Roman" w:cs="Times New Roman"/>
          <w:b w:val="0"/>
          <w:i w:val="0"/>
          <w:vanish w:val="0"/>
          <w:color w:val="000000"/>
          <w:sz w:val="24"/>
        </w:rPr>
        <w:t>Πίνακας 5: Διάσταση 2 — μορφή χρηματοδότησης</w:t>
      </w:r>
      <w:bookmarkEnd w:id="6636"/>
      <w:bookmarkEnd w:id="663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15"/>
        <w:gridCol w:w="2171"/>
        <w:gridCol w:w="1179"/>
        <w:gridCol w:w="4932"/>
        <w:gridCol w:w="2440"/>
        <w:gridCol w:w="22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77.934.516,00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429.293.187,00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507.227.703,00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37" w:name="_Toc256000745"/>
      <w:bookmarkStart w:id="6638" w:name="_Toc256000208"/>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638"/>
      <w:bookmarkEnd w:id="663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93"/>
        <w:gridCol w:w="1659"/>
        <w:gridCol w:w="901"/>
        <w:gridCol w:w="3770"/>
        <w:gridCol w:w="5441"/>
        <w:gridCol w:w="17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77.934.516,00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429.293.187,00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507.227.703,00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39" w:name="_Toc256000746"/>
      <w:bookmarkStart w:id="6640" w:name="_Toc256000209"/>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640"/>
      <w:bookmarkEnd w:id="663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68"/>
        <w:gridCol w:w="1341"/>
        <w:gridCol w:w="728"/>
        <w:gridCol w:w="3046"/>
        <w:gridCol w:w="7309"/>
        <w:gridCol w:w="138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2.809.638,00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Ανάπτυξη ψηφιακών δεξιοτήτων και θέσεων εργασίας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8.236.492,00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481.061,00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66.407.325,00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15.476.566,00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Ανάπτυξη ψηφιακών δεξιοτήτων και θέσεων εργασίας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45.369.754,00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2.649.867,00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365.797.000,00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507.227.703,00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41" w:name="_Toc256000747"/>
      <w:bookmarkStart w:id="6642" w:name="_Toc256000210"/>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642"/>
      <w:bookmarkEnd w:id="664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12"/>
        <w:gridCol w:w="1777"/>
        <w:gridCol w:w="965"/>
        <w:gridCol w:w="4036"/>
        <w:gridCol w:w="4753"/>
        <w:gridCol w:w="182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77.934.516,00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429.293.187,00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507.227.703,00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643" w:name="_Toc256000748"/>
      <w:bookmarkStart w:id="6644" w:name="_Toc256000211"/>
      <w:r>
        <w:rPr>
          <w:rFonts w:ascii="Times New Roman" w:eastAsia="Times New Roman" w:hAnsi="Times New Roman" w:cs="Times New Roman"/>
          <w:b w:val="0"/>
          <w:i w:val="0"/>
          <w:vanish w:val="0"/>
          <w:color w:val="000000"/>
          <w:sz w:val="24"/>
        </w:rPr>
        <w:t>2.1.1.1. Ειδικός στόχος: 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bookmarkEnd w:id="6644"/>
      <w:bookmarkEnd w:id="6643"/>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45" w:name="_Toc256000749"/>
      <w:bookmarkStart w:id="6646" w:name="_Toc256000212"/>
      <w:r>
        <w:rPr>
          <w:rFonts w:ascii="Times New Roman" w:eastAsia="Times New Roman" w:hAnsi="Times New Roman" w:cs="Times New Roman"/>
          <w:b w:val="0"/>
          <w:i w:val="0"/>
          <w:vanish w:val="0"/>
          <w:color w:val="000000"/>
          <w:sz w:val="24"/>
        </w:rPr>
        <w:t>2.1.1.1.1. Παρεμβάσεις των ταμείων</w:t>
      </w:r>
      <w:bookmarkEnd w:id="6646"/>
      <w:bookmarkEnd w:id="664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47" w:name="_Toc256000750"/>
      <w:bookmarkStart w:id="6648" w:name="_Toc256000213"/>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648"/>
      <w:bookmarkEnd w:id="664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του ΕΣ 4.στ στην Προτεραιότητα 3 εξυπηρετείται η ανάγκη της ισότιμης πρόσβασης σε όλες τις βαθμίδες εκπαίδευσης, την επαγγελματική κατάρτιση και την επιμόρφωση ενηλίκων για την υποστήριξη ατόμων με αναπηρίες/ειδικές εκπαιδευτικές ανάγκες ή/και προερχόμενων από ΕΚΟ με έμφαση τόσο στην ευρεία ευαισθητοποίηση όσο και στη στοχευμένη επιμόρφωση για θέματα προσβασιμότητας. Μέσω της εφαρμογής τεκμηριωμένων, ολοκληρωμένων και συνεκτικών πολιτικών, προωθείται η έγκαιρη παρέμβαση, η πρόληψη της πρόωρης εγκατάλειψης του σχολείου και η ενίσχυση της συμμετοχής στη δημόσια εκπαίδευση και κατάρτιση χωρίς διακρίσεις.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w:t>
            </w:r>
            <w:r>
              <w:rPr>
                <w:rFonts w:ascii="Times New Roman" w:eastAsia="Times New Roman" w:hAnsi="Times New Roman" w:cs="Times New Roman"/>
                <w:b/>
                <w:bCs/>
                <w:i w:val="0"/>
                <w:vanish w:val="0"/>
                <w:color w:val="000000"/>
                <w:sz w:val="24"/>
              </w:rPr>
              <w:t>βελτίωση των επιδόσεων</w:t>
            </w:r>
            <w:r>
              <w:rPr>
                <w:rFonts w:ascii="Times New Roman" w:eastAsia="Times New Roman" w:hAnsi="Times New Roman" w:cs="Times New Roman"/>
                <w:b w:val="0"/>
                <w:i w:val="0"/>
                <w:vanish w:val="0"/>
                <w:color w:val="000000"/>
                <w:sz w:val="24"/>
              </w:rPr>
              <w:t xml:space="preserve"> με έμφαση σε μειονεκτούσες ομάδες συνδέεται με την εξασφάλιση ισότητας ευκαιριών στην εκπαίδευση και αποτελεί το μέσο για την με ίσους όρους ένταξη των ατόμων στην κοινωνική και οικονομική ζωή.</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w:t>
            </w:r>
            <w:r>
              <w:rPr>
                <w:rFonts w:ascii="Times New Roman" w:eastAsia="Times New Roman" w:hAnsi="Times New Roman" w:cs="Times New Roman"/>
                <w:b/>
                <w:bCs/>
                <w:i w:val="0"/>
                <w:vanish w:val="0"/>
                <w:color w:val="000000"/>
                <w:sz w:val="24"/>
              </w:rPr>
              <w:t xml:space="preserve"> παροχή εξειδικευμένης υποστήριξης</w:t>
            </w:r>
            <w:r>
              <w:rPr>
                <w:rFonts w:ascii="Times New Roman" w:eastAsia="Times New Roman" w:hAnsi="Times New Roman" w:cs="Times New Roman"/>
                <w:b w:val="0"/>
                <w:i w:val="0"/>
                <w:vanish w:val="0"/>
                <w:color w:val="000000"/>
                <w:sz w:val="24"/>
              </w:rPr>
              <w:t xml:space="preserve"> (εκτός του εκπαιδευτικού της τάξης) περιορίζεται σημαντικά κατά το πέρασμα από την Α’βάθμια στη Β’βάθμια εκπαίδευση, όπου το ποσοστό μαθητών που φοιτούν υποστηριζόμενοι μόνο από τους εκπαιδευτικούς της γενικής τάξης υπερβαίνει το 90%. Οι διαπιστωμένες ανισότητες, οι οποίες λόγω της οικονομικής κρίσης επιδεινώθηκαν, επηρεάζουν και τη δυνατότητα πρόσβασης στην Γ’βάθμια εκπαίδευση.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της Εξατομικευμένης Εκπαιδευτικής υποστήριξης μαθητών με αναπηρία καταγράφονται 2.418 ωφελούμενες σχολικές μονάδες (ΣΜΕΑΕ και με τμήματα ένταξης στα γενικά σχολεία), ενώ στο πλαίσιο της Εξειδικευμένης Εκπαιδευτικής υποστήριξης μαθητών με αναπηρία καταγράφονται 4.918 ωφελούμενες σχολικές μονάδες (ΣΜΕΑΕ και με τμήματα ένταξης στα γενικά σχολεία), (στοιχεία ΥΠΑΙΘ, 2020).</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Αναφορικά με τους μαθητές Ρομά, τα στοιχεία από το myschool δείχνουν μια άνοδο (από 2.000 μαθητές Ρομά το 2015 σε 2.500 μαθητές Ρομά το 2020) συμμετοχής μαθητών Ρομά στη Β’βάθμια εκπαίδευση τα τελευταία 6 χρόνια και μια σχετική σταθερότητα συμμετοχής στην Α’βάθμια για το ίδιο χρονικό διάστημα (περίπου στις 15.000 μαθητές Ρομά από το 2015 έως το 2020, ενώ το σχ. έτος 2016-17 παρατηρήθηκε αισθητή μείωση κατά 3.000 περίπου). Ως προς τη συμμετοχή Ρομά στα ΣΔΕ υπάρχει μια διακύμανση από το 2015 έως το 2020 με σχετικά χαμηλό ποσοστό (2,56%) το 2020 στο σύνολο των εκπαιδευομένων.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Τέλος, σύμφωνα με την πιο πρόσφατη καταγραφή στο πληροφοριακό σύστημα του ΥΠΑΙΘ my school (25-02-21), κατά το σχολικό έτος 2020-21, είναι εγγεγραμμένοι σε σχολικές μονάδες της Α’θμιας και Β’θμιας Εκπαίδευσης 14.423 μαθητές σε σύνολο περίπου 20.000 προσφύγων, ηλικίας 4-17 (72,12%). Βασικό χαρακτηριστικό του </w:t>
            </w:r>
            <w:r>
              <w:rPr>
                <w:rFonts w:ascii="Times New Roman" w:eastAsia="Times New Roman" w:hAnsi="Times New Roman" w:cs="Times New Roman"/>
                <w:b/>
                <w:bCs/>
                <w:i w:val="0"/>
                <w:vanish w:val="0"/>
                <w:color w:val="000000"/>
                <w:sz w:val="24"/>
              </w:rPr>
              <w:t>προσφυγικού πληθυσμού</w:t>
            </w:r>
            <w:r>
              <w:rPr>
                <w:rFonts w:ascii="Times New Roman" w:eastAsia="Times New Roman" w:hAnsi="Times New Roman" w:cs="Times New Roman"/>
                <w:b w:val="0"/>
                <w:i w:val="0"/>
                <w:vanish w:val="0"/>
                <w:color w:val="000000"/>
                <w:sz w:val="24"/>
              </w:rPr>
              <w:t xml:space="preserve"> είναι η συνεχής κινητικότητα, η οποία λαμβάνει χώρα σε όλη τη διάρκεια του έτους και, συνήθως, είναι αιφνίδια, είτε γιατί υπάρχει αλλαγή στο καθεστώς παραμονής, είτε γιατί υπάρχει απόφαση για τη μετακίνησή τους σε άλλο μέρος. Σύμφωνα με αυτά τα δεδομένα, τα στοιχεία των εγγεγραμμένων μαθητών προσφύγων έχουν ως εξής: 4.184 παιδιά σε ΔΥΕΠ, 8.789 παιδιά σε πρωινά σχολεία Α’βάθμιας και Β’βάθμιας Εκπαίδευσης χωρίς Τάξεις Υποδοχής και 1450 παιδιά σε σχολεία με ΤΥ.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πρόσβαση στην τυπική εκπαίδευση των παιδιών μεταναστών και προσφύγων αποτελεί μια από τις βασικές προτεραιότητες της ενταξιακής πολιτικής της χώρας μας. Η ισχύουσα Εθνική Στρατηγική για την Ένταξη των Πολιτών Τρίτων Χωρών, προβλέπει σχετικές δράσεις, οι οποίες υλοποιούνται σε συνέχεια και συμπληρωματικά των παρεμβάσεων που χρηματοδοτούνται από το Ταμείο Μετανάστευσης &amp; Ασύλου.</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της νέας </w:t>
            </w:r>
            <w:r>
              <w:rPr>
                <w:rFonts w:ascii="Times New Roman" w:eastAsia="Times New Roman" w:hAnsi="Times New Roman" w:cs="Times New Roman"/>
                <w:b w:val="0"/>
                <w:i w:val="0"/>
                <w:vanish w:val="0"/>
                <w:color w:val="000000"/>
                <w:sz w:val="24"/>
                <w:u w:val="single"/>
              </w:rPr>
              <w:t>Στρατηγικής για την Πρωτοβάθμια και Δευτεροβάθμια Εκπαίδευση,</w:t>
            </w:r>
            <w:r>
              <w:rPr>
                <w:rFonts w:ascii="Times New Roman" w:eastAsia="Times New Roman" w:hAnsi="Times New Roman" w:cs="Times New Roman"/>
                <w:b w:val="0"/>
                <w:i w:val="0"/>
                <w:vanish w:val="0"/>
                <w:color w:val="000000"/>
                <w:sz w:val="24"/>
              </w:rPr>
              <w:t xml:space="preserve"> ως προς την </w:t>
            </w:r>
            <w:r>
              <w:rPr>
                <w:rFonts w:ascii="Times New Roman" w:eastAsia="Times New Roman" w:hAnsi="Times New Roman" w:cs="Times New Roman"/>
                <w:b/>
                <w:bCs/>
                <w:i w:val="0"/>
                <w:vanish w:val="0"/>
                <w:color w:val="000000"/>
                <w:sz w:val="24"/>
              </w:rPr>
              <w:t>προσχολική εκπαίδευση</w:t>
            </w:r>
            <w:r>
              <w:rPr>
                <w:rFonts w:ascii="Times New Roman" w:eastAsia="Times New Roman" w:hAnsi="Times New Roman" w:cs="Times New Roman"/>
                <w:b w:val="0"/>
                <w:i w:val="0"/>
                <w:vanish w:val="0"/>
                <w:color w:val="000000"/>
                <w:sz w:val="24"/>
              </w:rPr>
              <w:t xml:space="preserve">, σχεδιάζονται υποστηρικτικές δράσεις για τη φοίτηση στη δίχρονη υποχρεωτική προσχολική εκπαίδευση με έμφαση σε </w:t>
            </w:r>
            <w:r>
              <w:rPr>
                <w:rFonts w:ascii="Times New Roman" w:eastAsia="Times New Roman" w:hAnsi="Times New Roman" w:cs="Times New Roman"/>
                <w:b/>
                <w:bCs/>
                <w:i w:val="0"/>
                <w:vanish w:val="0"/>
                <w:color w:val="000000"/>
                <w:sz w:val="24"/>
              </w:rPr>
              <w:t xml:space="preserve">Ρομά και ευάλωτες κοινωνικές ομάδες </w:t>
            </w:r>
            <w:r>
              <w:rPr>
                <w:rFonts w:ascii="Times New Roman" w:eastAsia="Times New Roman" w:hAnsi="Times New Roman" w:cs="Times New Roman"/>
                <w:b w:val="0"/>
                <w:i w:val="0"/>
                <w:vanish w:val="0"/>
                <w:color w:val="000000"/>
                <w:sz w:val="24"/>
              </w:rPr>
              <w:t>με στόχο, μεταξύ άλλων, την πρώιμη άμβλυνση των ανισοτήτων οι οποίες κατά κανόνα συντελούνται πριν τη φοίτηση των παιδιών στο σχολείο και τη διάρρηξη του κύκλου της μειονεξίας (ιδιαίτερα για νήπια προερχόμενα από ευάλωτες κοινωνικά ομάδες και χαμηλό κοινωνικοοικονομικό υπόβαθρο).</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επίπεδο</w:t>
            </w:r>
            <w:r>
              <w:rPr>
                <w:rFonts w:ascii="Times New Roman" w:eastAsia="Times New Roman" w:hAnsi="Times New Roman" w:cs="Times New Roman"/>
                <w:b/>
                <w:bCs/>
                <w:i w:val="0"/>
                <w:vanish w:val="0"/>
                <w:color w:val="000000"/>
                <w:sz w:val="24"/>
              </w:rPr>
              <w:t xml:space="preserve"> Α’βαθμιας και Β’βάθμιας εκπαίδευσης</w:t>
            </w:r>
            <w:r>
              <w:rPr>
                <w:rFonts w:ascii="Times New Roman" w:eastAsia="Times New Roman" w:hAnsi="Times New Roman" w:cs="Times New Roman"/>
                <w:b w:val="0"/>
                <w:i w:val="0"/>
                <w:vanish w:val="0"/>
                <w:color w:val="000000"/>
                <w:sz w:val="24"/>
              </w:rPr>
              <w:t>, ενδεικτικά θα υλοποιηθούν δράσεις που θα έχουν ως στόχο:</w:t>
            </w:r>
          </w:p>
          <w:p w:rsidR="00A77B3E">
            <w:pPr>
              <w:numPr>
                <w:ilvl w:val="0"/>
                <w:numId w:val="4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προσαρμογή του εκπαιδευτικού συστήματος στην ενταξιακή/συμπεριληπτική εκπαίδευση μέσω (ενδεικτικά) ανάπτυξης προσβάσιμου εκπαιδευτικού υλικού για όλες τις μορφές αναπηρίας, ανάπτυξης οδηγών ένταξης και κριτηρίων αξιολόγησης, δημιουργίας εκπαιδευτικού υλικού για μαθητές ΕΚΟ, επιμόρφωσης εκπαιδευτικών γενικής (διαφοροποιημένη διδασκαλία), ειδικής αγωγής και μαθητών ΕΚΟ και στελεχών εκπαίδευσης, υποστήριξη μαθησιακής κινητικότητας στο πλαίσιο αναβάθμισης του επαγγέλματος του εκπαιδευτικού με διερεύνηση αξιοποίησης συνεργειών με τα Προγράμματα ERASMUS+ και Ακαδημία Εκπαιδευτικών (Teachers Academy),</w:t>
            </w:r>
          </w:p>
          <w:p w:rsidR="00A77B3E">
            <w:pPr>
              <w:numPr>
                <w:ilvl w:val="0"/>
                <w:numId w:val="4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της ενιαίας συστηματικής και χωρίς αποκλεισμούς φοίτησης και συμπερίληψης στην εκπαίδευση μαθητών με αναπηρία και ειδικές εκπαιδευτικές ανάγκες μέσω (ενδεικτικά) ενισχυτικής διδασκαλίας, υποστήριξης εγγραμματισμών και ενδυνάμωσης της κοινωνικο-συναισθηματικής ανάπτυξης και ανθεκτικότητας των μαθητών, ενίσχυσης νηπιαγωγείων και δημοτικών σχολείων σε ζώνες εκπαιδευτικής προτεραιότητας, επέκτασης λειτουργίας των ολοήμερων νηπιαγωγείων και δημοτικών σχολείων, κ.α. Η επέκταση της λειτουργίας του σχολείου χωρίς πρόσθετη οικονομική επιβάρυνση για την οικογένεια έχει σημαντική προστιθέμενη αξία για την κοινωνία καθώς α) εξασφαλίζει την πρόσβαση όλων των μαθητών σε ένα δωρεάν και ποιοτικό σχολικό πρόγραμμα δημιουργώντας ίσες ευκαιρίες μάθησης, αντισταθμίζοντας τις ανισότητες που προκύπτουν λόγω του διαφορετικού κοινωνικοοικονομικού υπόβαθρου και β) συνεισφέρει τόσο στη διευκόλυνση της συμμετοχής των γονέων-κηδεμόνων στην αγορά εργασίας όσο και στη στήριξη του οικογενειακού εισοδήματος. Η εφαρμογή της δράσης θα ξεκινήσει με μία πρώτη υλοποίησή της σε πιλοτική βάση, όπου θα καλυφθεί περίπου το 50% των σχολείων, κυρίως Αθήνας και Θεσσαλονίκης, με συγχρηματοδότηση σε αρχική φάση δύο σχολικών ετών (2022-2023 και 2023-2024), ενώ κατόπιν αξιολόγησης και διαθεσιμότητας των στοιχείων του πρώτου έτους υλοποίησης από το ΥΠΑΙΘ, θα αναπτυχθεί σε συνεργασία με την Επιτροπή σχέδιο βιωσιμότητας της δράσης ενόψει της σταδιακής κατάργησης της στήριξης από το ΕΚΤ+ από το 2024, με τη δημιουργία των απαραίτητων δημοσιονομικών περιθωρίων από το Υπουργείο Οικονομικών που θα επιτρέψουν τη συνέχιση της δράσης στο πλαίσιο του κρατικού προϋπολογισμού.</w:t>
            </w:r>
          </w:p>
          <w:p w:rsidR="00A77B3E">
            <w:pPr>
              <w:numPr>
                <w:ilvl w:val="0"/>
                <w:numId w:val="4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της ενιαίας συστηματικής φοίτησης και συμπερίληψης στην εκπαίδευση μαθητών Ρομά και ΥΤΧ/προσφυγών/μεταναστών στο πλαίσιο των προβλεπόμενων δραστηριοτήτων των σχολικών μονάδων μέσω (ενδεικτικά) της λειτουργίας τάξεων υποδοχής και ΔΥΕΠ.</w:t>
            </w:r>
            <w:r>
              <w:rPr>
                <w:rFonts w:ascii="Times New Roman" w:eastAsia="Times New Roman" w:hAnsi="Times New Roman" w:cs="Times New Roman"/>
                <w:b w:val="0"/>
                <w:i/>
                <w:iCs/>
                <w:vanish w:val="0"/>
                <w:color w:val="000000"/>
                <w:sz w:val="24"/>
              </w:rPr>
              <w:t xml:space="preserve"> </w:t>
            </w:r>
          </w:p>
          <w:p w:rsidR="00A77B3E">
            <w:pPr>
              <w:numPr>
                <w:ilvl w:val="0"/>
                <w:numId w:val="4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υποστήριξη ένταξης παιδιών προσφύγων και μεταναστών (συμπληρωματικές του εκπαιδευτικού συστήματος) από Δομές Υποδοχής και Εκπαίδευσης Προσφύγων στις σχολικές μονάδες.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Στη νέα </w:t>
            </w:r>
            <w:r>
              <w:rPr>
                <w:rFonts w:ascii="Times New Roman" w:eastAsia="Times New Roman" w:hAnsi="Times New Roman" w:cs="Times New Roman"/>
                <w:b w:val="0"/>
                <w:i w:val="0"/>
                <w:vanish w:val="0"/>
                <w:color w:val="000000"/>
                <w:sz w:val="24"/>
                <w:u w:val="single"/>
              </w:rPr>
              <w:t>Εθνική Στρατηγική για την Ανώτατη Εκπαίδευση,</w:t>
            </w:r>
            <w:r>
              <w:rPr>
                <w:rFonts w:ascii="Times New Roman" w:eastAsia="Times New Roman" w:hAnsi="Times New Roman" w:cs="Times New Roman"/>
                <w:b w:val="0"/>
                <w:i w:val="0"/>
                <w:vanish w:val="0"/>
                <w:color w:val="000000"/>
                <w:sz w:val="24"/>
              </w:rPr>
              <w:t xml:space="preserve"> προβλέπονται δράσεις για την εξασφάλιση της ισότητας ευκαιριών πρόσβασης και ολοκλήρωσης των σπουδών. Ο στόχος αυτός θα επιτευχθεί μέσω παρεμβάσεων όπως (ενδεικτικά): </w:t>
            </w:r>
          </w:p>
          <w:p w:rsidR="00A77B3E">
            <w:pPr>
              <w:numPr>
                <w:ilvl w:val="0"/>
                <w:numId w:val="4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δημιουργία - εκπόνηση προσβάσιμου εκπαιδευτικού υλικού, </w:t>
            </w:r>
          </w:p>
          <w:p w:rsidR="00A77B3E">
            <w:pPr>
              <w:numPr>
                <w:ilvl w:val="0"/>
                <w:numId w:val="4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ανάπτυξη των ικανοτήτων ακαδημαϊκού και άλλου προσωπικού, </w:t>
            </w:r>
          </w:p>
          <w:p w:rsidR="00A77B3E">
            <w:pPr>
              <w:numPr>
                <w:ilvl w:val="0"/>
                <w:numId w:val="4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ανάπτυξη παρατηρητηρίου ανισοτήτων,</w:t>
            </w:r>
          </w:p>
          <w:p w:rsidR="00A77B3E">
            <w:pPr>
              <w:numPr>
                <w:ilvl w:val="0"/>
                <w:numId w:val="4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ενίσχυση φοιτητών (παρεμβάσεις κοινωνικής μέριμνας) σε θέματα ισότιμης συμμετοχής και καταπολέμησης των διακρίσεων και ισότητας φύλου με έμφαση σε φοιτητές με αναπηρία και υποεκπροσωπούμενες ομάδες που αντιμετωπίζουν σχετικά ζητήματα κατά την φοίτησή τους (ενδεικτικά ΑμΕΑ, ΛΟΑΤΚΙ, κα),</w:t>
            </w:r>
          </w:p>
          <w:p w:rsidR="00A77B3E">
            <w:pPr>
              <w:numPr>
                <w:ilvl w:val="0"/>
                <w:numId w:val="4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υποστήριξη για την έγκαιρη ολοκλήρωση των σπουδών των σπουδαστών και φοιτητών ΕΚΟ ή ΑμεΑ, μεταξύ άλλων μέσω χορήγησης υποτροφιών σπουδών.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Στο πλαίσιο του </w:t>
            </w:r>
            <w:r>
              <w:rPr>
                <w:rFonts w:ascii="Times New Roman" w:eastAsia="Times New Roman" w:hAnsi="Times New Roman" w:cs="Times New Roman"/>
                <w:b w:val="0"/>
                <w:i w:val="0"/>
                <w:vanish w:val="0"/>
                <w:color w:val="000000"/>
                <w:sz w:val="24"/>
                <w:u w:val="single"/>
              </w:rPr>
              <w:t>Στρατηγικού Σχεδίου Επαγγελματικής Εκπαίδευσης, Κατάρτισης, Διά Βίου Μάθησης &amp; Νεολαίας</w:t>
            </w:r>
            <w:r>
              <w:rPr>
                <w:rFonts w:ascii="Times New Roman" w:eastAsia="Times New Roman" w:hAnsi="Times New Roman" w:cs="Times New Roman"/>
                <w:b w:val="0"/>
                <w:i w:val="0"/>
                <w:vanish w:val="0"/>
                <w:color w:val="000000"/>
                <w:sz w:val="24"/>
              </w:rPr>
              <w:t xml:space="preserve">, προκειμένου να εξασφαλιστούν ευκαιρίες ίσης πρόσβασης σε ποιοτική και χωρίς αποκλεισμούς επαγγελματική εκπαίδευση και </w:t>
            </w:r>
            <w:r>
              <w:rPr>
                <w:rFonts w:ascii="Times New Roman" w:eastAsia="Times New Roman" w:hAnsi="Times New Roman" w:cs="Times New Roman"/>
                <w:b/>
                <w:bCs/>
                <w:i w:val="0"/>
                <w:vanish w:val="0"/>
                <w:color w:val="000000"/>
                <w:sz w:val="24"/>
              </w:rPr>
              <w:t>κατάρτιση,</w:t>
            </w:r>
            <w:r>
              <w:rPr>
                <w:rFonts w:ascii="Times New Roman" w:eastAsia="Times New Roman" w:hAnsi="Times New Roman" w:cs="Times New Roman"/>
                <w:b w:val="0"/>
                <w:i w:val="0"/>
                <w:vanish w:val="0"/>
                <w:color w:val="000000"/>
                <w:sz w:val="24"/>
              </w:rPr>
              <w:t xml:space="preserve"> σχεδιάζονται δράσεις όπως :</w:t>
            </w:r>
          </w:p>
          <w:p w:rsidR="00A77B3E">
            <w:pPr>
              <w:numPr>
                <w:ilvl w:val="0"/>
                <w:numId w:val="4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δημιουργία - εκπόνηση προσβάσιμου εκπαιδευτικού υλικού/οδηγών κατάρτισης, </w:t>
            </w:r>
          </w:p>
          <w:p w:rsidR="00A77B3E">
            <w:pPr>
              <w:numPr>
                <w:ilvl w:val="0"/>
                <w:numId w:val="4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υποστήριξη της συστηματικής φοίτησης και της ολοκλήρωσης των σπουδών στις δομές ΕΕΚ (συμπεριλαμβανομένων των ΑΕΝ) σπουδαστών/μαθητευόμενων/πρακτικά ασκούμενων από ΕΚΟ και ΑμεΑ (ενδεικτικά μέσω χορήγησης υποτροφιών),</w:t>
            </w:r>
          </w:p>
          <w:p w:rsidR="00A77B3E">
            <w:pPr>
              <w:numPr>
                <w:ilvl w:val="0"/>
                <w:numId w:val="4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ένταξη των καταρτιζόμενων και αποφοίτων ΕΕΚ από ΕΚΟ και ΑμεΑ στην αγορά εργασίας μέσω στοχευμένων παρεμβάσεων όπως προγραμμάτων πρακτικής άσκησης.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Τέλος προβλέπεται η λειτουργία </w:t>
            </w:r>
            <w:r>
              <w:rPr>
                <w:rFonts w:ascii="Times New Roman" w:eastAsia="Times New Roman" w:hAnsi="Times New Roman" w:cs="Times New Roman"/>
                <w:b/>
                <w:bCs/>
                <w:i w:val="0"/>
                <w:vanish w:val="0"/>
                <w:color w:val="000000"/>
                <w:sz w:val="24"/>
              </w:rPr>
              <w:t>των Σχολείων Δεύτερης Ευκαιρίας</w:t>
            </w:r>
            <w:r>
              <w:rPr>
                <w:rFonts w:ascii="Times New Roman" w:eastAsia="Times New Roman" w:hAnsi="Times New Roman" w:cs="Times New Roman"/>
                <w:b w:val="0"/>
                <w:i w:val="0"/>
                <w:vanish w:val="0"/>
                <w:color w:val="000000"/>
                <w:sz w:val="24"/>
              </w:rPr>
              <w:t>, με ταυτόχρονη πρόβλεψη για την ενίσχυση των ευάλωτων ομάδων με εξειδικευμένες δράσεις όπως η υποστήριξη της εκμάθησης της ελληνικής γλώσσας σε μετανάστες και πρόσφυγες.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Μέσω του ΕΣ 4.στ υποστηρίζονται δράσεις που συμβάλλουν στην εφαρμογή της Ευρωπαϊκής Πρωτοβουλία «Εγγύηση για το παιδί» (Child Guarantee).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49" w:name="_Toc256000751"/>
      <w:bookmarkStart w:id="6650" w:name="_Toc256000214"/>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650"/>
      <w:bookmarkEnd w:id="664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Μαθητές Προσχολικής, Πρωτοβάθμιας και Δευτεροβάθμιας Εκπαίδευσης (ΑμεΑ/Ειδικές Εκπαιδευτικές Ανάγκες και ΕΚΟ, συμπεριλαμβανομένων των μεταναστών και προσφύγων όπως αυτοί ορίζονται στο ισχύον θεσμικό πλαίσιο)</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Μαθητές Σχολείων Δεύτερης Ευκαιρίας</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Σπουδαστές, Μαθητευόμενοι και Πρακτικά Ασκούμενοι της ΕΕΚ και λοιπών Τεχνικών/Επαγγελματικών Σχολών (π.χ. Ναυτικές Ακαδημίες) (ΑμεΑ/Ειδικές Εκπαιδευτικές Ανάγκες και ΕΚΟ)</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Φοιτητές Τριτοβάθμιας Εκπαίδευσης (ΑμεΑ/Ειδικές Εκπαιδευτικές Ανάγκες και ΕΚΟ)</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Εκπαιδευτικό Προσωπικό Πρωτοβάθμιας, Δευτεροβάθμιας, ΕΕΚ και λοιπών Τεχνικών/Επαγγελματικών Σχολών (π.χ. Ναυτικές Ακαδημίες) και Τριτοβάθμιας Εκπαίδευσης</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ΑμεΑ και εμποδιζόμενα άτομα / Ειδικές Εκπαιδευτικές Ανάγκες και ΕΚΟ</w:t>
            </w:r>
          </w:p>
          <w:p w:rsidR="00A77B3E">
            <w:pPr>
              <w:numPr>
                <w:ilvl w:val="0"/>
                <w:numId w:val="4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Φορείς Δημόσιας Διοίκησης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51" w:name="_Toc256000752"/>
      <w:bookmarkStart w:id="6652" w:name="_Toc256000215"/>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652"/>
      <w:bookmarkEnd w:id="665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ΕΣ 4.στ, όλες οι δράσεις που προγραμματίζονται στοχεύουν στην προαγωγή της ισότητας, της ένταξης και της απαγόρευσης των διακρίσεων σε όλες τις βαθμίδες εκπαίδευσης, για ΑμεΑ/Ειδικές Εκπαιδευτικές Ανάγκες και άτομα προερχόμενα από ευάλωτες κοινωνικές ομάδες. Ενδεικτικά οι δράσεις που περιλαμβάνουν την ανάπτυξη προσβάσιμου εκπαιδευτικού υλικού για όλες τις μορφές αναπηρίας, την ενισχυτική διδασκαλία, τάξεις υποδοχής για παιδιά Ρομά και υ.τ.χ./προσφύγων/μεταναστών, την ενίσχυση φοιτητών με αναπηρία και από υποεκπροσωπούμενες ομάδες (ΑμεΑ, ΛΟΑΤΚΙ, κ.ά), τη χορήγηση υποτροφιών σπουδών, τη λειτουργία Σχολείων Δεύτερης Ευκαιρίας, και πληθώρα άλλες δράσεις.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53" w:name="_Toc256000753"/>
      <w:bookmarkStart w:id="6654" w:name="_Toc256000216"/>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654"/>
      <w:bookmarkEnd w:id="665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55" w:name="_Toc256000754"/>
      <w:bookmarkStart w:id="6656" w:name="_Toc256000217"/>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656"/>
      <w:bookmarkEnd w:id="665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4.στ στο πλαίσιο της Προτεραιότητας 3, αφορούν στην ίση πρόσβαση και χωρίς αποκλεισμούς εκπαίδευση και κατάρτιση κυρίως ατόμων από μειονεκτούσες ομάδες (ΑμεΑ/ειδικές εκπαιδευτικές ανάγκες, Ρομά, μετανάστες και πρόσφυγες, κ.ά) μεταξύ άλλων με την δημιουργία προσβάσιμου εκπαιδευτικού υλικού, υποστήριξη της συστηματικής φοίτησης και ολοκλήρωσης των σπουδών τους, τη λειτουργία Σχολείων Δεύτερης Ευκαιρίας, κ.ά.</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και αφορούν κυρίως δράσεις στο πλαίσιο της συμπεριληπτικής εκπαίδευσης και ως εκ τούτου δεν εντοπίζονται άμεσες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Ωστόσο, οι βελτιώσεις και οι παρεμβάσεις διευκολύνουν την ανάπτυξη ανθρώπινου δυναμικού και σε ειδικότητες και τομείς που δύναται να αξιοποιηθούν στο πλαίσιο της Στρατηγικής.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57" w:name="_Toc256000755"/>
      <w:bookmarkStart w:id="6658" w:name="_Toc256000218"/>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658"/>
      <w:bookmarkEnd w:id="665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59" w:name="_Toc256000756"/>
      <w:bookmarkStart w:id="6660" w:name="_Toc256000219"/>
      <w:r>
        <w:rPr>
          <w:rFonts w:ascii="Times New Roman" w:eastAsia="Times New Roman" w:hAnsi="Times New Roman" w:cs="Times New Roman"/>
          <w:b w:val="0"/>
          <w:i w:val="0"/>
          <w:vanish w:val="0"/>
          <w:color w:val="000000"/>
          <w:sz w:val="24"/>
        </w:rPr>
        <w:t>2.1.1.1.2. Δείκτες</w:t>
      </w:r>
      <w:bookmarkEnd w:id="6660"/>
      <w:bookmarkEnd w:id="665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61" w:name="_Toc256000757"/>
      <w:bookmarkStart w:id="6662" w:name="_Toc256000220"/>
      <w:r>
        <w:rPr>
          <w:rFonts w:ascii="Times New Roman" w:eastAsia="Times New Roman" w:hAnsi="Times New Roman" w:cs="Times New Roman"/>
          <w:b w:val="0"/>
          <w:i w:val="0"/>
          <w:vanish w:val="0"/>
          <w:color w:val="000000"/>
          <w:sz w:val="24"/>
        </w:rPr>
        <w:t>Πίνακας 2: Δείκτες εκροών</w:t>
      </w:r>
      <w:bookmarkEnd w:id="6662"/>
      <w:bookmarkEnd w:id="66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33"/>
        <w:gridCol w:w="692"/>
        <w:gridCol w:w="2108"/>
        <w:gridCol w:w="1793"/>
        <w:gridCol w:w="4688"/>
        <w:gridCol w:w="1241"/>
        <w:gridCol w:w="1169"/>
        <w:gridCol w:w="10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εκπαιδευτικών δομών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2.415,00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6.605,00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λαμβάνουν υποτροφία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4.944,00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940,00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9.401,00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εκπαιδευτικών δομών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8.563,00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23.419,00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λαμβάνουν υποτροφία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17.526,00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3.334,00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33.334,00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63" w:name="_Toc256000758"/>
      <w:bookmarkStart w:id="6664" w:name="_Toc256000221"/>
      <w:r>
        <w:rPr>
          <w:rFonts w:ascii="Times New Roman" w:eastAsia="Times New Roman" w:hAnsi="Times New Roman" w:cs="Times New Roman"/>
          <w:b w:val="0"/>
          <w:i w:val="0"/>
          <w:vanish w:val="0"/>
          <w:color w:val="000000"/>
          <w:sz w:val="24"/>
        </w:rPr>
        <w:t>Πίνακας 3: Δείκτες αποτελεσμάτων</w:t>
      </w:r>
      <w:bookmarkEnd w:id="6664"/>
      <w:bookmarkEnd w:id="666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20"/>
        <w:gridCol w:w="692"/>
        <w:gridCol w:w="1459"/>
        <w:gridCol w:w="1535"/>
        <w:gridCol w:w="2485"/>
        <w:gridCol w:w="979"/>
        <w:gridCol w:w="1145"/>
        <w:gridCol w:w="976"/>
        <w:gridCol w:w="964"/>
        <w:gridCol w:w="147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5.608,00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3.288,00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7.561,00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7.604,00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19.883,00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11.657,00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26.809,00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26.961,00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65" w:name="_Toc256000759"/>
      <w:bookmarkStart w:id="6666" w:name="_Toc256000222"/>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666"/>
      <w:bookmarkEnd w:id="666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67" w:name="_Toc256000760"/>
      <w:bookmarkStart w:id="6668" w:name="_Toc256000223"/>
      <w:r>
        <w:rPr>
          <w:rFonts w:ascii="Times New Roman" w:eastAsia="Times New Roman" w:hAnsi="Times New Roman" w:cs="Times New Roman"/>
          <w:b w:val="0"/>
          <w:i w:val="0"/>
          <w:vanish w:val="0"/>
          <w:color w:val="000000"/>
          <w:sz w:val="24"/>
        </w:rPr>
        <w:t>Πίνακας 4: Διάσταση 1 — πεδίο παρέμβασης</w:t>
      </w:r>
      <w:bookmarkEnd w:id="6668"/>
      <w:bookmarkEnd w:id="666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242"/>
        <w:gridCol w:w="723"/>
        <w:gridCol w:w="2749"/>
        <w:gridCol w:w="7730"/>
        <w:gridCol w:w="13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3.187.027,00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33.476.458,00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150. Στήριξη της τριτοβάθμιας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8.178.741,00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151. Στήριξη της εκπαίδευσης ενηλίκων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4.509.944,00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140. Στήριξη της προσαρμογής στις ανάγκες της αγοράς εργασίας και των μεταβάσεων στην αγορά εργασίας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17.555.366,00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 Στήριξη της πρωτοβάθμιας και δευτεροβάθμιας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184.401.162,00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150. Στήριξη της τριτοβάθμιας εκπαίδευσης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45.051.641,00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151. Στήριξη της εκπαίδευσης ενηλίκων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24.842.499,00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321.202.838,00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69" w:name="_Toc256000761"/>
      <w:bookmarkStart w:id="6670" w:name="_Toc256000224"/>
      <w:r>
        <w:rPr>
          <w:rFonts w:ascii="Times New Roman" w:eastAsia="Times New Roman" w:hAnsi="Times New Roman" w:cs="Times New Roman"/>
          <w:b w:val="0"/>
          <w:i w:val="0"/>
          <w:vanish w:val="0"/>
          <w:color w:val="000000"/>
          <w:sz w:val="24"/>
        </w:rPr>
        <w:t>Πίνακας 5: Διάσταση 2 — μορφή χρηματοδότησης</w:t>
      </w:r>
      <w:bookmarkEnd w:id="6670"/>
      <w:bookmarkEnd w:id="666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15"/>
        <w:gridCol w:w="2171"/>
        <w:gridCol w:w="1179"/>
        <w:gridCol w:w="4932"/>
        <w:gridCol w:w="2440"/>
        <w:gridCol w:w="22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49.352.170,00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271.850.668,00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321.202.838,00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71" w:name="_Toc256000762"/>
      <w:bookmarkStart w:id="6672" w:name="_Toc256000225"/>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672"/>
      <w:bookmarkEnd w:id="667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93"/>
        <w:gridCol w:w="1659"/>
        <w:gridCol w:w="901"/>
        <w:gridCol w:w="3770"/>
        <w:gridCol w:w="5441"/>
        <w:gridCol w:w="17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49.352.170,00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271.850.668,00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321.202.838,00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73" w:name="_Toc256000763"/>
      <w:bookmarkStart w:id="6674" w:name="_Toc256000226"/>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674"/>
      <w:bookmarkEnd w:id="667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35"/>
        <w:gridCol w:w="1407"/>
        <w:gridCol w:w="764"/>
        <w:gridCol w:w="3197"/>
        <w:gridCol w:w="6921"/>
        <w:gridCol w:w="144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15.875.712,00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15.989.711,00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17.486.747,00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87.449.507,00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06. Αντιμετώπιση της παιδικής φτώχειας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88.077.454,00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96.323.707,00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321.202.838,00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75" w:name="_Toc256000764"/>
      <w:bookmarkStart w:id="6676" w:name="_Toc256000227"/>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676"/>
      <w:bookmarkEnd w:id="66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12"/>
        <w:gridCol w:w="1777"/>
        <w:gridCol w:w="965"/>
        <w:gridCol w:w="4036"/>
        <w:gridCol w:w="4753"/>
        <w:gridCol w:w="182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49.352.170,00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271.850.668,00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321.202.838,00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677" w:name="_Toc256000765"/>
      <w:bookmarkStart w:id="6678" w:name="_Toc256000228"/>
      <w:r>
        <w:rPr>
          <w:rFonts w:ascii="Times New Roman" w:eastAsia="Times New Roman" w:hAnsi="Times New Roman" w:cs="Times New Roman"/>
          <w:b w:val="0"/>
          <w:i w:val="0"/>
          <w:vanish w:val="0"/>
          <w:color w:val="000000"/>
          <w:sz w:val="24"/>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bookmarkEnd w:id="6678"/>
      <w:bookmarkEnd w:id="6677"/>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79" w:name="_Toc256000766"/>
      <w:bookmarkStart w:id="6680" w:name="_Toc256000229"/>
      <w:r>
        <w:rPr>
          <w:rFonts w:ascii="Times New Roman" w:eastAsia="Times New Roman" w:hAnsi="Times New Roman" w:cs="Times New Roman"/>
          <w:b w:val="0"/>
          <w:i w:val="0"/>
          <w:vanish w:val="0"/>
          <w:color w:val="000000"/>
          <w:sz w:val="24"/>
        </w:rPr>
        <w:t>2.1.1.1.1. Παρεμβάσεις των ταμείων</w:t>
      </w:r>
      <w:bookmarkEnd w:id="6680"/>
      <w:bookmarkEnd w:id="667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81" w:name="_Toc256000767"/>
      <w:bookmarkStart w:id="6682" w:name="_Toc256000230"/>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682"/>
      <w:bookmarkEnd w:id="668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ΕΣ 4.ζ στην Προτεραιότητα 3 περιλαμβάνονται δράσεις που στοχεύουν στην ενίσχυση της γενικής εκπαίδευσης ενηλίκων, της συμβουλευτικής και του επαγγελματικού προσανατολισμού για την προώθηση ευκαιρίων μάθησης με έμφαση σε ομάδες που χρήζουν εκπαιδευτικής στήριξης. Για τις δράσεις αυτές θα ληφθούν υπόψη οι εξατομικευμένες ανάγκες των ατόμων έτσι ώστε να επιτευχθεί η προσωπική τους ανάπτυξη και να βελτιωθούν οι προοπτικές της επαγγελματικής τους σταδιοδρομίας.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47% του ενήλικου ελληνικού πληθυσμού δηλώνει ότι δε διαθέτει ορισμένες τεχνικές δεξιότητες και το 38% ότι δε διαθέτει ορισμένες βασικές δεξιότητες τις οποίες χρειάζεται για να μπορεί να εκτελεί τα εργασιακά του καθήκοντα στο απαιτούμενο επίπεδο, σε σύγκριση με το 28% και 22% αντίστοιχα κατά μέσο όρο στην ΕΕ.</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εθνικό επίπεδο, για την αντιμετώπιση της χαμηλής συμμετοχής των ενηλίκων σε προγράμματα γενικής εκπαίδευσης ενηλίκων και συμβουλευτικής και επαγγελματικού προσανατολισμού θα αναπτυχθούν δράσεις στο πλαίσιο του </w:t>
            </w:r>
            <w:r>
              <w:rPr>
                <w:rFonts w:ascii="Times New Roman" w:eastAsia="Times New Roman" w:hAnsi="Times New Roman" w:cs="Times New Roman"/>
                <w:b w:val="0"/>
                <w:i w:val="0"/>
                <w:vanish w:val="0"/>
                <w:color w:val="000000"/>
                <w:sz w:val="24"/>
                <w:u w:val="single"/>
              </w:rPr>
              <w:t>Στρατηγικού Σχεδίου Επαγγελματικής Εκπαίδευσης, Κατάρτιση, Διά Βίου Μάθηση &amp; Νεολαίας</w:t>
            </w:r>
            <w:r>
              <w:rPr>
                <w:rFonts w:ascii="Times New Roman" w:eastAsia="Times New Roman" w:hAnsi="Times New Roman" w:cs="Times New Roman"/>
                <w:b w:val="0"/>
                <w:i w:val="0"/>
                <w:vanish w:val="0"/>
                <w:color w:val="000000"/>
                <w:sz w:val="24"/>
              </w:rPr>
              <w:t>, σε επιμέρους άξονες, όπως:</w:t>
            </w:r>
          </w:p>
          <w:p w:rsidR="00A77B3E">
            <w:pPr>
              <w:numPr>
                <w:ilvl w:val="0"/>
                <w:numId w:val="4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Βελτίωση της ποιότητας των παρεχόμενων προγραμμάτων</w:t>
            </w:r>
            <w:r>
              <w:rPr>
                <w:rFonts w:ascii="Times New Roman" w:eastAsia="Times New Roman" w:hAnsi="Times New Roman" w:cs="Times New Roman"/>
                <w:b w:val="0"/>
                <w:i w:val="0"/>
                <w:vanish w:val="0"/>
                <w:color w:val="000000"/>
                <w:sz w:val="24"/>
              </w:rPr>
              <w:t xml:space="preserve"> μέσω της εφαρμογής της θεσμοθέτησης συστήματος ελέγχου και εποπτείας των ΚΔΒΜ, μητρώου ΚΔΒΜ, πιστοποίησης των προγραμμάτων και επικύρωσης των μαθησιακών αποτελεσμάτων αυτών καθώς και καθιέρωση αυστηρών προδιαγραφών, όσον αφορά στις εγκαταστάσεις, στις υποδομές, στο στελεχιακό δυναμικό και στους εκπαιδευτές ενώ θα αναληφθούν δράσεις επιμόρφωσης εκπαιδευτών ενηλίκων, αναβάθμιση του υλικού και της λειτουργίας των ΣΔΕ, κ.α.</w:t>
            </w:r>
          </w:p>
          <w:p w:rsidR="00A77B3E">
            <w:pPr>
              <w:numPr>
                <w:ilvl w:val="0"/>
                <w:numId w:val="4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Ενίσχυση Εξωστρέφειας</w:t>
            </w:r>
            <w:r>
              <w:rPr>
                <w:rFonts w:ascii="Times New Roman" w:eastAsia="Times New Roman" w:hAnsi="Times New Roman" w:cs="Times New Roman"/>
                <w:b w:val="0"/>
                <w:i w:val="0"/>
                <w:vanish w:val="0"/>
                <w:color w:val="000000"/>
                <w:sz w:val="24"/>
              </w:rPr>
              <w:t xml:space="preserve"> μέσω συστηματικής ενημέρωσης του πληθυσμού για τα προσφερόμενα προγράμματα γενικής εκπαίδευσης ενηλίκων και συμβουλευτικής και επαγγελματικού προσανατολισμού και δημοσιοποίηση των σχετικών δράσεων διά βίου μάθησης (πλατφόρμα ΓΓ ΔΒΜ) και αξιοποίηση των δυνατοτήτων κινητικότητας και συνεργασιών.</w:t>
            </w:r>
          </w:p>
          <w:p w:rsidR="00A77B3E">
            <w:pPr>
              <w:numPr>
                <w:ilvl w:val="0"/>
                <w:numId w:val="4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Ισότιμη πρόσβαση</w:t>
            </w:r>
            <w:r>
              <w:rPr>
                <w:rFonts w:ascii="Times New Roman" w:eastAsia="Times New Roman" w:hAnsi="Times New Roman" w:cs="Times New Roman"/>
                <w:b w:val="0"/>
                <w:i w:val="0"/>
                <w:vanish w:val="0"/>
                <w:color w:val="000000"/>
                <w:sz w:val="24"/>
              </w:rPr>
              <w:t xml:space="preserve"> μέσω υλοποίησης προγραμμάτων ελληνομάθειας ανάπτυξης δημόσιων δομών διά βίου μάθησης σε όλη την επικράτεια και σχεδιασμού και υλοποίησης εξειδικευμένων εκπαιδευτικών προγραμμάτων και ενίσχυσης της Εκπαίδευσης στα Καταστήματα Κράτησης.</w:t>
            </w:r>
          </w:p>
          <w:p w:rsidR="00A77B3E">
            <w:pPr>
              <w:numPr>
                <w:ilvl w:val="0"/>
                <w:numId w:val="4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Ψηφιακός μετασχηματισμός</w:t>
            </w:r>
            <w:r>
              <w:rPr>
                <w:rFonts w:ascii="Times New Roman" w:eastAsia="Times New Roman" w:hAnsi="Times New Roman" w:cs="Times New Roman"/>
                <w:b w:val="0"/>
                <w:i w:val="0"/>
                <w:vanish w:val="0"/>
                <w:color w:val="000000"/>
                <w:sz w:val="24"/>
              </w:rPr>
              <w:t xml:space="preserve"> με δράσεις που αποσκοπούν στην καλλιέργεια των ψηφιακών δεξιοτήτων εκπαιδευτών και εκπαιδευομένων, αλλά και στη χρήση των ψηφιακών μέσων για τη βελτίωση της εκπαιδευτικής διαδικασίας και την αύξηση του ποσοστού συμμετοχής σε προγράμματα γενικής εκπαίδευσης ενηλίκων και συμβουλευτικής και επαγγελματικού προσανατολισμού.</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Μέσω στοχευμένων δράσεων θα επιτευχθεί η ανάπτυξη και εφαρμογή ολοκληρωμένων στρατηγικών για τη γενική εκπαίδευση ενηλίκων, τη συμβουλευτική και τον επαγγελματικό προσανατολισμό, σε </w:t>
            </w:r>
            <w:r>
              <w:rPr>
                <w:rFonts w:ascii="Times New Roman" w:eastAsia="Times New Roman" w:hAnsi="Times New Roman" w:cs="Times New Roman"/>
                <w:b/>
                <w:bCs/>
                <w:i w:val="0"/>
                <w:vanish w:val="0"/>
                <w:color w:val="000000"/>
                <w:sz w:val="24"/>
              </w:rPr>
              <w:t>συνεργασία και με τους κοινωνικούς εταίρους, τους εργοδότες</w:t>
            </w:r>
            <w:r>
              <w:rPr>
                <w:rFonts w:ascii="Times New Roman" w:eastAsia="Times New Roman" w:hAnsi="Times New Roman" w:cs="Times New Roman"/>
                <w:b w:val="0"/>
                <w:i w:val="0"/>
                <w:vanish w:val="0"/>
                <w:color w:val="000000"/>
                <w:sz w:val="24"/>
              </w:rPr>
              <w:t xml:space="preserve"> και άλλα ενδιαφερόμενα μέρη προκειμένου να ενισχυθούν συγκεκριμένες δεξιότητες/ικανότητες του γενικού πληθυσμού μέσω της παροχής πρόσβασης σε υπηρεσίες καθοδήγησης και υποστήριξης της μάθησης που αποκτάται εκτός της τυπικής εκπαίδευσης. Ειδική μέριμνα θα ληφθεί για τη συμμετοχή ομάδα στόχου Επιπέδου 1 και 2 (ISCED 1 και 2).</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Προβλέπεται επίσης </w:t>
            </w:r>
            <w:r>
              <w:rPr>
                <w:rFonts w:ascii="Times New Roman" w:eastAsia="Times New Roman" w:hAnsi="Times New Roman" w:cs="Times New Roman"/>
                <w:b/>
                <w:bCs/>
                <w:i w:val="0"/>
                <w:vanish w:val="0"/>
                <w:color w:val="000000"/>
                <w:sz w:val="24"/>
              </w:rPr>
              <w:t>επιμόρφωση του εκπαιδευτικού και διοικητικού προσωπικού</w:t>
            </w:r>
            <w:r>
              <w:rPr>
                <w:rFonts w:ascii="Times New Roman" w:eastAsia="Times New Roman" w:hAnsi="Times New Roman" w:cs="Times New Roman"/>
                <w:b w:val="0"/>
                <w:i w:val="0"/>
                <w:vanish w:val="0"/>
                <w:color w:val="000000"/>
                <w:sz w:val="24"/>
              </w:rPr>
              <w:t xml:space="preserve"> όλων των βαθμίδων με στόχο την απόκτηση κρίσιμων δεξιοτήτων έτσι ώστε να διευκολυνθούν οι μεταβάσεις σταδιοδρομίας και να προωθηθεί η επαγγελματική κινητικότητα.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παραπάνω στόχοι θα επιτευχθούν μέσω των παρακάτω ενδεικτικών τύπων δράσεων:</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Προγράμματα γενικής εκπαίδευσης ενηλίκων, συμβουλευτικής και επαγγελματικού προσανατολισμού</w:t>
            </w:r>
            <w:r>
              <w:rPr>
                <w:rFonts w:ascii="Times New Roman" w:eastAsia="Times New Roman" w:hAnsi="Times New Roman" w:cs="Times New Roman"/>
                <w:b w:val="0"/>
                <w:i w:val="0"/>
                <w:vanish w:val="0"/>
                <w:color w:val="000000"/>
                <w:sz w:val="24"/>
              </w:rPr>
              <w:t xml:space="preserve"> (σύμφωνα με τα οριζόμενα στο Ν.4763/2020) για άτομα με χαμηλά προσόντα και ευάλωτες κοινωνικές ομάδες όπως εφαρμογή προγραμμάτων ελληνομάθειας για αλλοδαπούς κρατούμενους, Έλληνες Ρομά και Μουσουλμάνους στα καταστήματα κράτησης</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Προγράμματα γενικής εκπαίδευση ενηλίκων, συμβουλευτικής και επαγγελματικού προσανατολισμού:</w:t>
            </w:r>
          </w:p>
          <w:p w:rsidR="00A77B3E">
            <w:pPr>
              <w:numPr>
                <w:ilvl w:val="1"/>
                <w:numId w:val="46"/>
              </w:numPr>
              <w:spacing w:before="100" w:after="0"/>
              <w:ind w:start="144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θέματα ανάπτυξης ικανοτήτων σε αντικείμενα που αφορούν τόσο τις εξελισσόμενες ανάγκες της αγοράς εργασίας (όπως θα προκύψουν από το Μηχανισμό Διάγνωση Αναγκών της Αγοράς Εργασίας) όσο και τις ανάγκες προσωπικής ανέλιξης των ατόμων.</w:t>
            </w:r>
          </w:p>
          <w:p w:rsidR="00A77B3E">
            <w:pPr>
              <w:numPr>
                <w:ilvl w:val="1"/>
                <w:numId w:val="46"/>
              </w:numPr>
              <w:spacing w:before="100" w:after="0"/>
              <w:ind w:start="144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θέματα βασικών/οριζόντιων ικανοτήτων (όπως ψηφιακές δεξιότητες, δεξιότητες για την πράσινη μετάβαση και την αντιμετώπιση της κλιματικής αλλαγής, αντιμετώπιση του φαινόμενου του χρηματοοικονομικού αναλφαβητισμού, κ.α)</w:t>
            </w:r>
          </w:p>
          <w:p w:rsidR="00A77B3E">
            <w:pPr>
              <w:numPr>
                <w:ilvl w:val="1"/>
                <w:numId w:val="46"/>
              </w:numPr>
              <w:spacing w:before="100" w:after="0"/>
              <w:ind w:start="144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επιχειρησιακές δεξιότητες και θέματα που αφορούν τον γενικό πληθυσμό όπως τηλεργασία, επιχειρηματικότητα, κ.α.</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Δράσεις υποστήριξης </w:t>
            </w:r>
            <w:r>
              <w:rPr>
                <w:rFonts w:ascii="Times New Roman" w:eastAsia="Times New Roman" w:hAnsi="Times New Roman" w:cs="Times New Roman"/>
                <w:b/>
                <w:bCs/>
                <w:i w:val="0"/>
                <w:vanish w:val="0"/>
                <w:color w:val="000000"/>
                <w:sz w:val="24"/>
              </w:rPr>
              <w:t>της πιστοποίησης</w:t>
            </w:r>
            <w:r>
              <w:rPr>
                <w:rFonts w:ascii="Times New Roman" w:eastAsia="Times New Roman" w:hAnsi="Times New Roman" w:cs="Times New Roman"/>
                <w:b w:val="0"/>
                <w:i w:val="0"/>
                <w:vanish w:val="0"/>
                <w:color w:val="000000"/>
                <w:sz w:val="24"/>
              </w:rPr>
              <w:t xml:space="preserve"> στη γενική εκπαίδευση ενηλίκων, τη συμβουλευτική και τον επαγγελματικό προσανατολισμό.</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Ανάπτυξη και εφαρμογή </w:t>
            </w:r>
            <w:r>
              <w:rPr>
                <w:rFonts w:ascii="Times New Roman" w:eastAsia="Times New Roman" w:hAnsi="Times New Roman" w:cs="Times New Roman"/>
                <w:b/>
                <w:bCs/>
                <w:i w:val="0"/>
                <w:vanish w:val="0"/>
                <w:color w:val="000000"/>
                <w:sz w:val="24"/>
              </w:rPr>
              <w:t>Συστημάτων Διασφάλισης Ποιότητας</w:t>
            </w:r>
            <w:r>
              <w:rPr>
                <w:rFonts w:ascii="Times New Roman" w:eastAsia="Times New Roman" w:hAnsi="Times New Roman" w:cs="Times New Roman"/>
                <w:b w:val="0"/>
                <w:i w:val="0"/>
                <w:vanish w:val="0"/>
                <w:color w:val="000000"/>
                <w:sz w:val="24"/>
              </w:rPr>
              <w:t xml:space="preserve"> και διαδικασιών αξιολόγησης στη γενική εκπαίδευση ενηλίκων, τη συμβουλευτική και τον επαγγελματικό προσανατολισμό.</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για τη βελτίωση της επιμόρφωσης</w:t>
            </w:r>
            <w:r>
              <w:rPr>
                <w:rFonts w:ascii="Times New Roman" w:eastAsia="Times New Roman" w:hAnsi="Times New Roman" w:cs="Times New Roman"/>
                <w:b/>
                <w:bCs/>
                <w:i w:val="0"/>
                <w:vanish w:val="0"/>
                <w:color w:val="000000"/>
                <w:sz w:val="24"/>
              </w:rPr>
              <w:t xml:space="preserve"> των εκπαιδευτικών</w:t>
            </w:r>
            <w:r>
              <w:rPr>
                <w:rFonts w:ascii="Times New Roman" w:eastAsia="Times New Roman" w:hAnsi="Times New Roman" w:cs="Times New Roman"/>
                <w:b w:val="0"/>
                <w:i w:val="0"/>
                <w:vanish w:val="0"/>
                <w:color w:val="000000"/>
                <w:sz w:val="24"/>
              </w:rPr>
              <w:t>, των εκπαιδευτών ειδικοτήτων μαθητείας και κατάρτισης και των εκπαιδευτών ενηλίκων συμπεριλαμβανομένων δράσεων κινητικότητας στο πλαίσιο αναβάθμισης του επαγγέλματος (με διερεύνηση αξιοποίησης συνεργειών με τα Προγράμματα ERASMUS+).</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Δράσεις για την </w:t>
            </w:r>
            <w:r>
              <w:rPr>
                <w:rFonts w:ascii="Times New Roman" w:eastAsia="Times New Roman" w:hAnsi="Times New Roman" w:cs="Times New Roman"/>
                <w:b/>
                <w:bCs/>
                <w:i w:val="0"/>
                <w:vanish w:val="0"/>
                <w:color w:val="000000"/>
                <w:sz w:val="24"/>
              </w:rPr>
              <w:t>απόκτηση εξειδικευμένων</w:t>
            </w:r>
            <w:r>
              <w:rPr>
                <w:rFonts w:ascii="Times New Roman" w:eastAsia="Times New Roman" w:hAnsi="Times New Roman" w:cs="Times New Roman"/>
                <w:b w:val="0"/>
                <w:i w:val="0"/>
                <w:vanish w:val="0"/>
                <w:color w:val="000000"/>
                <w:sz w:val="24"/>
              </w:rPr>
              <w:t xml:space="preserve"> (subject-specific) </w:t>
            </w:r>
            <w:r>
              <w:rPr>
                <w:rFonts w:ascii="Times New Roman" w:eastAsia="Times New Roman" w:hAnsi="Times New Roman" w:cs="Times New Roman"/>
                <w:b/>
                <w:bCs/>
                <w:i w:val="0"/>
                <w:vanish w:val="0"/>
                <w:color w:val="000000"/>
                <w:sz w:val="24"/>
              </w:rPr>
              <w:t xml:space="preserve">δεξιοτήτων </w:t>
            </w:r>
            <w:r>
              <w:rPr>
                <w:rFonts w:ascii="Times New Roman" w:eastAsia="Times New Roman" w:hAnsi="Times New Roman" w:cs="Times New Roman"/>
                <w:b w:val="0"/>
                <w:i w:val="0"/>
                <w:vanish w:val="0"/>
                <w:color w:val="000000"/>
                <w:sz w:val="24"/>
              </w:rPr>
              <w:t>συμπεριλαμβανομένων των ψηφιακών δεξιοτήτων (μέσω των ΚΕΔΙΒΙΜ) για το διοικητικό και ακαδημαϊκό προσωπικό στην ανώτατη εκπαίδευση. Στο πλαίσιο της δράσης δύναται να εξετάζεται κατά περίπτωση η ανάπτυξη συνεργειών με το πρόγραμμα ERASMUS+ (κινητικότητα προσωπικού Ιδρυμάτων Ανώτατης Εκπαίδευσης).</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Υποστήριξη για την </w:t>
            </w:r>
            <w:r>
              <w:rPr>
                <w:rFonts w:ascii="Times New Roman" w:eastAsia="Times New Roman" w:hAnsi="Times New Roman" w:cs="Times New Roman"/>
                <w:b/>
                <w:bCs/>
                <w:i w:val="0"/>
                <w:vanish w:val="0"/>
                <w:color w:val="000000"/>
                <w:sz w:val="24"/>
              </w:rPr>
              <w:t>απόκτηση διδακτικής ακαδημαϊκής εμπειρίας</w:t>
            </w:r>
            <w:r>
              <w:rPr>
                <w:rFonts w:ascii="Times New Roman" w:eastAsia="Times New Roman" w:hAnsi="Times New Roman" w:cs="Times New Roman"/>
                <w:b w:val="0"/>
                <w:i w:val="0"/>
                <w:vanish w:val="0"/>
                <w:color w:val="000000"/>
                <w:sz w:val="24"/>
              </w:rPr>
              <w:t xml:space="preserve"> σε Νέους Επιστήμονες κατόχους διδακτορικού.</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Υποστήριξη </w:t>
            </w:r>
            <w:r>
              <w:rPr>
                <w:rFonts w:ascii="Times New Roman" w:eastAsia="Times New Roman" w:hAnsi="Times New Roman" w:cs="Times New Roman"/>
                <w:b/>
                <w:bCs/>
                <w:i w:val="0"/>
                <w:vanish w:val="0"/>
                <w:color w:val="000000"/>
                <w:sz w:val="24"/>
              </w:rPr>
              <w:t>ερευνητών για την απόκτηση δεξιοτήτων.</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Δράσεις για την </w:t>
            </w:r>
            <w:r>
              <w:rPr>
                <w:rFonts w:ascii="Times New Roman" w:eastAsia="Times New Roman" w:hAnsi="Times New Roman" w:cs="Times New Roman"/>
                <w:b/>
                <w:bCs/>
                <w:i w:val="0"/>
                <w:vanish w:val="0"/>
                <w:color w:val="000000"/>
                <w:sz w:val="24"/>
              </w:rPr>
              <w:t>ανάπτυξη του ανθρώπινου δυναμικού</w:t>
            </w:r>
            <w:r>
              <w:rPr>
                <w:rFonts w:ascii="Times New Roman" w:eastAsia="Times New Roman" w:hAnsi="Times New Roman" w:cs="Times New Roman"/>
                <w:b w:val="0"/>
                <w:i w:val="0"/>
                <w:vanish w:val="0"/>
                <w:color w:val="000000"/>
                <w:sz w:val="24"/>
              </w:rPr>
              <w:t xml:space="preserve"> φορέων κοινωνικής πρόνοιας, (ενδεικτικά του Εθνικού Μητρώου Φορέων Παροχής Κοινωνικής Φροντίδας) συμπεριλαμβανομένων και των δομών της Εκκλησίας.</w:t>
            </w:r>
          </w:p>
          <w:p w:rsidR="00A77B3E">
            <w:pPr>
              <w:numPr>
                <w:ilvl w:val="0"/>
                <w:numId w:val="4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εκπόνησης νέου εκπαιδευτικού υλικού ή χρηματοδότησης νέων στοχευμένων προγραμμάτων ειδικού χαρακτήρα, για στελέχη δημόσιας διοίκησης μέσω του ΕΚΔΔΑ.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ΤΑΑ επικεντρώνεται σε οριζόντιες δράσεις που σχετίζονται με προγράμματα αναβάθμισης των δεξιοτήτων στον τομέα των ψηφιακών δεξιοτήτων, των πράσινων δεξιοτήτων και του χρηματοοικονομικού εγγραμματισμού. Η «Στρατηγική για την αναβάθμιση των δεξιοτήτων του εργατικού δυναμικού και των δεσμών με την αγορά εργασίας» θα χρηματοδοτηθεί από το ΤΑΑ και θα εφαρμοστεί στο ΕΚΤ+. Οι επενδύσεις του ΤΑΑ θα στηρίξουν την ανάπτυξη και τον εκσυγχρονισμό των δομών του τυπικού συστήματος της Επαγγελματικής Εκπαίδευσης και Κατάρτισης με στόχευση στις ανάγκες της αγοράς εργασίας και της τοπικής οικονομίας και θα αφορούν ενδεικτικά υποδομές, εξοπλισμούς και κατά περίπτωση προγράμματα σπουδών, επιμορφώσεις εκπαιδευτών κ.λ.π, ενώ οι δράσεις του ΤΑΑ στο πλαίσιο του ψηφιακού μετασχηματισμού της εκπαίδευσης επικεντρώνονται στην πρόσβαση σε κουπόνια (vouchers) για την αγορά εξοπλισμού Τεχνολογίας Πληροφορικής.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ΠΑΔΚΣ περιλαμβάνει μέτρα σε όλα τα επίπεδα εκπαίδευσης και θα χρηματοδοτήσει μια ολοκληρωμένη στρατηγική δεξιοτήτων, η οποία θα περιλαμβάνει όλα τα επίπεδα εκπαίδευσης, και τους εμπλεκόμενους με τις εκάστοτε απαιτήσεις. Το ΠΑΔΚΣ θα εξασφαλίσει τη συμπληρωματικότητα με τις δράσεις του ΤΑΑ και θα επικεντρωθεί σε δράσεις για την ενίσχυση της ελκυστικότητας της ΕΕΚ καθώς και της συνάφειας της με την αγορά εργασίας αλλά και θα συμπληρώνει τις προσπάθειες με ιδιαίτερη προσοχή στην εκπαίδευση χωρίς αποκλεισμούς και στις παρεμβάσεις για την εκπαίδευση ενηλίκων που εστιάζουν σε ομάδες που έχουν μεγαλύτερη ανάγκη εκπαιδευτικής στήριξης.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83" w:name="_Toc256000768"/>
      <w:bookmarkStart w:id="6684" w:name="_Toc256000231"/>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684"/>
      <w:bookmarkEnd w:id="668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4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Γενικός πληθυσμός με έμφαση σε άτομα με χαμηλά προσόντα, ΑμεΑ και εμποδιζόμενα άτομα, ΕΚΟ (συμπεριλαμβανομένων των μεταναστών και προσφύγων όπως αυτοί ορίζονται στο ισχύον θεσμικό πλαίσιο)</w:t>
            </w:r>
          </w:p>
          <w:p w:rsidR="00A77B3E">
            <w:pPr>
              <w:numPr>
                <w:ilvl w:val="0"/>
                <w:numId w:val="4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Στοχευμένες πληθυσμιακές ομάδες ανάλογα με το αντικείμενο της επιμόρφωσης (Στελέχη δημόσιας διοίκησης)</w:t>
            </w:r>
          </w:p>
          <w:p w:rsidR="00A77B3E">
            <w:pPr>
              <w:numPr>
                <w:ilvl w:val="0"/>
                <w:numId w:val="4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Εκπαιδευτικό, Ακαδημαϊκό και Διοικητικό Προσωπικό όλων των βαθμίδων εκπαίδευσης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85" w:name="_Toc256000769"/>
      <w:bookmarkStart w:id="6686" w:name="_Toc256000232"/>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686"/>
      <w:bookmarkEnd w:id="668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87" w:name="_Toc256000770"/>
      <w:bookmarkStart w:id="6688" w:name="_Toc256000233"/>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688"/>
      <w:bookmarkEnd w:id="668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89" w:name="_Toc256000771"/>
      <w:bookmarkStart w:id="6690" w:name="_Toc256000234"/>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690"/>
      <w:bookmarkEnd w:id="668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4.ζ στο πλαίσιο της Προτεραιότητας 3 αφορούν στην προώθηση της διά βίου μάθησης, ιδίως των ευέλικτων ευκαιριών αναβάθμισης των δεξιοτήτων και επανειδίκευσης για όλους, μεταξύ άλλων, με τη βελτίωση της ποιότητας των παρεχόμενων προγραμμάτων της γενικής εκπαίδευσης ενηλίκων, συμβουλευτικής και επαγγελματικού προσανατολισμού, βάσει των εξατομικευμένων αναγκών των ατόμων και λαμβάνοντας υπόψη τα αποτελέσματα και του Μηχανισμού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αποτελέσματα ή οι χωρικές επιπτώσεις των έργων δεν έχουν διαπεριφερειακή ή διασυνοριακή διάσταση ωστόσο εντοπίζονται έμμεσες οριζόντιες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Συγκεκριμένα, στο Πρόγραμμα προβλέπονται δράσεις γενικής εκπαίδευσης ενηλίκων, συμβουλευτικής και επαγγελματικού προσανατολισμού σε θέματα βασικών / οριζόντων ικανοτήτων (ψηφιακές δεξιότητες, δεξιότητες για την πράσινη μετάβαση και την αντιμετώπιση της κλιματικής αλλαγής, και του φαινομένου του χρηματοοικονομικού αναλφαβητισμού, την επιχειρηματικότητα, κ.ά, οι οποίες έχουν ως στόχο να βελτιωθούν οι προοπτικές της επαγγελματικής σταδιοδρομίας των συμμετεχόντων.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Όλες οι ως άνω ενδεικτικές δράσεις δύναται να συνδράμουν στην ανάπτυξη ανθρώπινου δυναμικού εξειδικευμένου στα επαγγέλματα και τις ειδικότητες που είναι απαραίτητα για την εφαρμογή της Στρατηγικής.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91" w:name="_Toc256000772"/>
      <w:bookmarkStart w:id="6692" w:name="_Toc256000235"/>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692"/>
      <w:bookmarkEnd w:id="669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93" w:name="_Toc256000773"/>
      <w:bookmarkStart w:id="6694" w:name="_Toc256000236"/>
      <w:r>
        <w:rPr>
          <w:rFonts w:ascii="Times New Roman" w:eastAsia="Times New Roman" w:hAnsi="Times New Roman" w:cs="Times New Roman"/>
          <w:b w:val="0"/>
          <w:i w:val="0"/>
          <w:vanish w:val="0"/>
          <w:color w:val="000000"/>
          <w:sz w:val="24"/>
        </w:rPr>
        <w:t>2.1.1.1.2. Δείκτες</w:t>
      </w:r>
      <w:bookmarkEnd w:id="6694"/>
      <w:bookmarkEnd w:id="669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95" w:name="_Toc256000774"/>
      <w:bookmarkStart w:id="6696" w:name="_Toc256000237"/>
      <w:r>
        <w:rPr>
          <w:rFonts w:ascii="Times New Roman" w:eastAsia="Times New Roman" w:hAnsi="Times New Roman" w:cs="Times New Roman"/>
          <w:b w:val="0"/>
          <w:i w:val="0"/>
          <w:vanish w:val="0"/>
          <w:color w:val="000000"/>
          <w:sz w:val="24"/>
        </w:rPr>
        <w:t>Πίνακας 2: Δείκτες εκροών</w:t>
      </w:r>
      <w:bookmarkEnd w:id="6696"/>
      <w:bookmarkEnd w:id="66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50"/>
        <w:gridCol w:w="692"/>
        <w:gridCol w:w="2161"/>
        <w:gridCol w:w="1814"/>
        <w:gridCol w:w="4549"/>
        <w:gridCol w:w="1262"/>
        <w:gridCol w:w="1186"/>
        <w:gridCol w:w="110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1.015,00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25.983,00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δράσεις απόκτησης ακαδημαϊκής εμπειρίας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242,00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3.597,00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92.123,00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δράσεις απόκτησης ακαδημαϊκής εμπειρίας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858,00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5.713,00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697" w:name="_Toc256000775"/>
      <w:bookmarkStart w:id="6698" w:name="_Toc256000238"/>
      <w:r>
        <w:rPr>
          <w:rFonts w:ascii="Times New Roman" w:eastAsia="Times New Roman" w:hAnsi="Times New Roman" w:cs="Times New Roman"/>
          <w:b w:val="0"/>
          <w:i w:val="0"/>
          <w:vanish w:val="0"/>
          <w:color w:val="000000"/>
          <w:sz w:val="24"/>
        </w:rPr>
        <w:t>Πίνακας 3: Δείκτες αποτελεσμάτων</w:t>
      </w:r>
      <w:bookmarkEnd w:id="6698"/>
      <w:bookmarkEnd w:id="669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24"/>
        <w:gridCol w:w="692"/>
        <w:gridCol w:w="1466"/>
        <w:gridCol w:w="1538"/>
        <w:gridCol w:w="2709"/>
        <w:gridCol w:w="982"/>
        <w:gridCol w:w="1152"/>
        <w:gridCol w:w="978"/>
        <w:gridCol w:w="965"/>
        <w:gridCol w:w="1220"/>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13.334,00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14.106,00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απασχολούνται ως ερευνητές ή σε πεδίο σχετικό με την έρευνά τους,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645,00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έρευνα πεδίου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47.274,00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50.014,00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που απασχολούνται ως ερευνητές ή σε πεδίο σχετικό με την έρευνά τους,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2.289,00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ΟΠΣ,έρευνα πεδίου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699" w:name="_Toc256000776"/>
      <w:bookmarkStart w:id="6700" w:name="_Toc256000239"/>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700"/>
      <w:bookmarkEnd w:id="669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01" w:name="_Toc256000777"/>
      <w:bookmarkStart w:id="6702" w:name="_Toc256000240"/>
      <w:r>
        <w:rPr>
          <w:rFonts w:ascii="Times New Roman" w:eastAsia="Times New Roman" w:hAnsi="Times New Roman" w:cs="Times New Roman"/>
          <w:b w:val="0"/>
          <w:i w:val="0"/>
          <w:vanish w:val="0"/>
          <w:color w:val="000000"/>
          <w:sz w:val="24"/>
        </w:rPr>
        <w:t>Πίνακας 4: Διάσταση 1 — πεδίο παρέμβασης</w:t>
      </w:r>
      <w:bookmarkEnd w:id="6702"/>
      <w:bookmarkEnd w:id="670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4"/>
        <w:gridCol w:w="1474"/>
        <w:gridCol w:w="801"/>
        <w:gridCol w:w="3349"/>
        <w:gridCol w:w="6527"/>
        <w:gridCol w:w="151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151. Στήριξη της εκπαίδευσης ενηλίκων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19.797.616,00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151. Στήριξη της εκπαίδευσης ενηλίκων (εξαιρουμένων των υποδομών)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109.052.859,00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128.850.475,00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03" w:name="_Toc256000778"/>
      <w:bookmarkStart w:id="6704" w:name="_Toc256000241"/>
      <w:r>
        <w:rPr>
          <w:rFonts w:ascii="Times New Roman" w:eastAsia="Times New Roman" w:hAnsi="Times New Roman" w:cs="Times New Roman"/>
          <w:b w:val="0"/>
          <w:i w:val="0"/>
          <w:vanish w:val="0"/>
          <w:color w:val="000000"/>
          <w:sz w:val="24"/>
        </w:rPr>
        <w:t>Πίνακας 5: Διάσταση 2 — μορφή χρηματοδότησης</w:t>
      </w:r>
      <w:bookmarkEnd w:id="6704"/>
      <w:bookmarkEnd w:id="670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15"/>
        <w:gridCol w:w="2171"/>
        <w:gridCol w:w="1179"/>
        <w:gridCol w:w="4932"/>
        <w:gridCol w:w="2440"/>
        <w:gridCol w:w="22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19.797.616,00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109.052.859,00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128.850.475,00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05" w:name="_Toc256000779"/>
      <w:bookmarkStart w:id="6706" w:name="_Toc256000242"/>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706"/>
      <w:bookmarkEnd w:id="670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93"/>
        <w:gridCol w:w="1659"/>
        <w:gridCol w:w="901"/>
        <w:gridCol w:w="3770"/>
        <w:gridCol w:w="5441"/>
        <w:gridCol w:w="17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19.797.616,00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109.052.859,00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128.850.475,00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07" w:name="_Toc256000780"/>
      <w:bookmarkStart w:id="6708" w:name="_Toc256000243"/>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708"/>
      <w:bookmarkEnd w:id="670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68"/>
        <w:gridCol w:w="1341"/>
        <w:gridCol w:w="728"/>
        <w:gridCol w:w="3046"/>
        <w:gridCol w:w="7309"/>
        <w:gridCol w:w="138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1.226.103,00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Ανάπτυξη ψηφιακών δεξιοτήτων και θέσεων εργασίας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1.855.247,00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132.292,00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180.398,00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16.403.576,00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6.753.848,00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Ανάπτυξη ψηφιακών δεξιοτήτων και θέσεων εργασίας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10.219.409,00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728.713,00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993.700,00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90.357.189,00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128.850.475,00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09" w:name="_Toc256000781"/>
      <w:bookmarkStart w:id="6710" w:name="_Toc256000244"/>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710"/>
      <w:bookmarkEnd w:id="670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12"/>
        <w:gridCol w:w="1777"/>
        <w:gridCol w:w="965"/>
        <w:gridCol w:w="4036"/>
        <w:gridCol w:w="4753"/>
        <w:gridCol w:w="182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19.797.616,00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109.052.859,00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128.850.475,00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711" w:name="_Toc256000782"/>
      <w:bookmarkStart w:id="6712" w:name="_Toc256000245"/>
      <w:r>
        <w:rPr>
          <w:rFonts w:ascii="Times New Roman" w:eastAsia="Times New Roman" w:hAnsi="Times New Roman" w:cs="Times New Roman"/>
          <w:b w:val="0"/>
          <w:i w:val="0"/>
          <w:vanish w:val="0"/>
          <w:color w:val="000000"/>
          <w:sz w:val="24"/>
        </w:rPr>
        <w:t>2.1.1. Προτεραιότητα: 4. ΠΡΟΤΕΡΑΙΟΤΗΤΑ 4 - ΚΟΙΝΩΝΙΚΗ ΚΑΙΝΟΤΟΜΙΑ (Δράσεις κοινωνικής καινοτομίας)</w:t>
      </w:r>
      <w:bookmarkEnd w:id="6712"/>
      <w:bookmarkEnd w:id="6711"/>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13" w:name="_Toc256000783"/>
      <w:bookmarkStart w:id="6714" w:name="_Toc256000246"/>
      <w:r>
        <w:rPr>
          <w:rFonts w:ascii="Times New Roman" w:eastAsia="Times New Roman" w:hAnsi="Times New Roman" w:cs="Times New Roman"/>
          <w:b w:val="0"/>
          <w:i w:val="0"/>
          <w:vanish w:val="0"/>
          <w:color w:val="000000"/>
          <w:sz w:val="24"/>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bookmarkEnd w:id="6714"/>
      <w:bookmarkEnd w:id="6713"/>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15" w:name="_Toc256000784"/>
      <w:bookmarkStart w:id="6716" w:name="_Toc256000247"/>
      <w:r>
        <w:rPr>
          <w:rFonts w:ascii="Times New Roman" w:eastAsia="Times New Roman" w:hAnsi="Times New Roman" w:cs="Times New Roman"/>
          <w:b w:val="0"/>
          <w:i w:val="0"/>
          <w:vanish w:val="0"/>
          <w:color w:val="000000"/>
          <w:sz w:val="24"/>
        </w:rPr>
        <w:t>2.1.1.1.1. Παρεμβάσεις των ταμείων</w:t>
      </w:r>
      <w:bookmarkEnd w:id="6716"/>
      <w:bookmarkEnd w:id="671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17" w:name="_Toc256000785"/>
      <w:bookmarkStart w:id="6718" w:name="_Toc256000248"/>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718"/>
      <w:bookmarkEnd w:id="671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Ειδικού Στόχου 4.α της Προτεραιότητας 4, θα υλοποιηθούν καινοτόμες δράσεις με στόχο τη βελτίωση της πρόσβασης στην απασχόληση για όλα τα άτομα που αναζητούν εργασία καθώς και δράσεις που αφορούν στην εισαγωγή της καινοτομίας στις πολιτικές απασχόλησης και κατάρτισης. Οι δράσεις θα έχουν ως επίκεντρο τη δημιουργία νέων σχέσεων συνεργασίας μεταξύ δημόσιων, ιδιωτικών και οργανισμών της κοινωνίας των πολιτών, καθώς και ανάπτυξη νέων εργαλείων και καινοτόμων μεθόδων ενίσχυσης της απασχόλησης.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Ειδικότερα, θα υλοποιηθούν με νέα προσέγγιση, καινοτόμες δράσεις για την προώθηση της απασχόλησης, της ενεργού γήρανσης, της εκπαίδευσης και κατάρτισης ανέργων (με ειδική εστίαση σε υποομάδες ανέργων / μακροχρόνια ανέργων και ανενεργών), ευάλωτων ομάδων όπως ΕΑΕΚ, ευάλωτων παιδιών, ατόμων με αναπηρία ή/και χρόνιες παθήσεις, Ρομά, ατόμων με παραβατικό παρελθόν, πολιτών τρίτων χωρών, αρχηγών μονογονεϊκών οικογενειών κ.α.</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Εθνικό Κέντρο Ικανοτήτων για την Κοινωνική Καινοτομία (ΕΚΙΚΚ, βλ.αναλυτικά στην Προτεραιότητα 4, Ε.Σ.4.β), αναμένεται να υποστηρίξει το Πρόγραμμα μέσω της ανάπτυξης καινοτόμων έργων και διευκόλυνσης δημόσιων αρχών και άλλων ενδιαφερόμενων μελών στο σχεδιασμό τους.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προκειμένου να διευκολυνθεί η υλοποίηση των ειδικών και επιχειρησιακών στόχων του Ευρωπαϊκού Προγράμματος για την απασχόληση και την κοινωνική καινοτομία «EaSI», το ΥΠΕΚΥ προχωρά στη σύσταση ενός οργανωμένου εθνικού σημείου επαφής (National Focal Point) για το EaSI. Το εθνικό σημείο επαφής θα συσταθεί από τη σύμπραξη τριών εταίρων: της Ειδικής Υπηρεσίας Συντονισμού του Ευρωπαϊκού Κοινωνικού Ταμείου (ΕΥΣΕΚΤ), της Επιτελικής Δομής ΕΣΠΑ για την Απασχόληση &amp; την Κοινωνική Οικονομία (ΑπΚΟ) του ΥΠΕΚΥ και το Ινστιτούτο Εργασίας της Γενικής Συνομοσπονδίας Εργατών Ελλάδας (ΙΝΕ-ΓΣΕΕ). Στόχος του εθνικού σημείου επαφής, μεταξύ άλλων είναι να συμβάλει στη σύνδεση των πορισμάτων και αποτελεσμάτων των έργων EaSI που θα υλοποιηθούν στη χώρα με τις δράσεις του ΕΣΠΑ και περαιτέρω με τις πολιτικές του ΕΚΤ+, ειδικότερα στους τομείς απασχόλησης και αντιμετώπισης της ανεργίας των νέων, της κοινωνικής προστασίας και κοινωνικής ένταξης, της πρόληψης και καταπολέμησης της φτώχειας και της βελτίωσης των εργασιακών συνθηκών. Στο πλαίσιο αυτό, το εθνικό σημείο επαφής για το EaSI της χώρας, θα υποστηρίξει την ανάπτυξη help desk, τη διοργάνωση εκδηλώσεων για την ανάπτυξη διαλόγου μεταξύ των ενδιαφερόμενων μερών, την ανταλλαγή τεχνογνωσίας, τη διάχυση πληροφόρησης, κ.α. Το εθνικό σημείο επαφής για το EaSI αναμένεται να υποστηρίξει το Πρόγραμμα στο σχεδιασμό έργων κοινωνικής καινοτομίας, παράλληλα και με τη συνεργασία με το ΕΚΙΚΚ, καθώς οι δράσεις και ο στόχος του ΕΣ 4.α βρίσκονται σε άμεσο συσχετισμό με τους στόχους του Προγράμματος EaSI της ΕΕ.</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το σχεδιασμό των δράσεων, θα ληφθούν υπόψη επιτυχημένα παραδείγματα από άλλες χώρες της ΕΕ και τα οποία κατάλληλα προσαρμοσμένα στις ιδιαίτερες ανάγκες και δεδομένα της ελληνικής πραγματικότητας θα μπορούσαν να δώσουν απάντηση στην αντιμετώπιση μιας ευρείας ποικιλίας κοινωνικών αναγκών.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αυτό, δύναται να χρηματοδοτηθούν καινοτόμες δράσεις, όπως:</w:t>
            </w:r>
          </w:p>
          <w:p w:rsidR="00A77B3E">
            <w:pPr>
              <w:spacing w:before="100" w:after="0"/>
              <w:jc w:val="start"/>
              <w:rPr>
                <w:rFonts w:ascii="Times New Roman" w:eastAsia="Times New Roman" w:hAnsi="Times New Roman" w:cs="Times New Roman"/>
                <w:b w:val="0"/>
                <w:i w:val="0"/>
                <w:vanish w:val="0"/>
                <w:color w:val="000000"/>
                <w:sz w:val="24"/>
              </w:rPr>
            </w:pPr>
          </w:p>
          <w:p w:rsidR="00A77B3E">
            <w:pPr>
              <w:numPr>
                <w:ilvl w:val="0"/>
                <w:numId w:val="4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Το Πρόγραμμα ALMA</w:t>
            </w:r>
            <w:r>
              <w:rPr>
                <w:rFonts w:ascii="Times New Roman" w:eastAsia="Times New Roman" w:hAnsi="Times New Roman" w:cs="Times New Roman"/>
                <w:b w:val="0"/>
                <w:i w:val="0"/>
                <w:vanish w:val="0"/>
                <w:color w:val="000000"/>
                <w:sz w:val="24"/>
              </w:rPr>
              <w:t xml:space="preserve"> (Aim, Learn, Master, Achieve), για τη διασυνοριακή κινητικότητα των νέων ΕΑΕΚ (18-29 ετών), με προτεραιότητα σε εκείνους με χαμηλά προσόντα (όπως απόφοιτοι Σχολών Δεύτερης Ευκαιρίας, κ.α.) και προερχόμενους από μειονεκτούσες και ευπαθείς κοινωνικές ομάδες (μετανάστες, ΑμεΑ, κ.α.), για την απόκτηση εργασιακής εμπειρίας και βελτίωση των δεξιοτήτων και των γνώσεων τους σε άλλο κράτος μέλος της ΕΕ. Ο στόχος της δράσης είναι να δοθούν κίνητρα στους συμμετέχοντες να αναβαθμίσουν τις δεξιότητές τους, να αποκτήσουν εργασιακή εμπειρία, να δημιουργήσουν νέες διασυνδέσεις σε όλη την Ευρώπη, προκειμένου να ενισχυθεί η αυτοεκτίμησή τους και να αποφευχθεί ο κοινωνικός αποκλεισμός τους. Ο σχεδιασμός των δράσεων θα ακολουθήσει την εξατομικευμένη προσέγγιση που προτείνεται από το Πρόγραμμα ώστε κάθε πρόγραμμα να εξυπηρετήσει τις ιδιαίτερες ανάγκες κάθε συμμετέχοντα και θα ακολουθηθεί ο προβλεπόμενος κύκλος ενεργειών και συμβουλευτικής σε κάθε βήμα (εντατική εξατομικευμένη εκπαίδευση πριν τη μετάβασή τους στο εξωτερικό, προσφορά εποπτευόμενης θέσης εργασίας με συνοδευτικές υπηρεσίες καθοδήγησης για 2-3 μήνες και υποστήριξη με καθοδήγηση για την αξιοποίηση των νέων δεξιοτήτων ή περαιτέρω εκπαίδευση με την επιστροφή τους στην Ελλάδα). Η δράση θα υλοποιηθεί αρχικά πιλοτικά, με προϋπολογισμό 1,5 εκ.ευρώ και τα αποτελέσματα της θα ανατροφοδοτήσουν την επέκτασή της.</w:t>
            </w:r>
          </w:p>
          <w:p w:rsidR="00A77B3E">
            <w:pPr>
              <w:numPr>
                <w:ilvl w:val="0"/>
                <w:numId w:val="4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Δράσεις</w:t>
            </w:r>
            <w:r>
              <w:rPr>
                <w:rFonts w:ascii="Times New Roman" w:eastAsia="Times New Roman" w:hAnsi="Times New Roman" w:cs="Times New Roman"/>
                <w:b w:val="0"/>
                <w:i w:val="0"/>
                <w:vanish w:val="0"/>
                <w:color w:val="000000"/>
                <w:sz w:val="24"/>
              </w:rPr>
              <w:t xml:space="preserve"> για τη δημιουργία κόμβων (hubs) και συστάδων για την προώθηση πρωτοβουλιών κοινωνικής επιχειρηματικότητας, με προτεραιότητα στους τομείς της γαλάζιας, της πράσινης και της κυκλικής οικονομίας, και άλλους τομείς που υποστηρίζονται στο πλαίσιο του ΕΣ 4.α.</w:t>
            </w:r>
          </w:p>
          <w:p w:rsidR="00A77B3E">
            <w:pPr>
              <w:numPr>
                <w:ilvl w:val="0"/>
                <w:numId w:val="4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Άλλες δράσεις για </w:t>
            </w:r>
            <w:r>
              <w:rPr>
                <w:rFonts w:ascii="Times New Roman" w:eastAsia="Times New Roman" w:hAnsi="Times New Roman" w:cs="Times New Roman"/>
                <w:b w:val="0"/>
                <w:i w:val="0"/>
                <w:vanish w:val="0"/>
                <w:color w:val="000000"/>
                <w:sz w:val="24"/>
              </w:rPr>
              <w:t>τους τομείς που στηρίζονται στο πλαίσιο του ΕΣ 4.α και θα διαμορφωθούν κατά την εξέλιξη του Προγράμματος.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19" w:name="_Toc256000786"/>
      <w:bookmarkStart w:id="6720" w:name="_Toc256000249"/>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720"/>
      <w:bookmarkEnd w:id="67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4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Άνεργοι και ανενεργοί (συμπεριλαμβανομένων και των ευάλωτων και ειδικών ομάδων πληθυσμού)</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21" w:name="_Toc256000787"/>
      <w:bookmarkStart w:id="6722" w:name="_Toc256000250"/>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722"/>
      <w:bookmarkEnd w:id="672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Δεδομένου ότι ο σχεδιασμός δράσεων στο πλαίσιο της Προτεραιότητας 4 – Κοινωνική Καινοτομία, είναι μια δυναμική διαδικασία και εμπεριέχεται η καινοτομία και ο κοινωνικός πειραματισμός ως παράγοντες διαμόρφωσης τους, θα διασφαλίζεται, όπου είναι εφικτό, ότι θα τηρούνται οι οριζόντιες αρχές που προβλέπονται από τους Κανονισμούς.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23" w:name="_Toc256000788"/>
      <w:bookmarkStart w:id="6724" w:name="_Toc256000251"/>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724"/>
      <w:bookmarkEnd w:id="672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25" w:name="_Toc256000789"/>
      <w:bookmarkStart w:id="6726" w:name="_Toc256000252"/>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726"/>
      <w:bookmarkEnd w:id="672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στο πλαίσιο της Προτεραιότητας 4 – Κοινωνική Καινοτομία, ενδέχεται να υλοποιηθούν δράσεις οι οποίες θα μπορούν να αξιοποιηθούν σε μεταγενέστερο στάδιο για την υποστήριξη των στόχων των πυλώνων και των έργων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27" w:name="_Toc256000790"/>
      <w:bookmarkStart w:id="6728" w:name="_Toc256000253"/>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728"/>
      <w:bookmarkEnd w:id="672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29" w:name="_Toc256000791"/>
      <w:bookmarkStart w:id="6730" w:name="_Toc256000254"/>
      <w:r>
        <w:rPr>
          <w:rFonts w:ascii="Times New Roman" w:eastAsia="Times New Roman" w:hAnsi="Times New Roman" w:cs="Times New Roman"/>
          <w:b w:val="0"/>
          <w:i w:val="0"/>
          <w:vanish w:val="0"/>
          <w:color w:val="000000"/>
          <w:sz w:val="24"/>
        </w:rPr>
        <w:t>2.1.1.1.2. Δείκτες</w:t>
      </w:r>
      <w:bookmarkEnd w:id="6730"/>
      <w:bookmarkEnd w:id="672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31" w:name="_Toc256000792"/>
      <w:bookmarkStart w:id="6732" w:name="_Toc256000255"/>
      <w:r>
        <w:rPr>
          <w:rFonts w:ascii="Times New Roman" w:eastAsia="Times New Roman" w:hAnsi="Times New Roman" w:cs="Times New Roman"/>
          <w:b w:val="0"/>
          <w:i w:val="0"/>
          <w:vanish w:val="0"/>
          <w:color w:val="000000"/>
          <w:sz w:val="24"/>
        </w:rPr>
        <w:t>Πίνακας 2: Δείκτες εκροών</w:t>
      </w:r>
      <w:bookmarkEnd w:id="6732"/>
      <w:bookmarkEnd w:id="673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36"/>
        <w:gridCol w:w="692"/>
        <w:gridCol w:w="2426"/>
        <w:gridCol w:w="1919"/>
        <w:gridCol w:w="3925"/>
        <w:gridCol w:w="1369"/>
        <w:gridCol w:w="1273"/>
        <w:gridCol w:w="107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33" w:name="_Toc256000793"/>
      <w:bookmarkStart w:id="6734" w:name="_Toc256000256"/>
      <w:r>
        <w:rPr>
          <w:rFonts w:ascii="Times New Roman" w:eastAsia="Times New Roman" w:hAnsi="Times New Roman" w:cs="Times New Roman"/>
          <w:b w:val="0"/>
          <w:i w:val="0"/>
          <w:vanish w:val="0"/>
          <w:color w:val="000000"/>
          <w:sz w:val="24"/>
        </w:rPr>
        <w:t>Πίνακας 3: Δείκτες αποτελεσμάτων</w:t>
      </w:r>
      <w:bookmarkEnd w:id="6734"/>
      <w:bookmarkEnd w:id="673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60"/>
        <w:gridCol w:w="692"/>
        <w:gridCol w:w="1578"/>
        <w:gridCol w:w="1583"/>
        <w:gridCol w:w="2618"/>
        <w:gridCol w:w="1027"/>
        <w:gridCol w:w="1264"/>
        <w:gridCol w:w="1006"/>
        <w:gridCol w:w="797"/>
        <w:gridCol w:w="110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35" w:name="_Toc256000794"/>
      <w:bookmarkStart w:id="6736" w:name="_Toc256000257"/>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736"/>
      <w:bookmarkEnd w:id="6735"/>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37" w:name="_Toc256000795"/>
      <w:bookmarkStart w:id="6738" w:name="_Toc256000258"/>
      <w:r>
        <w:rPr>
          <w:rFonts w:ascii="Times New Roman" w:eastAsia="Times New Roman" w:hAnsi="Times New Roman" w:cs="Times New Roman"/>
          <w:b w:val="0"/>
          <w:i w:val="0"/>
          <w:vanish w:val="0"/>
          <w:color w:val="000000"/>
          <w:sz w:val="24"/>
        </w:rPr>
        <w:t>Πίνακας 4: Διάσταση 1 — πεδίο παρέμβασης</w:t>
      </w:r>
      <w:bookmarkEnd w:id="6738"/>
      <w:bookmarkEnd w:id="673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87"/>
        <w:gridCol w:w="1359"/>
        <w:gridCol w:w="738"/>
        <w:gridCol w:w="3087"/>
        <w:gridCol w:w="7406"/>
        <w:gridCol w:w="119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136. Ειδική στήριξη για την απασχόληση και την κοινωνικοοικονομική ένταξη των νέων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218.948,00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138. Στήριξη της κοινωνικής οικονομίας και των κοινωνικών επιχειρήσεων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1.167.725,00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136. Ειδική στήριξη για την απασχόληση και την κοινωνικοοικονομική ένταξη των νέων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1.206.052,00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138. Στήριξη της κοινωνικής οικονομίας και των κοινωνικών επιχειρήσεων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6.432.275,00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39" w:name="_Toc256000796"/>
      <w:bookmarkStart w:id="6740" w:name="_Toc256000259"/>
      <w:r>
        <w:rPr>
          <w:rFonts w:ascii="Times New Roman" w:eastAsia="Times New Roman" w:hAnsi="Times New Roman" w:cs="Times New Roman"/>
          <w:b w:val="0"/>
          <w:i w:val="0"/>
          <w:vanish w:val="0"/>
          <w:color w:val="000000"/>
          <w:sz w:val="24"/>
        </w:rPr>
        <w:t>Πίνακας 5: Διάσταση 2 — μορφή χρηματοδότησης</w:t>
      </w:r>
      <w:bookmarkEnd w:id="6740"/>
      <w:bookmarkEnd w:id="673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41" w:name="_Toc256000797"/>
      <w:bookmarkStart w:id="6742" w:name="_Toc256000260"/>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742"/>
      <w:bookmarkEnd w:id="674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43" w:name="_Toc256000798"/>
      <w:bookmarkStart w:id="6744" w:name="_Toc256000261"/>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744"/>
      <w:bookmarkEnd w:id="674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53"/>
        <w:gridCol w:w="1621"/>
        <w:gridCol w:w="880"/>
        <w:gridCol w:w="3682"/>
        <w:gridCol w:w="5911"/>
        <w:gridCol w:w="142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45" w:name="_Toc256000799"/>
      <w:bookmarkStart w:id="6746" w:name="_Toc256000262"/>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746"/>
      <w:bookmarkEnd w:id="674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747" w:name="_Toc256000800"/>
      <w:bookmarkStart w:id="6748" w:name="_Toc256000263"/>
      <w:r>
        <w:rPr>
          <w:rFonts w:ascii="Times New Roman" w:eastAsia="Times New Roman" w:hAnsi="Times New Roman" w:cs="Times New Roman"/>
          <w:b w:val="0"/>
          <w:i w:val="0"/>
          <w:vanish w:val="0"/>
          <w:color w:val="000000"/>
          <w:sz w:val="24"/>
        </w:rPr>
        <w:t>2.1.1.1. Ειδικός στόχος: 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 (ΕΚΤ+)</w:t>
      </w:r>
      <w:bookmarkEnd w:id="6748"/>
      <w:bookmarkEnd w:id="6747"/>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49" w:name="_Toc256000801"/>
      <w:bookmarkStart w:id="6750" w:name="_Toc256000264"/>
      <w:r>
        <w:rPr>
          <w:rFonts w:ascii="Times New Roman" w:eastAsia="Times New Roman" w:hAnsi="Times New Roman" w:cs="Times New Roman"/>
          <w:b w:val="0"/>
          <w:i w:val="0"/>
          <w:vanish w:val="0"/>
          <w:color w:val="000000"/>
          <w:sz w:val="24"/>
        </w:rPr>
        <w:t>2.1.1.1.1. Παρεμβάσεις των ταμείων</w:t>
      </w:r>
      <w:bookmarkEnd w:id="6750"/>
      <w:bookmarkEnd w:id="674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51" w:name="_Toc256000802"/>
      <w:bookmarkStart w:id="6752" w:name="_Toc256000265"/>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752"/>
      <w:bookmarkEnd w:id="675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Ειδικού Στόχου 4.β της Προτεραιότητας 4 θα υλοποιηθούν δράσεις με στόχο τη θεσμική και διαχειριστική ενδυνάμωση των φορέων για την παροχή καινοτόμων δράσεων και υπηρεσιών για την πρόσβαση στην απασχόληση, την εκτίμηση και πρόβλεψη των εργασιακών αναγκών και ζήτησης, τη διαμόρφωση των πολιτικών απασχόλησης, εκπαίδευσης και κατάρτισης, για την ανάπτυξη του ανθρώπινου δυναμικού και την κοινωνική ένταξη. Οι δράσεις θα έχουν ως επίκεντρο τη δημιουργία νέων σχέσεων συνεργασίας μεταξύ δημόσιων, ιδιωτικών και οργανισμών της κοινωνίας των πολιτών, για την ανάπτυξη νέων εργαλείων και μεθόδων ενίσχυσης των καινοτόμων δράσεων.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Προκειμένου να αναπτυχθεί η κοινωνική καινοτομία στη χώρα, το Υπουργείο Εργασίας &amp; Κοινωνικών Υποθέσεων (ΥΠΕΚΥ) σκοπεύει να ιδρύσει εντός του 2023 το Εθνικό Κέντρο Ικανοτήτων για την Κοινωνική Καινοτομία (ΕΚΙΚΚ), ως τελικό σχήμα του Ελληνικού Εργαστηρίου Κοινωνικής Καινοτομίας και της συμμετοχής του στο ευρωπαϊκό δίκτυο κοινωνικής καινοτομίας SEED. Το ΕΚΙΚΚ θα υποστηρίξει την ανάπτυξη της κοινωνικής καινοτομίας, του κοινωνικού πειραματισμού, και των νέων μεθοδολογιών στη χώρα μέσω της παροχής πληροφοριών και τεχνογνωσίας, συμβουλευτικής, καθοδήγησης και κατάρτισης και μέσω της οργάνωσης της δικτύωσης και της αμοιβαίας μάθησης σε εθνικό και ευρωπαϊκό επίπεδο. Τέλος, αναμένεται να υποστηρίξει το Πρόγραμμα μέσω της ανάπτυξης καινοτόμων έργων και διευκόλυνσης δημόσιων αρχών και άλλων ενδιαφερόμενων μελών στο σχεδιασμό τους.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το εθνικό σημείο επαφής για το EaSI (βλ.αναλυτικά Προτεραιότητα 4, ΕΣ 4.α) αναμένεται να υποστηρίξει το Πρόγραμμα στο σχεδιασμό έργων κοινωνικής καινοτομίας, παράλληλα με τη συνεργασία με το ΕΚΙΚΚ.</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το σχεδιασμό των δράσεων, θα ληφθούν υπόψη επιτυχημένα παραδείγματα από άλλες χώρες της ΕΕ και τα οποία κατάλληλα προσαρμοσμένα στις ιδιαίτερες ανάγκες και δεδομένα της ελληνικής πραγματικότητας θα μπορούσαν να δώσουν απάντηση στην αντιμετώπιση μιας ευρείας ποικιλίας κοινωνικών αναγκών.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αυτό, ενδεικτικά δύναται να χρηματοδοτηθούν:</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θεσμική και επιχειρησιακή ενίσχυση φορέων κοινωνικής καινοτομίας (όπως του Ελληνικού Κέντρου Ικανοτήτων Κοινωνικής Καινοτομίας) με συστημικές δράσεις όπως σχέδιο δράσης, μελέτες, νομοθετικές ρυθμίσεις, κ.α.</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στο πλαίσιο του Εθνικού Σχεδίου Δράσης για την Ισότητα των Φύλων 2021-2025, με έμφαση στη διαμόρφωση ενός ελληνικού οικοσυστήματος με έμφυλη προσέγγιση στην καινοτομία, στην εκπαίδευση, στην κατάρτιση, στην επιχειρηματικότητα και τις ψηφιακές δεξιότητες των γυναικών και για την μετά-Covid εποχή.</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για την προώθηση και ενδυνάμωση της κοινωνικής καινοτομίας με ενέργειες δικτύωσης, ανταλλαγής τεχνογνωσίας και καλών πρακτικών, δημιουργίας συμπράξεων, κ.α.</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Διαγωνισμοί </w:t>
            </w:r>
            <w:r>
              <w:rPr>
                <w:rFonts w:ascii="Times New Roman" w:eastAsia="Times New Roman" w:hAnsi="Times New Roman" w:cs="Times New Roman"/>
                <w:b w:val="0"/>
                <w:i w:val="0"/>
                <w:vanish w:val="0"/>
                <w:color w:val="000000"/>
                <w:sz w:val="24"/>
              </w:rPr>
              <w:t>στο πλαίσιο προαγωγής της κοινωνικής καινοτομίας</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rPr>
              <w:t>με χρηματοδότηση των καλύτερων σχεδίων δράσεων (business plans).</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Δημιουργία δικτύου πόλεων-περιφερειών </w:t>
            </w:r>
            <w:r>
              <w:rPr>
                <w:rFonts w:ascii="Times New Roman" w:eastAsia="Times New Roman" w:hAnsi="Times New Roman" w:cs="Times New Roman"/>
                <w:b w:val="0"/>
                <w:i w:val="0"/>
                <w:vanish w:val="0"/>
                <w:color w:val="000000"/>
                <w:sz w:val="24"/>
              </w:rPr>
              <w:t>για την κοινωνική καινοτομία,</w:t>
            </w:r>
            <w:r>
              <w:rPr>
                <w:rFonts w:ascii="Times New Roman" w:eastAsia="Times New Roman" w:hAnsi="Times New Roman" w:cs="Times New Roman"/>
                <w:b/>
                <w:bCs/>
                <w:i w:val="0"/>
                <w:vanish w:val="0"/>
                <w:color w:val="000000"/>
                <w:sz w:val="24"/>
              </w:rPr>
              <w:t xml:space="preserve"> </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Άλλες δράσεις</w:t>
            </w:r>
            <w:r>
              <w:rPr>
                <w:rFonts w:ascii="Times New Roman" w:eastAsia="Times New Roman" w:hAnsi="Times New Roman" w:cs="Times New Roman"/>
                <w:b w:val="0"/>
                <w:i w:val="0"/>
                <w:vanish w:val="0"/>
                <w:color w:val="000000"/>
                <w:sz w:val="24"/>
              </w:rPr>
              <w:t xml:space="preserve"> για:</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δημιουργία νέων καινοτόμων εργαλείων για την αύξηση της συμμετοχής και εμπλοκής και της διαβούλευσης με τους κοινωνικούς εταίρους και την κοινωνία των πολιτών, (π.χ. συμμετοχική διακυβέρνηση, δικτυακές πύλες, κ.α).</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 δημιουργία συμπράξεων φορέων κοινωνικής καινοτομίας (Δημόσιο, Ιδιωτικοί φορείς, Πανεπιστήμια) για τη δημιουργία δικτύων (π.χ. δράσεις ενημέρωσης ευαισθητοποίησης, κατάρτιση σε θέματα κοινωνικής καινοτομίας, mentoring, κ.α.)</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την επιχειρησιακή ενδυνάμωση φορέων (δημόσιες αρχές, ερευνητικά και ακαδημαϊκά κέντρα, κοινωνικούς εταίρους, οργανώσεις της κοινωνίας των πολιτών, κ.α.) με τεχνολογική καινοτομία προς εξυπηρέτηση ειδικών αναγκών όπως με τη χρήση γλωσσικών τεχνολογιών που βασίζονται στην Τεχνητή Νοημοσύνη - ΑΙ (αυτόματη μετάφραση, ανάλυση κειμένων, σύνθεση ομιλίας, διαλογικά ρομπότ τεχνολογίες φωνής, κ.α.), με στόχο τη βελτίωση της πρόσβασης σε υπηρεσίες και τη διασφάλιση της διεθνούς ανταγωνιστικότητας και της ικανότητας καινοτομίας,</w:t>
            </w:r>
          </w:p>
          <w:p w:rsidR="00A77B3E">
            <w:pPr>
              <w:numPr>
                <w:ilvl w:val="0"/>
                <w:numId w:val="5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τους τομείς που στηρίζονται στο πλαίσιο του ΕΣ 4.β και θα διαμορφωθούν κατά την εξέλιξη του Προγράμματος.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53" w:name="_Toc256000803"/>
      <w:bookmarkStart w:id="6754" w:name="_Toc256000266"/>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754"/>
      <w:bookmarkEnd w:id="675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5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numPr>
                <w:ilvl w:val="0"/>
                <w:numId w:val="5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Δημόσιοι Φορείς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55" w:name="_Toc256000804"/>
      <w:bookmarkStart w:id="6756" w:name="_Toc256000267"/>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756"/>
      <w:bookmarkEnd w:id="675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Δεδομένου ότι ο σχεδιασμός δράσεων στο πλαίσιο της Προτεραιότητας 4 – Κοινωνική Καινοτομία, είναι μια δυναμική διαδικασία και εμπεριέχεται η καινοτομία και ο κοινωνικός πειραματισμός ως παράγοντες διαμόρφωσής τους, θα διασφαλίζεται, όπου είναι εφικτό, ότι θα τηρούνται οι οριζόντιες αρχές που προβλέπονται από τους Κανονισμούς.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57" w:name="_Toc256000805"/>
      <w:bookmarkStart w:id="6758" w:name="_Toc256000268"/>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758"/>
      <w:bookmarkEnd w:id="675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59" w:name="_Toc256000806"/>
      <w:bookmarkStart w:id="6760" w:name="_Toc256000269"/>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760"/>
      <w:bookmarkEnd w:id="675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στο πλαίσιο της Προτεραιότητας 4 – Κοινωνική Καινοτομία, ενδέχεται να υλοποιηθούν δράσεις οι οποίες θα μπορούν να αξιοποιηθούν σε μεταγενέστερο στάδιο για την υποστήριξη των στόχων των πυλώνων και των έργων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61" w:name="_Toc256000807"/>
      <w:bookmarkStart w:id="6762" w:name="_Toc256000270"/>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762"/>
      <w:bookmarkEnd w:id="67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63" w:name="_Toc256000808"/>
      <w:bookmarkStart w:id="6764" w:name="_Toc256000271"/>
      <w:r>
        <w:rPr>
          <w:rFonts w:ascii="Times New Roman" w:eastAsia="Times New Roman" w:hAnsi="Times New Roman" w:cs="Times New Roman"/>
          <w:b w:val="0"/>
          <w:i w:val="0"/>
          <w:vanish w:val="0"/>
          <w:color w:val="000000"/>
          <w:sz w:val="24"/>
        </w:rPr>
        <w:t>2.1.1.1.2. Δείκτες</w:t>
      </w:r>
      <w:bookmarkEnd w:id="6764"/>
      <w:bookmarkEnd w:id="676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65" w:name="_Toc256000809"/>
      <w:bookmarkStart w:id="6766" w:name="_Toc256000272"/>
      <w:r>
        <w:rPr>
          <w:rFonts w:ascii="Times New Roman" w:eastAsia="Times New Roman" w:hAnsi="Times New Roman" w:cs="Times New Roman"/>
          <w:b w:val="0"/>
          <w:i w:val="0"/>
          <w:vanish w:val="0"/>
          <w:color w:val="000000"/>
          <w:sz w:val="24"/>
        </w:rPr>
        <w:t>Πίνακας 2: Δείκτες εκροών</w:t>
      </w:r>
      <w:bookmarkEnd w:id="6766"/>
      <w:bookmarkEnd w:id="676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36"/>
        <w:gridCol w:w="692"/>
        <w:gridCol w:w="2426"/>
        <w:gridCol w:w="1919"/>
        <w:gridCol w:w="3925"/>
        <w:gridCol w:w="1369"/>
        <w:gridCol w:w="1273"/>
        <w:gridCol w:w="107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67" w:name="_Toc256000810"/>
      <w:bookmarkStart w:id="6768" w:name="_Toc256000273"/>
      <w:r>
        <w:rPr>
          <w:rFonts w:ascii="Times New Roman" w:eastAsia="Times New Roman" w:hAnsi="Times New Roman" w:cs="Times New Roman"/>
          <w:b w:val="0"/>
          <w:i w:val="0"/>
          <w:vanish w:val="0"/>
          <w:color w:val="000000"/>
          <w:sz w:val="24"/>
        </w:rPr>
        <w:t>Πίνακας 3: Δείκτες αποτελεσμάτων</w:t>
      </w:r>
      <w:bookmarkEnd w:id="6768"/>
      <w:bookmarkEnd w:id="676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60"/>
        <w:gridCol w:w="692"/>
        <w:gridCol w:w="1578"/>
        <w:gridCol w:w="1583"/>
        <w:gridCol w:w="2618"/>
        <w:gridCol w:w="1027"/>
        <w:gridCol w:w="1264"/>
        <w:gridCol w:w="1006"/>
        <w:gridCol w:w="797"/>
        <w:gridCol w:w="110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69" w:name="_Toc256000811"/>
      <w:bookmarkStart w:id="6770" w:name="_Toc256000274"/>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770"/>
      <w:bookmarkEnd w:id="6769"/>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71" w:name="_Toc256000812"/>
      <w:bookmarkStart w:id="6772" w:name="_Toc256000275"/>
      <w:r>
        <w:rPr>
          <w:rFonts w:ascii="Times New Roman" w:eastAsia="Times New Roman" w:hAnsi="Times New Roman" w:cs="Times New Roman"/>
          <w:b w:val="0"/>
          <w:i w:val="0"/>
          <w:vanish w:val="0"/>
          <w:color w:val="000000"/>
          <w:sz w:val="24"/>
        </w:rPr>
        <w:t>Πίνακας 4: Διάσταση 1 — πεδίο παρέμβασης</w:t>
      </w:r>
      <w:bookmarkEnd w:id="6772"/>
      <w:bookmarkEnd w:id="677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99"/>
        <w:gridCol w:w="723"/>
        <w:gridCol w:w="2007"/>
        <w:gridCol w:w="8915"/>
        <w:gridCol w:w="11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139. Μέτρα για τον εκσυγχρονισμό και την ενίσχυση των θεσμών και των υπηρεσιών της αγοράς εργασίας, ώστε να εκτιμώνται και να προβλέπονται οι ανάγκες σε δεξιότητες να εξασφαλίζεται η έγκαιρη και εξατομικευμένη βοήθεια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139. Μέτρα για τον εκσυγχρονισμό και την ενίσχυση των θεσμών και των υπηρεσιών της αγοράς εργασίας, ώστε να εκτιμώνται και να προβλέπονται οι ανάγκες σε δεξιότητες να εξασφαλίζεται η έγκαιρη και εξατομικευμένη βοήθεια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73" w:name="_Toc256000813"/>
      <w:bookmarkStart w:id="6774" w:name="_Toc256000276"/>
      <w:r>
        <w:rPr>
          <w:rFonts w:ascii="Times New Roman" w:eastAsia="Times New Roman" w:hAnsi="Times New Roman" w:cs="Times New Roman"/>
          <w:b w:val="0"/>
          <w:i w:val="0"/>
          <w:vanish w:val="0"/>
          <w:color w:val="000000"/>
          <w:sz w:val="24"/>
        </w:rPr>
        <w:t>Πίνακας 5: Διάσταση 2 — μορφή χρηματοδότησης</w:t>
      </w:r>
      <w:bookmarkEnd w:id="6774"/>
      <w:bookmarkEnd w:id="677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75" w:name="_Toc256000814"/>
      <w:bookmarkStart w:id="6776" w:name="_Toc256000277"/>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776"/>
      <w:bookmarkEnd w:id="67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77" w:name="_Toc256000815"/>
      <w:bookmarkStart w:id="6778" w:name="_Toc256000278"/>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778"/>
      <w:bookmarkEnd w:id="677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53"/>
        <w:gridCol w:w="1621"/>
        <w:gridCol w:w="880"/>
        <w:gridCol w:w="3682"/>
        <w:gridCol w:w="5911"/>
        <w:gridCol w:w="142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07. Δημιουργία ικανοτήτων για τους κοινωνικούς εταίρους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79" w:name="_Toc256000816"/>
      <w:bookmarkStart w:id="6780" w:name="_Toc256000279"/>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780"/>
      <w:bookmarkEnd w:id="677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1.386.673,00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7.638.327,00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9.025.000,00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781" w:name="_Toc256000817"/>
      <w:bookmarkStart w:id="6782" w:name="_Toc256000280"/>
      <w:r>
        <w:rPr>
          <w:rFonts w:ascii="Times New Roman" w:eastAsia="Times New Roman" w:hAnsi="Times New Roman" w:cs="Times New Roman"/>
          <w:b w:val="0"/>
          <w:i w:val="0"/>
          <w:vanish w:val="0"/>
          <w:color w:val="000000"/>
          <w:sz w:val="24"/>
        </w:rPr>
        <w:t>2.1.1.1. Ειδικός στόχος: 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bookmarkEnd w:id="6782"/>
      <w:bookmarkEnd w:id="6781"/>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83" w:name="_Toc256000818"/>
      <w:bookmarkStart w:id="6784" w:name="_Toc256000281"/>
      <w:r>
        <w:rPr>
          <w:rFonts w:ascii="Times New Roman" w:eastAsia="Times New Roman" w:hAnsi="Times New Roman" w:cs="Times New Roman"/>
          <w:b w:val="0"/>
          <w:i w:val="0"/>
          <w:vanish w:val="0"/>
          <w:color w:val="000000"/>
          <w:sz w:val="24"/>
        </w:rPr>
        <w:t>2.1.1.1.1. Παρεμβάσεις των ταμείων</w:t>
      </w:r>
      <w:bookmarkEnd w:id="6784"/>
      <w:bookmarkEnd w:id="678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85" w:name="_Toc256000819"/>
      <w:bookmarkStart w:id="6786" w:name="_Toc256000282"/>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786"/>
      <w:bookmarkEnd w:id="678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Ειδικού Στόχου 4.η της Προτεραιότητας 4 θα υλοποιηθούν καινοτόμες δράσεις για την κοινωνική ένταξη κυρίως των ατόμων που προέρχονται από ευάλωτες κοινωνικά ομάδες και παρέχουν ίσες ευκαιρίες για ενεργό συμμετοχή στην κοινωνία, την απασχόληση και τον περιορισμό των διακρίσεων. Οι δράσεις θα έχουν ως επίκεντρο τη δημιουργία νέων σχέσεων συνεργασίας μεταξύ δημόσιων, ιδιωτικών και οργανισμών της κοινωνίας των πολιτών, καθώς και ανάπτυξη νέων εργαλείων και καινοτόμων μεθόδων ενίσχυσης της κοινωνικής ένταξης (π.χ. εταιρική κοινωνική ευθύνη), για την επίτευξη του στόχου.</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Εθνικό Κέντρο Ικανοτήτων για την Κοινωνική Καινοτομία (ΕΚΙΚΚ, βλ.αναλυτικά στην Προτεραιότητα 4, Ε.Σ.4.β), αναμένεται να υποστηρίξει το Πρόγραμμα μέσω της ανάπτυξης καινοτόμων έργων και διευκόλυνσης δημόσιων αρχών και άλλων ενδιαφερόμενων μελών στο σχεδιασμό τους.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το εθνικό σημείο επαφής για το EaSI (βλ.αναλυτικά Προτεραιότητα 4, ΕΣ 4.α) αναμένεται να υποστηρίξει το Πρόγραμμα στο σχεδιασμό έργων κοινωνικής καινοτομίας, παράλληλα με τη συνεργασία με το ΕΚΙΚΚ.</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το σχεδιασμό των δράσεων, θα ληφθούν υπόψη επιτυχημένα παραδείγματα από άλλες χώρες της ΕΕ και τα οποία κατάλληλα προσαρμοσμένα στις ιδιαίτερες ανάγκες και δεδομένα της ελληνικής πραγματικότητας θα μπορούσαν να δώσουν απάντηση στην αντιμετώπιση μιας ευρείας ποικιλίας κοινωνικών αναγκών.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αυτό, δύναται να χρηματοδοτηθούν καινοτόμες δράσεις και υπηρεσίες, για ευάλωτες και περιθωριοποιημένες ομάδες (Ρομά, πρόσφυγες/μετανάστες, κ.α.)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val="0"/>
                <w:i w:val="0"/>
                <w:vanish w:val="0"/>
                <w:color w:val="000000"/>
                <w:sz w:val="24"/>
              </w:rPr>
              <w:t xml:space="preserve">κοινωνικής επιχειρηματικότητας με προτεραιότητα στους τομείς της γαλάζιας και της πράσινης οικονομίας,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val="0"/>
                <w:i w:val="0"/>
                <w:vanish w:val="0"/>
                <w:color w:val="000000"/>
                <w:sz w:val="24"/>
              </w:rPr>
              <w:t xml:space="preserve">γνωριμίας με τον ελληνικό πολιτισμό στο πλαίσιο ενεργειών για την κοινωνική και πολιτισμική ενσωμάτωση τους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val="0"/>
                <w:i w:val="0"/>
                <w:vanish w:val="0"/>
                <w:color w:val="000000"/>
                <w:sz w:val="24"/>
              </w:rPr>
              <w:t xml:space="preserve">δημιουργίας νέων καινοτόμων εργαλείων και διαδικασιών για την αύξηση της συμμετοχής και εμπλοκής της κοινωνίας των πολιτών, των κοινωνικών εταίρων και των πολιτών (π.χ. συμμετοχική διακυβέρνηση, δικτυακές πύλες, κεντρική συμμετοχή χρηστών, κ.α.) και σε άλλους τομείς που υποστηρίζονται από τον ΕΣ 4.η, για τις ευάλωτες και περιθωριοποιημένες ομάδες.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87" w:name="_Toc256000820"/>
      <w:bookmarkStart w:id="6788" w:name="_Toc256000283"/>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788"/>
      <w:bookmarkEnd w:id="678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5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Ευάλωτες και ειδικές ομάδες πληθυσμού (άτομα απειλούμενα / εκτεθειμένα σε φτώχεια και κοινωνικό αποκλεισμό, ΑμεΑ, εξαρτημένα / απεξαρτημένα άτομα, αποφυλακισμένοι, Ρομά, θύματα εγκλήματος και βίας, κ.α.)</w:t>
            </w:r>
          </w:p>
          <w:p w:rsidR="00A77B3E">
            <w:pPr>
              <w:numPr>
                <w:ilvl w:val="0"/>
                <w:numId w:val="5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Αρχηγοί μονογονεϊκών οικογενειών</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89" w:name="_Toc256000821"/>
      <w:bookmarkStart w:id="6790" w:name="_Toc256000284"/>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790"/>
      <w:bookmarkEnd w:id="678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Δεδομένου ότι ο σχεδιασμός δράσεων στο πλαίσιο της Προτεραιότητας 4 – Κοινωνική Καινοτομία, είναι μια δυναμική διαδικασία και εμπεριέχεται η καινοτομία και ο κοινωνικός πειραματισμός ως παράγοντες διαμόρφωσης τους, θα διασφαλίζεται, όπου είναι εφικτό, ότι θα τηρούνται οι οριζόντιες αρχές που προβλέπονται από τους Κανονισμούς.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91" w:name="_Toc256000822"/>
      <w:bookmarkStart w:id="6792" w:name="_Toc256000285"/>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792"/>
      <w:bookmarkEnd w:id="679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93" w:name="_Toc256000823"/>
      <w:bookmarkStart w:id="6794" w:name="_Toc256000286"/>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794"/>
      <w:bookmarkEnd w:id="679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στο πλαίσιο της Προτεραιότητας 4 – Κοινωνική Καινοτομία, ενδέχεται να υλοποιηθούν δράσεις οι οποίες θα μπορούν να αξιοποιηθούν σε μεταγενέστερο στάδιο για την υποστήριξη των στόχων των πυλώνων και των έργων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95" w:name="_Toc256000824"/>
      <w:bookmarkStart w:id="6796" w:name="_Toc256000287"/>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796"/>
      <w:bookmarkEnd w:id="67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797" w:name="_Toc256000825"/>
      <w:bookmarkStart w:id="6798" w:name="_Toc256000288"/>
      <w:r>
        <w:rPr>
          <w:rFonts w:ascii="Times New Roman" w:eastAsia="Times New Roman" w:hAnsi="Times New Roman" w:cs="Times New Roman"/>
          <w:b w:val="0"/>
          <w:i w:val="0"/>
          <w:vanish w:val="0"/>
          <w:color w:val="000000"/>
          <w:sz w:val="24"/>
        </w:rPr>
        <w:t>2.1.1.1.2. Δείκτες</w:t>
      </w:r>
      <w:bookmarkEnd w:id="6798"/>
      <w:bookmarkEnd w:id="679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799" w:name="_Toc256000826"/>
      <w:bookmarkStart w:id="6800" w:name="_Toc256000289"/>
      <w:r>
        <w:rPr>
          <w:rFonts w:ascii="Times New Roman" w:eastAsia="Times New Roman" w:hAnsi="Times New Roman" w:cs="Times New Roman"/>
          <w:b w:val="0"/>
          <w:i w:val="0"/>
          <w:vanish w:val="0"/>
          <w:color w:val="000000"/>
          <w:sz w:val="24"/>
        </w:rPr>
        <w:t>Πίνακας 2: Δείκτες εκροών</w:t>
      </w:r>
      <w:bookmarkEnd w:id="6800"/>
      <w:bookmarkEnd w:id="679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36"/>
        <w:gridCol w:w="692"/>
        <w:gridCol w:w="2426"/>
        <w:gridCol w:w="1919"/>
        <w:gridCol w:w="3925"/>
        <w:gridCol w:w="1369"/>
        <w:gridCol w:w="1273"/>
        <w:gridCol w:w="107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01" w:name="_Toc256000827"/>
      <w:bookmarkStart w:id="6802" w:name="_Toc256000290"/>
      <w:r>
        <w:rPr>
          <w:rFonts w:ascii="Times New Roman" w:eastAsia="Times New Roman" w:hAnsi="Times New Roman" w:cs="Times New Roman"/>
          <w:b w:val="0"/>
          <w:i w:val="0"/>
          <w:vanish w:val="0"/>
          <w:color w:val="000000"/>
          <w:sz w:val="24"/>
        </w:rPr>
        <w:t>Πίνακας 3: Δείκτες αποτελεσμάτων</w:t>
      </w:r>
      <w:bookmarkEnd w:id="6802"/>
      <w:bookmarkEnd w:id="680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60"/>
        <w:gridCol w:w="692"/>
        <w:gridCol w:w="1578"/>
        <w:gridCol w:w="1583"/>
        <w:gridCol w:w="2618"/>
        <w:gridCol w:w="1027"/>
        <w:gridCol w:w="1264"/>
        <w:gridCol w:w="1006"/>
        <w:gridCol w:w="797"/>
        <w:gridCol w:w="110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03" w:name="_Toc256000828"/>
      <w:bookmarkStart w:id="6804" w:name="_Toc256000291"/>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804"/>
      <w:bookmarkEnd w:id="680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05" w:name="_Toc256000829"/>
      <w:bookmarkStart w:id="6806" w:name="_Toc256000292"/>
      <w:r>
        <w:rPr>
          <w:rFonts w:ascii="Times New Roman" w:eastAsia="Times New Roman" w:hAnsi="Times New Roman" w:cs="Times New Roman"/>
          <w:b w:val="0"/>
          <w:i w:val="0"/>
          <w:vanish w:val="0"/>
          <w:color w:val="000000"/>
          <w:sz w:val="24"/>
        </w:rPr>
        <w:t>Πίνακας 4: Διάσταση 1 — πεδίο παρέμβασης</w:t>
      </w:r>
      <w:bookmarkEnd w:id="6806"/>
      <w:bookmarkEnd w:id="680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302"/>
        <w:gridCol w:w="723"/>
        <w:gridCol w:w="2936"/>
        <w:gridCol w:w="7682"/>
        <w:gridCol w:w="11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153. Τρόποι για την ενσωμάτωση και την επανένταξη στην απασχόληση για μειονεκτούντα άτομα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583.862,00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153. Τρόποι για την ενσωμάτωση και την επανένταξη στην απασχόληση για μειονεκτούντα άτομα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3.216.138,00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07" w:name="_Toc256000830"/>
      <w:bookmarkStart w:id="6808" w:name="_Toc256000293"/>
      <w:r>
        <w:rPr>
          <w:rFonts w:ascii="Times New Roman" w:eastAsia="Times New Roman" w:hAnsi="Times New Roman" w:cs="Times New Roman"/>
          <w:b w:val="0"/>
          <w:i w:val="0"/>
          <w:vanish w:val="0"/>
          <w:color w:val="000000"/>
          <w:sz w:val="24"/>
        </w:rPr>
        <w:t>Πίνακας 5: Διάσταση 2 — μορφή χρηματοδότησης</w:t>
      </w:r>
      <w:bookmarkEnd w:id="6808"/>
      <w:bookmarkEnd w:id="680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583.862,00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3.216.138,00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09" w:name="_Toc256000831"/>
      <w:bookmarkStart w:id="6810" w:name="_Toc256000294"/>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810"/>
      <w:bookmarkEnd w:id="680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583.862,00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3.216.138,00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11" w:name="_Toc256000832"/>
      <w:bookmarkStart w:id="6812" w:name="_Toc256000295"/>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812"/>
      <w:bookmarkEnd w:id="681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0"/>
        <w:gridCol w:w="1471"/>
        <w:gridCol w:w="799"/>
        <w:gridCol w:w="3342"/>
        <w:gridCol w:w="6767"/>
        <w:gridCol w:w="129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583.862,00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3.216.138,00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13" w:name="_Toc256000833"/>
      <w:bookmarkStart w:id="6814" w:name="_Toc256000296"/>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814"/>
      <w:bookmarkEnd w:id="681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583.862,00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3.216.138,00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3.800.000,00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815" w:name="_Toc256000834"/>
      <w:bookmarkStart w:id="6816" w:name="_Toc256000297"/>
      <w:r>
        <w:rPr>
          <w:rFonts w:ascii="Times New Roman" w:eastAsia="Times New Roman" w:hAnsi="Times New Roman" w:cs="Times New Roman"/>
          <w:b w:val="0"/>
          <w:i w:val="0"/>
          <w:vanish w:val="0"/>
          <w:color w:val="000000"/>
          <w:sz w:val="24"/>
        </w:rPr>
        <w:t>2.1.1.1. Ειδικός στόχος: 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bookmarkEnd w:id="6816"/>
      <w:bookmarkEnd w:id="6815"/>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17" w:name="_Toc256000835"/>
      <w:bookmarkStart w:id="6818" w:name="_Toc256000298"/>
      <w:r>
        <w:rPr>
          <w:rFonts w:ascii="Times New Roman" w:eastAsia="Times New Roman" w:hAnsi="Times New Roman" w:cs="Times New Roman"/>
          <w:b w:val="0"/>
          <w:i w:val="0"/>
          <w:vanish w:val="0"/>
          <w:color w:val="000000"/>
          <w:sz w:val="24"/>
        </w:rPr>
        <w:t>2.1.1.1.1. Παρεμβάσεις των ταμείων</w:t>
      </w:r>
      <w:bookmarkEnd w:id="6818"/>
      <w:bookmarkEnd w:id="681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19" w:name="_Toc256000836"/>
      <w:bookmarkStart w:id="6820" w:name="_Toc256000299"/>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820"/>
      <w:bookmarkEnd w:id="68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Ειδικού Στόχου 4.ια της Προτεραιότητας 4 θα υλοποιηθούν καινοτόμες δράσεις με στόχο την εξασφάλιση της πρόσβασης σε ποιοτικές υπηρεσίες στέγασης, φροντίδας, υγειονομικής περίθαλψης, κοινωνικής προστασίας, όλων, κυρίως όμως των ατόμων από ευάλωτες ομάδες και των παιδιών. Οι δράσεις θα έχουν ως επίκεντρο τη δημιουργία νέων σχέσεων συνεργασίας μεταξύ δημόσιων, ιδιωτικών και οργανισμών της κοινωνίας των πολιτών, καθώς και ανάπτυξη νέων εργαλείων και καινοτόμων μεθόδων ενίσχυσης της κοινωνικής ένταξης, με τη χρήση εργαλείων και μηχανισμών (π.χ. εταιρική κοινωνική ευθύνη), για την επίτευξη του στόχου.</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Το Εθνικό Κέντρο Ικανοτήτων για την Κοινωνική Καινοτομία (ΕΚΙΚΚ, βλ.αναλυτικά στην Προτεραιότητα 4, Ε.Σ.4.β), αναμένεται να υποστηρίξει το Πρόγραμμα μέσω της ανάπτυξης καινοτόμων έργων και διευκόλυνσης δημόσιων αρχών και άλλων ενδιαφερόμενων μελών στο σχεδιασμό τους.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το εθνικό σημείο επαφής για το EaSI (βλ.αναλυτικά Προτεραιότητα 4, ΕΣ 4.α) αναμένεται να υποστηρίξει το Πρόγραμμα στο σχεδιασμό έργων κοινωνικής καινοτομίας, παράλληλα με τη συνεργασία με το ΕΚΙΚΚ.</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το σχεδιασμό των δράσεων, θα ληφθούν υπόψη επιτυχημένα παραδείγματα από άλλες χώρες της ΕΕ και τα οποία κατάλληλα προσαρμοσμένα στις ιδιαίτερες ανάγκες και δεδομένα της ελληνικής πραγματικότητας θα μπορούσαν να δώσουν απάντηση στην αντιμετώπιση μιας ευρείας ποικιλίας κοινωνικών αναγκών.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αυτό, δύναται να χρηματοδοτηθούν δράσεις:</w:t>
            </w:r>
          </w:p>
          <w:p w:rsidR="00A77B3E">
            <w:pPr>
              <w:numPr>
                <w:ilvl w:val="0"/>
                <w:numId w:val="5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Μέσω της υπό εκπόνηση νέας στρατηγικής στέγασης του ΥΠΕΚΥ, καθώς η Ελλάδα είναι 1η σε ευρωπαϊκό επίπεδο[1] σε όρους επιβάρυνσης του οικογενειακού εισοδήματος από το κόστος στέγασης ειδικά στα αστικά κέντρα, γεγονός ιδιαίτερα προβληματικό για τους νέους και αποτρεπτικό για την ενίσχυση της δημογραφικής πολιτικής, θα παραχθεί πλαίσιο τεκμηρίωσης και εφαρμογής για χρηματοδότηση σχετικών δράσεων, περιλαμβανομένης δυνητικά συνδυαστικής πράξης/blended operation επιστρεπτέων και μη μορφών στήριξης (υπό επιλεξιμότητες ΕΚΤ+ ή συμπληρωματικά με ΕΤΠΑ), ή ανάπτυξης χρηματοοικονομικού εργαλείου, σε πεδία κοινωνικής καινοτομίας, κοινωνικής οικονομίας και επιχειρηματικότητας. Έμφαση σε ευάλωτες ειδικές ομάδες πληθυσμού, όπως αστέγους, ανέργους, νέους κάτω των 29 ετών κ.α. </w:t>
            </w:r>
          </w:p>
          <w:p w:rsidR="00A77B3E">
            <w:pPr>
              <w:numPr>
                <w:ilvl w:val="0"/>
                <w:numId w:val="5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Ενδυνάμωσης της ψυχικής υγείας (εκτός των παραδοσιακών μορφών στήριξης, π.χ. μέσω της Τέχνης), για ομάδες ατόμων όπως κακοποιημένες γυναίκες ή/και παιδιά, πρώην χρήστες ουσιών, τρόφιμοι μονάδων ψυχικής υγείας, άτομα με μακροχρόνιες ασθένειες σε νοσοκομεία ή/και σε δομές αποκατάστασης κ.α, που εντάσσονται σε κοινωνικά προγράμματα.</w:t>
            </w:r>
          </w:p>
          <w:p w:rsidR="00A77B3E">
            <w:pPr>
              <w:numPr>
                <w:ilvl w:val="0"/>
                <w:numId w:val="5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που προάγουν την τεχνολογική καινοτομία προς εξυπηρέτηση ειδικών αναγκών όπως η χρήση γλωσσικών τεχνολογιών που βασίζονται στην Τεχνητή Νοημοσύνη (ΑΙ) (αυτόματη μετάφραση, ανάλυση κειμένων, σύνθεση ομιλίας, διαλογικά ρομπότ, τεχνολογίες φωνής, κ.α).</w:t>
            </w:r>
          </w:p>
          <w:p w:rsidR="00A77B3E">
            <w:pPr>
              <w:numPr>
                <w:ilvl w:val="0"/>
                <w:numId w:val="5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Άλλες δράσεις που θα διαμορφωθούν κατά την εξέλιξη του Προγράμματος, στους τομείς που υποστηρίζονται από τον ΕΣ 4.ια, με στόχο την πρόσβαση σε ποιοτικές υπηρεσίες των ευάλωτων ομάδων.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 xml:space="preserve">[1] Eurostat: </w:t>
            </w:r>
            <w:r>
              <w:rPr>
                <w:rFonts w:ascii="Times New Roman" w:eastAsia="Times New Roman" w:hAnsi="Times New Roman" w:cs="Times New Roman"/>
                <w:b w:val="0"/>
                <w:i/>
                <w:iCs/>
                <w:vanish w:val="0"/>
                <w:color w:val="000000"/>
                <w:sz w:val="24"/>
              </w:rPr>
              <w:t>https://ec.europa.eu/eurostat/databrowser/view/tessi165/default/table?lang=en</w:t>
            </w:r>
            <w:r>
              <w:rPr>
                <w:rFonts w:ascii="Times New Roman" w:eastAsia="Times New Roman" w:hAnsi="Times New Roman" w:cs="Times New Roman"/>
                <w:b w:val="0"/>
                <w:i/>
                <w:iCs/>
                <w:vanish w:val="0"/>
                <w:color w:val="000000"/>
                <w:sz w:val="24"/>
              </w:rPr>
              <w:t xml:space="preserve">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21" w:name="_Toc256000837"/>
      <w:bookmarkStart w:id="6822" w:name="_Toc256000300"/>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822"/>
      <w:bookmarkEnd w:id="682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σε κίνδυνο φτώχειας (ενήλικες και παιδιά)</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με ειδικές ανάγκες</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Άτομα με παραβατικό παρελθόν (αποφυλακισμένοι, απεξαρτημένοι)</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Πολίτες τρίτων χωρών με άδεια διαμονής (Ν.4251/2014)</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Αιτούντες άσυλο, δικαιούχοι διεθνούς αμνηστίας</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Μακροχρόνια ασθενείς σε νοσοκομεία ή/και σε δομές αποκατάστασης</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Τρόφιμοι μονάδων ψυχικής υγείας, κ.α.</w:t>
            </w:r>
          </w:p>
          <w:p w:rsidR="00A77B3E">
            <w:pPr>
              <w:numPr>
                <w:ilvl w:val="0"/>
                <w:numId w:val="5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Κακοποιημένες γυναίκες ή/και παιδιά</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23" w:name="_Toc256000838"/>
      <w:bookmarkStart w:id="6824" w:name="_Toc256000301"/>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824"/>
      <w:bookmarkEnd w:id="682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Δεδομένου ότι ο σχεδιασμός δράσεων στο πλαίσιο της Προτεραιότητας 4 – Κοινωνική Καινοτομία, είναι μια δυναμική διαδικασία και εμπεριέχεται η καινοτομία και ο κοινωνικός πειραματισμός ως παράγοντες διαμόρφωσης τους, θα διασφαλίζεται, όπου είναι εφικτό, ότι θα τηρούνται οι οριζόντιες αρχές που προβλέπονται από τους Κανονισμούς.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25" w:name="_Toc256000839"/>
      <w:bookmarkStart w:id="6826" w:name="_Toc256000302"/>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826"/>
      <w:bookmarkEnd w:id="682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27" w:name="_Toc256000840"/>
      <w:bookmarkStart w:id="6828" w:name="_Toc256000303"/>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828"/>
      <w:bookmarkEnd w:id="682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στο πλαίσιο της Προτεραιότητας 4 – Κοινωνική Καινοτομία, ενδέχεται να υλοποιηθούν δράσεις οι οποίες θα μπορούν να αξιοποιηθούν σε μεταγενέστερο στάδιο για την υποστήριξη των στόχων των πυλώνων και των έργων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29" w:name="_Toc256000841"/>
      <w:bookmarkStart w:id="6830" w:name="_Toc256000304"/>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830"/>
      <w:bookmarkEnd w:id="682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31" w:name="_Toc256000842"/>
      <w:bookmarkStart w:id="6832" w:name="_Toc256000305"/>
      <w:r>
        <w:rPr>
          <w:rFonts w:ascii="Times New Roman" w:eastAsia="Times New Roman" w:hAnsi="Times New Roman" w:cs="Times New Roman"/>
          <w:b w:val="0"/>
          <w:i w:val="0"/>
          <w:vanish w:val="0"/>
          <w:color w:val="000000"/>
          <w:sz w:val="24"/>
        </w:rPr>
        <w:t>2.1.1.1.2. Δείκτες</w:t>
      </w:r>
      <w:bookmarkEnd w:id="6832"/>
      <w:bookmarkEnd w:id="6831"/>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33" w:name="_Toc256000843"/>
      <w:bookmarkStart w:id="6834" w:name="_Toc256000306"/>
      <w:r>
        <w:rPr>
          <w:rFonts w:ascii="Times New Roman" w:eastAsia="Times New Roman" w:hAnsi="Times New Roman" w:cs="Times New Roman"/>
          <w:b w:val="0"/>
          <w:i w:val="0"/>
          <w:vanish w:val="0"/>
          <w:color w:val="000000"/>
          <w:sz w:val="24"/>
        </w:rPr>
        <w:t>Πίνακας 2: Δείκτες εκροών</w:t>
      </w:r>
      <w:bookmarkEnd w:id="6834"/>
      <w:bookmarkEnd w:id="683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67"/>
        <w:gridCol w:w="692"/>
        <w:gridCol w:w="2419"/>
        <w:gridCol w:w="1917"/>
        <w:gridCol w:w="3911"/>
        <w:gridCol w:w="1366"/>
        <w:gridCol w:w="1271"/>
        <w:gridCol w:w="1071"/>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35" w:name="_Toc256000844"/>
      <w:bookmarkStart w:id="6836" w:name="_Toc256000307"/>
      <w:r>
        <w:rPr>
          <w:rFonts w:ascii="Times New Roman" w:eastAsia="Times New Roman" w:hAnsi="Times New Roman" w:cs="Times New Roman"/>
          <w:b w:val="0"/>
          <w:i w:val="0"/>
          <w:vanish w:val="0"/>
          <w:color w:val="000000"/>
          <w:sz w:val="24"/>
        </w:rPr>
        <w:t>Πίνακας 3: Δείκτες αποτελεσμάτων</w:t>
      </w:r>
      <w:bookmarkEnd w:id="6836"/>
      <w:bookmarkEnd w:id="683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37"/>
        <w:gridCol w:w="692"/>
        <w:gridCol w:w="1568"/>
        <w:gridCol w:w="1579"/>
        <w:gridCol w:w="2577"/>
        <w:gridCol w:w="1023"/>
        <w:gridCol w:w="1254"/>
        <w:gridCol w:w="1004"/>
        <w:gridCol w:w="794"/>
        <w:gridCol w:w="1098"/>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δράσεων κοινωνικής καινοτομίας που εφαρμόζονται ένα χρόνο μετά τη λήξη της παρέμβασης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37" w:name="_Toc256000845"/>
      <w:bookmarkStart w:id="6838" w:name="_Toc256000308"/>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838"/>
      <w:bookmarkEnd w:id="683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39" w:name="_Toc256000846"/>
      <w:bookmarkStart w:id="6840" w:name="_Toc256000309"/>
      <w:r>
        <w:rPr>
          <w:rFonts w:ascii="Times New Roman" w:eastAsia="Times New Roman" w:hAnsi="Times New Roman" w:cs="Times New Roman"/>
          <w:b w:val="0"/>
          <w:i w:val="0"/>
          <w:vanish w:val="0"/>
          <w:color w:val="000000"/>
          <w:sz w:val="24"/>
        </w:rPr>
        <w:t>Πίνακας 4: Διάσταση 1 — πεδίο παρέμβασης</w:t>
      </w:r>
      <w:bookmarkEnd w:id="6840"/>
      <w:bookmarkEnd w:id="683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133"/>
        <w:gridCol w:w="723"/>
        <w:gridCol w:w="2292"/>
        <w:gridCol w:w="8495"/>
        <w:gridCol w:w="11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158. Μέτρα για την αναβάθμιση της ισότιμης και έγκαιρης πρόσβασης σε ποιοτικές, βιώσιμες και προσιτές υπηρεσίες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145.966,00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145.966,00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158. Μέτρα για την αναβάθμιση της ισότιμης και έγκαιρης πρόσβασης σε ποιοτικές, βιώσιμες και προσιτές υπηρεσίες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804.034,00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804.034,00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41" w:name="_Toc256000847"/>
      <w:bookmarkStart w:id="6842" w:name="_Toc256000310"/>
      <w:r>
        <w:rPr>
          <w:rFonts w:ascii="Times New Roman" w:eastAsia="Times New Roman" w:hAnsi="Times New Roman" w:cs="Times New Roman"/>
          <w:b w:val="0"/>
          <w:i w:val="0"/>
          <w:vanish w:val="0"/>
          <w:color w:val="000000"/>
          <w:sz w:val="24"/>
        </w:rPr>
        <w:t>Πίνακας 5: Διάσταση 2 — μορφή χρηματοδότησης</w:t>
      </w:r>
      <w:bookmarkEnd w:id="6842"/>
      <w:bookmarkEnd w:id="684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63"/>
        <w:gridCol w:w="2219"/>
        <w:gridCol w:w="1205"/>
        <w:gridCol w:w="5041"/>
        <w:gridCol w:w="2494"/>
        <w:gridCol w:w="195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291.932,00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1.608.068,00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43" w:name="_Toc256000848"/>
      <w:bookmarkStart w:id="6844" w:name="_Toc256000311"/>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844"/>
      <w:bookmarkEnd w:id="684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1"/>
        <w:gridCol w:w="1687"/>
        <w:gridCol w:w="916"/>
        <w:gridCol w:w="3833"/>
        <w:gridCol w:w="5532"/>
        <w:gridCol w:w="148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291.932,00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1.608.068,00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45" w:name="_Toc256000849"/>
      <w:bookmarkStart w:id="6846" w:name="_Toc256000312"/>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846"/>
      <w:bookmarkEnd w:id="684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0"/>
        <w:gridCol w:w="1471"/>
        <w:gridCol w:w="799"/>
        <w:gridCol w:w="3342"/>
        <w:gridCol w:w="6767"/>
        <w:gridCol w:w="129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145.966,00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145.966,00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804.034,00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08. Δημιουργία ικανοτήτων για τις οργανώσεις της κοινωνίας των πολιτών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804.034,00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47" w:name="_Toc256000850"/>
      <w:bookmarkStart w:id="6848" w:name="_Toc256000313"/>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848"/>
      <w:bookmarkEnd w:id="684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5"/>
        <w:gridCol w:w="1808"/>
        <w:gridCol w:w="982"/>
        <w:gridCol w:w="4109"/>
        <w:gridCol w:w="4838"/>
        <w:gridCol w:w="15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291.932,00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1.608.068,00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1.900.000,00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849" w:name="_Toc256000851"/>
      <w:bookmarkStart w:id="6850" w:name="_Toc256000314"/>
      <w:r>
        <w:rPr>
          <w:rFonts w:ascii="Times New Roman" w:eastAsia="Times New Roman" w:hAnsi="Times New Roman" w:cs="Times New Roman"/>
          <w:b w:val="0"/>
          <w:i w:val="0"/>
          <w:vanish w:val="0"/>
          <w:color w:val="000000"/>
          <w:sz w:val="24"/>
        </w:rPr>
        <w:t>2.1.1. Προτεραιότητα: 5. ΠΡΟΤΕΡΑΙΟΤΗΤΑ 5 - ΑΠΑΣΧΟΛΗΣΗ ΤΩΝ ΝΕΩΝ (ΕΑΕΚ) (Απασχόληση των νέων)</w:t>
      </w:r>
      <w:bookmarkEnd w:id="6850"/>
      <w:bookmarkEnd w:id="6849"/>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51" w:name="_Toc256000852"/>
      <w:bookmarkStart w:id="6852" w:name="_Toc256000315"/>
      <w:r>
        <w:rPr>
          <w:rFonts w:ascii="Times New Roman" w:eastAsia="Times New Roman" w:hAnsi="Times New Roman" w:cs="Times New Roman"/>
          <w:b w:val="0"/>
          <w:i w:val="0"/>
          <w:vanish w:val="0"/>
          <w:color w:val="000000"/>
          <w:sz w:val="24"/>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bookmarkEnd w:id="6852"/>
      <w:bookmarkEnd w:id="6851"/>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53" w:name="_Toc256000853"/>
      <w:bookmarkStart w:id="6854" w:name="_Toc256000316"/>
      <w:r>
        <w:rPr>
          <w:rFonts w:ascii="Times New Roman" w:eastAsia="Times New Roman" w:hAnsi="Times New Roman" w:cs="Times New Roman"/>
          <w:b w:val="0"/>
          <w:i w:val="0"/>
          <w:vanish w:val="0"/>
          <w:color w:val="000000"/>
          <w:sz w:val="24"/>
        </w:rPr>
        <w:t>2.1.1.1.1. Παρεμβάσεις των ταμείων</w:t>
      </w:r>
      <w:bookmarkEnd w:id="6854"/>
      <w:bookmarkEnd w:id="685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55" w:name="_Toc256000854"/>
      <w:bookmarkStart w:id="6856" w:name="_Toc256000317"/>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856"/>
      <w:bookmarkEnd w:id="685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w:t>
            </w:r>
            <w:r>
              <w:rPr>
                <w:rFonts w:ascii="Times New Roman" w:eastAsia="Times New Roman" w:hAnsi="Times New Roman" w:cs="Times New Roman"/>
                <w:b/>
                <w:bCs/>
                <w:i w:val="0"/>
                <w:vanish w:val="0"/>
                <w:color w:val="000000"/>
                <w:sz w:val="24"/>
              </w:rPr>
              <w:t>Ειδική</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Προτεραιότητα «Απασχόληση των Νέων (15-29 ετών) ΕΑΕΚ»</w:t>
            </w:r>
            <w:r>
              <w:rPr>
                <w:rFonts w:ascii="Times New Roman" w:eastAsia="Times New Roman" w:hAnsi="Times New Roman" w:cs="Times New Roman"/>
                <w:b w:val="0"/>
                <w:i w:val="0"/>
                <w:vanish w:val="0"/>
                <w:color w:val="000000"/>
                <w:sz w:val="24"/>
              </w:rPr>
              <w:t xml:space="preserve"> περιλαμβάνει δράσεις σύμφωνα με τη σύσταση του Συμβουλίου (2020/C 372/01), για «μια γέφυρα προς την απασχόληση – ενίσχυση των εγγυήσεων για τη νεολαία» που αποσκοπούν στην αντιμετώπιση του σημαντικού πρόβληματος στην ανεργίας των νέων στην Ελλάδα (ΟΟΣΑ 2019: 35,2% έναντι μ.ο. ΕΕ 14,3%) (Greece Country Report 2020).</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Στην </w:t>
            </w:r>
            <w:r>
              <w:rPr>
                <w:rFonts w:ascii="Times New Roman" w:eastAsia="Times New Roman" w:hAnsi="Times New Roman" w:cs="Times New Roman"/>
                <w:b w:val="0"/>
                <w:i w:val="0"/>
                <w:vanish w:val="0"/>
                <w:color w:val="000000"/>
                <w:sz w:val="24"/>
                <w:u w:val="single"/>
              </w:rPr>
              <w:t>Εθνική Στρατηγική για τις Ενεργητικές Πολιτικές Απασχόλησης</w:t>
            </w:r>
            <w:r>
              <w:rPr>
                <w:rFonts w:ascii="Times New Roman" w:eastAsia="Times New Roman" w:hAnsi="Times New Roman" w:cs="Times New Roman"/>
                <w:b w:val="0"/>
                <w:i w:val="0"/>
                <w:vanish w:val="0"/>
                <w:color w:val="000000"/>
                <w:sz w:val="24"/>
              </w:rPr>
              <w:t xml:space="preserve"> (ΕΣ-ΕΠΑ) περιλαμβάνεται ο Στρατηγικός Αξονας 2 : Ενίσχυση της Νεανικής Απασχόλησης με έμφαση στους ΕΑΕΚ, με στόχο την αντιμετώπιση των υψηλών ποσοστών ανεργίας. Προτεραιότητα του 2ου Άξονα είναι η αντιμετώπιση των υψηλών ποσοστών ανεργίας των νέων και των νέων ΕΑΕΚ (εκτός απασχόλησης, εκπαίδευσης και κατάρτισης) καθώς και των υψηλών ποσοστών ανεργίας των αποφοίτων της Α’ Βάθμιας και της Β’ Βάθμιας Εκπαίδευσης. Ο εν λόγω άξονας περιλαμβάνει μια σειρά δράσεων που εφαρμόζουν το Πρόγραμμα «Ενισχυμένη Εγγύηση για τη Νεολαία» και τη Σύσταση για «μια γέφυρα προς την απασχόληση – ενίσχυση των εγγυήσεων για τη νεολαία», ενώ αλληλεπιδρούν με το Εθνικό Σχέδιο για τη Νεολαία.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εστίαση στην ανεργία των νέων ΕΑΕΚ έχει ιδιαίτερη σημασία προκειμένου να αντιμετωπισθεί το φαινόμενο της επαναλαμβανόμενης επισφάλειας ως προς την ένταξη στην αγορά εργασίας, η οποία δύναται να εκταθεί σε όλο το εύρος του εργασιακού βίου (scarring effect), καθιστώντας τις σχετικές παρεμβάσεις ταυτόχρονα προληπτικό διαρθρωτικό μέτρο σε μακροπρόθεσμο επίπεδο.</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υλοποίηση μέτρων και παρεμβάσεων για την ένταξη των ΕΑΕΚ στην απασχόληση βασίζεται στην αλληλουχία των εξής σταδίων που προβλέπει η «Ενισχυμένη Εγγύηση για τη Νεολαία»: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i.H </w:t>
            </w:r>
            <w:r>
              <w:rPr>
                <w:rFonts w:ascii="Times New Roman" w:eastAsia="Times New Roman" w:hAnsi="Times New Roman" w:cs="Times New Roman"/>
                <w:b/>
                <w:bCs/>
                <w:i w:val="0"/>
                <w:vanish w:val="0"/>
                <w:color w:val="000000"/>
                <w:sz w:val="24"/>
              </w:rPr>
              <w:t xml:space="preserve">χαρτογράφηση </w:t>
            </w:r>
            <w:r>
              <w:rPr>
                <w:rFonts w:ascii="Times New Roman" w:eastAsia="Times New Roman" w:hAnsi="Times New Roman" w:cs="Times New Roman"/>
                <w:b w:val="0"/>
                <w:i w:val="0"/>
                <w:vanish w:val="0"/>
                <w:color w:val="000000"/>
                <w:sz w:val="24"/>
              </w:rPr>
              <w:t>αποτελεί το πρώτο στάδιο της διαδικασίας, στο οποίο συλλέγονται οι πληροφορίες και αποκτάται γνώση γύρω από τα ιδιαίτερα χαρακτηριστικά των νέων που αποτελούν την ομάδα-στόχο. Μέσω αυτής της διαδικασίας εντοπίζονται και οι νέοι που έχουν υψηλό βαθμό κινδύνου να γίνουν ΕΑΕΚ στο μέλλον. Για αυτό το λόγο είναι κρίσιμη η συνεργασία ανάμεσα στους διαφορετικούς εμπλεκόμενους φορείς και η συγκέντρωση και συνδυαστική αξιοποίηση δεδομένων από όλες τις επιμέρους πηγές.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 ii.Στη φάση της </w:t>
            </w:r>
            <w:r>
              <w:rPr>
                <w:rFonts w:ascii="Times New Roman" w:eastAsia="Times New Roman" w:hAnsi="Times New Roman" w:cs="Times New Roman"/>
                <w:b/>
                <w:bCs/>
                <w:i w:val="0"/>
                <w:vanish w:val="0"/>
                <w:color w:val="000000"/>
                <w:sz w:val="24"/>
              </w:rPr>
              <w:t>προβολής,</w:t>
            </w:r>
            <w:r>
              <w:rPr>
                <w:rFonts w:ascii="Times New Roman" w:eastAsia="Times New Roman" w:hAnsi="Times New Roman" w:cs="Times New Roman"/>
                <w:b w:val="0"/>
                <w:i w:val="0"/>
                <w:vanish w:val="0"/>
                <w:color w:val="000000"/>
                <w:sz w:val="24"/>
              </w:rPr>
              <w:t xml:space="preserve"> δημιουργείται η επαφή και εδραιώνεται η εμπιστοσύνη με κάθε μεμονωμένο νέο, μέσα από μια ολοκληρωμένη επικοινωνιακή στρατηγική ώστε να διαδοθεί η ενημέρωση σχετικά με την ενίσχυση των Εγγυήσεων για τη νεολαία και τις σχετικές δράσεις. Οι ενέργειες απαιτούν κατάλληλο σχεδιασμό και κλιμάκωση, με στόχο την προσέγγιση και των πιο ευάλωτων ομάδων νέων.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iii.Η φάση </w:t>
            </w:r>
            <w:r>
              <w:rPr>
                <w:rFonts w:ascii="Times New Roman" w:eastAsia="Times New Roman" w:hAnsi="Times New Roman" w:cs="Times New Roman"/>
                <w:b/>
                <w:bCs/>
                <w:i w:val="0"/>
                <w:vanish w:val="0"/>
                <w:color w:val="000000"/>
                <w:sz w:val="24"/>
              </w:rPr>
              <w:t xml:space="preserve">προπαρασκευής </w:t>
            </w:r>
            <w:r>
              <w:rPr>
                <w:rFonts w:ascii="Times New Roman" w:eastAsia="Times New Roman" w:hAnsi="Times New Roman" w:cs="Times New Roman"/>
                <w:b w:val="0"/>
                <w:i w:val="0"/>
                <w:vanish w:val="0"/>
                <w:color w:val="000000"/>
                <w:sz w:val="24"/>
              </w:rPr>
              <w:t>περιλαμβάνει την καθολική εφαρμογή της εξατομικευμένης προσέγγισης και του ατομικού σχεδίου Δράσης. Νέοι υψηλής ειδίκευσης ή όσοι διαθέτουν συναφή επαγγελματική πείρα χρήζουν μια απλούστερη προσέγγιση, ενώ άλλοι περισσότερο ευάλωτοι, ιδιαίτερα όσοι έχουν εγκαταλείψει πρόωρα την εκπαίδευση και την κατάρτιση ή εκείνοι με ανεπαρκή εκπαίδευση ή κατάρτιση χρειάζονται πιο εντατικές, μακρόχρονες και ολοκληρωμένες παρεμβάσεις. Η ανάλυση του προφίλ θεωρείται ιδιαίτερα σημαντικό βήμα για την εύρεση των εναλλακτικών διαδρομών του ωφελούμενου, βάσει των ατομικών χαρακτηριστικών και αναγκών με σκοπό την ένταξή του στην αγορά εργασίας. Η ενίσχυση των δεξιοτήτων μέσω της κατάρτισης και της επικύρωσης των δεξιοτήτων αποτελεί το ενδιάμεσο στάδιο πριν από την ένταξη σε θέση εργασίας. Σημειώνεται ωστόσο, ότι οι μαθητευόμενοι/πρακτικά ασκούμενοι όπως ορίζονται στο Ν.4763/2020, δεν υποχρεούνται σε κατάρτιση Ψηφιακού Ατομικού Σχεδίου Δράσης, σύμφωνα με τα οριζόμενα στο Ν.4921/2022.</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iv.H φάση της </w:t>
            </w:r>
            <w:r>
              <w:rPr>
                <w:rFonts w:ascii="Times New Roman" w:eastAsia="Times New Roman" w:hAnsi="Times New Roman" w:cs="Times New Roman"/>
                <w:b/>
                <w:bCs/>
                <w:i w:val="0"/>
                <w:vanish w:val="0"/>
                <w:color w:val="000000"/>
                <w:sz w:val="24"/>
              </w:rPr>
              <w:t>προσφοράς</w:t>
            </w:r>
            <w:r>
              <w:rPr>
                <w:rFonts w:ascii="Times New Roman" w:eastAsia="Times New Roman" w:hAnsi="Times New Roman" w:cs="Times New Roman"/>
                <w:b w:val="0"/>
                <w:i w:val="0"/>
                <w:vanish w:val="0"/>
                <w:color w:val="000000"/>
                <w:sz w:val="24"/>
              </w:rPr>
              <w:t xml:space="preserve"> αφορά είτε σε θέση εργασίας, είτε στη συμμετοχή σε πρόγραμμα απασχόλησης, είτε στη συμμετοχή σε πρόγραμμα επαγγελματικής εκπαίδευσης και κατάρτισης είτε στη συνέχιση της εκπαίδευσης ή στην πραγματοποίηση μαθητείας ή πρακτικής άσκησης. Σημαντική είναι η ευελιξία των προγραμμάτων και παρεμβάσεων που παρέχονται, προκειμένου να μπορούν να ανταποκριθούν στις διαφορετικές ανάγκες των υπό-ομάδων ΕΑΕΚ καθώς και η προώθηση στην απασχόληση στο πλαίσιο των εγγυήσεων για τη Νεολαία, με στοχευμένα κίνητρα (ενδεικτικά μισθολογικές επιδοτήσεις, μείωση εισφορών κλπ).</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 σχεδιασμός των προγραμμάτων επαγγελματικής κατάρτισης και πιστοποίησης δεξιοτήτων διενεργείται με βάση τα ευρήματα του Μηχανισμού Διάγνωσης των Αναγκών της Αγοράς Εργασίας ως προς τις προοπτικές απασχόλησης των νέων ηλικίας 15-29 ετών, τις επαγγελματικές ειδικότητες που μπορούν να καλύψουν με βάση το προφίλ τους καθώς και τις ανάγκες της αγοράς εργασίας (προσφορά και ζήτηση θέσεων και δεξιοτήτων που απαιτούνται) σε εθνικό και περιφερειακό επίπεδο.</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Επίσης στα προγράμματα Μαθητείας – Πρακτικής Άσκησης θα ληφθούν υπόψη ευρήματα και πορίσματα του Κεντρικού Συμβουλίου Επαγγελματικής Εκπαίδευσης και Κατάρτισης (ΚΣΕΕΚ) και των Περιφερειακών Συμβούλιων Σύνδεσης με την Παραγωγή και την Αγορά Εργασίας (ΣΣΠΑΕ) που ορίστηκαν με τον Ν.4763/2020.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των προγραμμάτων επίσης θα προωθηθεί η συμπερίληψη της κλιματικής αλλαγής και της ανθεκτικότητας στην προσαρμογή/κλίμα ως οριζόντιο, αλλά θεματικό αντικείμενο που θα συμπεριλαμβάνεται στα εκπαιδευτικά προγράμματα ενώ θα προωθηθεί η συμμετοχή των συναρμόδιων Υπουργείων (Υπουργείο Κλιματικής Αλλαγής) στην επιλογή.</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Σε όλα τα προγράμματα κατάρτισης θα περιληφθούν διαδικασίες πιστοποίησης δεξιοτήτων λαμβάνοντας επίσης υπόψη τη σύσταση του Συμβουλίου (2012) 398/01 για την επικύρωση της μη τυπικής και της άτυπης μάθησης, η δε πρόοδος ως προς την απόκτηση των δεξιοτήτων θα παρακολουθείται μέσω των ατομικών λογαριασμών δεξιοτήτων και θα ανατροφοδοτεί τις ενέργειες τοποθέτησης των νέων ΕΑΕΚ στην αγορά εργασίας μέσω της ΔΥΠΑ και των παρόχων κατάρτισης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Περιλαμβάνονται ενδεικτικά οι εξής παρεμβάσεις ανά τύπο δράσεων: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bCs/>
                <w:i w:val="0"/>
                <w:vanish w:val="0"/>
                <w:color w:val="000000"/>
                <w:sz w:val="24"/>
                <w:u w:val="single"/>
              </w:rPr>
              <w:t>Χαρτογράφηση, προβολή, προετοιμασία:</w:t>
            </w:r>
          </w:p>
          <w:p w:rsidR="00A77B3E">
            <w:pPr>
              <w:numPr>
                <w:ilvl w:val="0"/>
                <w:numId w:val="5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Μηχανισμός και ανάπτυξη πληροφοριακού συστήματος για τους ΕΑΕΚ</w:t>
            </w:r>
          </w:p>
          <w:p w:rsidR="00A77B3E">
            <w:pPr>
              <w:numPr>
                <w:ilvl w:val="0"/>
                <w:numId w:val="5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Λειτουργία Γραφείων Επαγγελματικής Ανάπτυξης και Σταδιοδρομίας (ΓΕΑΣ) στις ΕΠΑΣ της ΔΥΠΑ</w:t>
            </w:r>
          </w:p>
          <w:p w:rsidR="00A77B3E">
            <w:pPr>
              <w:numPr>
                <w:ilvl w:val="0"/>
                <w:numId w:val="5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Ολοκληρωμένη παρέμβαση για τον </w:t>
            </w:r>
            <w:r>
              <w:rPr>
                <w:rFonts w:ascii="Times New Roman" w:eastAsia="Times New Roman" w:hAnsi="Times New Roman" w:cs="Times New Roman"/>
                <w:b/>
                <w:bCs/>
                <w:i w:val="0"/>
                <w:vanish w:val="0"/>
                <w:color w:val="000000"/>
                <w:sz w:val="24"/>
              </w:rPr>
              <w:t>εντοπισμό, ευαισθητοποίηση για συμμετοχή</w:t>
            </w:r>
            <w:r>
              <w:rPr>
                <w:rFonts w:ascii="Times New Roman" w:eastAsia="Times New Roman" w:hAnsi="Times New Roman" w:cs="Times New Roman"/>
                <w:b w:val="0"/>
                <w:i w:val="0"/>
                <w:vanish w:val="0"/>
                <w:color w:val="000000"/>
                <w:sz w:val="24"/>
              </w:rPr>
              <w:t xml:space="preserve"> α) νέων 18-25 ετών σε δράσεις Δήμων και της τοπικής κοινωνίας (national roll out), β) νέων 25-29 ετών οι οποίοι, λόγω μεγαλύτερης παραμονής εκτός εκπαίδευσης σε σύγκριση με τις ηλικίες 18-25, απαιτούν μεγαλύτερη προσπάθεια εντοπισμού, κινητοποίησης. Στην κατεύθυνση αυτή θα αξιοποιηθούν θεσμοί, νέα εργαλεία και ειδικότητες όπως η τοπική αυτοδιοίκηση, στελέχη youth worker που θα εξειδικευθούν και θα εκπαιδευθούν στην κινητοποίηση ΕΑΕΚ, τα Γραφεία Διασύνδεσης Πανεπιστημίων τα οποία με βάση τη νέα στρατηγική θα παρακολουθούν και θα κινητοποιούν επί τουλάχιστον 5 έτη τους αποφοίτους στην προσπάθεια ένταξής τους σε ενεργητικές πολιτικές απασχόλησης.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bCs/>
                <w:i w:val="0"/>
                <w:vanish w:val="0"/>
                <w:color w:val="000000"/>
                <w:sz w:val="24"/>
                <w:u w:val="single"/>
              </w:rPr>
              <w:t>Προγράμματα προώθησης στην Απασχόληση / ΕΠΑ</w:t>
            </w:r>
          </w:p>
          <w:p w:rsidR="00A77B3E">
            <w:pPr>
              <w:numPr>
                <w:ilvl w:val="0"/>
                <w:numId w:val="5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Προγράμματα Επαγγελματικής Κατάρτισης και Πιστοποίησης Δεξιοτήτων</w:t>
            </w:r>
            <w:r>
              <w:rPr>
                <w:rFonts w:ascii="Times New Roman" w:eastAsia="Times New Roman" w:hAnsi="Times New Roman" w:cs="Times New Roman"/>
                <w:b w:val="0"/>
                <w:i w:val="0"/>
                <w:vanish w:val="0"/>
                <w:color w:val="000000"/>
                <w:sz w:val="24"/>
              </w:rPr>
              <w:t xml:space="preserve"> σε θεματικά αντικείμενα με αναπτυξιακή προοπτική με βάση τα ευρήματα του ΜΔΑΑΕ.</w:t>
            </w:r>
          </w:p>
          <w:p w:rsidR="00A77B3E">
            <w:pPr>
              <w:numPr>
                <w:ilvl w:val="0"/>
                <w:numId w:val="5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Προγράμματα απόκτησης επαγγελματικής εμπειρίας </w:t>
            </w:r>
            <w:r>
              <w:rPr>
                <w:rFonts w:ascii="Times New Roman" w:eastAsia="Times New Roman" w:hAnsi="Times New Roman" w:cs="Times New Roman"/>
                <w:b w:val="0"/>
                <w:i w:val="0"/>
                <w:vanish w:val="0"/>
                <w:color w:val="000000"/>
                <w:sz w:val="24"/>
              </w:rPr>
              <w:t xml:space="preserve">για νέους ανέργους 18-29 ετών (ενδεικτικά για αποφοίτους επαγγελματικής εκπαίδευσης, Β΄βάθμιας και Γ΄βάθμιας εκπαίδευσης σε επιχειρήσεις και θέσεις συναφείς με το αντικείμενο των σπουδών τους. (Ά ένσημο). Το πρόγραμμα αφορά επιδότηση νέων θέσεων εργασίας για </w:t>
            </w:r>
            <w:r>
              <w:rPr>
                <w:rFonts w:ascii="Times New Roman" w:eastAsia="Times New Roman" w:hAnsi="Times New Roman" w:cs="Times New Roman"/>
                <w:b/>
                <w:bCs/>
                <w:i w:val="0"/>
                <w:vanish w:val="0"/>
                <w:color w:val="000000"/>
                <w:sz w:val="24"/>
              </w:rPr>
              <w:t>νέους έως 29 ετών χωρίς εργασιακή εμπειρία,</w:t>
            </w:r>
            <w:r>
              <w:rPr>
                <w:rFonts w:ascii="Times New Roman" w:eastAsia="Times New Roman" w:hAnsi="Times New Roman" w:cs="Times New Roman"/>
                <w:b w:val="0"/>
                <w:i w:val="0"/>
                <w:vanish w:val="0"/>
                <w:color w:val="000000"/>
                <w:sz w:val="24"/>
              </w:rPr>
              <w:t xml:space="preserve"> με ποσό που θα επιμερίζεται μεταξύ εργαζόμενου και εργοδότη.</w:t>
            </w:r>
          </w:p>
          <w:p w:rsidR="00A77B3E">
            <w:pPr>
              <w:numPr>
                <w:ilvl w:val="0"/>
                <w:numId w:val="5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Προγράμματα Δημιουργίας Νέων Θέσεων Εργασίας </w:t>
            </w:r>
          </w:p>
          <w:p w:rsidR="00A77B3E">
            <w:pPr>
              <w:numPr>
                <w:ilvl w:val="0"/>
                <w:numId w:val="5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Προγράμματα υποστήριξης και ενίσχυσης της νεανικής επιχειρηματικότητας</w:t>
            </w:r>
            <w:r>
              <w:rPr>
                <w:rFonts w:ascii="Times New Roman" w:eastAsia="Times New Roman" w:hAnsi="Times New Roman" w:cs="Times New Roman"/>
                <w:b w:val="0"/>
                <w:i w:val="0"/>
                <w:vanish w:val="0"/>
                <w:color w:val="000000"/>
                <w:sz w:val="24"/>
              </w:rPr>
              <w:t xml:space="preserve"> με έμφαση στην ψηφιακή, πράσινη και γαλάζια οικονομία και σε τομείς υψηλής αναπτυξιακής αιχμής.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3.Προγράμματα μάθησης</w:t>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bCs/>
                <w:i w:val="0"/>
                <w:vanish w:val="0"/>
                <w:color w:val="000000"/>
                <w:sz w:val="24"/>
              </w:rPr>
              <w:t>στην εκπαιδευτική δομή και μάθησης σε εργασιακό χώρο</w:t>
            </w:r>
            <w:r>
              <w:rPr>
                <w:rFonts w:ascii="Times New Roman" w:eastAsia="Times New Roman" w:hAnsi="Times New Roman" w:cs="Times New Roman"/>
                <w:b w:val="0"/>
                <w:i w:val="0"/>
                <w:vanish w:val="0"/>
                <w:color w:val="000000"/>
                <w:sz w:val="24"/>
              </w:rPr>
              <w:t>/πρακτικής άσκησης στις ΕΠΑΣ της ΔΥΠΑ και στις ΕΣΚ.</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4.Προγράμματα θεωρητικής και εργαστηριακής κατάρτισης και πρακτικής άσκησης</w:t>
            </w:r>
            <w:r>
              <w:rPr>
                <w:rFonts w:ascii="Times New Roman" w:eastAsia="Times New Roman" w:hAnsi="Times New Roman" w:cs="Times New Roman"/>
                <w:b w:val="0"/>
                <w:i w:val="0"/>
                <w:vanish w:val="0"/>
                <w:color w:val="000000"/>
                <w:sz w:val="24"/>
              </w:rPr>
              <w:t xml:space="preserve"> ή μαθητείας στα ΙΕΚ και στις ΑΕΝ.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5.Πρόγραμμα εργαστηριακών μαθημάτων και μάθησης σε εργασιακό χώρο</w:t>
            </w:r>
            <w:r>
              <w:rPr>
                <w:rFonts w:ascii="Times New Roman" w:eastAsia="Times New Roman" w:hAnsi="Times New Roman" w:cs="Times New Roman"/>
                <w:b w:val="0"/>
                <w:i w:val="0"/>
                <w:vanish w:val="0"/>
                <w:color w:val="000000"/>
                <w:sz w:val="24"/>
              </w:rPr>
              <w:t xml:space="preserve"> στο Μεταλυκειακό Έτος - Τάξη Μαθητείας.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6.Προγράμματα εκπαίδευσης για αποφοίτους Πανεπιστημίων</w:t>
            </w:r>
            <w:r>
              <w:rPr>
                <w:rFonts w:ascii="Times New Roman" w:eastAsia="Times New Roman" w:hAnsi="Times New Roman" w:cs="Times New Roman"/>
                <w:b w:val="0"/>
                <w:i w:val="0"/>
                <w:vanish w:val="0"/>
                <w:color w:val="000000"/>
                <w:sz w:val="24"/>
              </w:rPr>
              <w:t xml:space="preserve"> έως 29 ετών (ΕΑΕΚ) μέσω των ΚΕΔΙΒΙΜ των ΑΕΙ.</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7.Προγράμματα υποστήριξης σπουδών ανακατεύθυνσης</w:t>
            </w:r>
            <w:r>
              <w:rPr>
                <w:rFonts w:ascii="Times New Roman" w:eastAsia="Times New Roman" w:hAnsi="Times New Roman" w:cs="Times New Roman"/>
                <w:b w:val="0"/>
                <w:i w:val="0"/>
                <w:vanish w:val="0"/>
                <w:color w:val="000000"/>
                <w:sz w:val="24"/>
              </w:rPr>
              <w:t xml:space="preserve"> αποφοίτων Τριτοβάθμιας Εκπαίδευσης έως 29 ετών ΕΑΕΚ, με στόχο τον αναπροσανατολισμό και την ένταξη στην αγορά εργασίας. Αφορά αποφοίτους που έχουν ολοκληρώσει αρχικές σπουδές σε τομείς που παρουσιάζουν αναντιστοιχίες προσφοράς και ζήτησης στην αγορά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57" w:name="_Toc256000855"/>
      <w:bookmarkStart w:id="6858" w:name="_Toc256000318"/>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858"/>
      <w:bookmarkEnd w:id="685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5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Νέοι έως 29 ετών, Εκτός Απασχόλησης, Εκπαίδευσης και Κατάρτισης (ΕΑΕΚ)</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59" w:name="_Toc256000856"/>
      <w:bookmarkStart w:id="6860" w:name="_Toc256000319"/>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860"/>
      <w:bookmarkEnd w:id="685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κατάρτισης ΕΑΕΚ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ΕΑΕΚ.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61" w:name="_Toc256000857"/>
      <w:bookmarkStart w:id="6862" w:name="_Toc256000320"/>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862"/>
      <w:bookmarkEnd w:id="68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63" w:name="_Toc256000858"/>
      <w:bookmarkStart w:id="6864" w:name="_Toc256000321"/>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864"/>
      <w:bookmarkEnd w:id="686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4.α στο πλαίσιο της Προτεραιότητας 5 αφορούν στην πρόσβαση στην απασχόληση, στην αυτοαπασχόληση και την κοινωνική οικονομία νέων εκτός απασχόλησης, εκπαίδευσης και κατάρτισης (ΕΑΕΚ) έως 29 ετών και περιλαμβάνουν, μεταξύ άλλων, προγράμματα επαγγελματικής κατάρτισης και πιστοποίησης, τη δημιουργία ΝΘΕ, την απόκτηση εργασιακής εμπειρία, πρακτική άσκηση και μαθητεία, την ενίσχυση της νεανικής επιχειρηματικότητας, κ.α., βάσει εξατομικευμένης προσέγγισης και των αναγκών της αγοράς εργασίας, όπως προκύπτουν κυρίως από τα αποτελέσματα του Μηχανισμού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αποτελέσματα ή οι χωρικές επιπτώσεις των έργων δεν έχουν διαπεριφερειακή ή διασυνοριακή διάσταση ωστόσο εντοπίζονται έμμεσες συνέργειες που διατρέχουν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Συγκεκριμένα, στο Πρόγραμμα προβλέπονται καταρτίσεις νέων ΕΑΕΚ σε θεματικές που σχετίζονται με τα πράσινα και γαλάζια επαγγέλματα και δεξιότητες. Τα αντικείμενα των καταρτίσεων λαμβάνουν υπόψη τις επερχόμενες αλλαγές στην τεχνολογία και την ανάγκη προσαρμογής των επαγγελματικών ειδικοτήτων στις ανάγκες της αγοράς εργασίας που προκύπτουν από την προσαρμογή στην κλιματική αλλαγή (π.χ. ανανεώσιμες πηγές ενέργειας, εξοικονόμηση ενέργειας, κλπ), καθώς και τις ανάγκες της αγοράς εργασίας.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προγράμματα απόκτησης επαγγελματικής εμπειρίας, πρακτικής άσκησης και μαθητείας, στοχευμένα σε αρκετές από τις ειδικότητες που είναι απαιτούνται στο πλαίσιο της EUSAIR, σε συνδυασμό ή όχι με τις καταρτίσεις θα συμβάλλουν στην ανάπτυξη ανθρώπινου δυναμικού σε επαγγέλματα, ειδικότητες και τομείς που δύναται να αξιοποιηθούν στο πλαίσιο εφαρμογή της Στρατηγικής.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Μέσα από τις παρεμβάσεις υποστήριξης της νεανικής επιχειρηματικότητας με έμφαση στην ψηφιακή, πράσινη και γαλάζια οικονομία και σε τομείς υψηλής αναπτυξιακής αιχμής, παρέχεται η δυνατότητα αυτοαπασχόλησης των ανέργων και στους τομείς προτεραιότητας της EUSAIR.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65" w:name="_Toc256000859"/>
      <w:bookmarkStart w:id="6866" w:name="_Toc256000322"/>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866"/>
      <w:bookmarkEnd w:id="686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67" w:name="_Toc256000860"/>
      <w:bookmarkStart w:id="6868" w:name="_Toc256000323"/>
      <w:r>
        <w:rPr>
          <w:rFonts w:ascii="Times New Roman" w:eastAsia="Times New Roman" w:hAnsi="Times New Roman" w:cs="Times New Roman"/>
          <w:b w:val="0"/>
          <w:i w:val="0"/>
          <w:vanish w:val="0"/>
          <w:color w:val="000000"/>
          <w:sz w:val="24"/>
        </w:rPr>
        <w:t>2.1.1.1.2. Δείκτες</w:t>
      </w:r>
      <w:bookmarkEnd w:id="6868"/>
      <w:bookmarkEnd w:id="686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69" w:name="_Toc256000861"/>
      <w:bookmarkStart w:id="6870" w:name="_Toc256000324"/>
      <w:r>
        <w:rPr>
          <w:rFonts w:ascii="Times New Roman" w:eastAsia="Times New Roman" w:hAnsi="Times New Roman" w:cs="Times New Roman"/>
          <w:b w:val="0"/>
          <w:i w:val="0"/>
          <w:vanish w:val="0"/>
          <w:color w:val="000000"/>
          <w:sz w:val="24"/>
        </w:rPr>
        <w:t>Πίνακας 2: Δείκτες εκροών</w:t>
      </w:r>
      <w:bookmarkEnd w:id="6870"/>
      <w:bookmarkEnd w:id="686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44"/>
        <w:gridCol w:w="1414"/>
        <w:gridCol w:w="735"/>
        <w:gridCol w:w="3212"/>
        <w:gridCol w:w="2291"/>
        <w:gridCol w:w="1460"/>
        <w:gridCol w:w="1710"/>
        <w:gridCol w:w="1559"/>
        <w:gridCol w:w="134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EECO06+07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Νέοι και παιδιά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3.665,00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38.621,00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EECO06+07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Νέοι και παιδιά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14.659,00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154.486,00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71" w:name="_Toc256000862"/>
      <w:bookmarkStart w:id="6872" w:name="_Toc256000325"/>
      <w:r>
        <w:rPr>
          <w:rFonts w:ascii="Times New Roman" w:eastAsia="Times New Roman" w:hAnsi="Times New Roman" w:cs="Times New Roman"/>
          <w:b w:val="0"/>
          <w:i w:val="0"/>
          <w:vanish w:val="0"/>
          <w:color w:val="000000"/>
          <w:sz w:val="24"/>
        </w:rPr>
        <w:t>Πίνακας 3: Δείκτες αποτελεσμάτων</w:t>
      </w:r>
      <w:bookmarkEnd w:id="6872"/>
      <w:bookmarkEnd w:id="687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17"/>
        <w:gridCol w:w="692"/>
        <w:gridCol w:w="1447"/>
        <w:gridCol w:w="1531"/>
        <w:gridCol w:w="2814"/>
        <w:gridCol w:w="974"/>
        <w:gridCol w:w="1134"/>
        <w:gridCol w:w="974"/>
        <w:gridCol w:w="962"/>
        <w:gridCol w:w="1181"/>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5.731,00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7.186,00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22.295,00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28.745,00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73" w:name="_Toc256000863"/>
      <w:bookmarkStart w:id="6874" w:name="_Toc256000326"/>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874"/>
      <w:bookmarkEnd w:id="687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75" w:name="_Toc256000864"/>
      <w:bookmarkStart w:id="6876" w:name="_Toc256000327"/>
      <w:r>
        <w:rPr>
          <w:rFonts w:ascii="Times New Roman" w:eastAsia="Times New Roman" w:hAnsi="Times New Roman" w:cs="Times New Roman"/>
          <w:b w:val="0"/>
          <w:i w:val="0"/>
          <w:vanish w:val="0"/>
          <w:color w:val="000000"/>
          <w:sz w:val="24"/>
        </w:rPr>
        <w:t>Πίνακας 4: Διάσταση 1 — πεδίο παρέμβασης</w:t>
      </w:r>
      <w:bookmarkEnd w:id="6876"/>
      <w:bookmarkEnd w:id="68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69"/>
        <w:gridCol w:w="1341"/>
        <w:gridCol w:w="728"/>
        <w:gridCol w:w="3046"/>
        <w:gridCol w:w="7308"/>
        <w:gridCol w:w="138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136. Ειδική στήριξη για την απασχόληση και την κοινωνικοοικονομική ένταξη των νέων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102.908.139,00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136. Ειδική στήριξη για την απασχόληση και την κοινωνικοοικονομική ένταξη των νέων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566.857.479,00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669.765.618,00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77" w:name="_Toc256000865"/>
      <w:bookmarkStart w:id="6878" w:name="_Toc256000328"/>
      <w:r>
        <w:rPr>
          <w:rFonts w:ascii="Times New Roman" w:eastAsia="Times New Roman" w:hAnsi="Times New Roman" w:cs="Times New Roman"/>
          <w:b w:val="0"/>
          <w:i w:val="0"/>
          <w:vanish w:val="0"/>
          <w:color w:val="000000"/>
          <w:sz w:val="24"/>
        </w:rPr>
        <w:t>Πίνακας 5: Διάσταση 2 — μορφή χρηματοδότησης</w:t>
      </w:r>
      <w:bookmarkEnd w:id="6878"/>
      <w:bookmarkEnd w:id="687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15"/>
        <w:gridCol w:w="2171"/>
        <w:gridCol w:w="1179"/>
        <w:gridCol w:w="4932"/>
        <w:gridCol w:w="2440"/>
        <w:gridCol w:w="2235"/>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102.908.139,00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566.857.479,00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669.765.618,00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79" w:name="_Toc256000329"/>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87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693"/>
        <w:gridCol w:w="1659"/>
        <w:gridCol w:w="901"/>
        <w:gridCol w:w="3770"/>
        <w:gridCol w:w="5441"/>
        <w:gridCol w:w="17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102.908.139,00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566.857.479,00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669.765.618,00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0" w:name="_Toc256000330"/>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88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68"/>
        <w:gridCol w:w="1341"/>
        <w:gridCol w:w="728"/>
        <w:gridCol w:w="3046"/>
        <w:gridCol w:w="7309"/>
        <w:gridCol w:w="138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16.587.519,00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86.320.620,00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Συνεισφορά σε πράσινες δεξιότητες και θέσεις εργασίας και στην πράσινη οικονομία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91.370.415,00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Αντιμετώπιση των προκλήσεων που εντοπίστηκαν στο Ευρωπαϊκό Εξάμηνο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475.487.064,00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669.765.618,00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1" w:name="_Toc256000331"/>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88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12"/>
        <w:gridCol w:w="1777"/>
        <w:gridCol w:w="965"/>
        <w:gridCol w:w="4036"/>
        <w:gridCol w:w="4753"/>
        <w:gridCol w:w="1829"/>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102.908.139,00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566.857.479,00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669.765.618,00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4"/>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882" w:name="_Toc256000332"/>
      <w:r>
        <w:rPr>
          <w:rFonts w:ascii="Times New Roman" w:eastAsia="Times New Roman" w:hAnsi="Times New Roman" w:cs="Times New Roman"/>
          <w:b w:val="0"/>
          <w:i w:val="0"/>
          <w:vanish w:val="0"/>
          <w:color w:val="000000"/>
          <w:sz w:val="24"/>
        </w:rPr>
        <w:t>2.1.1.1. Ειδικός στόχος: 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bookmarkEnd w:id="6882"/>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83" w:name="_Toc256000333"/>
      <w:r>
        <w:rPr>
          <w:rFonts w:ascii="Times New Roman" w:eastAsia="Times New Roman" w:hAnsi="Times New Roman" w:cs="Times New Roman"/>
          <w:b w:val="0"/>
          <w:i w:val="0"/>
          <w:vanish w:val="0"/>
          <w:color w:val="000000"/>
          <w:sz w:val="24"/>
        </w:rPr>
        <w:t>2.1.1.1.1. Παρεμβάσεις των ταμείων</w:t>
      </w:r>
      <w:bookmarkEnd w:id="688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4" w:name="_Toc256000334"/>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88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Ειδικού Στόχου 4.ιβ της Ειδικής Προτεραιότητας 5 περιλαμβάνονταιδράσεις οι οποίες στοχεύουν στην προώθηση της κοινωνικής - εργασιακής ένταξης των νέων Εκτός Απασχόλησης, Εκπαίδευσης και Κατάρτισης (ΕΑΕΚ), ηλικίας 15-29 ετών που αντιμετωπίζουν κίνδυνο φτώχειας ή κοινωνικού αποκλεισμού, συμπεριλαμβανομένων των απόρων και των παιδιών ηλικίας 15 ετών και άνω. Επιδιώκεται η βελτίωση της κοινωνικής και εργασιακής ένταξης σε ευάλωτες και ευπαθείς ομάδες νέων (ΕΑΕΚ) όπως νέων με αναπηρία ή και ειδικές εκπαιδευτικές ανάγκες, πολιτών τρίτων χωρών δικαιούχων διεθνούς προστασίας), Ρομά λαμβάνοντας υπόψη ότι η κοινωνική τους ενσωμάτωση συνδέεται με την εξασφάλιση ισότητας ευκαιριών και δικαιοσύνης στην εκπαίδευση την κατάρτιση και την απασχόληση ως αποκλειστικό μέσο για την με ίσους όρους ένταξη των ατόμων στην κοινωνική και οικονομική ζωή.</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Ενδεικτικά περιλαμβάνονται παρεμβάσεις όπως: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1.</w:t>
            </w:r>
            <w:r>
              <w:rPr>
                <w:rFonts w:ascii="Times New Roman" w:eastAsia="Times New Roman" w:hAnsi="Times New Roman" w:cs="Times New Roman"/>
                <w:b/>
                <w:bCs/>
                <w:i w:val="0"/>
                <w:vanish w:val="0"/>
                <w:color w:val="000000"/>
                <w:sz w:val="24"/>
              </w:rPr>
              <w:t>Δράσεις Επαγγελματικής Κατάρτισης και Πιστοποίησης Δεξιοτήτων</w:t>
            </w:r>
            <w:r>
              <w:rPr>
                <w:rFonts w:ascii="Times New Roman" w:eastAsia="Times New Roman" w:hAnsi="Times New Roman" w:cs="Times New Roman"/>
                <w:b w:val="0"/>
                <w:i w:val="0"/>
                <w:vanish w:val="0"/>
                <w:color w:val="000000"/>
                <w:sz w:val="24"/>
              </w:rPr>
              <w:t xml:space="preserve"> και ενίσχυση της απασχόλησης νέων έως 29 ετών (ΕΑΕΚ) που ανήκουν σε ευπαθείς ομάδες, στο πλαίσιο του 3ου πυλώνα του Ελάχιστου Εγγυημένου Εισοδήματος (ΕΕΕ), με συνδυαστικά προγράμματα επαγγελματικής κατάρτισης, προεργασίας, Νέων Θέσεων Εργασίας (ΝΘΕ) και ενέργειες απόκτησης πιστοποιητικών επαγγελματικής επάρκειας / διπλωμάτων / αδειών άσκησης επαγγελμάτων. Μέσω των δράσεων εκτιμάται ότι θα ωφεληθεί ποσοστό 20% άνεργων ωφελούμενων έως 29 ετών του Ελάχιστου Εγγυημένου Εισοδήματος.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2.</w:t>
            </w:r>
            <w:r>
              <w:rPr>
                <w:rFonts w:ascii="Times New Roman" w:eastAsia="Times New Roman" w:hAnsi="Times New Roman" w:cs="Times New Roman"/>
                <w:b/>
                <w:bCs/>
                <w:i w:val="0"/>
                <w:vanish w:val="0"/>
                <w:color w:val="000000"/>
                <w:sz w:val="24"/>
              </w:rPr>
              <w:t>Ολοκληρωμένες δράσεις</w:t>
            </w:r>
            <w:r>
              <w:rPr>
                <w:rFonts w:ascii="Times New Roman" w:eastAsia="Times New Roman" w:hAnsi="Times New Roman" w:cs="Times New Roman"/>
                <w:b w:val="0"/>
                <w:i w:val="0"/>
                <w:vanish w:val="0"/>
                <w:color w:val="000000"/>
                <w:sz w:val="24"/>
              </w:rPr>
              <w:t xml:space="preserve"> για την κοινωνική και εργασιακή ένταξη, ενδεικτικές ομάδες στόχοι: πρώην ανήλικοι φιλοξενούμενοι σε δομές παιδικής προστασίας οι οποίοι συμπληρώνουν το 18ο έτος της ηλικίας και διαβιούσαν σε κοινωνικά ιδρύματα, πρώην παραβάτες (15 - 29 ετών). Οι δράσεις δύναται να περιλαμβάνουν: εντοπισμό ατόμων (συμβουλευτική κατάρτιση, επιδότηση απόκτησης επαγγελματικής εμπειρίας, στέγαση και κάλυψη βασικών αναγκών). Η παρέμβαση έχει πιλοτικό χαρακτήρα καθώς αναφέρεται σε μικρό πληθυσμό ωφελούμενων που προσδιορίζεται αριθμητικά και γεωγραφικά σε συγκεκριμένες κλειστές δομές (ιδρύματα κλπ).</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3.</w:t>
            </w:r>
            <w:r>
              <w:rPr>
                <w:rFonts w:ascii="Times New Roman" w:eastAsia="Times New Roman" w:hAnsi="Times New Roman" w:cs="Times New Roman"/>
                <w:b/>
                <w:bCs/>
                <w:i w:val="0"/>
                <w:vanish w:val="0"/>
                <w:color w:val="000000"/>
                <w:sz w:val="24"/>
              </w:rPr>
              <w:t>Ολοκληρωμένες δράσεις</w:t>
            </w:r>
            <w:r>
              <w:rPr>
                <w:rFonts w:ascii="Times New Roman" w:eastAsia="Times New Roman" w:hAnsi="Times New Roman" w:cs="Times New Roman"/>
                <w:b w:val="0"/>
                <w:i w:val="0"/>
                <w:vanish w:val="0"/>
                <w:color w:val="000000"/>
                <w:sz w:val="24"/>
              </w:rPr>
              <w:t xml:space="preserve"> επαγγελματικής και κοινωνικής ένταξης ΑμεΑ έως 29 ετών με σωματική αναπηρία ή/και ψυχικές ασθένειες, οι οποίες περιλαμβάνουν συμβουλευτική και επαγγελματική κατάρτιση και ενηλίκων ΑμεΑ (πχ Νοητική Υστέρηση, Αυτιστικού Φάσματος) με γνώμονα τη ψυχο-κοινωνική και επαγγελματική τους αποκατάσταση. Προβλέπεται θεωρητική κατάρτιση, πρακτική άσκηση, ομαδικές εργασίες, προστατευμένα εργαστήρια κ.α., από εξειδικευμένα Κέντρα Δια Βίου Μάθησης.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της</w:t>
            </w:r>
            <w:r>
              <w:rPr>
                <w:rFonts w:ascii="Times New Roman" w:eastAsia="Times New Roman" w:hAnsi="Times New Roman" w:cs="Times New Roman"/>
                <w:b/>
                <w:bCs/>
                <w:i w:val="0"/>
                <w:vanish w:val="0"/>
                <w:color w:val="000000"/>
                <w:sz w:val="24"/>
              </w:rPr>
              <w:t xml:space="preserve"> </w:t>
            </w:r>
            <w:r>
              <w:rPr>
                <w:rFonts w:ascii="Times New Roman" w:eastAsia="Times New Roman" w:hAnsi="Times New Roman" w:cs="Times New Roman"/>
                <w:b w:val="0"/>
                <w:i w:val="0"/>
                <w:vanish w:val="0"/>
                <w:color w:val="000000"/>
                <w:sz w:val="24"/>
                <w:u w:val="single"/>
              </w:rPr>
              <w:t xml:space="preserve">Εθνικής Στρατηγικής Κοινωνικής Ένταξης των Ρομά 2021-2027, προβλέπονται </w:t>
            </w:r>
            <w:r>
              <w:rPr>
                <w:rFonts w:ascii="Times New Roman" w:eastAsia="Times New Roman" w:hAnsi="Times New Roman" w:cs="Times New Roman"/>
                <w:b w:val="0"/>
                <w:i w:val="0"/>
                <w:vanish w:val="0"/>
                <w:color w:val="000000"/>
                <w:sz w:val="24"/>
              </w:rPr>
              <w:t>δράσεις επιδότησης ΝΕΕΤS Ρομά έως 29 ετών για την ένταξη στην αγορά εργασίας, όπως ενδεικτικά:</w:t>
            </w:r>
          </w:p>
          <w:p w:rsidR="00A77B3E">
            <w:pPr>
              <w:numPr>
                <w:ilvl w:val="0"/>
                <w:numId w:val="5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Προγράμματα επαγγελματικής κατάρτισης/αναβάθμισης και πιστοποίησης δεξιοτήτων σε θεματικά αντικείμενα εργασίας που έχουν πλεονεκτήματα (προώθηση προϊόντων, εμπόριο, ανακύκλωση, πολιτισμός (μουσική, κλπ).</w:t>
            </w:r>
          </w:p>
          <w:p w:rsidR="00A77B3E">
            <w:pPr>
              <w:numPr>
                <w:ilvl w:val="0"/>
                <w:numId w:val="5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Επιδότησης Ιδιωτικών Επιχειρήσεων δημιουργίας Νέων Θέσεων Εργασίας για την Πρόσληψη Ρομά (ΝΘΕ).</w:t>
            </w:r>
          </w:p>
          <w:p w:rsidR="00A77B3E">
            <w:pPr>
              <w:numPr>
                <w:ilvl w:val="0"/>
                <w:numId w:val="5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Πρόγραμμα Επιδότησης Νέων Ελεύθερων Επαγγελματιών (ΝΕΕ) Ρομά.</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5" w:name="_Toc256000335"/>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88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5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Νέοι 15-29 ετών, Εκτός Απασχόλησης, Εκπαίδευσης και Κατάρτισης (ΕΑΕΚ), προερχόμενοι από ευάλωτες και ειδικές ομάδες πληθυσμού (ΑμεΑ και εμποδιζόμενα άτομα , Ρομά, νέοι παραβάτες, νέοι ωφελούμενοι από δομές παιδικής προστασίας, κ.α).</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6" w:name="_Toc256000336"/>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88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του ΕΣ 4.ιβ στην Προτεραιότητα 5, όλες οι δράσεις που προγραμματίζονται στοχεύουν στην προώθηση της κοινωνικής –εργασιακής ένταξης των νέων Εκτός Απασχόλησης, Εκπαίδευσης, και Κατάρτισης (έως 29 ετών) προερχόμενα από ευάλωτες κοινωνικές ομάδες. Ενδεικτικά, περιλαμβάνονται δράσεις επαγγελματικής κατάρτισης και πιστοποίησης δεξιοτήτων, ΝΘΕ, κ.α. νέων ΕΑΕΚ του Ελάχιστου Εγγυημένου Εισοδήματος, αξιοποίηση του προγράμματος κοινωνικής στέγασης (HousingFirst) για πρώην ανήλικους φιλοξενούμενους σε δομές παιδικής προστασίας, πρώην παραβάτες (15-29 ετών), κ.α. ώστε να αντιμετωπιστούν τα εμπόδια προς την εργασιακή και κοινωνική τους ένταξη καθώς και στοχευμένες δράσεις για την επαγγελματική και κοινωνική ένταξη ΑμεΑ, Ρομά, νέων παραβατών, ωφελούμενων από δομές παιδικής προστασίας, κ.α.</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7" w:name="_Toc256000337"/>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88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8" w:name="_Toc256000338"/>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88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του ΕΣ 4.ιβ στο πλαίσιο της Προτεραιότητας 5 αφορούν στην πρόσβαση στην απασχόληση, στην αυτοαπασχόληση και την κοινωνική οικονομία νέων εκτός απασχόλησης, εκπαίδευσης και κατάρτισης (ΕΑΕΚ) έως 29 ετών προερχόμενων από ευάλωτες κοινωνικές ομάδες (π.χ. ΑμεΑ, Ρομά,, νέοι παραβάτες, νέοι ωφελούμενοι από δομές παιδικής προστασίας, κ.α.) και περιλαμβάνουν, μεταξύ άλλων, προγράμματα επαγγελματικής κατάρτισης και πιστοποίησης.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δύναται να εντοπιστούν συνέργειες που διατρέχουν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 καθώς τα αντικείμενα των καταρτίσεων συμβάλλουν στην ανάπτυξη ανθρώπινου δυναμικού σε επαγγέλματα, ειδικότητες και τομείς που ενδεχομένως μπορούν να αξιοποιηθούν στο πλαίσιο εφαρμογή της Στρατηγικής.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89" w:name="_Toc256000339"/>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88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 Όπου κρίνεται δυνατό θα ελεγχθεί η δυνατότητα χρηματοδότησης από άλλα μέσα όπως το InvestEU.</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90" w:name="_Toc256000340"/>
      <w:r>
        <w:rPr>
          <w:rFonts w:ascii="Times New Roman" w:eastAsia="Times New Roman" w:hAnsi="Times New Roman" w:cs="Times New Roman"/>
          <w:b w:val="0"/>
          <w:i w:val="0"/>
          <w:vanish w:val="0"/>
          <w:color w:val="000000"/>
          <w:sz w:val="24"/>
        </w:rPr>
        <w:t>2.1.1.1.2. Δείκτες</w:t>
      </w:r>
      <w:bookmarkEnd w:id="6890"/>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1" w:name="_Toc256000341"/>
      <w:r>
        <w:rPr>
          <w:rFonts w:ascii="Times New Roman" w:eastAsia="Times New Roman" w:hAnsi="Times New Roman" w:cs="Times New Roman"/>
          <w:b w:val="0"/>
          <w:i w:val="0"/>
          <w:vanish w:val="0"/>
          <w:color w:val="000000"/>
          <w:sz w:val="24"/>
        </w:rPr>
        <w:t>Πίνακας 2: Δείκτες εκροών</w:t>
      </w:r>
      <w:bookmarkEnd w:id="689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444"/>
        <w:gridCol w:w="1414"/>
        <w:gridCol w:w="735"/>
        <w:gridCol w:w="3212"/>
        <w:gridCol w:w="2291"/>
        <w:gridCol w:w="1460"/>
        <w:gridCol w:w="1710"/>
        <w:gridCol w:w="1559"/>
        <w:gridCol w:w="1347"/>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EECO06+07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Νέοι και παιδιά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2.354,00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EECO06+07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Νέοι και παιδιά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470,00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9.414,00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2" w:name="_Toc256000342"/>
      <w:r>
        <w:rPr>
          <w:rFonts w:ascii="Times New Roman" w:eastAsia="Times New Roman" w:hAnsi="Times New Roman" w:cs="Times New Roman"/>
          <w:b w:val="0"/>
          <w:i w:val="0"/>
          <w:vanish w:val="0"/>
          <w:color w:val="000000"/>
          <w:sz w:val="24"/>
        </w:rPr>
        <w:t>Πίνακας 3: Δείκτες αποτελεσμάτων</w:t>
      </w:r>
      <w:bookmarkEnd w:id="689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09"/>
        <w:gridCol w:w="692"/>
        <w:gridCol w:w="1462"/>
        <w:gridCol w:w="1537"/>
        <w:gridCol w:w="2873"/>
        <w:gridCol w:w="980"/>
        <w:gridCol w:w="1148"/>
        <w:gridCol w:w="977"/>
        <w:gridCol w:w="759"/>
        <w:gridCol w:w="1189"/>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228,00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744,00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Διοικητικές πηγές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893" w:name="_Toc256000343"/>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89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4" w:name="_Toc256000344"/>
      <w:r>
        <w:rPr>
          <w:rFonts w:ascii="Times New Roman" w:eastAsia="Times New Roman" w:hAnsi="Times New Roman" w:cs="Times New Roman"/>
          <w:b w:val="0"/>
          <w:i w:val="0"/>
          <w:vanish w:val="0"/>
          <w:color w:val="000000"/>
          <w:sz w:val="24"/>
        </w:rPr>
        <w:t>Πίνακας 4: Διάσταση 1 — πεδίο παρέμβασης</w:t>
      </w:r>
      <w:bookmarkEnd w:id="689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09"/>
        <w:gridCol w:w="723"/>
        <w:gridCol w:w="2201"/>
        <w:gridCol w:w="8511"/>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163.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12.394.312,00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163.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68.272.620,00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80.666.932,00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5" w:name="_Toc256000345"/>
      <w:r>
        <w:rPr>
          <w:rFonts w:ascii="Times New Roman" w:eastAsia="Times New Roman" w:hAnsi="Times New Roman" w:cs="Times New Roman"/>
          <w:b w:val="0"/>
          <w:i w:val="0"/>
          <w:vanish w:val="0"/>
          <w:color w:val="000000"/>
          <w:sz w:val="24"/>
        </w:rPr>
        <w:t>Πίνακας 5: Διάσταση 2 — μορφή χρηματοδότησης</w:t>
      </w:r>
      <w:bookmarkEnd w:id="689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38"/>
        <w:gridCol w:w="2195"/>
        <w:gridCol w:w="1192"/>
        <w:gridCol w:w="4986"/>
        <w:gridCol w:w="2467"/>
        <w:gridCol w:w="2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12.394.312,00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68.272.620,00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80.666.932,00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6" w:name="_Toc256000346"/>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89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07"/>
        <w:gridCol w:w="1673"/>
        <w:gridCol w:w="909"/>
        <w:gridCol w:w="3801"/>
        <w:gridCol w:w="5486"/>
        <w:gridCol w:w="159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12.394.312,00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68.272.620,00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80.666.932,00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7" w:name="_Toc256000347"/>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89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033"/>
        <w:gridCol w:w="1993"/>
        <w:gridCol w:w="1083"/>
        <w:gridCol w:w="4529"/>
        <w:gridCol w:w="3632"/>
        <w:gridCol w:w="1902"/>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12.394.312,00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05. Απαγόρευση διακρίσεων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68.272.620,00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80.666.932,00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898" w:name="_Toc256000348"/>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89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29"/>
        <w:gridCol w:w="1792"/>
        <w:gridCol w:w="974"/>
        <w:gridCol w:w="4072"/>
        <w:gridCol w:w="4795"/>
        <w:gridCol w:w="171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12.394.312,00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68.272.620,00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80.666.932,00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6899" w:name="_Toc256000349"/>
      <w:r>
        <w:rPr>
          <w:rFonts w:ascii="Times New Roman" w:eastAsia="Times New Roman" w:hAnsi="Times New Roman" w:cs="Times New Roman"/>
          <w:b w:val="0"/>
          <w:i w:val="0"/>
          <w:vanish w:val="0"/>
          <w:color w:val="000000"/>
          <w:sz w:val="24"/>
        </w:rPr>
        <w:t>2.1.1. Προτεραιότητα: 8. ΠΡΟΤΕΡΑΙΟΤΗΤΑ 8 - ΕΝΙΣΧΥΣΗ ΔΕΞΙΟΤΗΤΩΝ ΓΙΑ ΤΙΣ ΣΤΡΑΤΗΓΙΚΕΣ ΤΕΧΝΟΛΟΓΙΕΣ ΓΙΑ ΤΗΝ ΕΥΡΩΠΗ (STEP)</w:t>
      </w:r>
      <w:bookmarkEnd w:id="6899"/>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900" w:name="_Toc256000350"/>
      <w:r>
        <w:rPr>
          <w:rFonts w:ascii="Times New Roman" w:eastAsia="Times New Roman" w:hAnsi="Times New Roman" w:cs="Times New Roman"/>
          <w:b w:val="0"/>
          <w:i w:val="0"/>
          <w:vanish w:val="0"/>
          <w:color w:val="000000"/>
          <w:sz w:val="24"/>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bookmarkEnd w:id="6900"/>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901" w:name="_Toc256000351"/>
      <w:r>
        <w:rPr>
          <w:rFonts w:ascii="Times New Roman" w:eastAsia="Times New Roman" w:hAnsi="Times New Roman" w:cs="Times New Roman"/>
          <w:b w:val="0"/>
          <w:i w:val="0"/>
          <w:vanish w:val="0"/>
          <w:color w:val="000000"/>
          <w:sz w:val="24"/>
        </w:rPr>
        <w:t>2.1.1.1.1. Παρεμβάσεις των ταμείων</w:t>
      </w:r>
      <w:bookmarkEnd w:id="6901"/>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02" w:name="_Toc256000352"/>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bookmarkEnd w:id="690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Με τον Κανονισμό 795/2024 της ΕΕ, θεσπίστηκε η πλατφόρμα Στρατηγικών Τεχνολογιών για την Ευρώπη (STEP), η οποία αποτελεί το βασικό εργαλείο της Ευρωπαϊκής Ένωσης για την ανάπτυξη και παραγωγή κρίσιμων τεχνολογιών σε στρατηγικούς τομείς (α. ψηφιακές τεχνολογίες, β. καθαρές και αποδοτικές ως προς τη χρήση των πόρων τεχνολογίες, γ. βιοτεχνολογίες), ενισχύοντας το ανταγωνιστικό της πλεονέκτημα, με ταυτόχρονη μείωση των στρατηγικών της εξαρτήσεων.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Για την επίτευξη των στόχων της STEP απαιτείται εργατικό δυναμικό με υψηλές και εξειδικευμένες δεξιότητες. Στο πλαίσιο αυτό, ένας από τους βασικούς στόχους της πρωτοβουλίας είναι η αντιμετώπιση των ελλείψεων εργατικού δυναμικού και δεξιοτήτων που είναι ζωτικής σημασίας για όλα τα είδη ποιοτικών θέσεων εργασίας, ιδίως μέσω διά βίου μάθησης, έργων εκπαίδευσης και κατάρτισης, συμπεριλαμβανομένων των ευρωπαϊκών ακαδημιών της βιομηχανίας των μηδενικών καθαρών εκπομπών που ιδρύονται σύμφωνα με την οικεία διάταξη του κανονισμού για τη βιομηχανία των μηδενικών καθαρών εκπομπών, και σε στενή συνεργασία με τους κοινωνικούς εταίρους και τις ήδη υφιστάμενες πρωτοβουλίες εκπαίδευσης και κατάρτισης.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Στην Ελλάδα είναι διαπιστωμένο το χάσμα της χώρας σε σχέση με την Ε.Ε ως προς το επίπεδο υψηλών δεξιοτήτων του εργατικού δυναμικού. Με τη θέσπιση της πλατφόρμας STEP για την στήριξη κρίσιμων τεχνολογιών σε στρατηγικούς τομείς, προσδιορίζονται νέες ανάγκες σε υψηλές δεξιότητες για το εργατικό δυναμικό, κάνοντας ακόμα πιο επιτακτική την ανάγκη για αντιμετώπιση των ελλείψεων σε εξειδικευμένο εργατικό δυναμικό στη χώρα.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Μέσω του ΕΣ 4.ε στην Προτεραιότητα 8, στηρίζεται η πρωτοβουλία STEP ως προς την αντιμετώπιση των ελλείψεων υψηλής ειδίκευσης εργατικού δυναμικού για την ανάπτυξη/παραγωγή κρίσιμων τεχνολογιών σε στρατηγικούς τομείς, οι οποίοι μακροπρόθεσμα θα διαμορφώσουν ανταγωνιστικό πλεονέκτημα σε τομείς της οικονομίας και της αγοράς εργασίας.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δράσεις: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1. Δράσεις ενίσχυσης δεξιοτήτων για την ανάπτυξη/παραγωγή κρίσιμων τεχνολογιών σε στρατηγικούς τομείς </w:t>
            </w:r>
            <w:del w:id="6903" w:author="SFC2021" w:date="2025-12-22T16:11:21Z">
              <w:r>
                <w:rPr>
                  <w:rFonts w:ascii="Times New Roman" w:eastAsia="Times New Roman" w:hAnsi="Times New Roman" w:cs="Times New Roman"/>
                  <w:b/>
                  <w:bCs/>
                  <w:i w:val="0"/>
                  <w:vanish w:val="0"/>
                  <w:color w:val="000000"/>
                  <w:sz w:val="24"/>
                </w:rPr>
                <w:delText>(</w:delText>
              </w:r>
            </w:del>
            <w:r>
              <w:rPr>
                <w:rFonts w:ascii="Times New Roman" w:eastAsia="Times New Roman" w:hAnsi="Times New Roman" w:cs="Times New Roman"/>
                <w:b/>
                <w:bCs/>
                <w:i w:val="0"/>
                <w:vanish w:val="0"/>
                <w:color w:val="000000"/>
                <w:sz w:val="24"/>
              </w:rPr>
              <w:t>STEP</w:t>
            </w:r>
            <w:del w:id="6904" w:author="SFC2021" w:date="2025-12-22T16:11:21Z">
              <w:r>
                <w:rPr>
                  <w:rFonts w:ascii="Times New Roman" w:eastAsia="Times New Roman" w:hAnsi="Times New Roman" w:cs="Times New Roman"/>
                  <w:b/>
                  <w:bCs/>
                  <w:i w:val="0"/>
                  <w:vanish w:val="0"/>
                  <w:color w:val="000000"/>
                  <w:sz w:val="24"/>
                </w:rPr>
                <w:delText xml:space="preserve">) </w:delText>
              </w:r>
            </w:del>
            <w:ins w:id="6905" w:author="SFC2021" w:date="2025-12-22T16:11:21Z">
              <w:r>
                <w:rPr>
                  <w:rFonts w:ascii="Times New Roman" w:eastAsia="Times New Roman" w:hAnsi="Times New Roman" w:cs="Times New Roman"/>
                  <w:b/>
                  <w:bCs/>
                  <w:i w:val="0"/>
                  <w:vanish w:val="0"/>
                  <w:color w:val="000000"/>
                  <w:sz w:val="24"/>
                </w:rPr>
                <w:t xml:space="preserve"> (ψηφιακές τεχνολογίες, καθαρές και αποδοτικές ως προς τη χρήση των πόρων τεχνολογίες, βιοτεχνολογίες)</w:t>
              </w:r>
            </w:ins>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Στο πλαίσιο της συγκεκριμένης κατηγορίας δράσης περιλαμβάνονται ενδεικτικά:</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Υλοποίηση προγραμμάτων επιμόρφωσης μέσω των Κέντρων Επιμόρφωσης και Δια Βίου Μάθησης (ΚΕΔΙΒΙΜ), σε θεματικούς αναπτυξιακούς τομείς και δεξιότητες που σχετίζονται με την ανάπτυξη/παραγωγή κρίσιμων τεχνολογιών σε στρατηγικούς τομείς STEP για την απόκτηση πιστωτικών μονάδων.</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Μαθητεία (ΕΠΑΣ Μαθητείας, Τάξη μαθητείας ΕΠΑΛ) για την ανάπτυξη/παραγωγή κρίσιμων τεχνολογιών σε στρατηγικούς τομείς STEP</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Υποστήριξη λειτουργίας ΣΑΕΚ και πρακτικής άσκησης για την ανάπτυξη/παραγωγή κρίσιμων τεχνολογιών σε στρατηγικούς τομείς STEP</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Πρακτική άσκηση φοιτητών Τριτοβάθμιας Εκπαίδευσης για την ανάπτυξη/παραγωγή κρίσιμων τεχνολογιών σε στρατηγικούς τομείς STEP</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Αναβάθμιση της επαγγελματικής εκπαίδευσης και κατάρτισης (μεταγυμνασιακή και μεταδευτεροβάθμια) μέσω της εκπόνησης Οδηγών Κατάρτισης και στοχευμένων Προγραμμάτων Σπουδών για την ανάπτυξη/παραγωγή κρίσιμων τεχνολογιών σε στρατηγικούς τομείς STEP</w:t>
            </w:r>
          </w:p>
          <w:p w:rsidR="00A77B3E">
            <w:pPr>
              <w:numPr>
                <w:ilvl w:val="0"/>
                <w:numId w:val="6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Ανάπτυξη προγραμμάτων σπουδών στην ανώτατη εκπαίδευση με εφαρμοσμένο προσανατολισμό για την ανάπτυξη/παραγωγή κρίσιμων τεχνολογιών σε στρατηγικούς τομείς STEP</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06" w:name="_Toc256000353"/>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690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6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Καταρτιζόμενοι, Μαθητευόμενοι και Πρακτικά Ασκούμενοι της ΕΕΚ και λοιπών Τεχνικών/Επαγγελματικών Σχολών</w:t>
            </w:r>
          </w:p>
          <w:p w:rsidR="00A77B3E">
            <w:pPr>
              <w:numPr>
                <w:ilvl w:val="0"/>
                <w:numId w:val="6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Φοιτητές Τριτοβάθμιας Εκπαίδευσης</w:t>
            </w:r>
          </w:p>
          <w:p w:rsidR="00A77B3E">
            <w:pPr>
              <w:numPr>
                <w:ilvl w:val="0"/>
                <w:numId w:val="61"/>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Απόφοιτοι ΕΕΚ, λοιπών Τεχνικών Σχολών και Τριτοβάθμιας Εκπαίδευσης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07" w:name="_Toc256000354"/>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bookmarkEnd w:id="690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08" w:name="_Toc256000355"/>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bookmarkEnd w:id="690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Δεν έχει εφαρμογή</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09" w:name="_Toc256000356"/>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bookmarkEnd w:id="690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Οι παρεμβάσεις του ΕΣ 4.ε στο πλαίσιο της Προτεραιότητας 8, συμβάλλουν στην ανάπτυξη δεξιοτήτων υψηλής εξειδίκευσης για την ανάπτυξη/παραγωγή κρίσιμων τεχνολογιών σε στρατηγικούς τομείς, σύμφωνα με τους </w:t>
            </w:r>
            <w:del w:id="6910" w:author="SFC2021" w:date="2025-12-22T16:11:21Z">
              <w:r>
                <w:rPr>
                  <w:rFonts w:ascii="Times New Roman" w:eastAsia="Times New Roman" w:hAnsi="Times New Roman" w:cs="Times New Roman"/>
                  <w:b w:val="0"/>
                  <w:i w:val="0"/>
                  <w:vanish w:val="0"/>
                  <w:color w:val="000000"/>
                  <w:sz w:val="24"/>
                </w:rPr>
                <w:delText>στόχους</w:delText>
              </w:r>
            </w:del>
            <w:ins w:id="6911" w:author="SFC2021" w:date="2025-12-22T16:11:21Z">
              <w:r>
                <w:rPr>
                  <w:rFonts w:ascii="Times New Roman" w:eastAsia="Times New Roman" w:hAnsi="Times New Roman" w:cs="Times New Roman"/>
                  <w:b w:val="0"/>
                  <w:i w:val="0"/>
                  <w:vanish w:val="0"/>
                  <w:color w:val="000000"/>
                  <w:sz w:val="24"/>
                </w:rPr>
                <w:t>τρεις πρώτους πυλώνες</w:t>
              </w:r>
            </w:ins>
            <w:r>
              <w:rPr>
                <w:rFonts w:ascii="Times New Roman" w:eastAsia="Times New Roman" w:hAnsi="Times New Roman" w:cs="Times New Roman"/>
                <w:b w:val="0"/>
                <w:i w:val="0"/>
                <w:vanish w:val="0"/>
                <w:color w:val="000000"/>
                <w:sz w:val="24"/>
              </w:rPr>
              <w:t xml:space="preserve"> της πρωτοβουλίας STEP.</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αποτελέσματα ή οι χωρικές επιπτώσεις των έργων δεν έχουν διαπεριφερειακή ή διασυνοριακή διάσταση ωστόσο εντοπίζονται έμμεσες οριζόντιες συνέργειες με τους πυλώνες και τα έργα προτεραιότητας της EUSAIR, όπως αποτυπώνονται στο έγγραφο «Εμβληματικές Προτεραιότητες της Ευρωπαϊκής Στρατηγικής για τη Μακροπεριφέρεια Αδριατικής – Ιονίου – EUSAIR».</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Συγκεκριμένα οι ενδεικτικές δράσεις του ΕΣ4.ε συνδράμουν στην ανάπτυξη ανθρώπινου δυναμικού σε επαγγέλματα, ειδικότητες και τομείς που δύναται να αξιοποιηθούν στο πλαίσιο εφαρμογής της Στρατηγικής. Ενδεικτικά αναφέρεται η απόκτηση εξειδικευμένων γνώσεων, η μαθητεία/ πρακτική άσκηση και η αναμόρφωση προγραμμάτων σπουδών σε στρατηγικούς τομείς ζωτικής σημασίας για την πράσινη και ψηφιακή μετάβαση.</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2" w:name="_Toc256000357"/>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bookmarkEnd w:id="691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Το σύνολο των έργων αφορούν επιχορηγήσεις.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913" w:name="_Toc256000358"/>
      <w:r>
        <w:rPr>
          <w:rFonts w:ascii="Times New Roman" w:eastAsia="Times New Roman" w:hAnsi="Times New Roman" w:cs="Times New Roman"/>
          <w:b w:val="0"/>
          <w:i w:val="0"/>
          <w:vanish w:val="0"/>
          <w:color w:val="000000"/>
          <w:sz w:val="24"/>
        </w:rPr>
        <w:t>2.1.1.1.2. Δείκτες</w:t>
      </w:r>
      <w:bookmarkEnd w:id="6913"/>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4" w:name="_Toc256000359"/>
      <w:r>
        <w:rPr>
          <w:rFonts w:ascii="Times New Roman" w:eastAsia="Times New Roman" w:hAnsi="Times New Roman" w:cs="Times New Roman"/>
          <w:b w:val="0"/>
          <w:i w:val="0"/>
          <w:vanish w:val="0"/>
          <w:color w:val="000000"/>
          <w:sz w:val="24"/>
        </w:rPr>
        <w:t>Πίνακας 2: Δείκτες εκροών</w:t>
      </w:r>
      <w:bookmarkEnd w:id="691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33"/>
        <w:gridCol w:w="692"/>
        <w:gridCol w:w="2108"/>
        <w:gridCol w:w="1793"/>
        <w:gridCol w:w="4688"/>
        <w:gridCol w:w="1241"/>
        <w:gridCol w:w="1169"/>
        <w:gridCol w:w="109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1.752,00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2.722,00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9.648,00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14.992,00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5" w:name="_Toc256000360"/>
      <w:r>
        <w:rPr>
          <w:rFonts w:ascii="Times New Roman" w:eastAsia="Times New Roman" w:hAnsi="Times New Roman" w:cs="Times New Roman"/>
          <w:b w:val="0"/>
          <w:i w:val="0"/>
          <w:vanish w:val="0"/>
          <w:color w:val="000000"/>
          <w:sz w:val="24"/>
        </w:rPr>
        <w:t>Πίνακας 3: Δείκτες αποτελεσμάτων</w:t>
      </w:r>
      <w:bookmarkEnd w:id="691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21"/>
        <w:gridCol w:w="692"/>
        <w:gridCol w:w="1458"/>
        <w:gridCol w:w="1535"/>
        <w:gridCol w:w="2857"/>
        <w:gridCol w:w="979"/>
        <w:gridCol w:w="1144"/>
        <w:gridCol w:w="976"/>
        <w:gridCol w:w="964"/>
        <w:gridCol w:w="1100"/>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Γραμμή βάσης ή 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265,00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Ποσοστό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έρευνα πεδίου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1.361,00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2.177,00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EECR05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1.460,00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1.460,00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88,00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Ποσοστό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έρευνα πεδίου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PSR394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7.496,00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11.994,00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ΟΠΣ, Δικαιούχοι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6916" w:name="_Toc256000361"/>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bookmarkEnd w:id="6916"/>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7" w:name="_Toc256000362"/>
      <w:r>
        <w:rPr>
          <w:rFonts w:ascii="Times New Roman" w:eastAsia="Times New Roman" w:hAnsi="Times New Roman" w:cs="Times New Roman"/>
          <w:b w:val="0"/>
          <w:i w:val="0"/>
          <w:vanish w:val="0"/>
          <w:color w:val="000000"/>
          <w:sz w:val="24"/>
        </w:rPr>
        <w:t>Πίνακας 4: Διάσταση 1 — πεδίο παρέμβασης</w:t>
      </w:r>
      <w:bookmarkEnd w:id="691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021"/>
        <w:gridCol w:w="723"/>
        <w:gridCol w:w="2072"/>
        <w:gridCol w:w="8727"/>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3.841.200,00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145b. Στήριξη για την ανάπτυξη δεξιοτήτων ή την πρόσβαση στην απασχόληση σε καθαρές και αποδοτικές ως προς τη χρήση των πόρων 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3.841.199,00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21.158.800,00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145b. Στήριξη για την ανάπτυξη δεξιοτήτων ή την πρόσβαση στην απασχόληση σε καθαρές και αποδοτικές ως προς τη χρήση των πόρων 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21.158.801,00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8" w:name="_Toc256000363"/>
      <w:r>
        <w:rPr>
          <w:rFonts w:ascii="Times New Roman" w:eastAsia="Times New Roman" w:hAnsi="Times New Roman" w:cs="Times New Roman"/>
          <w:b w:val="0"/>
          <w:i w:val="0"/>
          <w:vanish w:val="0"/>
          <w:color w:val="000000"/>
          <w:sz w:val="24"/>
        </w:rPr>
        <w:t>Πίνακας 5: Διάσταση 2 — μορφή χρηματοδότησης</w:t>
      </w:r>
      <w:bookmarkEnd w:id="691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38"/>
        <w:gridCol w:w="2195"/>
        <w:gridCol w:w="1192"/>
        <w:gridCol w:w="4986"/>
        <w:gridCol w:w="2467"/>
        <w:gridCol w:w="209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7.682.399,00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01. Επιχορήγηση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42.317.601,00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19" w:name="_Toc256000364"/>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bookmarkEnd w:id="691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07"/>
        <w:gridCol w:w="1673"/>
        <w:gridCol w:w="909"/>
        <w:gridCol w:w="3801"/>
        <w:gridCol w:w="5486"/>
        <w:gridCol w:w="1596"/>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7.682.399,00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33. Άλλες προσεγγίσεις — Καμία εδαφική στόχευση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42.317.601,00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20" w:name="_Toc256000365"/>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6920"/>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999"/>
        <w:gridCol w:w="723"/>
        <w:gridCol w:w="2004"/>
        <w:gridCol w:w="8818"/>
        <w:gridCol w:w="127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7.682.399,00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42.317.601,00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50.000.000,00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6921" w:name="_Toc256000366"/>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692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29"/>
        <w:gridCol w:w="1792"/>
        <w:gridCol w:w="974"/>
        <w:gridCol w:w="4072"/>
        <w:gridCol w:w="4795"/>
        <w:gridCol w:w="1710"/>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7.682.399,00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02. Συνεκτίμηση της διάστασης του φύλου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42.317.601,00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50.000.000,00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pStyle w:val="Heading3"/>
        <w:spacing w:before="100" w:after="0"/>
        <w:jc w:val="start"/>
        <w:rPr>
          <w:ins w:id="6922" w:author="SFC2021" w:date="2025-12-22T16:11:21Z"/>
          <w:rFonts w:ascii="Times New Roman" w:eastAsia="Times New Roman" w:hAnsi="Times New Roman" w:cs="Times New Roman"/>
          <w:b w:val="0"/>
          <w:i w:val="0"/>
          <w:vanish w:val="0"/>
          <w:color w:val="000000"/>
          <w:sz w:val="24"/>
        </w:rPr>
      </w:pPr>
      <w:ins w:id="6923" w:author="SFC2021" w:date="2025-12-22T16:11:21Z">
        <w:r>
          <w:rPr>
            <w:rFonts w:ascii="Times New Roman" w:eastAsia="Times New Roman" w:hAnsi="Times New Roman" w:cs="Times New Roman"/>
            <w:b w:val="0"/>
            <w:i w:val="0"/>
            <w:vanish w:val="0"/>
            <w:color w:val="000000"/>
            <w:sz w:val="24"/>
          </w:rPr>
          <w:br w:type="page"/>
        </w:r>
      </w:ins>
      <w:bookmarkStart w:id="6924" w:name="_Toc256000367"/>
      <w:ins w:id="6925" w:author="SFC2021" w:date="2025-12-22T16:11:21Z">
        <w:r>
          <w:rPr>
            <w:rFonts w:ascii="Times New Roman" w:eastAsia="Times New Roman" w:hAnsi="Times New Roman" w:cs="Times New Roman"/>
            <w:b w:val="0"/>
            <w:i w:val="0"/>
            <w:vanish w:val="0"/>
            <w:color w:val="000000"/>
            <w:sz w:val="24"/>
          </w:rPr>
          <w:t>2.1.1. Προτεραιότητα: 9. ΠΡΟΤΕΡΑΙΟΤΗΤΑ 9 - ΕΝΙΣΧΥΣΗ ΔΕΞΙΟΤΗΤΩΝ ΣΕ ΑΜΥΝΤΙΚΕΣ ΤΕΧΝΟΛΟΓΙΕΣ ΣΤΟ ΠΛΑΙΣΙΟ ΤΗΣ ΠΡΩΤΟΒΟΥΛΙΑΣ STEP</w:t>
        </w:r>
      </w:ins>
      <w:bookmarkEnd w:id="6924"/>
    </w:p>
    <w:p w:rsidR="00A77B3E">
      <w:pPr>
        <w:spacing w:before="100" w:after="0"/>
        <w:jc w:val="start"/>
        <w:rPr>
          <w:ins w:id="6926"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6927" w:author="SFC2021" w:date="2025-12-22T16:11:21Z"/>
          <w:rFonts w:ascii="Times New Roman" w:eastAsia="Times New Roman" w:hAnsi="Times New Roman" w:cs="Times New Roman"/>
          <w:b w:val="0"/>
          <w:i w:val="0"/>
          <w:vanish w:val="0"/>
          <w:color w:val="000000"/>
          <w:sz w:val="24"/>
        </w:rPr>
      </w:pPr>
      <w:bookmarkStart w:id="6928" w:name="_Toc256000368"/>
      <w:ins w:id="6929" w:author="SFC2021" w:date="2025-12-22T16:11:21Z">
        <w:r>
          <w:rPr>
            <w:rFonts w:ascii="Times New Roman" w:eastAsia="Times New Roman" w:hAnsi="Times New Roman" w:cs="Times New Roman"/>
            <w:b w:val="0"/>
            <w:i w:val="0"/>
            <w:vanish w:val="0"/>
            <w:color w:val="000000"/>
            <w:sz w:val="24"/>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ins>
      <w:bookmarkEnd w:id="6928"/>
    </w:p>
    <w:p w:rsidR="00A77B3E">
      <w:pPr>
        <w:spacing w:before="100" w:after="0"/>
        <w:jc w:val="start"/>
        <w:rPr>
          <w:ins w:id="6930"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6931" w:author="SFC2021" w:date="2025-12-22T16:11:21Z"/>
          <w:rFonts w:ascii="Times New Roman" w:eastAsia="Times New Roman" w:hAnsi="Times New Roman" w:cs="Times New Roman"/>
          <w:b w:val="0"/>
          <w:i w:val="0"/>
          <w:vanish w:val="0"/>
          <w:color w:val="000000"/>
          <w:sz w:val="24"/>
        </w:rPr>
      </w:pPr>
      <w:bookmarkStart w:id="6932" w:name="_Toc256000369"/>
      <w:ins w:id="6933"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6932"/>
    </w:p>
    <w:p w:rsidR="00A77B3E">
      <w:pPr>
        <w:spacing w:before="100" w:after="0"/>
        <w:jc w:val="start"/>
        <w:rPr>
          <w:ins w:id="6934"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6935" w:author="SFC2021" w:date="2025-12-22T16:11:21Z"/>
          <w:rFonts w:ascii="Times New Roman" w:eastAsia="Times New Roman" w:hAnsi="Times New Roman" w:cs="Times New Roman"/>
          <w:b w:val="0"/>
          <w:i w:val="0"/>
          <w:vanish w:val="0"/>
          <w:color w:val="000000"/>
          <w:sz w:val="0"/>
        </w:rPr>
      </w:pPr>
      <w:ins w:id="6936"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6937" w:author="SFC2021" w:date="2025-12-22T16:11:21Z"/>
          <w:rFonts w:ascii="Times New Roman" w:eastAsia="Times New Roman" w:hAnsi="Times New Roman" w:cs="Times New Roman"/>
          <w:b w:val="0"/>
          <w:i w:val="0"/>
          <w:vanish w:val="0"/>
          <w:color w:val="000000"/>
          <w:sz w:val="24"/>
        </w:rPr>
      </w:pPr>
      <w:bookmarkStart w:id="6938" w:name="_Toc256000370"/>
      <w:ins w:id="6939"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6938"/>
    </w:p>
    <w:p w:rsidR="00A77B3E">
      <w:pPr>
        <w:spacing w:before="100" w:after="0"/>
        <w:jc w:val="start"/>
        <w:rPr>
          <w:ins w:id="694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6941"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694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6943" w:author="SFC2021" w:date="2025-12-22T16:11:21Z"/>
                <w:rFonts w:ascii="Times New Roman" w:eastAsia="Times New Roman" w:hAnsi="Times New Roman" w:cs="Times New Roman"/>
                <w:b w:val="0"/>
                <w:i w:val="0"/>
                <w:vanish w:val="0"/>
                <w:color w:val="000000"/>
                <w:sz w:val="24"/>
              </w:rPr>
            </w:pPr>
            <w:ins w:id="6944" w:author="SFC2021" w:date="2025-12-22T16:11:21Z">
              <w:r>
                <w:rPr>
                  <w:rFonts w:ascii="Times New Roman" w:eastAsia="Times New Roman" w:hAnsi="Times New Roman" w:cs="Times New Roman"/>
                  <w:b w:val="0"/>
                  <w:i w:val="0"/>
                  <w:vanish w:val="0"/>
                  <w:color w:val="000000"/>
                  <w:sz w:val="24"/>
                </w:rPr>
                <w:t>Σε συνέχεια της θέσπισης της Πλατφόρμας «Strategic Technologies for Europe» (STEP) και στο πλαίσιο της ενίσχυσης της ευρωπαϊκής ανθεκτικότητας και τεχνολογικής κυριαρχίας, η Ευρωπαϊκή Επιτροπή με την Ανακοίνωση COM(2025) 188 final πρότεινε την επέκταση της STEP ώστε να περιλαμβάνει ως τέταρτο πυλώνα τον τομέα της άμυνας και ασφάλειας, αναγνωρίζοντας την ανάγκη ανάπτυξης προηγμένων δεξιοτήτων σε στρατηγικές τεχνολογίες και δυνατότητες διττής χρήσης.</w:t>
              </w:r>
            </w:ins>
          </w:p>
          <w:p w:rsidR="00A77B3E">
            <w:pPr>
              <w:spacing w:before="100" w:after="0"/>
              <w:jc w:val="start"/>
              <w:rPr>
                <w:ins w:id="6945" w:author="SFC2021" w:date="2025-12-22T16:11:21Z"/>
                <w:rFonts w:ascii="Times New Roman" w:eastAsia="Times New Roman" w:hAnsi="Times New Roman" w:cs="Times New Roman"/>
                <w:b w:val="0"/>
                <w:i w:val="0"/>
                <w:vanish w:val="0"/>
                <w:color w:val="000000"/>
                <w:sz w:val="24"/>
              </w:rPr>
            </w:pPr>
            <w:ins w:id="6946" w:author="SFC2021" w:date="2025-12-22T16:11:21Z">
              <w:r>
                <w:rPr>
                  <w:rFonts w:ascii="Times New Roman" w:eastAsia="Times New Roman" w:hAnsi="Times New Roman" w:cs="Times New Roman"/>
                  <w:b w:val="0"/>
                  <w:i w:val="0"/>
                  <w:vanish w:val="0"/>
                  <w:color w:val="000000"/>
                  <w:sz w:val="24"/>
                </w:rPr>
                <w:t>Στο πλαίσιο αυτό, μέσω του Ειδικού Στόχου 4.1 της Προτεραιότητας 9, επιδιώκεται η ενίσχυση της πρόσβασης στην αγορά εργασίας και της απασχολησιμότητας των ατόμων που αναζητούν εργασία σε τομείς συναφείς με προηγμένες τεχνολογίες άμυνας και ασφάλειας, συμβάλλοντας στη δημιουργία εξειδικευμένου ανθρώπινου δυναμικού και στην κάλυψη κρίσιμων αναγκών δεξιοτήτων. Οι δράσεις δύνανται να δίνουν προτεραιότητα σε ομάδες με χαμηλότερα ποσοστά συμμετοχής στην αγορά εργασίας, όπως μακροχρόνια άνεργοι, γυναίκες, άνεργοι ηλικίας 30-44 ετών και ανενεργοί.</w:t>
              </w:r>
            </w:ins>
          </w:p>
          <w:p w:rsidR="00A77B3E">
            <w:pPr>
              <w:spacing w:before="100" w:after="0"/>
              <w:jc w:val="start"/>
              <w:rPr>
                <w:ins w:id="6947" w:author="SFC2021" w:date="2025-12-22T16:11:21Z"/>
                <w:rFonts w:ascii="Times New Roman" w:eastAsia="Times New Roman" w:hAnsi="Times New Roman" w:cs="Times New Roman"/>
                <w:b w:val="0"/>
                <w:i w:val="0"/>
                <w:vanish w:val="0"/>
                <w:color w:val="000000"/>
                <w:sz w:val="24"/>
              </w:rPr>
            </w:pPr>
            <w:ins w:id="6948" w:author="SFC2021" w:date="2025-12-22T16:11:21Z">
              <w:r>
                <w:rPr>
                  <w:rFonts w:ascii="Times New Roman" w:eastAsia="Times New Roman" w:hAnsi="Times New Roman" w:cs="Times New Roman"/>
                  <w:b w:val="0"/>
                  <w:i w:val="0"/>
                  <w:vanish w:val="0"/>
                  <w:color w:val="000000"/>
                  <w:sz w:val="24"/>
                </w:rPr>
                <w:t>Ενδεικτικοί τύποι δράσεων:</w:t>
              </w:r>
            </w:ins>
          </w:p>
          <w:p w:rsidR="00A77B3E">
            <w:pPr>
              <w:numPr>
                <w:ilvl w:val="0"/>
                <w:numId w:val="57"/>
              </w:numPr>
              <w:spacing w:before="100" w:after="0"/>
              <w:ind w:start="720" w:hanging="360"/>
              <w:jc w:val="start"/>
              <w:rPr>
                <w:ins w:id="6949" w:author="SFC2021" w:date="2025-12-22T16:11:21Z"/>
                <w:rFonts w:ascii="Times New Roman" w:eastAsia="Times New Roman" w:hAnsi="Times New Roman" w:cs="Times New Roman"/>
                <w:b w:val="0"/>
                <w:i w:val="0"/>
                <w:vanish w:val="0"/>
                <w:color w:val="000000"/>
                <w:sz w:val="24"/>
              </w:rPr>
            </w:pPr>
            <w:ins w:id="6950" w:author="SFC2021" w:date="2025-12-22T16:11:21Z">
              <w:r>
                <w:rPr>
                  <w:rFonts w:ascii="Times New Roman" w:eastAsia="Times New Roman" w:hAnsi="Times New Roman" w:cs="Times New Roman"/>
                  <w:b w:val="0"/>
                  <w:i w:val="0"/>
                  <w:vanish w:val="0"/>
                  <w:color w:val="000000"/>
                  <w:sz w:val="24"/>
                </w:rPr>
                <w:t>Κατάρτιση/πιστοποίηση ανέργων και ανενεργών για την απόκτηση δεξιοτήτων και την απασχολησιμοτητα τους σε αντικείμενα σχετικά με αμυντικές τεχνολογίες STEP.</w:t>
              </w:r>
            </w:ins>
          </w:p>
          <w:p w:rsidR="00A77B3E">
            <w:pPr>
              <w:numPr>
                <w:ilvl w:val="0"/>
                <w:numId w:val="57"/>
              </w:numPr>
              <w:spacing w:before="100" w:after="0"/>
              <w:ind w:start="720" w:hanging="360"/>
              <w:jc w:val="start"/>
              <w:rPr>
                <w:ins w:id="6951" w:author="SFC2021" w:date="2025-12-22T16:11:21Z"/>
                <w:rFonts w:ascii="Times New Roman" w:eastAsia="Times New Roman" w:hAnsi="Times New Roman" w:cs="Times New Roman"/>
                <w:b w:val="0"/>
                <w:i w:val="0"/>
                <w:vanish w:val="0"/>
                <w:color w:val="000000"/>
                <w:sz w:val="24"/>
              </w:rPr>
            </w:pPr>
            <w:ins w:id="6952" w:author="SFC2021" w:date="2025-12-22T16:11:21Z">
              <w:r>
                <w:rPr>
                  <w:rFonts w:ascii="Times New Roman" w:eastAsia="Times New Roman" w:hAnsi="Times New Roman" w:cs="Times New Roman"/>
                  <w:b w:val="0"/>
                  <w:i w:val="0"/>
                  <w:vanish w:val="0"/>
                  <w:color w:val="000000"/>
                  <w:sz w:val="24"/>
                </w:rPr>
                <w:t>Προγράμματα απόκτησης εργασιακής εμπειρίας ανέργων και ανενεργών σε αντικείμενα σχετικά με αμυντικές τεχνολογίες STEP.</w:t>
              </w:r>
            </w:ins>
          </w:p>
          <w:p w:rsidR="00A77B3E">
            <w:pPr>
              <w:spacing w:before="100" w:after="0"/>
              <w:jc w:val="start"/>
              <w:rPr>
                <w:ins w:id="695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6954" w:author="SFC2021" w:date="2025-12-22T16:11:21Z"/>
                <w:rFonts w:ascii="Times New Roman" w:eastAsia="Times New Roman" w:hAnsi="Times New Roman" w:cs="Times New Roman"/>
                <w:b w:val="0"/>
                <w:i w:val="0"/>
                <w:vanish w:val="0"/>
                <w:color w:val="000000"/>
                <w:sz w:val="24"/>
              </w:rPr>
            </w:pPr>
            <w:ins w:id="6955"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695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695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6958"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6959" w:author="SFC2021" w:date="2025-12-22T16:11:21Z"/>
          <w:rFonts w:ascii="Times New Roman" w:eastAsia="Times New Roman" w:hAnsi="Times New Roman" w:cs="Times New Roman"/>
          <w:b w:val="0"/>
          <w:i w:val="0"/>
          <w:vanish w:val="0"/>
          <w:color w:val="000000"/>
          <w:sz w:val="24"/>
        </w:rPr>
      </w:pPr>
      <w:bookmarkStart w:id="6960" w:name="_Toc256000371"/>
      <w:ins w:id="6961"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6960"/>
    </w:p>
    <w:p w:rsidR="00A77B3E">
      <w:pPr>
        <w:spacing w:before="100" w:after="0"/>
        <w:jc w:val="start"/>
        <w:rPr>
          <w:ins w:id="696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696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6964" w:author="SFC2021" w:date="2025-12-22T16:11:21Z"/>
                <w:rFonts w:ascii="Times New Roman" w:eastAsia="Times New Roman" w:hAnsi="Times New Roman" w:cs="Times New Roman"/>
                <w:b w:val="0"/>
                <w:i w:val="0"/>
                <w:vanish w:val="0"/>
                <w:color w:val="000000"/>
                <w:sz w:val="0"/>
              </w:rPr>
            </w:pPr>
          </w:p>
          <w:p w:rsidR="00A77B3E">
            <w:pPr>
              <w:numPr>
                <w:ilvl w:val="0"/>
                <w:numId w:val="58"/>
              </w:numPr>
              <w:spacing w:before="100" w:after="0"/>
              <w:ind w:start="720" w:hanging="360"/>
              <w:jc w:val="start"/>
              <w:rPr>
                <w:ins w:id="6965" w:author="SFC2021" w:date="2025-12-22T16:11:21Z"/>
                <w:rFonts w:ascii="Times New Roman" w:eastAsia="Times New Roman" w:hAnsi="Times New Roman" w:cs="Times New Roman"/>
                <w:b w:val="0"/>
                <w:i w:val="0"/>
                <w:vanish w:val="0"/>
                <w:color w:val="000000"/>
                <w:sz w:val="24"/>
              </w:rPr>
            </w:pPr>
            <w:ins w:id="6966" w:author="SFC2021" w:date="2025-12-22T16:11:21Z">
              <w:r>
                <w:rPr>
                  <w:rFonts w:ascii="Times New Roman" w:eastAsia="Times New Roman" w:hAnsi="Times New Roman" w:cs="Times New Roman"/>
                  <w:b w:val="0"/>
                  <w:i w:val="0"/>
                  <w:vanish w:val="0"/>
                  <w:color w:val="000000"/>
                  <w:sz w:val="24"/>
                </w:rPr>
                <w:t>Άνεργοι και ανενεργοί, με έμφαση σε μακροχρόνια ανέργους</w:t>
              </w:r>
            </w:ins>
          </w:p>
          <w:p w:rsidR="00A77B3E">
            <w:pPr>
              <w:numPr>
                <w:ilvl w:val="0"/>
                <w:numId w:val="58"/>
              </w:numPr>
              <w:spacing w:before="100" w:after="0"/>
              <w:ind w:start="720" w:hanging="360"/>
              <w:jc w:val="start"/>
              <w:rPr>
                <w:ins w:id="6967" w:author="SFC2021" w:date="2025-12-22T16:11:21Z"/>
                <w:rFonts w:ascii="Times New Roman" w:eastAsia="Times New Roman" w:hAnsi="Times New Roman" w:cs="Times New Roman"/>
                <w:b w:val="0"/>
                <w:i w:val="0"/>
                <w:vanish w:val="0"/>
                <w:color w:val="000000"/>
                <w:sz w:val="24"/>
              </w:rPr>
            </w:pPr>
            <w:ins w:id="6968" w:author="SFC2021" w:date="2025-12-22T16:11:21Z">
              <w:r>
                <w:rPr>
                  <w:rFonts w:ascii="Times New Roman" w:eastAsia="Times New Roman" w:hAnsi="Times New Roman" w:cs="Times New Roman"/>
                  <w:b w:val="0"/>
                  <w:i w:val="0"/>
                  <w:vanish w:val="0"/>
                  <w:color w:val="000000"/>
                  <w:sz w:val="24"/>
                </w:rPr>
                <w:t>Άνεργοι και ανενεργοί ΆμεΑ και εμποδιζόμενα άτομα ή/και χρόνιες παθήσεις</w:t>
              </w:r>
            </w:ins>
          </w:p>
          <w:p w:rsidR="00A77B3E">
            <w:pPr>
              <w:numPr>
                <w:ilvl w:val="0"/>
                <w:numId w:val="58"/>
              </w:numPr>
              <w:spacing w:before="100" w:after="0"/>
              <w:ind w:start="720" w:hanging="360"/>
              <w:jc w:val="start"/>
              <w:rPr>
                <w:ins w:id="6969" w:author="SFC2021" w:date="2025-12-22T16:11:21Z"/>
                <w:rFonts w:ascii="Times New Roman" w:eastAsia="Times New Roman" w:hAnsi="Times New Roman" w:cs="Times New Roman"/>
                <w:b w:val="0"/>
                <w:i w:val="0"/>
                <w:vanish w:val="0"/>
                <w:color w:val="000000"/>
                <w:sz w:val="24"/>
              </w:rPr>
            </w:pPr>
            <w:ins w:id="6970" w:author="SFC2021" w:date="2025-12-22T16:11:21Z">
              <w:r>
                <w:rPr>
                  <w:rFonts w:ascii="Times New Roman" w:eastAsia="Times New Roman" w:hAnsi="Times New Roman" w:cs="Times New Roman"/>
                  <w:b w:val="0"/>
                  <w:i w:val="0"/>
                  <w:vanish w:val="0"/>
                  <w:color w:val="000000"/>
                  <w:sz w:val="24"/>
                </w:rPr>
                <w:t>Άνεργες και ανενεργές γυναίκες</w:t>
              </w:r>
            </w:ins>
          </w:p>
          <w:p w:rsidR="00A77B3E">
            <w:pPr>
              <w:numPr>
                <w:ilvl w:val="0"/>
                <w:numId w:val="58"/>
              </w:numPr>
              <w:spacing w:before="100" w:after="0"/>
              <w:ind w:start="720" w:hanging="360"/>
              <w:jc w:val="start"/>
              <w:rPr>
                <w:ins w:id="6971" w:author="SFC2021" w:date="2025-12-22T16:11:21Z"/>
                <w:rFonts w:ascii="Times New Roman" w:eastAsia="Times New Roman" w:hAnsi="Times New Roman" w:cs="Times New Roman"/>
                <w:b w:val="0"/>
                <w:i w:val="0"/>
                <w:vanish w:val="0"/>
                <w:color w:val="000000"/>
                <w:sz w:val="24"/>
              </w:rPr>
            </w:pPr>
            <w:ins w:id="6972" w:author="SFC2021" w:date="2025-12-22T16:11:21Z">
              <w:r>
                <w:rPr>
                  <w:rFonts w:ascii="Times New Roman" w:eastAsia="Times New Roman" w:hAnsi="Times New Roman" w:cs="Times New Roman"/>
                  <w:b w:val="0"/>
                  <w:i w:val="0"/>
                  <w:vanish w:val="0"/>
                  <w:color w:val="000000"/>
                  <w:sz w:val="24"/>
                </w:rPr>
                <w:t>Άνεργοι και ανενεργοί Δικαιούχοι επισιτιστικής βοήθειας και ΕΕΕ που αναζητούν εργασία</w:t>
              </w:r>
            </w:ins>
          </w:p>
          <w:p w:rsidR="00A77B3E">
            <w:pPr>
              <w:spacing w:before="100" w:after="0"/>
              <w:jc w:val="start"/>
              <w:rPr>
                <w:ins w:id="6973"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697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6975"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6976" w:author="SFC2021" w:date="2025-12-22T16:11:21Z"/>
          <w:rFonts w:ascii="Times New Roman" w:eastAsia="Times New Roman" w:hAnsi="Times New Roman" w:cs="Times New Roman"/>
          <w:b w:val="0"/>
          <w:i w:val="0"/>
          <w:vanish w:val="0"/>
          <w:color w:val="000000"/>
          <w:sz w:val="24"/>
        </w:rPr>
      </w:pPr>
      <w:bookmarkStart w:id="6977" w:name="_Toc256000372"/>
      <w:ins w:id="6978"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6977"/>
    </w:p>
    <w:p w:rsidR="00A77B3E">
      <w:pPr>
        <w:spacing w:before="100" w:after="0"/>
        <w:jc w:val="start"/>
        <w:rPr>
          <w:ins w:id="697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6980"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698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6982" w:author="SFC2021" w:date="2025-12-22T16:11:21Z"/>
                <w:rFonts w:ascii="Times New Roman" w:eastAsia="Times New Roman" w:hAnsi="Times New Roman" w:cs="Times New Roman"/>
                <w:b w:val="0"/>
                <w:i w:val="0"/>
                <w:vanish w:val="0"/>
                <w:color w:val="000000"/>
                <w:sz w:val="24"/>
              </w:rPr>
            </w:pPr>
            <w:ins w:id="6983" w:author="SFC2021" w:date="2025-12-22T16:11:21Z">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ins>
          </w:p>
          <w:p w:rsidR="00A77B3E">
            <w:pPr>
              <w:spacing w:before="100" w:after="0"/>
              <w:jc w:val="start"/>
              <w:rPr>
                <w:ins w:id="6984" w:author="SFC2021" w:date="2025-12-22T16:11:21Z"/>
                <w:rFonts w:ascii="Times New Roman" w:eastAsia="Times New Roman" w:hAnsi="Times New Roman" w:cs="Times New Roman"/>
                <w:b w:val="0"/>
                <w:i w:val="0"/>
                <w:vanish w:val="0"/>
                <w:color w:val="000000"/>
                <w:sz w:val="24"/>
              </w:rPr>
            </w:pPr>
            <w:ins w:id="6985" w:author="SFC2021" w:date="2025-12-22T16:11:21Z">
              <w:r>
                <w:rPr>
                  <w:rFonts w:ascii="Times New Roman" w:eastAsia="Times New Roman" w:hAnsi="Times New Roman" w:cs="Times New Roman"/>
                  <w:b w:val="0"/>
                  <w:i w:val="0"/>
                  <w:vanish w:val="0"/>
                  <w:color w:val="000000"/>
                  <w:sz w:val="24"/>
                </w:rPr>
                <w:t xml:space="preserve">Όσον αφορά τα άτομα με αναπηρία, πέραν των εξειδικευμένων δράσεων αποκλειστικά για αυτά, σε όλες τις προσκλήσεις κατάρτισης ανέργων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ins>
          </w:p>
          <w:p w:rsidR="00A77B3E">
            <w:pPr>
              <w:spacing w:before="100" w:after="0"/>
              <w:jc w:val="start"/>
              <w:rPr>
                <w:ins w:id="6986" w:author="SFC2021" w:date="2025-12-22T16:11:21Z"/>
                <w:rFonts w:ascii="Times New Roman" w:eastAsia="Times New Roman" w:hAnsi="Times New Roman" w:cs="Times New Roman"/>
                <w:b w:val="0"/>
                <w:i w:val="0"/>
                <w:vanish w:val="0"/>
                <w:color w:val="000000"/>
                <w:sz w:val="24"/>
              </w:rPr>
            </w:pPr>
            <w:ins w:id="6987" w:author="SFC2021" w:date="2025-12-22T16:11:21Z">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ins>
          </w:p>
          <w:p w:rsidR="00A77B3E">
            <w:pPr>
              <w:spacing w:before="100" w:after="0"/>
              <w:jc w:val="start"/>
              <w:rPr>
                <w:ins w:id="6988"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6989"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6990"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6991" w:author="SFC2021" w:date="2025-12-22T16:11:21Z"/>
          <w:rFonts w:ascii="Times New Roman" w:eastAsia="Times New Roman" w:hAnsi="Times New Roman" w:cs="Times New Roman"/>
          <w:b w:val="0"/>
          <w:i w:val="0"/>
          <w:vanish w:val="0"/>
          <w:color w:val="000000"/>
          <w:sz w:val="24"/>
        </w:rPr>
      </w:pPr>
      <w:bookmarkStart w:id="6992" w:name="_Toc256000373"/>
      <w:ins w:id="6993"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6992"/>
    </w:p>
    <w:p w:rsidR="00A77B3E">
      <w:pPr>
        <w:spacing w:before="100" w:after="0"/>
        <w:jc w:val="start"/>
        <w:rPr>
          <w:ins w:id="699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699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699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6997" w:author="SFC2021" w:date="2025-12-22T16:11:21Z"/>
                <w:rFonts w:ascii="Times New Roman" w:eastAsia="Times New Roman" w:hAnsi="Times New Roman" w:cs="Times New Roman"/>
                <w:b w:val="0"/>
                <w:i w:val="0"/>
                <w:vanish w:val="0"/>
                <w:color w:val="000000"/>
                <w:sz w:val="24"/>
              </w:rPr>
            </w:pPr>
            <w:ins w:id="6998"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699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00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00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002" w:author="SFC2021" w:date="2025-12-22T16:11:21Z"/>
          <w:rFonts w:ascii="Times New Roman" w:eastAsia="Times New Roman" w:hAnsi="Times New Roman" w:cs="Times New Roman"/>
          <w:b w:val="0"/>
          <w:i w:val="0"/>
          <w:vanish w:val="0"/>
          <w:color w:val="000000"/>
          <w:sz w:val="24"/>
        </w:rPr>
      </w:pPr>
      <w:bookmarkStart w:id="7003" w:name="_Toc256000374"/>
      <w:ins w:id="7004"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7003"/>
    </w:p>
    <w:p w:rsidR="00A77B3E">
      <w:pPr>
        <w:spacing w:before="100" w:after="0"/>
        <w:jc w:val="start"/>
        <w:rPr>
          <w:ins w:id="700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006"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0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008"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7009" w:author="SFC2021" w:date="2025-12-22T16:11:21Z"/>
                <w:rFonts w:ascii="Times New Roman" w:eastAsia="Times New Roman" w:hAnsi="Times New Roman" w:cs="Times New Roman"/>
                <w:b w:val="0"/>
                <w:i w:val="0"/>
                <w:vanish w:val="0"/>
                <w:color w:val="000000"/>
                <w:sz w:val="24"/>
              </w:rPr>
            </w:pPr>
            <w:ins w:id="7010" w:author="SFC2021" w:date="2025-12-22T16:11:21Z">
              <w:r>
                <w:rPr>
                  <w:rFonts w:ascii="Times New Roman" w:eastAsia="Times New Roman" w:hAnsi="Times New Roman" w:cs="Times New Roman"/>
                  <w:b w:val="0"/>
                  <w:i w:val="0"/>
                  <w:vanish w:val="0"/>
                  <w:color w:val="000000"/>
                  <w:sz w:val="24"/>
                </w:rPr>
                <w:t>Στο πλαίσιο του Ειδικού Στόχου, δύναται να αξιοποιηθούν διακρατικές και διαπεριφερειακές συνεργασίες για την ανάπτυξη εξειδικευμένων δεξιοτήτων σε προηγμένες τεχνολογίες άμυνας και ασφάλειας, σε συνέργεια με πρωτοβουλίες της ΕΕ στον τομέα της αμυντικής βιομηχανίας και των αμυντικών τεχνολογιών όπως ενδεικτικά το πρόγραμμα SAFE. Ενδεικτικά, η συνεργασία μπορεί να περιλαμβάνει ανταλλαγή τεχνογνωσίας, κοινά προγράμματα κατάρτισης ή δράσεις κινητικότητας με εταίρους από Κράτη Μέλη και περιφέρειες της ΕΕ που διαθέτουν αναπτυγμένα οικοσυστήματα στην αμυντική τεχνολογία και στις δυνατότητες διττής χρήσης. Οι δράσεις αυτές θα υποστηρίζουν τη δημιουργία εξειδικευμένου ανθρώπινου δυναμικού και θα συμβάλλουν στην ενίσχυση της ευρωπαϊκής τεχνολογικής και βιομηχανικής βάσης άμυνας.</w:t>
              </w:r>
            </w:ins>
          </w:p>
          <w:p w:rsidR="00A77B3E">
            <w:pPr>
              <w:spacing w:before="100" w:after="0"/>
              <w:jc w:val="start"/>
              <w:rPr>
                <w:ins w:id="7011"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012"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013"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014" w:author="SFC2021" w:date="2025-12-22T16:11:21Z"/>
          <w:rFonts w:ascii="Times New Roman" w:eastAsia="Times New Roman" w:hAnsi="Times New Roman" w:cs="Times New Roman"/>
          <w:b w:val="0"/>
          <w:i w:val="0"/>
          <w:vanish w:val="0"/>
          <w:color w:val="000000"/>
          <w:sz w:val="24"/>
        </w:rPr>
      </w:pPr>
      <w:bookmarkStart w:id="7015" w:name="_Toc256000375"/>
      <w:ins w:id="7016"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7015"/>
    </w:p>
    <w:p w:rsidR="00A77B3E">
      <w:pPr>
        <w:spacing w:before="100" w:after="0"/>
        <w:jc w:val="start"/>
        <w:rPr>
          <w:ins w:id="701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018"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19"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020" w:author="SFC2021" w:date="2025-12-22T16:11:21Z"/>
                <w:rFonts w:ascii="Times New Roman" w:eastAsia="Times New Roman" w:hAnsi="Times New Roman" w:cs="Times New Roman"/>
                <w:b w:val="0"/>
                <w:i w:val="0"/>
                <w:vanish w:val="0"/>
                <w:color w:val="000000"/>
                <w:sz w:val="24"/>
              </w:rPr>
            </w:pPr>
            <w:ins w:id="7021" w:author="SFC2021" w:date="2025-12-22T16:11:21Z">
              <w:r>
                <w:rPr>
                  <w:rFonts w:ascii="Times New Roman" w:eastAsia="Times New Roman" w:hAnsi="Times New Roman" w:cs="Times New Roman"/>
                  <w:b w:val="0"/>
                  <w:i w:val="0"/>
                  <w:vanish w:val="0"/>
                  <w:color w:val="000000"/>
                  <w:sz w:val="24"/>
                </w:rPr>
                <w:t xml:space="preserve">Το σύνολο των έργων αφορούν επιχορηγήσεις. </w:t>
              </w:r>
            </w:ins>
          </w:p>
          <w:p w:rsidR="00A77B3E">
            <w:pPr>
              <w:spacing w:before="100" w:after="0"/>
              <w:jc w:val="start"/>
              <w:rPr>
                <w:ins w:id="7022"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023"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024"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7025" w:author="SFC2021" w:date="2025-12-22T16:11:21Z"/>
          <w:rFonts w:ascii="Times New Roman" w:eastAsia="Times New Roman" w:hAnsi="Times New Roman" w:cs="Times New Roman"/>
          <w:b w:val="0"/>
          <w:i w:val="0"/>
          <w:vanish w:val="0"/>
          <w:color w:val="000000"/>
          <w:sz w:val="24"/>
        </w:rPr>
      </w:pPr>
      <w:bookmarkStart w:id="7026" w:name="_Toc256000376"/>
      <w:ins w:id="7027" w:author="SFC2021" w:date="2025-12-22T16:11:21Z">
        <w:r>
          <w:rPr>
            <w:rFonts w:ascii="Times New Roman" w:eastAsia="Times New Roman" w:hAnsi="Times New Roman" w:cs="Times New Roman"/>
            <w:b w:val="0"/>
            <w:i w:val="0"/>
            <w:vanish w:val="0"/>
            <w:color w:val="000000"/>
            <w:sz w:val="24"/>
          </w:rPr>
          <w:t>2.1.1.1.2. Δείκτες</w:t>
        </w:r>
      </w:ins>
      <w:bookmarkEnd w:id="7026"/>
    </w:p>
    <w:p w:rsidR="00A77B3E">
      <w:pPr>
        <w:spacing w:before="100" w:after="0"/>
        <w:jc w:val="start"/>
        <w:rPr>
          <w:ins w:id="702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029" w:author="SFC2021" w:date="2025-12-22T16:11:21Z"/>
          <w:rFonts w:ascii="Times New Roman" w:eastAsia="Times New Roman" w:hAnsi="Times New Roman" w:cs="Times New Roman"/>
          <w:b w:val="0"/>
          <w:i w:val="0"/>
          <w:vanish w:val="0"/>
          <w:color w:val="000000"/>
          <w:sz w:val="0"/>
        </w:rPr>
      </w:pPr>
      <w:ins w:id="7030"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7031" w:author="SFC2021" w:date="2025-12-22T16:11:21Z"/>
          <w:rFonts w:ascii="Times New Roman" w:eastAsia="Times New Roman" w:hAnsi="Times New Roman" w:cs="Times New Roman"/>
          <w:b w:val="0"/>
          <w:i w:val="0"/>
          <w:vanish w:val="0"/>
          <w:color w:val="000000"/>
          <w:sz w:val="24"/>
        </w:rPr>
      </w:pPr>
      <w:bookmarkStart w:id="7032" w:name="_Toc256000377"/>
      <w:ins w:id="7033"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7032"/>
    </w:p>
    <w:p w:rsidR="00A77B3E">
      <w:pPr>
        <w:spacing w:before="100" w:after="0"/>
        <w:jc w:val="start"/>
        <w:rPr>
          <w:ins w:id="703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41"/>
        <w:gridCol w:w="692"/>
        <w:gridCol w:w="2440"/>
        <w:gridCol w:w="1925"/>
        <w:gridCol w:w="3973"/>
        <w:gridCol w:w="1374"/>
        <w:gridCol w:w="1277"/>
        <w:gridCol w:w="1122"/>
      </w:tblGrid>
      <w:tr>
        <w:tblPrEx>
          <w:tblW w:w="100%" w:type="pct"/>
        </w:tblPrEx>
        <w:trPr>
          <w:cantSplit w:val="0"/>
          <w:trHeight w:hRule="auto" w:val="0"/>
          <w:ins w:id="703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36" w:author="SFC2021" w:date="2025-12-22T16:11:21Z"/>
                <w:rFonts w:ascii="Times New Roman" w:eastAsia="Times New Roman" w:hAnsi="Times New Roman" w:cs="Times New Roman"/>
                <w:b w:val="0"/>
                <w:i w:val="0"/>
                <w:vanish w:val="0"/>
                <w:color w:val="000000"/>
                <w:sz w:val="20"/>
              </w:rPr>
            </w:pPr>
            <w:ins w:id="703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38" w:author="SFC2021" w:date="2025-12-22T16:11:21Z"/>
                <w:rFonts w:ascii="Times New Roman" w:eastAsia="Times New Roman" w:hAnsi="Times New Roman" w:cs="Times New Roman"/>
                <w:b w:val="0"/>
                <w:i w:val="0"/>
                <w:vanish w:val="0"/>
                <w:color w:val="000000"/>
                <w:sz w:val="20"/>
              </w:rPr>
            </w:pPr>
            <w:ins w:id="703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40" w:author="SFC2021" w:date="2025-12-22T16:11:21Z"/>
                <w:rFonts w:ascii="Times New Roman" w:eastAsia="Times New Roman" w:hAnsi="Times New Roman" w:cs="Times New Roman"/>
                <w:b w:val="0"/>
                <w:i w:val="0"/>
                <w:vanish w:val="0"/>
                <w:color w:val="000000"/>
                <w:sz w:val="20"/>
              </w:rPr>
            </w:pPr>
            <w:ins w:id="704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42" w:author="SFC2021" w:date="2025-12-22T16:11:21Z"/>
                <w:rFonts w:ascii="Times New Roman" w:eastAsia="Times New Roman" w:hAnsi="Times New Roman" w:cs="Times New Roman"/>
                <w:b w:val="0"/>
                <w:i w:val="0"/>
                <w:vanish w:val="0"/>
                <w:color w:val="000000"/>
                <w:sz w:val="20"/>
              </w:rPr>
            </w:pPr>
            <w:ins w:id="704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44" w:author="SFC2021" w:date="2025-12-22T16:11:21Z"/>
                <w:rFonts w:ascii="Times New Roman" w:eastAsia="Times New Roman" w:hAnsi="Times New Roman" w:cs="Times New Roman"/>
                <w:b w:val="0"/>
                <w:i w:val="0"/>
                <w:vanish w:val="0"/>
                <w:color w:val="000000"/>
                <w:sz w:val="20"/>
              </w:rPr>
            </w:pPr>
            <w:ins w:id="7045"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46" w:author="SFC2021" w:date="2025-12-22T16:11:21Z"/>
                <w:rFonts w:ascii="Times New Roman" w:eastAsia="Times New Roman" w:hAnsi="Times New Roman" w:cs="Times New Roman"/>
                <w:b w:val="0"/>
                <w:i w:val="0"/>
                <w:vanish w:val="0"/>
                <w:color w:val="000000"/>
                <w:sz w:val="20"/>
              </w:rPr>
            </w:pPr>
            <w:ins w:id="7047"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48" w:author="SFC2021" w:date="2025-12-22T16:11:21Z"/>
                <w:rFonts w:ascii="Times New Roman" w:eastAsia="Times New Roman" w:hAnsi="Times New Roman" w:cs="Times New Roman"/>
                <w:b w:val="0"/>
                <w:i w:val="0"/>
                <w:vanish w:val="0"/>
                <w:color w:val="000000"/>
                <w:sz w:val="20"/>
              </w:rPr>
            </w:pPr>
            <w:ins w:id="7049"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50" w:author="SFC2021" w:date="2025-12-22T16:11:21Z"/>
                <w:rFonts w:ascii="Times New Roman" w:eastAsia="Times New Roman" w:hAnsi="Times New Roman" w:cs="Times New Roman"/>
                <w:b w:val="0"/>
                <w:i w:val="0"/>
                <w:vanish w:val="0"/>
                <w:color w:val="000000"/>
                <w:sz w:val="20"/>
              </w:rPr>
            </w:pPr>
            <w:ins w:id="7051"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052" w:author="SFC2021" w:date="2025-12-22T16:11:21Z"/>
                <w:rFonts w:ascii="Times New Roman" w:eastAsia="Times New Roman" w:hAnsi="Times New Roman" w:cs="Times New Roman"/>
                <w:b w:val="0"/>
                <w:i w:val="0"/>
                <w:vanish w:val="0"/>
                <w:color w:val="000000"/>
                <w:sz w:val="20"/>
              </w:rPr>
            </w:pPr>
            <w:ins w:id="7053"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705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55" w:author="SFC2021" w:date="2025-12-22T16:11:21Z"/>
                <w:rFonts w:ascii="Times New Roman" w:eastAsia="Times New Roman" w:hAnsi="Times New Roman" w:cs="Times New Roman"/>
                <w:b w:val="0"/>
                <w:i w:val="0"/>
                <w:vanish w:val="0"/>
                <w:color w:val="000000"/>
                <w:sz w:val="20"/>
              </w:rPr>
            </w:pPr>
            <w:ins w:id="705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57" w:author="SFC2021" w:date="2025-12-22T16:11:21Z"/>
                <w:rFonts w:ascii="Times New Roman" w:eastAsia="Times New Roman" w:hAnsi="Times New Roman" w:cs="Times New Roman"/>
                <w:b w:val="0"/>
                <w:i w:val="0"/>
                <w:vanish w:val="0"/>
                <w:color w:val="000000"/>
                <w:sz w:val="20"/>
              </w:rPr>
            </w:pPr>
            <w:ins w:id="705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59" w:author="SFC2021" w:date="2025-12-22T16:11:21Z"/>
                <w:rFonts w:ascii="Times New Roman" w:eastAsia="Times New Roman" w:hAnsi="Times New Roman" w:cs="Times New Roman"/>
                <w:b w:val="0"/>
                <w:i w:val="0"/>
                <w:vanish w:val="0"/>
                <w:color w:val="000000"/>
                <w:sz w:val="20"/>
              </w:rPr>
            </w:pPr>
            <w:ins w:id="706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61" w:author="SFC2021" w:date="2025-12-22T16:11:21Z"/>
                <w:rFonts w:ascii="Times New Roman" w:eastAsia="Times New Roman" w:hAnsi="Times New Roman" w:cs="Times New Roman"/>
                <w:b w:val="0"/>
                <w:i w:val="0"/>
                <w:vanish w:val="0"/>
                <w:color w:val="000000"/>
                <w:sz w:val="20"/>
              </w:rPr>
            </w:pPr>
            <w:ins w:id="706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63" w:author="SFC2021" w:date="2025-12-22T16:11:21Z"/>
                <w:rFonts w:ascii="Times New Roman" w:eastAsia="Times New Roman" w:hAnsi="Times New Roman" w:cs="Times New Roman"/>
                <w:b w:val="0"/>
                <w:i w:val="0"/>
                <w:vanish w:val="0"/>
                <w:color w:val="000000"/>
                <w:sz w:val="20"/>
              </w:rPr>
            </w:pPr>
            <w:ins w:id="7064" w:author="SFC2021" w:date="2025-12-22T16:11:21Z">
              <w:r>
                <w:rPr>
                  <w:rFonts w:ascii="Times New Roman" w:eastAsia="Times New Roman" w:hAnsi="Times New Roman" w:cs="Times New Roman"/>
                  <w:b w:val="0"/>
                  <w:i w:val="0"/>
                  <w:vanish w:val="0"/>
                  <w:color w:val="000000"/>
                  <w:sz w:val="20"/>
                </w:rPr>
                <w:t>EECO02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65" w:author="SFC2021" w:date="2025-12-22T16:11:21Z"/>
                <w:rFonts w:ascii="Times New Roman" w:eastAsia="Times New Roman" w:hAnsi="Times New Roman" w:cs="Times New Roman"/>
                <w:b w:val="0"/>
                <w:i w:val="0"/>
                <w:vanish w:val="0"/>
                <w:color w:val="000000"/>
                <w:sz w:val="20"/>
              </w:rPr>
            </w:pPr>
            <w:ins w:id="7066" w:author="SFC2021" w:date="2025-12-22T16:11:21Z">
              <w:r>
                <w:rPr>
                  <w:rFonts w:ascii="Times New Roman" w:eastAsia="Times New Roman" w:hAnsi="Times New Roman" w:cs="Times New Roman"/>
                  <w:b w:val="0"/>
                  <w:i w:val="0"/>
                  <w:vanish w:val="0"/>
                  <w:color w:val="000000"/>
                  <w:sz w:val="20"/>
                </w:rPr>
                <w:t>Άνεργοι, συμπεριλαμβανομένων των μακροχρόνια ανέργων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67" w:author="SFC2021" w:date="2025-12-22T16:11:21Z"/>
                <w:rFonts w:ascii="Times New Roman" w:eastAsia="Times New Roman" w:hAnsi="Times New Roman" w:cs="Times New Roman"/>
                <w:b w:val="0"/>
                <w:i w:val="0"/>
                <w:vanish w:val="0"/>
                <w:color w:val="000000"/>
                <w:sz w:val="20"/>
              </w:rPr>
            </w:pPr>
            <w:ins w:id="7068"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069" w:author="SFC2021" w:date="2025-12-22T16:11:21Z"/>
                <w:rFonts w:ascii="Times New Roman" w:eastAsia="Times New Roman" w:hAnsi="Times New Roman" w:cs="Times New Roman"/>
                <w:b w:val="0"/>
                <w:i w:val="0"/>
                <w:vanish w:val="0"/>
                <w:color w:val="000000"/>
                <w:sz w:val="20"/>
              </w:rPr>
            </w:pPr>
            <w:ins w:id="707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071" w:author="SFC2021" w:date="2025-12-22T16:11:21Z"/>
                <w:rFonts w:ascii="Times New Roman" w:eastAsia="Times New Roman" w:hAnsi="Times New Roman" w:cs="Times New Roman"/>
                <w:b w:val="0"/>
                <w:i w:val="0"/>
                <w:vanish w:val="0"/>
                <w:color w:val="000000"/>
                <w:sz w:val="20"/>
              </w:rPr>
            </w:pPr>
            <w:ins w:id="7072" w:author="SFC2021" w:date="2025-12-22T16:11:21Z">
              <w:r>
                <w:rPr>
                  <w:rFonts w:ascii="Times New Roman" w:eastAsia="Times New Roman" w:hAnsi="Times New Roman" w:cs="Times New Roman"/>
                  <w:b w:val="0"/>
                  <w:i w:val="0"/>
                  <w:vanish w:val="0"/>
                  <w:color w:val="000000"/>
                  <w:sz w:val="20"/>
                </w:rPr>
                <w:t>928,00</w:t>
              </w:r>
            </w:ins>
          </w:p>
        </w:tc>
      </w:tr>
      <w:tr>
        <w:tblPrEx>
          <w:tblW w:w="100%" w:type="pct"/>
        </w:tblPrEx>
        <w:trPr>
          <w:cantSplit w:val="0"/>
          <w:trHeight w:hRule="auto" w:val="0"/>
          <w:ins w:id="707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74" w:author="SFC2021" w:date="2025-12-22T16:11:21Z"/>
                <w:rFonts w:ascii="Times New Roman" w:eastAsia="Times New Roman" w:hAnsi="Times New Roman" w:cs="Times New Roman"/>
                <w:b w:val="0"/>
                <w:i w:val="0"/>
                <w:vanish w:val="0"/>
                <w:color w:val="000000"/>
                <w:sz w:val="20"/>
              </w:rPr>
            </w:pPr>
            <w:ins w:id="707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76" w:author="SFC2021" w:date="2025-12-22T16:11:21Z"/>
                <w:rFonts w:ascii="Times New Roman" w:eastAsia="Times New Roman" w:hAnsi="Times New Roman" w:cs="Times New Roman"/>
                <w:b w:val="0"/>
                <w:i w:val="0"/>
                <w:vanish w:val="0"/>
                <w:color w:val="000000"/>
                <w:sz w:val="20"/>
              </w:rPr>
            </w:pPr>
            <w:ins w:id="7077"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78" w:author="SFC2021" w:date="2025-12-22T16:11:21Z"/>
                <w:rFonts w:ascii="Times New Roman" w:eastAsia="Times New Roman" w:hAnsi="Times New Roman" w:cs="Times New Roman"/>
                <w:b w:val="0"/>
                <w:i w:val="0"/>
                <w:vanish w:val="0"/>
                <w:color w:val="000000"/>
                <w:sz w:val="20"/>
              </w:rPr>
            </w:pPr>
            <w:ins w:id="707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80" w:author="SFC2021" w:date="2025-12-22T16:11:21Z"/>
                <w:rFonts w:ascii="Times New Roman" w:eastAsia="Times New Roman" w:hAnsi="Times New Roman" w:cs="Times New Roman"/>
                <w:b w:val="0"/>
                <w:i w:val="0"/>
                <w:vanish w:val="0"/>
                <w:color w:val="000000"/>
                <w:sz w:val="20"/>
              </w:rPr>
            </w:pPr>
            <w:ins w:id="708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82" w:author="SFC2021" w:date="2025-12-22T16:11:21Z"/>
                <w:rFonts w:ascii="Times New Roman" w:eastAsia="Times New Roman" w:hAnsi="Times New Roman" w:cs="Times New Roman"/>
                <w:b w:val="0"/>
                <w:i w:val="0"/>
                <w:vanish w:val="0"/>
                <w:color w:val="000000"/>
                <w:sz w:val="20"/>
              </w:rPr>
            </w:pPr>
            <w:ins w:id="7083" w:author="SFC2021" w:date="2025-12-22T16:11:21Z">
              <w:r>
                <w:rPr>
                  <w:rFonts w:ascii="Times New Roman" w:eastAsia="Times New Roman" w:hAnsi="Times New Roman" w:cs="Times New Roman"/>
                  <w:b w:val="0"/>
                  <w:i w:val="0"/>
                  <w:vanish w:val="0"/>
                  <w:color w:val="000000"/>
                  <w:sz w:val="20"/>
                </w:rPr>
                <w:t>EECO02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84" w:author="SFC2021" w:date="2025-12-22T16:11:21Z"/>
                <w:rFonts w:ascii="Times New Roman" w:eastAsia="Times New Roman" w:hAnsi="Times New Roman" w:cs="Times New Roman"/>
                <w:b w:val="0"/>
                <w:i w:val="0"/>
                <w:vanish w:val="0"/>
                <w:color w:val="000000"/>
                <w:sz w:val="20"/>
              </w:rPr>
            </w:pPr>
            <w:ins w:id="7085" w:author="SFC2021" w:date="2025-12-22T16:11:21Z">
              <w:r>
                <w:rPr>
                  <w:rFonts w:ascii="Times New Roman" w:eastAsia="Times New Roman" w:hAnsi="Times New Roman" w:cs="Times New Roman"/>
                  <w:b w:val="0"/>
                  <w:i w:val="0"/>
                  <w:vanish w:val="0"/>
                  <w:color w:val="000000"/>
                  <w:sz w:val="20"/>
                </w:rPr>
                <w:t>Άνεργοι, συμπεριλαμβανομένων των μακροχρόνια ανέργων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086" w:author="SFC2021" w:date="2025-12-22T16:11:21Z"/>
                <w:rFonts w:ascii="Times New Roman" w:eastAsia="Times New Roman" w:hAnsi="Times New Roman" w:cs="Times New Roman"/>
                <w:b w:val="0"/>
                <w:i w:val="0"/>
                <w:vanish w:val="0"/>
                <w:color w:val="000000"/>
                <w:sz w:val="20"/>
              </w:rPr>
            </w:pPr>
            <w:ins w:id="7087"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088" w:author="SFC2021" w:date="2025-12-22T16:11:21Z"/>
                <w:rFonts w:ascii="Times New Roman" w:eastAsia="Times New Roman" w:hAnsi="Times New Roman" w:cs="Times New Roman"/>
                <w:b w:val="0"/>
                <w:i w:val="0"/>
                <w:vanish w:val="0"/>
                <w:color w:val="000000"/>
                <w:sz w:val="20"/>
              </w:rPr>
            </w:pPr>
            <w:ins w:id="708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090" w:author="SFC2021" w:date="2025-12-22T16:11:21Z"/>
                <w:rFonts w:ascii="Times New Roman" w:eastAsia="Times New Roman" w:hAnsi="Times New Roman" w:cs="Times New Roman"/>
                <w:b w:val="0"/>
                <w:i w:val="0"/>
                <w:vanish w:val="0"/>
                <w:color w:val="000000"/>
                <w:sz w:val="20"/>
              </w:rPr>
            </w:pPr>
            <w:ins w:id="7091" w:author="SFC2021" w:date="2025-12-22T16:11:21Z">
              <w:r>
                <w:rPr>
                  <w:rFonts w:ascii="Times New Roman" w:eastAsia="Times New Roman" w:hAnsi="Times New Roman" w:cs="Times New Roman"/>
                  <w:b w:val="0"/>
                  <w:i w:val="0"/>
                  <w:vanish w:val="0"/>
                  <w:color w:val="000000"/>
                  <w:sz w:val="20"/>
                </w:rPr>
                <w:t>3.333,00</w:t>
              </w:r>
            </w:ins>
          </w:p>
        </w:tc>
      </w:tr>
    </w:tbl>
    <w:p w:rsidR="00A77B3E">
      <w:pPr>
        <w:spacing w:before="100" w:after="0"/>
        <w:jc w:val="start"/>
        <w:rPr>
          <w:ins w:id="7092"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7093" w:author="SFC2021" w:date="2025-12-22T16:11:21Z"/>
          <w:rFonts w:ascii="Times New Roman" w:eastAsia="Times New Roman" w:hAnsi="Times New Roman" w:cs="Times New Roman"/>
          <w:b w:val="0"/>
          <w:i w:val="0"/>
          <w:vanish w:val="0"/>
          <w:color w:val="000000"/>
          <w:sz w:val="0"/>
        </w:rPr>
      </w:pPr>
      <w:ins w:id="7094"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7095" w:author="SFC2021" w:date="2025-12-22T16:11:21Z"/>
          <w:rFonts w:ascii="Times New Roman" w:eastAsia="Times New Roman" w:hAnsi="Times New Roman" w:cs="Times New Roman"/>
          <w:b w:val="0"/>
          <w:i w:val="0"/>
          <w:vanish w:val="0"/>
          <w:color w:val="000000"/>
          <w:sz w:val="24"/>
        </w:rPr>
      </w:pPr>
      <w:bookmarkStart w:id="7096" w:name="_Toc256000378"/>
      <w:ins w:id="7097"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7096"/>
    </w:p>
    <w:p w:rsidR="00A77B3E">
      <w:pPr>
        <w:spacing w:before="100" w:after="0"/>
        <w:jc w:val="start"/>
        <w:rPr>
          <w:ins w:id="709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826"/>
        <w:gridCol w:w="692"/>
        <w:gridCol w:w="1474"/>
        <w:gridCol w:w="1541"/>
        <w:gridCol w:w="2921"/>
        <w:gridCol w:w="985"/>
        <w:gridCol w:w="1160"/>
        <w:gridCol w:w="980"/>
        <w:gridCol w:w="880"/>
        <w:gridCol w:w="1196"/>
        <w:gridCol w:w="1288"/>
      </w:tblGrid>
      <w:tr>
        <w:tblPrEx>
          <w:tblW w:w="100%" w:type="pct"/>
        </w:tblPrEx>
        <w:trPr>
          <w:cantSplit w:val="0"/>
          <w:trHeight w:hRule="auto" w:val="0"/>
          <w:ins w:id="709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00" w:author="SFC2021" w:date="2025-12-22T16:11:21Z"/>
                <w:rFonts w:ascii="Times New Roman" w:eastAsia="Times New Roman" w:hAnsi="Times New Roman" w:cs="Times New Roman"/>
                <w:b w:val="0"/>
                <w:i w:val="0"/>
                <w:vanish w:val="0"/>
                <w:color w:val="000000"/>
                <w:sz w:val="20"/>
              </w:rPr>
            </w:pPr>
            <w:ins w:id="7101"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02" w:author="SFC2021" w:date="2025-12-22T16:11:21Z"/>
                <w:rFonts w:ascii="Times New Roman" w:eastAsia="Times New Roman" w:hAnsi="Times New Roman" w:cs="Times New Roman"/>
                <w:b w:val="0"/>
                <w:i w:val="0"/>
                <w:vanish w:val="0"/>
                <w:color w:val="000000"/>
                <w:sz w:val="20"/>
              </w:rPr>
            </w:pPr>
            <w:ins w:id="7103"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04" w:author="SFC2021" w:date="2025-12-22T16:11:21Z"/>
                <w:rFonts w:ascii="Times New Roman" w:eastAsia="Times New Roman" w:hAnsi="Times New Roman" w:cs="Times New Roman"/>
                <w:b w:val="0"/>
                <w:i w:val="0"/>
                <w:vanish w:val="0"/>
                <w:color w:val="000000"/>
                <w:sz w:val="20"/>
              </w:rPr>
            </w:pPr>
            <w:ins w:id="7105"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06" w:author="SFC2021" w:date="2025-12-22T16:11:21Z"/>
                <w:rFonts w:ascii="Times New Roman" w:eastAsia="Times New Roman" w:hAnsi="Times New Roman" w:cs="Times New Roman"/>
                <w:b w:val="0"/>
                <w:i w:val="0"/>
                <w:vanish w:val="0"/>
                <w:color w:val="000000"/>
                <w:sz w:val="20"/>
              </w:rPr>
            </w:pPr>
            <w:ins w:id="7107"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08" w:author="SFC2021" w:date="2025-12-22T16:11:21Z"/>
                <w:rFonts w:ascii="Times New Roman" w:eastAsia="Times New Roman" w:hAnsi="Times New Roman" w:cs="Times New Roman"/>
                <w:b w:val="0"/>
                <w:i w:val="0"/>
                <w:vanish w:val="0"/>
                <w:color w:val="000000"/>
                <w:sz w:val="20"/>
              </w:rPr>
            </w:pPr>
            <w:ins w:id="7109"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10" w:author="SFC2021" w:date="2025-12-22T16:11:21Z"/>
                <w:rFonts w:ascii="Times New Roman" w:eastAsia="Times New Roman" w:hAnsi="Times New Roman" w:cs="Times New Roman"/>
                <w:b w:val="0"/>
                <w:i w:val="0"/>
                <w:vanish w:val="0"/>
                <w:color w:val="000000"/>
                <w:sz w:val="20"/>
              </w:rPr>
            </w:pPr>
            <w:ins w:id="7111"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12" w:author="SFC2021" w:date="2025-12-22T16:11:21Z"/>
                <w:rFonts w:ascii="Times New Roman" w:eastAsia="Times New Roman" w:hAnsi="Times New Roman" w:cs="Times New Roman"/>
                <w:b w:val="0"/>
                <w:i w:val="0"/>
                <w:vanish w:val="0"/>
                <w:color w:val="000000"/>
                <w:sz w:val="20"/>
              </w:rPr>
            </w:pPr>
            <w:ins w:id="7113"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14" w:author="SFC2021" w:date="2025-12-22T16:11:21Z"/>
                <w:rFonts w:ascii="Times New Roman" w:eastAsia="Times New Roman" w:hAnsi="Times New Roman" w:cs="Times New Roman"/>
                <w:b w:val="0"/>
                <w:i w:val="0"/>
                <w:vanish w:val="0"/>
                <w:color w:val="000000"/>
                <w:sz w:val="20"/>
              </w:rPr>
            </w:pPr>
            <w:ins w:id="7115"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16" w:author="SFC2021" w:date="2025-12-22T16:11:21Z"/>
                <w:rFonts w:ascii="Times New Roman" w:eastAsia="Times New Roman" w:hAnsi="Times New Roman" w:cs="Times New Roman"/>
                <w:b w:val="0"/>
                <w:i w:val="0"/>
                <w:vanish w:val="0"/>
                <w:color w:val="000000"/>
                <w:sz w:val="20"/>
              </w:rPr>
            </w:pPr>
            <w:ins w:id="7117"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18" w:author="SFC2021" w:date="2025-12-22T16:11:21Z"/>
                <w:rFonts w:ascii="Times New Roman" w:eastAsia="Times New Roman" w:hAnsi="Times New Roman" w:cs="Times New Roman"/>
                <w:b w:val="0"/>
                <w:i w:val="0"/>
                <w:vanish w:val="0"/>
                <w:color w:val="000000"/>
                <w:sz w:val="20"/>
              </w:rPr>
            </w:pPr>
            <w:ins w:id="7119"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20" w:author="SFC2021" w:date="2025-12-22T16:11:21Z"/>
                <w:rFonts w:ascii="Times New Roman" w:eastAsia="Times New Roman" w:hAnsi="Times New Roman" w:cs="Times New Roman"/>
                <w:b w:val="0"/>
                <w:i w:val="0"/>
                <w:vanish w:val="0"/>
                <w:color w:val="000000"/>
                <w:sz w:val="20"/>
              </w:rPr>
            </w:pPr>
            <w:ins w:id="7121"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122" w:author="SFC2021" w:date="2025-12-22T16:11:21Z"/>
                <w:rFonts w:ascii="Times New Roman" w:eastAsia="Times New Roman" w:hAnsi="Times New Roman" w:cs="Times New Roman"/>
                <w:b w:val="0"/>
                <w:i w:val="0"/>
                <w:vanish w:val="0"/>
                <w:color w:val="000000"/>
                <w:sz w:val="20"/>
              </w:rPr>
            </w:pPr>
            <w:ins w:id="7123"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712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25" w:author="SFC2021" w:date="2025-12-22T16:11:21Z"/>
                <w:rFonts w:ascii="Times New Roman" w:eastAsia="Times New Roman" w:hAnsi="Times New Roman" w:cs="Times New Roman"/>
                <w:b w:val="0"/>
                <w:i w:val="0"/>
                <w:vanish w:val="0"/>
                <w:color w:val="000000"/>
                <w:sz w:val="20"/>
              </w:rPr>
            </w:pPr>
            <w:ins w:id="712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27" w:author="SFC2021" w:date="2025-12-22T16:11:21Z"/>
                <w:rFonts w:ascii="Times New Roman" w:eastAsia="Times New Roman" w:hAnsi="Times New Roman" w:cs="Times New Roman"/>
                <w:b w:val="0"/>
                <w:i w:val="0"/>
                <w:vanish w:val="0"/>
                <w:color w:val="000000"/>
                <w:sz w:val="20"/>
              </w:rPr>
            </w:pPr>
            <w:ins w:id="712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29" w:author="SFC2021" w:date="2025-12-22T16:11:21Z"/>
                <w:rFonts w:ascii="Times New Roman" w:eastAsia="Times New Roman" w:hAnsi="Times New Roman" w:cs="Times New Roman"/>
                <w:b w:val="0"/>
                <w:i w:val="0"/>
                <w:vanish w:val="0"/>
                <w:color w:val="000000"/>
                <w:sz w:val="20"/>
              </w:rPr>
            </w:pPr>
            <w:ins w:id="713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31" w:author="SFC2021" w:date="2025-12-22T16:11:21Z"/>
                <w:rFonts w:ascii="Times New Roman" w:eastAsia="Times New Roman" w:hAnsi="Times New Roman" w:cs="Times New Roman"/>
                <w:b w:val="0"/>
                <w:i w:val="0"/>
                <w:vanish w:val="0"/>
                <w:color w:val="000000"/>
                <w:sz w:val="20"/>
              </w:rPr>
            </w:pPr>
            <w:ins w:id="713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33" w:author="SFC2021" w:date="2025-12-22T16:11:21Z"/>
                <w:rFonts w:ascii="Times New Roman" w:eastAsia="Times New Roman" w:hAnsi="Times New Roman" w:cs="Times New Roman"/>
                <w:b w:val="0"/>
                <w:i w:val="0"/>
                <w:vanish w:val="0"/>
                <w:color w:val="000000"/>
                <w:sz w:val="20"/>
              </w:rPr>
            </w:pPr>
            <w:ins w:id="7134"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35" w:author="SFC2021" w:date="2025-12-22T16:11:21Z"/>
                <w:rFonts w:ascii="Times New Roman" w:eastAsia="Times New Roman" w:hAnsi="Times New Roman" w:cs="Times New Roman"/>
                <w:b w:val="0"/>
                <w:i w:val="0"/>
                <w:vanish w:val="0"/>
                <w:color w:val="000000"/>
                <w:sz w:val="20"/>
              </w:rPr>
            </w:pPr>
            <w:ins w:id="7136"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37" w:author="SFC2021" w:date="2025-12-22T16:11:21Z"/>
                <w:rFonts w:ascii="Times New Roman" w:eastAsia="Times New Roman" w:hAnsi="Times New Roman" w:cs="Times New Roman"/>
                <w:b w:val="0"/>
                <w:i w:val="0"/>
                <w:vanish w:val="0"/>
                <w:color w:val="000000"/>
                <w:sz w:val="20"/>
              </w:rPr>
            </w:pPr>
            <w:ins w:id="7138"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39" w:author="SFC2021" w:date="2025-12-22T16:11:21Z"/>
                <w:rFonts w:ascii="Times New Roman" w:eastAsia="Times New Roman" w:hAnsi="Times New Roman" w:cs="Times New Roman"/>
                <w:b w:val="0"/>
                <w:i w:val="0"/>
                <w:vanish w:val="0"/>
                <w:color w:val="000000"/>
                <w:sz w:val="20"/>
              </w:rPr>
            </w:pPr>
            <w:ins w:id="714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141" w:author="SFC2021" w:date="2025-12-22T16:11:21Z"/>
                <w:rFonts w:ascii="Times New Roman" w:eastAsia="Times New Roman" w:hAnsi="Times New Roman" w:cs="Times New Roman"/>
                <w:b w:val="0"/>
                <w:i w:val="0"/>
                <w:vanish w:val="0"/>
                <w:color w:val="000000"/>
                <w:sz w:val="20"/>
              </w:rPr>
            </w:pPr>
            <w:ins w:id="7142"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43" w:author="SFC2021" w:date="2025-12-22T16:11:21Z"/>
                <w:rFonts w:ascii="Times New Roman" w:eastAsia="Times New Roman" w:hAnsi="Times New Roman" w:cs="Times New Roman"/>
                <w:b w:val="0"/>
                <w:i w:val="0"/>
                <w:vanish w:val="0"/>
                <w:color w:val="000000"/>
                <w:sz w:val="20"/>
              </w:rPr>
            </w:pPr>
            <w:ins w:id="7144" w:author="SFC2021" w:date="2025-12-22T16:11:21Z">
              <w:r>
                <w:rPr>
                  <w:rFonts w:ascii="Times New Roman" w:eastAsia="Times New Roman" w:hAnsi="Times New Roman" w:cs="Times New Roman"/>
                  <w:b w:val="0"/>
                  <w:i w:val="0"/>
                  <w:vanish w:val="0"/>
                  <w:color w:val="000000"/>
                  <w:sz w:val="20"/>
                </w:rPr>
                <w:t>337,00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45" w:author="SFC2021" w:date="2025-12-22T16:11:21Z"/>
                <w:rFonts w:ascii="Times New Roman" w:eastAsia="Times New Roman" w:hAnsi="Times New Roman" w:cs="Times New Roman"/>
                <w:b w:val="0"/>
                <w:i w:val="0"/>
                <w:vanish w:val="0"/>
                <w:color w:val="000000"/>
                <w:sz w:val="20"/>
              </w:rPr>
            </w:pPr>
            <w:ins w:id="7146"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47"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71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49" w:author="SFC2021" w:date="2025-12-22T16:11:21Z"/>
                <w:rFonts w:ascii="Times New Roman" w:eastAsia="Times New Roman" w:hAnsi="Times New Roman" w:cs="Times New Roman"/>
                <w:b w:val="0"/>
                <w:i w:val="0"/>
                <w:vanish w:val="0"/>
                <w:color w:val="000000"/>
                <w:sz w:val="20"/>
              </w:rPr>
            </w:pPr>
            <w:ins w:id="715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51" w:author="SFC2021" w:date="2025-12-22T16:11:21Z"/>
                <w:rFonts w:ascii="Times New Roman" w:eastAsia="Times New Roman" w:hAnsi="Times New Roman" w:cs="Times New Roman"/>
                <w:b w:val="0"/>
                <w:i w:val="0"/>
                <w:vanish w:val="0"/>
                <w:color w:val="000000"/>
                <w:sz w:val="20"/>
              </w:rPr>
            </w:pPr>
            <w:ins w:id="7152"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53" w:author="SFC2021" w:date="2025-12-22T16:11:21Z"/>
                <w:rFonts w:ascii="Times New Roman" w:eastAsia="Times New Roman" w:hAnsi="Times New Roman" w:cs="Times New Roman"/>
                <w:b w:val="0"/>
                <w:i w:val="0"/>
                <w:vanish w:val="0"/>
                <w:color w:val="000000"/>
                <w:sz w:val="20"/>
              </w:rPr>
            </w:pPr>
            <w:ins w:id="715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55" w:author="SFC2021" w:date="2025-12-22T16:11:21Z"/>
                <w:rFonts w:ascii="Times New Roman" w:eastAsia="Times New Roman" w:hAnsi="Times New Roman" w:cs="Times New Roman"/>
                <w:b w:val="0"/>
                <w:i w:val="0"/>
                <w:vanish w:val="0"/>
                <w:color w:val="000000"/>
                <w:sz w:val="20"/>
              </w:rPr>
            </w:pPr>
            <w:ins w:id="715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57" w:author="SFC2021" w:date="2025-12-22T16:11:21Z"/>
                <w:rFonts w:ascii="Times New Roman" w:eastAsia="Times New Roman" w:hAnsi="Times New Roman" w:cs="Times New Roman"/>
                <w:b w:val="0"/>
                <w:i w:val="0"/>
                <w:vanish w:val="0"/>
                <w:color w:val="000000"/>
                <w:sz w:val="20"/>
              </w:rPr>
            </w:pPr>
            <w:ins w:id="7158" w:author="SFC2021" w:date="2025-12-22T16:11:21Z">
              <w:r>
                <w:rPr>
                  <w:rFonts w:ascii="Times New Roman" w:eastAsia="Times New Roman" w:hAnsi="Times New Roman" w:cs="Times New Roman"/>
                  <w:b w:val="0"/>
                  <w:i w:val="0"/>
                  <w:vanish w:val="0"/>
                  <w:color w:val="000000"/>
                  <w:sz w:val="20"/>
                </w:rPr>
                <w:t>EECR05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59" w:author="SFC2021" w:date="2025-12-22T16:11:21Z"/>
                <w:rFonts w:ascii="Times New Roman" w:eastAsia="Times New Roman" w:hAnsi="Times New Roman" w:cs="Times New Roman"/>
                <w:b w:val="0"/>
                <w:i w:val="0"/>
                <w:vanish w:val="0"/>
                <w:color w:val="000000"/>
                <w:sz w:val="20"/>
              </w:rPr>
            </w:pPr>
            <w:ins w:id="7160" w:author="SFC2021" w:date="2025-12-22T16:11:21Z">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61" w:author="SFC2021" w:date="2025-12-22T16:11:21Z"/>
                <w:rFonts w:ascii="Times New Roman" w:eastAsia="Times New Roman" w:hAnsi="Times New Roman" w:cs="Times New Roman"/>
                <w:b w:val="0"/>
                <w:i w:val="0"/>
                <w:vanish w:val="0"/>
                <w:color w:val="000000"/>
                <w:sz w:val="20"/>
              </w:rPr>
            </w:pPr>
            <w:ins w:id="7162"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63" w:author="SFC2021" w:date="2025-12-22T16:11:21Z"/>
                <w:rFonts w:ascii="Times New Roman" w:eastAsia="Times New Roman" w:hAnsi="Times New Roman" w:cs="Times New Roman"/>
                <w:b w:val="0"/>
                <w:i w:val="0"/>
                <w:vanish w:val="0"/>
                <w:color w:val="000000"/>
                <w:sz w:val="20"/>
              </w:rPr>
            </w:pPr>
            <w:ins w:id="716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165" w:author="SFC2021" w:date="2025-12-22T16:11:21Z"/>
                <w:rFonts w:ascii="Times New Roman" w:eastAsia="Times New Roman" w:hAnsi="Times New Roman" w:cs="Times New Roman"/>
                <w:b w:val="0"/>
                <w:i w:val="0"/>
                <w:vanish w:val="0"/>
                <w:color w:val="000000"/>
                <w:sz w:val="20"/>
              </w:rPr>
            </w:pPr>
            <w:ins w:id="7166"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67" w:author="SFC2021" w:date="2025-12-22T16:11:21Z"/>
                <w:rFonts w:ascii="Times New Roman" w:eastAsia="Times New Roman" w:hAnsi="Times New Roman" w:cs="Times New Roman"/>
                <w:b w:val="0"/>
                <w:i w:val="0"/>
                <w:vanish w:val="0"/>
                <w:color w:val="000000"/>
                <w:sz w:val="20"/>
              </w:rPr>
            </w:pPr>
            <w:ins w:id="7168" w:author="SFC2021" w:date="2025-12-22T16:11:21Z">
              <w:r>
                <w:rPr>
                  <w:rFonts w:ascii="Times New Roman" w:eastAsia="Times New Roman" w:hAnsi="Times New Roman" w:cs="Times New Roman"/>
                  <w:b w:val="0"/>
                  <w:i w:val="0"/>
                  <w:vanish w:val="0"/>
                  <w:color w:val="000000"/>
                  <w:sz w:val="20"/>
                </w:rPr>
                <w:t>205,00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69" w:author="SFC2021" w:date="2025-12-22T16:11:21Z"/>
                <w:rFonts w:ascii="Times New Roman" w:eastAsia="Times New Roman" w:hAnsi="Times New Roman" w:cs="Times New Roman"/>
                <w:b w:val="0"/>
                <w:i w:val="0"/>
                <w:vanish w:val="0"/>
                <w:color w:val="000000"/>
                <w:sz w:val="20"/>
              </w:rPr>
            </w:pPr>
            <w:ins w:id="7170"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71"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717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73" w:author="SFC2021" w:date="2025-12-22T16:11:21Z"/>
                <w:rFonts w:ascii="Times New Roman" w:eastAsia="Times New Roman" w:hAnsi="Times New Roman" w:cs="Times New Roman"/>
                <w:b w:val="0"/>
                <w:i w:val="0"/>
                <w:vanish w:val="0"/>
                <w:color w:val="000000"/>
                <w:sz w:val="20"/>
              </w:rPr>
            </w:pPr>
            <w:ins w:id="717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75" w:author="SFC2021" w:date="2025-12-22T16:11:21Z"/>
                <w:rFonts w:ascii="Times New Roman" w:eastAsia="Times New Roman" w:hAnsi="Times New Roman" w:cs="Times New Roman"/>
                <w:b w:val="0"/>
                <w:i w:val="0"/>
                <w:vanish w:val="0"/>
                <w:color w:val="000000"/>
                <w:sz w:val="20"/>
              </w:rPr>
            </w:pPr>
            <w:ins w:id="7176"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77" w:author="SFC2021" w:date="2025-12-22T16:11:21Z"/>
                <w:rFonts w:ascii="Times New Roman" w:eastAsia="Times New Roman" w:hAnsi="Times New Roman" w:cs="Times New Roman"/>
                <w:b w:val="0"/>
                <w:i w:val="0"/>
                <w:vanish w:val="0"/>
                <w:color w:val="000000"/>
                <w:sz w:val="20"/>
              </w:rPr>
            </w:pPr>
            <w:ins w:id="717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79" w:author="SFC2021" w:date="2025-12-22T16:11:21Z"/>
                <w:rFonts w:ascii="Times New Roman" w:eastAsia="Times New Roman" w:hAnsi="Times New Roman" w:cs="Times New Roman"/>
                <w:b w:val="0"/>
                <w:i w:val="0"/>
                <w:vanish w:val="0"/>
                <w:color w:val="000000"/>
                <w:sz w:val="20"/>
              </w:rPr>
            </w:pPr>
            <w:ins w:id="718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81" w:author="SFC2021" w:date="2025-12-22T16:11:21Z"/>
                <w:rFonts w:ascii="Times New Roman" w:eastAsia="Times New Roman" w:hAnsi="Times New Roman" w:cs="Times New Roman"/>
                <w:b w:val="0"/>
                <w:i w:val="0"/>
                <w:vanish w:val="0"/>
                <w:color w:val="000000"/>
                <w:sz w:val="20"/>
              </w:rPr>
            </w:pPr>
            <w:ins w:id="7182"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83" w:author="SFC2021" w:date="2025-12-22T16:11:21Z"/>
                <w:rFonts w:ascii="Times New Roman" w:eastAsia="Times New Roman" w:hAnsi="Times New Roman" w:cs="Times New Roman"/>
                <w:b w:val="0"/>
                <w:i w:val="0"/>
                <w:vanish w:val="0"/>
                <w:color w:val="000000"/>
                <w:sz w:val="20"/>
              </w:rPr>
            </w:pPr>
            <w:ins w:id="7184"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85" w:author="SFC2021" w:date="2025-12-22T16:11:21Z"/>
                <w:rFonts w:ascii="Times New Roman" w:eastAsia="Times New Roman" w:hAnsi="Times New Roman" w:cs="Times New Roman"/>
                <w:b w:val="0"/>
                <w:i w:val="0"/>
                <w:vanish w:val="0"/>
                <w:color w:val="000000"/>
                <w:sz w:val="20"/>
              </w:rPr>
            </w:pPr>
            <w:ins w:id="7186"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87" w:author="SFC2021" w:date="2025-12-22T16:11:21Z"/>
                <w:rFonts w:ascii="Times New Roman" w:eastAsia="Times New Roman" w:hAnsi="Times New Roman" w:cs="Times New Roman"/>
                <w:b w:val="0"/>
                <w:i w:val="0"/>
                <w:vanish w:val="0"/>
                <w:color w:val="000000"/>
                <w:sz w:val="20"/>
              </w:rPr>
            </w:pPr>
            <w:ins w:id="718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189" w:author="SFC2021" w:date="2025-12-22T16:11:21Z"/>
                <w:rFonts w:ascii="Times New Roman" w:eastAsia="Times New Roman" w:hAnsi="Times New Roman" w:cs="Times New Roman"/>
                <w:b w:val="0"/>
                <w:i w:val="0"/>
                <w:vanish w:val="0"/>
                <w:color w:val="000000"/>
                <w:sz w:val="20"/>
              </w:rPr>
            </w:pPr>
            <w:ins w:id="7190"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191" w:author="SFC2021" w:date="2025-12-22T16:11:21Z"/>
                <w:rFonts w:ascii="Times New Roman" w:eastAsia="Times New Roman" w:hAnsi="Times New Roman" w:cs="Times New Roman"/>
                <w:b w:val="0"/>
                <w:i w:val="0"/>
                <w:vanish w:val="0"/>
                <w:color w:val="000000"/>
                <w:sz w:val="20"/>
              </w:rPr>
            </w:pPr>
            <w:ins w:id="7192" w:author="SFC2021" w:date="2025-12-22T16:11:21Z">
              <w:r>
                <w:rPr>
                  <w:rFonts w:ascii="Times New Roman" w:eastAsia="Times New Roman" w:hAnsi="Times New Roman" w:cs="Times New Roman"/>
                  <w:b w:val="0"/>
                  <w:i w:val="0"/>
                  <w:vanish w:val="0"/>
                  <w:color w:val="000000"/>
                  <w:sz w:val="20"/>
                </w:rPr>
                <w:t>1.209,00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93" w:author="SFC2021" w:date="2025-12-22T16:11:21Z"/>
                <w:rFonts w:ascii="Times New Roman" w:eastAsia="Times New Roman" w:hAnsi="Times New Roman" w:cs="Times New Roman"/>
                <w:b w:val="0"/>
                <w:i w:val="0"/>
                <w:vanish w:val="0"/>
                <w:color w:val="000000"/>
                <w:sz w:val="20"/>
              </w:rPr>
            </w:pPr>
            <w:ins w:id="7194"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95"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719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97" w:author="SFC2021" w:date="2025-12-22T16:11:21Z"/>
                <w:rFonts w:ascii="Times New Roman" w:eastAsia="Times New Roman" w:hAnsi="Times New Roman" w:cs="Times New Roman"/>
                <w:b w:val="0"/>
                <w:i w:val="0"/>
                <w:vanish w:val="0"/>
                <w:color w:val="000000"/>
                <w:sz w:val="20"/>
              </w:rPr>
            </w:pPr>
            <w:ins w:id="719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199" w:author="SFC2021" w:date="2025-12-22T16:11:21Z"/>
                <w:rFonts w:ascii="Times New Roman" w:eastAsia="Times New Roman" w:hAnsi="Times New Roman" w:cs="Times New Roman"/>
                <w:b w:val="0"/>
                <w:i w:val="0"/>
                <w:vanish w:val="0"/>
                <w:color w:val="000000"/>
                <w:sz w:val="20"/>
              </w:rPr>
            </w:pPr>
            <w:ins w:id="7200"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01" w:author="SFC2021" w:date="2025-12-22T16:11:21Z"/>
                <w:rFonts w:ascii="Times New Roman" w:eastAsia="Times New Roman" w:hAnsi="Times New Roman" w:cs="Times New Roman"/>
                <w:b w:val="0"/>
                <w:i w:val="0"/>
                <w:vanish w:val="0"/>
                <w:color w:val="000000"/>
                <w:sz w:val="20"/>
              </w:rPr>
            </w:pPr>
            <w:ins w:id="720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03" w:author="SFC2021" w:date="2025-12-22T16:11:21Z"/>
                <w:rFonts w:ascii="Times New Roman" w:eastAsia="Times New Roman" w:hAnsi="Times New Roman" w:cs="Times New Roman"/>
                <w:b w:val="0"/>
                <w:i w:val="0"/>
                <w:vanish w:val="0"/>
                <w:color w:val="000000"/>
                <w:sz w:val="20"/>
              </w:rPr>
            </w:pPr>
            <w:ins w:id="720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05" w:author="SFC2021" w:date="2025-12-22T16:11:21Z"/>
                <w:rFonts w:ascii="Times New Roman" w:eastAsia="Times New Roman" w:hAnsi="Times New Roman" w:cs="Times New Roman"/>
                <w:b w:val="0"/>
                <w:i w:val="0"/>
                <w:vanish w:val="0"/>
                <w:color w:val="000000"/>
                <w:sz w:val="20"/>
              </w:rPr>
            </w:pPr>
            <w:ins w:id="7206" w:author="SFC2021" w:date="2025-12-22T16:11:21Z">
              <w:r>
                <w:rPr>
                  <w:rFonts w:ascii="Times New Roman" w:eastAsia="Times New Roman" w:hAnsi="Times New Roman" w:cs="Times New Roman"/>
                  <w:b w:val="0"/>
                  <w:i w:val="0"/>
                  <w:vanish w:val="0"/>
                  <w:color w:val="000000"/>
                  <w:sz w:val="20"/>
                </w:rPr>
                <w:t>EECR05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07" w:author="SFC2021" w:date="2025-12-22T16:11:21Z"/>
                <w:rFonts w:ascii="Times New Roman" w:eastAsia="Times New Roman" w:hAnsi="Times New Roman" w:cs="Times New Roman"/>
                <w:b w:val="0"/>
                <w:i w:val="0"/>
                <w:vanish w:val="0"/>
                <w:color w:val="000000"/>
                <w:sz w:val="20"/>
              </w:rPr>
            </w:pPr>
            <w:ins w:id="7208" w:author="SFC2021" w:date="2025-12-22T16:11:21Z">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09" w:author="SFC2021" w:date="2025-12-22T16:11:21Z"/>
                <w:rFonts w:ascii="Times New Roman" w:eastAsia="Times New Roman" w:hAnsi="Times New Roman" w:cs="Times New Roman"/>
                <w:b w:val="0"/>
                <w:i w:val="0"/>
                <w:vanish w:val="0"/>
                <w:color w:val="000000"/>
                <w:sz w:val="20"/>
              </w:rPr>
            </w:pPr>
            <w:ins w:id="7210"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211" w:author="SFC2021" w:date="2025-12-22T16:11:21Z"/>
                <w:rFonts w:ascii="Times New Roman" w:eastAsia="Times New Roman" w:hAnsi="Times New Roman" w:cs="Times New Roman"/>
                <w:b w:val="0"/>
                <w:i w:val="0"/>
                <w:vanish w:val="0"/>
                <w:color w:val="000000"/>
                <w:sz w:val="20"/>
              </w:rPr>
            </w:pPr>
            <w:ins w:id="721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213" w:author="SFC2021" w:date="2025-12-22T16:11:21Z"/>
                <w:rFonts w:ascii="Times New Roman" w:eastAsia="Times New Roman" w:hAnsi="Times New Roman" w:cs="Times New Roman"/>
                <w:b w:val="0"/>
                <w:i w:val="0"/>
                <w:vanish w:val="0"/>
                <w:color w:val="000000"/>
                <w:sz w:val="20"/>
              </w:rPr>
            </w:pPr>
            <w:ins w:id="7214"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215" w:author="SFC2021" w:date="2025-12-22T16:11:21Z"/>
                <w:rFonts w:ascii="Times New Roman" w:eastAsia="Times New Roman" w:hAnsi="Times New Roman" w:cs="Times New Roman"/>
                <w:b w:val="0"/>
                <w:i w:val="0"/>
                <w:vanish w:val="0"/>
                <w:color w:val="000000"/>
                <w:sz w:val="20"/>
              </w:rPr>
            </w:pPr>
            <w:ins w:id="7216" w:author="SFC2021" w:date="2025-12-22T16:11:21Z">
              <w:r>
                <w:rPr>
                  <w:rFonts w:ascii="Times New Roman" w:eastAsia="Times New Roman" w:hAnsi="Times New Roman" w:cs="Times New Roman"/>
                  <w:b w:val="0"/>
                  <w:i w:val="0"/>
                  <w:vanish w:val="0"/>
                  <w:color w:val="000000"/>
                  <w:sz w:val="20"/>
                </w:rPr>
                <w:t>736,00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17" w:author="SFC2021" w:date="2025-12-22T16:11:21Z"/>
                <w:rFonts w:ascii="Times New Roman" w:eastAsia="Times New Roman" w:hAnsi="Times New Roman" w:cs="Times New Roman"/>
                <w:b w:val="0"/>
                <w:i w:val="0"/>
                <w:vanish w:val="0"/>
                <w:color w:val="000000"/>
                <w:sz w:val="20"/>
              </w:rPr>
            </w:pPr>
            <w:ins w:id="7218"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19"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7220"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7221" w:author="SFC2021" w:date="2025-12-22T16:11:21Z"/>
          <w:rFonts w:ascii="Times New Roman" w:eastAsia="Times New Roman" w:hAnsi="Times New Roman" w:cs="Times New Roman"/>
          <w:b w:val="0"/>
          <w:i w:val="0"/>
          <w:vanish w:val="0"/>
          <w:color w:val="000000"/>
          <w:sz w:val="24"/>
        </w:rPr>
      </w:pPr>
      <w:bookmarkStart w:id="7222" w:name="_Toc256000379"/>
      <w:ins w:id="7223"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7222"/>
    </w:p>
    <w:p w:rsidR="00A77B3E">
      <w:pPr>
        <w:spacing w:before="100" w:after="0"/>
        <w:jc w:val="start"/>
        <w:rPr>
          <w:ins w:id="7224"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225" w:author="SFC2021" w:date="2025-12-22T16:11:21Z"/>
          <w:rFonts w:ascii="Times New Roman" w:eastAsia="Times New Roman" w:hAnsi="Times New Roman" w:cs="Times New Roman"/>
          <w:b w:val="0"/>
          <w:i w:val="0"/>
          <w:vanish w:val="0"/>
          <w:color w:val="000000"/>
          <w:sz w:val="0"/>
        </w:rPr>
      </w:pPr>
      <w:ins w:id="7226"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7227" w:author="SFC2021" w:date="2025-12-22T16:11:21Z"/>
          <w:rFonts w:ascii="Times New Roman" w:eastAsia="Times New Roman" w:hAnsi="Times New Roman" w:cs="Times New Roman"/>
          <w:b w:val="0"/>
          <w:i w:val="0"/>
          <w:vanish w:val="0"/>
          <w:color w:val="000000"/>
          <w:sz w:val="24"/>
        </w:rPr>
      </w:pPr>
      <w:bookmarkStart w:id="7228" w:name="_Toc256000380"/>
      <w:ins w:id="7229"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7228"/>
    </w:p>
    <w:p w:rsidR="00A77B3E">
      <w:pPr>
        <w:spacing w:before="100" w:after="0"/>
        <w:jc w:val="start"/>
        <w:rPr>
          <w:ins w:id="723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723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32" w:author="SFC2021" w:date="2025-12-22T16:11:21Z"/>
                <w:rFonts w:ascii="Times New Roman" w:eastAsia="Times New Roman" w:hAnsi="Times New Roman" w:cs="Times New Roman"/>
                <w:b w:val="0"/>
                <w:i w:val="0"/>
                <w:vanish w:val="0"/>
                <w:color w:val="000000"/>
                <w:sz w:val="20"/>
              </w:rPr>
            </w:pPr>
            <w:ins w:id="7233"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34" w:author="SFC2021" w:date="2025-12-22T16:11:21Z"/>
                <w:rFonts w:ascii="Times New Roman" w:eastAsia="Times New Roman" w:hAnsi="Times New Roman" w:cs="Times New Roman"/>
                <w:b w:val="0"/>
                <w:i w:val="0"/>
                <w:vanish w:val="0"/>
                <w:color w:val="000000"/>
                <w:sz w:val="20"/>
              </w:rPr>
            </w:pPr>
            <w:ins w:id="7235"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36" w:author="SFC2021" w:date="2025-12-22T16:11:21Z"/>
                <w:rFonts w:ascii="Times New Roman" w:eastAsia="Times New Roman" w:hAnsi="Times New Roman" w:cs="Times New Roman"/>
                <w:b w:val="0"/>
                <w:i w:val="0"/>
                <w:vanish w:val="0"/>
                <w:color w:val="000000"/>
                <w:sz w:val="20"/>
              </w:rPr>
            </w:pPr>
            <w:ins w:id="7237"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38" w:author="SFC2021" w:date="2025-12-22T16:11:21Z"/>
                <w:rFonts w:ascii="Times New Roman" w:eastAsia="Times New Roman" w:hAnsi="Times New Roman" w:cs="Times New Roman"/>
                <w:b w:val="0"/>
                <w:i w:val="0"/>
                <w:vanish w:val="0"/>
                <w:color w:val="000000"/>
                <w:sz w:val="20"/>
              </w:rPr>
            </w:pPr>
            <w:ins w:id="7239"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40" w:author="SFC2021" w:date="2025-12-22T16:11:21Z"/>
                <w:rFonts w:ascii="Times New Roman" w:eastAsia="Times New Roman" w:hAnsi="Times New Roman" w:cs="Times New Roman"/>
                <w:b w:val="0"/>
                <w:i w:val="0"/>
                <w:vanish w:val="0"/>
                <w:color w:val="000000"/>
                <w:sz w:val="20"/>
              </w:rPr>
            </w:pPr>
            <w:ins w:id="7241"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42" w:author="SFC2021" w:date="2025-12-22T16:11:21Z"/>
                <w:rFonts w:ascii="Times New Roman" w:eastAsia="Times New Roman" w:hAnsi="Times New Roman" w:cs="Times New Roman"/>
                <w:b w:val="0"/>
                <w:i w:val="0"/>
                <w:vanish w:val="0"/>
                <w:color w:val="000000"/>
                <w:sz w:val="20"/>
              </w:rPr>
            </w:pPr>
            <w:ins w:id="7243"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24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45" w:author="SFC2021" w:date="2025-12-22T16:11:21Z"/>
                <w:rFonts w:ascii="Times New Roman" w:eastAsia="Times New Roman" w:hAnsi="Times New Roman" w:cs="Times New Roman"/>
                <w:b w:val="0"/>
                <w:i w:val="0"/>
                <w:vanish w:val="0"/>
                <w:color w:val="000000"/>
                <w:sz w:val="20"/>
              </w:rPr>
            </w:pPr>
            <w:ins w:id="724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47" w:author="SFC2021" w:date="2025-12-22T16:11:21Z"/>
                <w:rFonts w:ascii="Times New Roman" w:eastAsia="Times New Roman" w:hAnsi="Times New Roman" w:cs="Times New Roman"/>
                <w:b w:val="0"/>
                <w:i w:val="0"/>
                <w:vanish w:val="0"/>
                <w:color w:val="000000"/>
                <w:sz w:val="20"/>
              </w:rPr>
            </w:pPr>
            <w:ins w:id="724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49" w:author="SFC2021" w:date="2025-12-22T16:11:21Z"/>
                <w:rFonts w:ascii="Times New Roman" w:eastAsia="Times New Roman" w:hAnsi="Times New Roman" w:cs="Times New Roman"/>
                <w:b w:val="0"/>
                <w:i w:val="0"/>
                <w:vanish w:val="0"/>
                <w:color w:val="000000"/>
                <w:sz w:val="20"/>
              </w:rPr>
            </w:pPr>
            <w:ins w:id="725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51" w:author="SFC2021" w:date="2025-12-22T16:11:21Z"/>
                <w:rFonts w:ascii="Times New Roman" w:eastAsia="Times New Roman" w:hAnsi="Times New Roman" w:cs="Times New Roman"/>
                <w:b w:val="0"/>
                <w:i w:val="0"/>
                <w:vanish w:val="0"/>
                <w:color w:val="000000"/>
                <w:sz w:val="20"/>
              </w:rPr>
            </w:pPr>
            <w:ins w:id="725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53" w:author="SFC2021" w:date="2025-12-22T16:11:21Z"/>
                <w:rFonts w:ascii="Times New Roman" w:eastAsia="Times New Roman" w:hAnsi="Times New Roman" w:cs="Times New Roman"/>
                <w:b w:val="0"/>
                <w:i w:val="0"/>
                <w:vanish w:val="0"/>
                <w:color w:val="000000"/>
                <w:sz w:val="20"/>
              </w:rPr>
            </w:pPr>
            <w:ins w:id="7254"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255" w:author="SFC2021" w:date="2025-12-22T16:11:21Z"/>
                <w:rFonts w:ascii="Times New Roman" w:eastAsia="Times New Roman" w:hAnsi="Times New Roman" w:cs="Times New Roman"/>
                <w:b w:val="0"/>
                <w:i w:val="0"/>
                <w:vanish w:val="0"/>
                <w:color w:val="000000"/>
                <w:sz w:val="20"/>
              </w:rPr>
            </w:pPr>
            <w:ins w:id="7256" w:author="SFC2021" w:date="2025-12-22T16:11:21Z">
              <w:r>
                <w:rPr>
                  <w:rFonts w:ascii="Times New Roman" w:eastAsia="Times New Roman" w:hAnsi="Times New Roman" w:cs="Times New Roman"/>
                  <w:b w:val="0"/>
                  <w:i w:val="0"/>
                  <w:vanish w:val="0"/>
                  <w:color w:val="000000"/>
                  <w:sz w:val="20"/>
                </w:rPr>
                <w:t>2.304.720,00</w:t>
              </w:r>
            </w:ins>
          </w:p>
        </w:tc>
      </w:tr>
      <w:tr>
        <w:tblPrEx>
          <w:tblW w:w="100%" w:type="pct"/>
        </w:tblPrEx>
        <w:trPr>
          <w:cantSplit w:val="0"/>
          <w:trHeight w:hRule="auto" w:val="0"/>
          <w:ins w:id="725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58" w:author="SFC2021" w:date="2025-12-22T16:11:21Z"/>
                <w:rFonts w:ascii="Times New Roman" w:eastAsia="Times New Roman" w:hAnsi="Times New Roman" w:cs="Times New Roman"/>
                <w:b w:val="0"/>
                <w:i w:val="0"/>
                <w:vanish w:val="0"/>
                <w:color w:val="000000"/>
                <w:sz w:val="20"/>
              </w:rPr>
            </w:pPr>
            <w:ins w:id="725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60" w:author="SFC2021" w:date="2025-12-22T16:11:21Z"/>
                <w:rFonts w:ascii="Times New Roman" w:eastAsia="Times New Roman" w:hAnsi="Times New Roman" w:cs="Times New Roman"/>
                <w:b w:val="0"/>
                <w:i w:val="0"/>
                <w:vanish w:val="0"/>
                <w:color w:val="000000"/>
                <w:sz w:val="20"/>
              </w:rPr>
            </w:pPr>
            <w:ins w:id="726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62" w:author="SFC2021" w:date="2025-12-22T16:11:21Z"/>
                <w:rFonts w:ascii="Times New Roman" w:eastAsia="Times New Roman" w:hAnsi="Times New Roman" w:cs="Times New Roman"/>
                <w:b w:val="0"/>
                <w:i w:val="0"/>
                <w:vanish w:val="0"/>
                <w:color w:val="000000"/>
                <w:sz w:val="20"/>
              </w:rPr>
            </w:pPr>
            <w:ins w:id="726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64" w:author="SFC2021" w:date="2025-12-22T16:11:21Z"/>
                <w:rFonts w:ascii="Times New Roman" w:eastAsia="Times New Roman" w:hAnsi="Times New Roman" w:cs="Times New Roman"/>
                <w:b w:val="0"/>
                <w:i w:val="0"/>
                <w:vanish w:val="0"/>
                <w:color w:val="000000"/>
                <w:sz w:val="20"/>
              </w:rPr>
            </w:pPr>
            <w:ins w:id="7265"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66" w:author="SFC2021" w:date="2025-12-22T16:11:21Z"/>
                <w:rFonts w:ascii="Times New Roman" w:eastAsia="Times New Roman" w:hAnsi="Times New Roman" w:cs="Times New Roman"/>
                <w:b w:val="0"/>
                <w:i w:val="0"/>
                <w:vanish w:val="0"/>
                <w:color w:val="000000"/>
                <w:sz w:val="20"/>
              </w:rPr>
            </w:pPr>
            <w:ins w:id="7267"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268" w:author="SFC2021" w:date="2025-12-22T16:11:21Z"/>
                <w:rFonts w:ascii="Times New Roman" w:eastAsia="Times New Roman" w:hAnsi="Times New Roman" w:cs="Times New Roman"/>
                <w:b w:val="0"/>
                <w:i w:val="0"/>
                <w:vanish w:val="0"/>
                <w:color w:val="000000"/>
                <w:sz w:val="20"/>
              </w:rPr>
            </w:pPr>
            <w:ins w:id="7269" w:author="SFC2021" w:date="2025-12-22T16:11:21Z">
              <w:r>
                <w:rPr>
                  <w:rFonts w:ascii="Times New Roman" w:eastAsia="Times New Roman" w:hAnsi="Times New Roman" w:cs="Times New Roman"/>
                  <w:b w:val="0"/>
                  <w:i w:val="0"/>
                  <w:vanish w:val="0"/>
                  <w:color w:val="000000"/>
                  <w:sz w:val="20"/>
                </w:rPr>
                <w:t>12.695.280,00</w:t>
              </w:r>
            </w:ins>
          </w:p>
        </w:tc>
      </w:tr>
      <w:tr>
        <w:tblPrEx>
          <w:tblW w:w="100%" w:type="pct"/>
        </w:tblPrEx>
        <w:trPr>
          <w:cantSplit w:val="0"/>
          <w:trHeight w:hRule="auto" w:val="0"/>
          <w:ins w:id="727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71" w:author="SFC2021" w:date="2025-12-22T16:11:21Z"/>
                <w:rFonts w:ascii="Times New Roman" w:eastAsia="Times New Roman" w:hAnsi="Times New Roman" w:cs="Times New Roman"/>
                <w:b w:val="0"/>
                <w:i w:val="0"/>
                <w:vanish w:val="0"/>
                <w:color w:val="000000"/>
                <w:sz w:val="20"/>
              </w:rPr>
            </w:pPr>
            <w:ins w:id="727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73" w:author="SFC2021" w:date="2025-12-22T16:11:21Z"/>
                <w:rFonts w:ascii="Times New Roman" w:eastAsia="Times New Roman" w:hAnsi="Times New Roman" w:cs="Times New Roman"/>
                <w:b w:val="0"/>
                <w:i w:val="0"/>
                <w:vanish w:val="0"/>
                <w:color w:val="000000"/>
                <w:sz w:val="20"/>
              </w:rPr>
            </w:pPr>
            <w:ins w:id="7274"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75" w:author="SFC2021" w:date="2025-12-22T16:11:21Z"/>
                <w:rFonts w:ascii="Times New Roman" w:eastAsia="Times New Roman" w:hAnsi="Times New Roman" w:cs="Times New Roman"/>
                <w:b w:val="0"/>
                <w:i w:val="0"/>
                <w:vanish w:val="0"/>
                <w:color w:val="000000"/>
                <w:sz w:val="20"/>
              </w:rPr>
            </w:pPr>
            <w:ins w:id="7276"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7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27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279" w:author="SFC2021" w:date="2025-12-22T16:11:21Z"/>
                <w:rFonts w:ascii="Times New Roman" w:eastAsia="Times New Roman" w:hAnsi="Times New Roman" w:cs="Times New Roman"/>
                <w:b w:val="0"/>
                <w:i w:val="0"/>
                <w:vanish w:val="0"/>
                <w:color w:val="000000"/>
                <w:sz w:val="20"/>
              </w:rPr>
            </w:pPr>
            <w:ins w:id="7280" w:author="SFC2021" w:date="2025-12-22T16:11:21Z">
              <w:r>
                <w:rPr>
                  <w:rFonts w:ascii="Times New Roman" w:eastAsia="Times New Roman" w:hAnsi="Times New Roman" w:cs="Times New Roman"/>
                  <w:b w:val="0"/>
                  <w:i w:val="0"/>
                  <w:vanish w:val="0"/>
                  <w:color w:val="000000"/>
                  <w:sz w:val="20"/>
                </w:rPr>
                <w:t>15.000.000,00</w:t>
              </w:r>
            </w:ins>
          </w:p>
        </w:tc>
      </w:tr>
    </w:tbl>
    <w:p w:rsidR="00A77B3E">
      <w:pPr>
        <w:spacing w:before="100" w:after="0"/>
        <w:jc w:val="start"/>
        <w:rPr>
          <w:ins w:id="7281"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282" w:author="SFC2021" w:date="2025-12-22T16:11:21Z"/>
          <w:rFonts w:ascii="Times New Roman" w:eastAsia="Times New Roman" w:hAnsi="Times New Roman" w:cs="Times New Roman"/>
          <w:b w:val="0"/>
          <w:i w:val="0"/>
          <w:vanish w:val="0"/>
          <w:color w:val="000000"/>
          <w:sz w:val="24"/>
        </w:rPr>
      </w:pPr>
      <w:bookmarkStart w:id="7283" w:name="_Toc256000381"/>
      <w:ins w:id="7284"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7283"/>
    </w:p>
    <w:p w:rsidR="00A77B3E">
      <w:pPr>
        <w:spacing w:before="100" w:after="0"/>
        <w:jc w:val="start"/>
        <w:rPr>
          <w:ins w:id="728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728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87" w:author="SFC2021" w:date="2025-12-22T16:11:21Z"/>
                <w:rFonts w:ascii="Times New Roman" w:eastAsia="Times New Roman" w:hAnsi="Times New Roman" w:cs="Times New Roman"/>
                <w:b w:val="0"/>
                <w:i w:val="0"/>
                <w:vanish w:val="0"/>
                <w:color w:val="000000"/>
                <w:sz w:val="20"/>
              </w:rPr>
            </w:pPr>
            <w:ins w:id="7288"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89" w:author="SFC2021" w:date="2025-12-22T16:11:21Z"/>
                <w:rFonts w:ascii="Times New Roman" w:eastAsia="Times New Roman" w:hAnsi="Times New Roman" w:cs="Times New Roman"/>
                <w:b w:val="0"/>
                <w:i w:val="0"/>
                <w:vanish w:val="0"/>
                <w:color w:val="000000"/>
                <w:sz w:val="20"/>
              </w:rPr>
            </w:pPr>
            <w:ins w:id="7290"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91" w:author="SFC2021" w:date="2025-12-22T16:11:21Z"/>
                <w:rFonts w:ascii="Times New Roman" w:eastAsia="Times New Roman" w:hAnsi="Times New Roman" w:cs="Times New Roman"/>
                <w:b w:val="0"/>
                <w:i w:val="0"/>
                <w:vanish w:val="0"/>
                <w:color w:val="000000"/>
                <w:sz w:val="20"/>
              </w:rPr>
            </w:pPr>
            <w:ins w:id="7292"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93" w:author="SFC2021" w:date="2025-12-22T16:11:21Z"/>
                <w:rFonts w:ascii="Times New Roman" w:eastAsia="Times New Roman" w:hAnsi="Times New Roman" w:cs="Times New Roman"/>
                <w:b w:val="0"/>
                <w:i w:val="0"/>
                <w:vanish w:val="0"/>
                <w:color w:val="000000"/>
                <w:sz w:val="20"/>
              </w:rPr>
            </w:pPr>
            <w:ins w:id="7294"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95" w:author="SFC2021" w:date="2025-12-22T16:11:21Z"/>
                <w:rFonts w:ascii="Times New Roman" w:eastAsia="Times New Roman" w:hAnsi="Times New Roman" w:cs="Times New Roman"/>
                <w:b w:val="0"/>
                <w:i w:val="0"/>
                <w:vanish w:val="0"/>
                <w:color w:val="000000"/>
                <w:sz w:val="20"/>
              </w:rPr>
            </w:pPr>
            <w:ins w:id="7296"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297" w:author="SFC2021" w:date="2025-12-22T16:11:21Z"/>
                <w:rFonts w:ascii="Times New Roman" w:eastAsia="Times New Roman" w:hAnsi="Times New Roman" w:cs="Times New Roman"/>
                <w:b w:val="0"/>
                <w:i w:val="0"/>
                <w:vanish w:val="0"/>
                <w:color w:val="000000"/>
                <w:sz w:val="20"/>
              </w:rPr>
            </w:pPr>
            <w:ins w:id="7298"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29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00" w:author="SFC2021" w:date="2025-12-22T16:11:21Z"/>
                <w:rFonts w:ascii="Times New Roman" w:eastAsia="Times New Roman" w:hAnsi="Times New Roman" w:cs="Times New Roman"/>
                <w:b w:val="0"/>
                <w:i w:val="0"/>
                <w:vanish w:val="0"/>
                <w:color w:val="000000"/>
                <w:sz w:val="20"/>
              </w:rPr>
            </w:pPr>
            <w:ins w:id="7301"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02" w:author="SFC2021" w:date="2025-12-22T16:11:21Z"/>
                <w:rFonts w:ascii="Times New Roman" w:eastAsia="Times New Roman" w:hAnsi="Times New Roman" w:cs="Times New Roman"/>
                <w:b w:val="0"/>
                <w:i w:val="0"/>
                <w:vanish w:val="0"/>
                <w:color w:val="000000"/>
                <w:sz w:val="20"/>
              </w:rPr>
            </w:pPr>
            <w:ins w:id="730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04" w:author="SFC2021" w:date="2025-12-22T16:11:21Z"/>
                <w:rFonts w:ascii="Times New Roman" w:eastAsia="Times New Roman" w:hAnsi="Times New Roman" w:cs="Times New Roman"/>
                <w:b w:val="0"/>
                <w:i w:val="0"/>
                <w:vanish w:val="0"/>
                <w:color w:val="000000"/>
                <w:sz w:val="20"/>
              </w:rPr>
            </w:pPr>
            <w:ins w:id="730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06" w:author="SFC2021" w:date="2025-12-22T16:11:21Z"/>
                <w:rFonts w:ascii="Times New Roman" w:eastAsia="Times New Roman" w:hAnsi="Times New Roman" w:cs="Times New Roman"/>
                <w:b w:val="0"/>
                <w:i w:val="0"/>
                <w:vanish w:val="0"/>
                <w:color w:val="000000"/>
                <w:sz w:val="20"/>
              </w:rPr>
            </w:pPr>
            <w:ins w:id="7307"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08" w:author="SFC2021" w:date="2025-12-22T16:11:21Z"/>
                <w:rFonts w:ascii="Times New Roman" w:eastAsia="Times New Roman" w:hAnsi="Times New Roman" w:cs="Times New Roman"/>
                <w:b w:val="0"/>
                <w:i w:val="0"/>
                <w:vanish w:val="0"/>
                <w:color w:val="000000"/>
                <w:sz w:val="20"/>
              </w:rPr>
            </w:pPr>
            <w:ins w:id="7309"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10" w:author="SFC2021" w:date="2025-12-22T16:11:21Z"/>
                <w:rFonts w:ascii="Times New Roman" w:eastAsia="Times New Roman" w:hAnsi="Times New Roman" w:cs="Times New Roman"/>
                <w:b w:val="0"/>
                <w:i w:val="0"/>
                <w:vanish w:val="0"/>
                <w:color w:val="000000"/>
                <w:sz w:val="20"/>
              </w:rPr>
            </w:pPr>
            <w:ins w:id="7311" w:author="SFC2021" w:date="2025-12-22T16:11:21Z">
              <w:r>
                <w:rPr>
                  <w:rFonts w:ascii="Times New Roman" w:eastAsia="Times New Roman" w:hAnsi="Times New Roman" w:cs="Times New Roman"/>
                  <w:b w:val="0"/>
                  <w:i w:val="0"/>
                  <w:vanish w:val="0"/>
                  <w:color w:val="000000"/>
                  <w:sz w:val="20"/>
                </w:rPr>
                <w:t>2.304.720,00</w:t>
              </w:r>
            </w:ins>
          </w:p>
        </w:tc>
      </w:tr>
      <w:tr>
        <w:tblPrEx>
          <w:tblW w:w="100%" w:type="pct"/>
        </w:tblPrEx>
        <w:trPr>
          <w:cantSplit w:val="0"/>
          <w:trHeight w:hRule="auto" w:val="0"/>
          <w:ins w:id="731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13" w:author="SFC2021" w:date="2025-12-22T16:11:21Z"/>
                <w:rFonts w:ascii="Times New Roman" w:eastAsia="Times New Roman" w:hAnsi="Times New Roman" w:cs="Times New Roman"/>
                <w:b w:val="0"/>
                <w:i w:val="0"/>
                <w:vanish w:val="0"/>
                <w:color w:val="000000"/>
                <w:sz w:val="20"/>
              </w:rPr>
            </w:pPr>
            <w:ins w:id="731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15" w:author="SFC2021" w:date="2025-12-22T16:11:21Z"/>
                <w:rFonts w:ascii="Times New Roman" w:eastAsia="Times New Roman" w:hAnsi="Times New Roman" w:cs="Times New Roman"/>
                <w:b w:val="0"/>
                <w:i w:val="0"/>
                <w:vanish w:val="0"/>
                <w:color w:val="000000"/>
                <w:sz w:val="20"/>
              </w:rPr>
            </w:pPr>
            <w:ins w:id="7316"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17" w:author="SFC2021" w:date="2025-12-22T16:11:21Z"/>
                <w:rFonts w:ascii="Times New Roman" w:eastAsia="Times New Roman" w:hAnsi="Times New Roman" w:cs="Times New Roman"/>
                <w:b w:val="0"/>
                <w:i w:val="0"/>
                <w:vanish w:val="0"/>
                <w:color w:val="000000"/>
                <w:sz w:val="20"/>
              </w:rPr>
            </w:pPr>
            <w:ins w:id="731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19" w:author="SFC2021" w:date="2025-12-22T16:11:21Z"/>
                <w:rFonts w:ascii="Times New Roman" w:eastAsia="Times New Roman" w:hAnsi="Times New Roman" w:cs="Times New Roman"/>
                <w:b w:val="0"/>
                <w:i w:val="0"/>
                <w:vanish w:val="0"/>
                <w:color w:val="000000"/>
                <w:sz w:val="20"/>
              </w:rPr>
            </w:pPr>
            <w:ins w:id="732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21" w:author="SFC2021" w:date="2025-12-22T16:11:21Z"/>
                <w:rFonts w:ascii="Times New Roman" w:eastAsia="Times New Roman" w:hAnsi="Times New Roman" w:cs="Times New Roman"/>
                <w:b w:val="0"/>
                <w:i w:val="0"/>
                <w:vanish w:val="0"/>
                <w:color w:val="000000"/>
                <w:sz w:val="20"/>
              </w:rPr>
            </w:pPr>
            <w:ins w:id="7322"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23" w:author="SFC2021" w:date="2025-12-22T16:11:21Z"/>
                <w:rFonts w:ascii="Times New Roman" w:eastAsia="Times New Roman" w:hAnsi="Times New Roman" w:cs="Times New Roman"/>
                <w:b w:val="0"/>
                <w:i w:val="0"/>
                <w:vanish w:val="0"/>
                <w:color w:val="000000"/>
                <w:sz w:val="20"/>
              </w:rPr>
            </w:pPr>
            <w:ins w:id="7324" w:author="SFC2021" w:date="2025-12-22T16:11:21Z">
              <w:r>
                <w:rPr>
                  <w:rFonts w:ascii="Times New Roman" w:eastAsia="Times New Roman" w:hAnsi="Times New Roman" w:cs="Times New Roman"/>
                  <w:b w:val="0"/>
                  <w:i w:val="0"/>
                  <w:vanish w:val="0"/>
                  <w:color w:val="000000"/>
                  <w:sz w:val="20"/>
                </w:rPr>
                <w:t>12.695.280,00</w:t>
              </w:r>
            </w:ins>
          </w:p>
        </w:tc>
      </w:tr>
      <w:tr>
        <w:tblPrEx>
          <w:tblW w:w="100%" w:type="pct"/>
        </w:tblPrEx>
        <w:trPr>
          <w:cantSplit w:val="0"/>
          <w:trHeight w:hRule="auto" w:val="0"/>
          <w:ins w:id="732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26" w:author="SFC2021" w:date="2025-12-22T16:11:21Z"/>
                <w:rFonts w:ascii="Times New Roman" w:eastAsia="Times New Roman" w:hAnsi="Times New Roman" w:cs="Times New Roman"/>
                <w:b w:val="0"/>
                <w:i w:val="0"/>
                <w:vanish w:val="0"/>
                <w:color w:val="000000"/>
                <w:sz w:val="20"/>
              </w:rPr>
            </w:pPr>
            <w:ins w:id="732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28" w:author="SFC2021" w:date="2025-12-22T16:11:21Z"/>
                <w:rFonts w:ascii="Times New Roman" w:eastAsia="Times New Roman" w:hAnsi="Times New Roman" w:cs="Times New Roman"/>
                <w:b w:val="0"/>
                <w:i w:val="0"/>
                <w:vanish w:val="0"/>
                <w:color w:val="000000"/>
                <w:sz w:val="20"/>
              </w:rPr>
            </w:pPr>
            <w:ins w:id="7329"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30" w:author="SFC2021" w:date="2025-12-22T16:11:21Z"/>
                <w:rFonts w:ascii="Times New Roman" w:eastAsia="Times New Roman" w:hAnsi="Times New Roman" w:cs="Times New Roman"/>
                <w:b w:val="0"/>
                <w:i w:val="0"/>
                <w:vanish w:val="0"/>
                <w:color w:val="000000"/>
                <w:sz w:val="20"/>
              </w:rPr>
            </w:pPr>
            <w:ins w:id="7331"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3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3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34" w:author="SFC2021" w:date="2025-12-22T16:11:21Z"/>
                <w:rFonts w:ascii="Times New Roman" w:eastAsia="Times New Roman" w:hAnsi="Times New Roman" w:cs="Times New Roman"/>
                <w:b w:val="0"/>
                <w:i w:val="0"/>
                <w:vanish w:val="0"/>
                <w:color w:val="000000"/>
                <w:sz w:val="20"/>
              </w:rPr>
            </w:pPr>
            <w:ins w:id="7335" w:author="SFC2021" w:date="2025-12-22T16:11:21Z">
              <w:r>
                <w:rPr>
                  <w:rFonts w:ascii="Times New Roman" w:eastAsia="Times New Roman" w:hAnsi="Times New Roman" w:cs="Times New Roman"/>
                  <w:b w:val="0"/>
                  <w:i w:val="0"/>
                  <w:vanish w:val="0"/>
                  <w:color w:val="000000"/>
                  <w:sz w:val="20"/>
                </w:rPr>
                <w:t>15.000.000,00</w:t>
              </w:r>
            </w:ins>
          </w:p>
        </w:tc>
      </w:tr>
    </w:tbl>
    <w:p w:rsidR="00A77B3E">
      <w:pPr>
        <w:spacing w:before="100" w:after="0"/>
        <w:jc w:val="start"/>
        <w:rPr>
          <w:ins w:id="7336"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337" w:author="SFC2021" w:date="2025-12-22T16:11:21Z"/>
          <w:rFonts w:ascii="Times New Roman" w:eastAsia="Times New Roman" w:hAnsi="Times New Roman" w:cs="Times New Roman"/>
          <w:b w:val="0"/>
          <w:i w:val="0"/>
          <w:vanish w:val="0"/>
          <w:color w:val="000000"/>
          <w:sz w:val="24"/>
        </w:rPr>
      </w:pPr>
      <w:bookmarkStart w:id="7338" w:name="_Toc256000382"/>
      <w:ins w:id="7339"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7338"/>
    </w:p>
    <w:p w:rsidR="00A77B3E">
      <w:pPr>
        <w:spacing w:before="100" w:after="0"/>
        <w:jc w:val="start"/>
        <w:rPr>
          <w:ins w:id="734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734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42" w:author="SFC2021" w:date="2025-12-22T16:11:21Z"/>
                <w:rFonts w:ascii="Times New Roman" w:eastAsia="Times New Roman" w:hAnsi="Times New Roman" w:cs="Times New Roman"/>
                <w:b w:val="0"/>
                <w:i w:val="0"/>
                <w:vanish w:val="0"/>
                <w:color w:val="000000"/>
                <w:sz w:val="20"/>
              </w:rPr>
            </w:pPr>
            <w:ins w:id="7343"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44" w:author="SFC2021" w:date="2025-12-22T16:11:21Z"/>
                <w:rFonts w:ascii="Times New Roman" w:eastAsia="Times New Roman" w:hAnsi="Times New Roman" w:cs="Times New Roman"/>
                <w:b w:val="0"/>
                <w:i w:val="0"/>
                <w:vanish w:val="0"/>
                <w:color w:val="000000"/>
                <w:sz w:val="20"/>
              </w:rPr>
            </w:pPr>
            <w:ins w:id="7345"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46" w:author="SFC2021" w:date="2025-12-22T16:11:21Z"/>
                <w:rFonts w:ascii="Times New Roman" w:eastAsia="Times New Roman" w:hAnsi="Times New Roman" w:cs="Times New Roman"/>
                <w:b w:val="0"/>
                <w:i w:val="0"/>
                <w:vanish w:val="0"/>
                <w:color w:val="000000"/>
                <w:sz w:val="20"/>
              </w:rPr>
            </w:pPr>
            <w:ins w:id="7347"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48" w:author="SFC2021" w:date="2025-12-22T16:11:21Z"/>
                <w:rFonts w:ascii="Times New Roman" w:eastAsia="Times New Roman" w:hAnsi="Times New Roman" w:cs="Times New Roman"/>
                <w:b w:val="0"/>
                <w:i w:val="0"/>
                <w:vanish w:val="0"/>
                <w:color w:val="000000"/>
                <w:sz w:val="20"/>
              </w:rPr>
            </w:pPr>
            <w:ins w:id="7349"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50" w:author="SFC2021" w:date="2025-12-22T16:11:21Z"/>
                <w:rFonts w:ascii="Times New Roman" w:eastAsia="Times New Roman" w:hAnsi="Times New Roman" w:cs="Times New Roman"/>
                <w:b w:val="0"/>
                <w:i w:val="0"/>
                <w:vanish w:val="0"/>
                <w:color w:val="000000"/>
                <w:sz w:val="20"/>
              </w:rPr>
            </w:pPr>
            <w:ins w:id="7351"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52" w:author="SFC2021" w:date="2025-12-22T16:11:21Z"/>
                <w:rFonts w:ascii="Times New Roman" w:eastAsia="Times New Roman" w:hAnsi="Times New Roman" w:cs="Times New Roman"/>
                <w:b w:val="0"/>
                <w:i w:val="0"/>
                <w:vanish w:val="0"/>
                <w:color w:val="000000"/>
                <w:sz w:val="20"/>
              </w:rPr>
            </w:pPr>
            <w:ins w:id="7353"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35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55" w:author="SFC2021" w:date="2025-12-22T16:11:21Z"/>
                <w:rFonts w:ascii="Times New Roman" w:eastAsia="Times New Roman" w:hAnsi="Times New Roman" w:cs="Times New Roman"/>
                <w:b w:val="0"/>
                <w:i w:val="0"/>
                <w:vanish w:val="0"/>
                <w:color w:val="000000"/>
                <w:sz w:val="20"/>
              </w:rPr>
            </w:pPr>
            <w:ins w:id="735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57" w:author="SFC2021" w:date="2025-12-22T16:11:21Z"/>
                <w:rFonts w:ascii="Times New Roman" w:eastAsia="Times New Roman" w:hAnsi="Times New Roman" w:cs="Times New Roman"/>
                <w:b w:val="0"/>
                <w:i w:val="0"/>
                <w:vanish w:val="0"/>
                <w:color w:val="000000"/>
                <w:sz w:val="20"/>
              </w:rPr>
            </w:pPr>
            <w:ins w:id="735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59" w:author="SFC2021" w:date="2025-12-22T16:11:21Z"/>
                <w:rFonts w:ascii="Times New Roman" w:eastAsia="Times New Roman" w:hAnsi="Times New Roman" w:cs="Times New Roman"/>
                <w:b w:val="0"/>
                <w:i w:val="0"/>
                <w:vanish w:val="0"/>
                <w:color w:val="000000"/>
                <w:sz w:val="20"/>
              </w:rPr>
            </w:pPr>
            <w:ins w:id="736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61" w:author="SFC2021" w:date="2025-12-22T16:11:21Z"/>
                <w:rFonts w:ascii="Times New Roman" w:eastAsia="Times New Roman" w:hAnsi="Times New Roman" w:cs="Times New Roman"/>
                <w:b w:val="0"/>
                <w:i w:val="0"/>
                <w:vanish w:val="0"/>
                <w:color w:val="000000"/>
                <w:sz w:val="20"/>
              </w:rPr>
            </w:pPr>
            <w:ins w:id="736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63" w:author="SFC2021" w:date="2025-12-22T16:11:21Z"/>
                <w:rFonts w:ascii="Times New Roman" w:eastAsia="Times New Roman" w:hAnsi="Times New Roman" w:cs="Times New Roman"/>
                <w:b w:val="0"/>
                <w:i w:val="0"/>
                <w:vanish w:val="0"/>
                <w:color w:val="000000"/>
                <w:sz w:val="20"/>
              </w:rPr>
            </w:pPr>
            <w:ins w:id="7364"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65" w:author="SFC2021" w:date="2025-12-22T16:11:21Z"/>
                <w:rFonts w:ascii="Times New Roman" w:eastAsia="Times New Roman" w:hAnsi="Times New Roman" w:cs="Times New Roman"/>
                <w:b w:val="0"/>
                <w:i w:val="0"/>
                <w:vanish w:val="0"/>
                <w:color w:val="000000"/>
                <w:sz w:val="20"/>
              </w:rPr>
            </w:pPr>
            <w:ins w:id="7366" w:author="SFC2021" w:date="2025-12-22T16:11:21Z">
              <w:r>
                <w:rPr>
                  <w:rFonts w:ascii="Times New Roman" w:eastAsia="Times New Roman" w:hAnsi="Times New Roman" w:cs="Times New Roman"/>
                  <w:b w:val="0"/>
                  <w:i w:val="0"/>
                  <w:vanish w:val="0"/>
                  <w:color w:val="000000"/>
                  <w:sz w:val="20"/>
                </w:rPr>
                <w:t>2.304.720,00</w:t>
              </w:r>
            </w:ins>
          </w:p>
        </w:tc>
      </w:tr>
      <w:tr>
        <w:tblPrEx>
          <w:tblW w:w="100%" w:type="pct"/>
        </w:tblPrEx>
        <w:trPr>
          <w:cantSplit w:val="0"/>
          <w:trHeight w:hRule="auto" w:val="0"/>
          <w:ins w:id="736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68" w:author="SFC2021" w:date="2025-12-22T16:11:21Z"/>
                <w:rFonts w:ascii="Times New Roman" w:eastAsia="Times New Roman" w:hAnsi="Times New Roman" w:cs="Times New Roman"/>
                <w:b w:val="0"/>
                <w:i w:val="0"/>
                <w:vanish w:val="0"/>
                <w:color w:val="000000"/>
                <w:sz w:val="20"/>
              </w:rPr>
            </w:pPr>
            <w:ins w:id="736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70" w:author="SFC2021" w:date="2025-12-22T16:11:21Z"/>
                <w:rFonts w:ascii="Times New Roman" w:eastAsia="Times New Roman" w:hAnsi="Times New Roman" w:cs="Times New Roman"/>
                <w:b w:val="0"/>
                <w:i w:val="0"/>
                <w:vanish w:val="0"/>
                <w:color w:val="000000"/>
                <w:sz w:val="20"/>
              </w:rPr>
            </w:pPr>
            <w:ins w:id="737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72" w:author="SFC2021" w:date="2025-12-22T16:11:21Z"/>
                <w:rFonts w:ascii="Times New Roman" w:eastAsia="Times New Roman" w:hAnsi="Times New Roman" w:cs="Times New Roman"/>
                <w:b w:val="0"/>
                <w:i w:val="0"/>
                <w:vanish w:val="0"/>
                <w:color w:val="000000"/>
                <w:sz w:val="20"/>
              </w:rPr>
            </w:pPr>
            <w:ins w:id="737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74" w:author="SFC2021" w:date="2025-12-22T16:11:21Z"/>
                <w:rFonts w:ascii="Times New Roman" w:eastAsia="Times New Roman" w:hAnsi="Times New Roman" w:cs="Times New Roman"/>
                <w:b w:val="0"/>
                <w:i w:val="0"/>
                <w:vanish w:val="0"/>
                <w:color w:val="000000"/>
                <w:sz w:val="20"/>
              </w:rPr>
            </w:pPr>
            <w:ins w:id="7375"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76" w:author="SFC2021" w:date="2025-12-22T16:11:21Z"/>
                <w:rFonts w:ascii="Times New Roman" w:eastAsia="Times New Roman" w:hAnsi="Times New Roman" w:cs="Times New Roman"/>
                <w:b w:val="0"/>
                <w:i w:val="0"/>
                <w:vanish w:val="0"/>
                <w:color w:val="000000"/>
                <w:sz w:val="20"/>
              </w:rPr>
            </w:pPr>
            <w:ins w:id="7377"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78" w:author="SFC2021" w:date="2025-12-22T16:11:21Z"/>
                <w:rFonts w:ascii="Times New Roman" w:eastAsia="Times New Roman" w:hAnsi="Times New Roman" w:cs="Times New Roman"/>
                <w:b w:val="0"/>
                <w:i w:val="0"/>
                <w:vanish w:val="0"/>
                <w:color w:val="000000"/>
                <w:sz w:val="20"/>
              </w:rPr>
            </w:pPr>
            <w:ins w:id="7379" w:author="SFC2021" w:date="2025-12-22T16:11:21Z">
              <w:r>
                <w:rPr>
                  <w:rFonts w:ascii="Times New Roman" w:eastAsia="Times New Roman" w:hAnsi="Times New Roman" w:cs="Times New Roman"/>
                  <w:b w:val="0"/>
                  <w:i w:val="0"/>
                  <w:vanish w:val="0"/>
                  <w:color w:val="000000"/>
                  <w:sz w:val="20"/>
                </w:rPr>
                <w:t>12.695.280,00</w:t>
              </w:r>
            </w:ins>
          </w:p>
        </w:tc>
      </w:tr>
      <w:tr>
        <w:tblPrEx>
          <w:tblW w:w="100%" w:type="pct"/>
        </w:tblPrEx>
        <w:trPr>
          <w:cantSplit w:val="0"/>
          <w:trHeight w:hRule="auto" w:val="0"/>
          <w:ins w:id="738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81" w:author="SFC2021" w:date="2025-12-22T16:11:21Z"/>
                <w:rFonts w:ascii="Times New Roman" w:eastAsia="Times New Roman" w:hAnsi="Times New Roman" w:cs="Times New Roman"/>
                <w:b w:val="0"/>
                <w:i w:val="0"/>
                <w:vanish w:val="0"/>
                <w:color w:val="000000"/>
                <w:sz w:val="20"/>
              </w:rPr>
            </w:pPr>
            <w:ins w:id="738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83" w:author="SFC2021" w:date="2025-12-22T16:11:21Z"/>
                <w:rFonts w:ascii="Times New Roman" w:eastAsia="Times New Roman" w:hAnsi="Times New Roman" w:cs="Times New Roman"/>
                <w:b w:val="0"/>
                <w:i w:val="0"/>
                <w:vanish w:val="0"/>
                <w:color w:val="000000"/>
                <w:sz w:val="20"/>
              </w:rPr>
            </w:pPr>
            <w:ins w:id="7384"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85" w:author="SFC2021" w:date="2025-12-22T16:11:21Z"/>
                <w:rFonts w:ascii="Times New Roman" w:eastAsia="Times New Roman" w:hAnsi="Times New Roman" w:cs="Times New Roman"/>
                <w:b w:val="0"/>
                <w:i w:val="0"/>
                <w:vanish w:val="0"/>
                <w:color w:val="000000"/>
                <w:sz w:val="20"/>
              </w:rPr>
            </w:pPr>
            <w:ins w:id="7386"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8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38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389" w:author="SFC2021" w:date="2025-12-22T16:11:21Z"/>
                <w:rFonts w:ascii="Times New Roman" w:eastAsia="Times New Roman" w:hAnsi="Times New Roman" w:cs="Times New Roman"/>
                <w:b w:val="0"/>
                <w:i w:val="0"/>
                <w:vanish w:val="0"/>
                <w:color w:val="000000"/>
                <w:sz w:val="20"/>
              </w:rPr>
            </w:pPr>
            <w:ins w:id="7390" w:author="SFC2021" w:date="2025-12-22T16:11:21Z">
              <w:r>
                <w:rPr>
                  <w:rFonts w:ascii="Times New Roman" w:eastAsia="Times New Roman" w:hAnsi="Times New Roman" w:cs="Times New Roman"/>
                  <w:b w:val="0"/>
                  <w:i w:val="0"/>
                  <w:vanish w:val="0"/>
                  <w:color w:val="000000"/>
                  <w:sz w:val="20"/>
                </w:rPr>
                <w:t>15.000.000,00</w:t>
              </w:r>
            </w:ins>
          </w:p>
        </w:tc>
      </w:tr>
    </w:tbl>
    <w:p w:rsidR="00A77B3E">
      <w:pPr>
        <w:spacing w:before="100" w:after="0"/>
        <w:jc w:val="start"/>
        <w:rPr>
          <w:ins w:id="7391"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392" w:author="SFC2021" w:date="2025-12-22T16:11:21Z"/>
          <w:rFonts w:ascii="Times New Roman" w:eastAsia="Times New Roman" w:hAnsi="Times New Roman" w:cs="Times New Roman"/>
          <w:b w:val="0"/>
          <w:i w:val="0"/>
          <w:vanish w:val="0"/>
          <w:color w:val="000000"/>
          <w:sz w:val="24"/>
        </w:rPr>
      </w:pPr>
      <w:bookmarkStart w:id="7393" w:name="_Toc256000383"/>
      <w:ins w:id="7394"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7393"/>
    </w:p>
    <w:p w:rsidR="00A77B3E">
      <w:pPr>
        <w:spacing w:before="100" w:after="0"/>
        <w:jc w:val="start"/>
        <w:rPr>
          <w:ins w:id="739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739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97" w:author="SFC2021" w:date="2025-12-22T16:11:21Z"/>
                <w:rFonts w:ascii="Times New Roman" w:eastAsia="Times New Roman" w:hAnsi="Times New Roman" w:cs="Times New Roman"/>
                <w:b w:val="0"/>
                <w:i w:val="0"/>
                <w:vanish w:val="0"/>
                <w:color w:val="000000"/>
                <w:sz w:val="20"/>
              </w:rPr>
            </w:pPr>
            <w:ins w:id="7398"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399" w:author="SFC2021" w:date="2025-12-22T16:11:21Z"/>
                <w:rFonts w:ascii="Times New Roman" w:eastAsia="Times New Roman" w:hAnsi="Times New Roman" w:cs="Times New Roman"/>
                <w:b w:val="0"/>
                <w:i w:val="0"/>
                <w:vanish w:val="0"/>
                <w:color w:val="000000"/>
                <w:sz w:val="20"/>
              </w:rPr>
            </w:pPr>
            <w:ins w:id="7400"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01" w:author="SFC2021" w:date="2025-12-22T16:11:21Z"/>
                <w:rFonts w:ascii="Times New Roman" w:eastAsia="Times New Roman" w:hAnsi="Times New Roman" w:cs="Times New Roman"/>
                <w:b w:val="0"/>
                <w:i w:val="0"/>
                <w:vanish w:val="0"/>
                <w:color w:val="000000"/>
                <w:sz w:val="20"/>
              </w:rPr>
            </w:pPr>
            <w:ins w:id="7402"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03" w:author="SFC2021" w:date="2025-12-22T16:11:21Z"/>
                <w:rFonts w:ascii="Times New Roman" w:eastAsia="Times New Roman" w:hAnsi="Times New Roman" w:cs="Times New Roman"/>
                <w:b w:val="0"/>
                <w:i w:val="0"/>
                <w:vanish w:val="0"/>
                <w:color w:val="000000"/>
                <w:sz w:val="20"/>
              </w:rPr>
            </w:pPr>
            <w:ins w:id="7404"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05" w:author="SFC2021" w:date="2025-12-22T16:11:21Z"/>
                <w:rFonts w:ascii="Times New Roman" w:eastAsia="Times New Roman" w:hAnsi="Times New Roman" w:cs="Times New Roman"/>
                <w:b w:val="0"/>
                <w:i w:val="0"/>
                <w:vanish w:val="0"/>
                <w:color w:val="000000"/>
                <w:sz w:val="20"/>
              </w:rPr>
            </w:pPr>
            <w:ins w:id="7406"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07" w:author="SFC2021" w:date="2025-12-22T16:11:21Z"/>
                <w:rFonts w:ascii="Times New Roman" w:eastAsia="Times New Roman" w:hAnsi="Times New Roman" w:cs="Times New Roman"/>
                <w:b w:val="0"/>
                <w:i w:val="0"/>
                <w:vanish w:val="0"/>
                <w:color w:val="000000"/>
                <w:sz w:val="20"/>
              </w:rPr>
            </w:pPr>
            <w:ins w:id="7408"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40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10" w:author="SFC2021" w:date="2025-12-22T16:11:21Z"/>
                <w:rFonts w:ascii="Times New Roman" w:eastAsia="Times New Roman" w:hAnsi="Times New Roman" w:cs="Times New Roman"/>
                <w:b w:val="0"/>
                <w:i w:val="0"/>
                <w:vanish w:val="0"/>
                <w:color w:val="000000"/>
                <w:sz w:val="20"/>
              </w:rPr>
            </w:pPr>
            <w:ins w:id="7411"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12" w:author="SFC2021" w:date="2025-12-22T16:11:21Z"/>
                <w:rFonts w:ascii="Times New Roman" w:eastAsia="Times New Roman" w:hAnsi="Times New Roman" w:cs="Times New Roman"/>
                <w:b w:val="0"/>
                <w:i w:val="0"/>
                <w:vanish w:val="0"/>
                <w:color w:val="000000"/>
                <w:sz w:val="20"/>
              </w:rPr>
            </w:pPr>
            <w:ins w:id="741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14" w:author="SFC2021" w:date="2025-12-22T16:11:21Z"/>
                <w:rFonts w:ascii="Times New Roman" w:eastAsia="Times New Roman" w:hAnsi="Times New Roman" w:cs="Times New Roman"/>
                <w:b w:val="0"/>
                <w:i w:val="0"/>
                <w:vanish w:val="0"/>
                <w:color w:val="000000"/>
                <w:sz w:val="20"/>
              </w:rPr>
            </w:pPr>
            <w:ins w:id="741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16" w:author="SFC2021" w:date="2025-12-22T16:11:21Z"/>
                <w:rFonts w:ascii="Times New Roman" w:eastAsia="Times New Roman" w:hAnsi="Times New Roman" w:cs="Times New Roman"/>
                <w:b w:val="0"/>
                <w:i w:val="0"/>
                <w:vanish w:val="0"/>
                <w:color w:val="000000"/>
                <w:sz w:val="20"/>
              </w:rPr>
            </w:pPr>
            <w:ins w:id="7417"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18" w:author="SFC2021" w:date="2025-12-22T16:11:21Z"/>
                <w:rFonts w:ascii="Times New Roman" w:eastAsia="Times New Roman" w:hAnsi="Times New Roman" w:cs="Times New Roman"/>
                <w:b w:val="0"/>
                <w:i w:val="0"/>
                <w:vanish w:val="0"/>
                <w:color w:val="000000"/>
                <w:sz w:val="20"/>
              </w:rPr>
            </w:pPr>
            <w:ins w:id="7419"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20" w:author="SFC2021" w:date="2025-12-22T16:11:21Z"/>
                <w:rFonts w:ascii="Times New Roman" w:eastAsia="Times New Roman" w:hAnsi="Times New Roman" w:cs="Times New Roman"/>
                <w:b w:val="0"/>
                <w:i w:val="0"/>
                <w:vanish w:val="0"/>
                <w:color w:val="000000"/>
                <w:sz w:val="20"/>
              </w:rPr>
            </w:pPr>
            <w:ins w:id="7421" w:author="SFC2021" w:date="2025-12-22T16:11:21Z">
              <w:r>
                <w:rPr>
                  <w:rFonts w:ascii="Times New Roman" w:eastAsia="Times New Roman" w:hAnsi="Times New Roman" w:cs="Times New Roman"/>
                  <w:b w:val="0"/>
                  <w:i w:val="0"/>
                  <w:vanish w:val="0"/>
                  <w:color w:val="000000"/>
                  <w:sz w:val="20"/>
                </w:rPr>
                <w:t>2.304.720,00</w:t>
              </w:r>
            </w:ins>
          </w:p>
        </w:tc>
      </w:tr>
      <w:tr>
        <w:tblPrEx>
          <w:tblW w:w="100%" w:type="pct"/>
        </w:tblPrEx>
        <w:trPr>
          <w:cantSplit w:val="0"/>
          <w:trHeight w:hRule="auto" w:val="0"/>
          <w:ins w:id="742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23" w:author="SFC2021" w:date="2025-12-22T16:11:21Z"/>
                <w:rFonts w:ascii="Times New Roman" w:eastAsia="Times New Roman" w:hAnsi="Times New Roman" w:cs="Times New Roman"/>
                <w:b w:val="0"/>
                <w:i w:val="0"/>
                <w:vanish w:val="0"/>
                <w:color w:val="000000"/>
                <w:sz w:val="20"/>
              </w:rPr>
            </w:pPr>
            <w:ins w:id="742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25" w:author="SFC2021" w:date="2025-12-22T16:11:21Z"/>
                <w:rFonts w:ascii="Times New Roman" w:eastAsia="Times New Roman" w:hAnsi="Times New Roman" w:cs="Times New Roman"/>
                <w:b w:val="0"/>
                <w:i w:val="0"/>
                <w:vanish w:val="0"/>
                <w:color w:val="000000"/>
                <w:sz w:val="20"/>
              </w:rPr>
            </w:pPr>
            <w:ins w:id="7426"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27" w:author="SFC2021" w:date="2025-12-22T16:11:21Z"/>
                <w:rFonts w:ascii="Times New Roman" w:eastAsia="Times New Roman" w:hAnsi="Times New Roman" w:cs="Times New Roman"/>
                <w:b w:val="0"/>
                <w:i w:val="0"/>
                <w:vanish w:val="0"/>
                <w:color w:val="000000"/>
                <w:sz w:val="20"/>
              </w:rPr>
            </w:pPr>
            <w:ins w:id="742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29" w:author="SFC2021" w:date="2025-12-22T16:11:21Z"/>
                <w:rFonts w:ascii="Times New Roman" w:eastAsia="Times New Roman" w:hAnsi="Times New Roman" w:cs="Times New Roman"/>
                <w:b w:val="0"/>
                <w:i w:val="0"/>
                <w:vanish w:val="0"/>
                <w:color w:val="000000"/>
                <w:sz w:val="20"/>
              </w:rPr>
            </w:pPr>
            <w:ins w:id="743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31" w:author="SFC2021" w:date="2025-12-22T16:11:21Z"/>
                <w:rFonts w:ascii="Times New Roman" w:eastAsia="Times New Roman" w:hAnsi="Times New Roman" w:cs="Times New Roman"/>
                <w:b w:val="0"/>
                <w:i w:val="0"/>
                <w:vanish w:val="0"/>
                <w:color w:val="000000"/>
                <w:sz w:val="20"/>
              </w:rPr>
            </w:pPr>
            <w:ins w:id="7432"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33" w:author="SFC2021" w:date="2025-12-22T16:11:21Z"/>
                <w:rFonts w:ascii="Times New Roman" w:eastAsia="Times New Roman" w:hAnsi="Times New Roman" w:cs="Times New Roman"/>
                <w:b w:val="0"/>
                <w:i w:val="0"/>
                <w:vanish w:val="0"/>
                <w:color w:val="000000"/>
                <w:sz w:val="20"/>
              </w:rPr>
            </w:pPr>
            <w:ins w:id="7434" w:author="SFC2021" w:date="2025-12-22T16:11:21Z">
              <w:r>
                <w:rPr>
                  <w:rFonts w:ascii="Times New Roman" w:eastAsia="Times New Roman" w:hAnsi="Times New Roman" w:cs="Times New Roman"/>
                  <w:b w:val="0"/>
                  <w:i w:val="0"/>
                  <w:vanish w:val="0"/>
                  <w:color w:val="000000"/>
                  <w:sz w:val="20"/>
                </w:rPr>
                <w:t>12.695.280,00</w:t>
              </w:r>
            </w:ins>
          </w:p>
        </w:tc>
      </w:tr>
      <w:tr>
        <w:tblPrEx>
          <w:tblW w:w="100%" w:type="pct"/>
        </w:tblPrEx>
        <w:trPr>
          <w:cantSplit w:val="0"/>
          <w:trHeight w:hRule="auto" w:val="0"/>
          <w:ins w:id="743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36" w:author="SFC2021" w:date="2025-12-22T16:11:21Z"/>
                <w:rFonts w:ascii="Times New Roman" w:eastAsia="Times New Roman" w:hAnsi="Times New Roman" w:cs="Times New Roman"/>
                <w:b w:val="0"/>
                <w:i w:val="0"/>
                <w:vanish w:val="0"/>
                <w:color w:val="000000"/>
                <w:sz w:val="20"/>
              </w:rPr>
            </w:pPr>
            <w:ins w:id="743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38" w:author="SFC2021" w:date="2025-12-22T16:11:21Z"/>
                <w:rFonts w:ascii="Times New Roman" w:eastAsia="Times New Roman" w:hAnsi="Times New Roman" w:cs="Times New Roman"/>
                <w:b w:val="0"/>
                <w:i w:val="0"/>
                <w:vanish w:val="0"/>
                <w:color w:val="000000"/>
                <w:sz w:val="20"/>
              </w:rPr>
            </w:pPr>
            <w:ins w:id="7439"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40" w:author="SFC2021" w:date="2025-12-22T16:11:21Z"/>
                <w:rFonts w:ascii="Times New Roman" w:eastAsia="Times New Roman" w:hAnsi="Times New Roman" w:cs="Times New Roman"/>
                <w:b w:val="0"/>
                <w:i w:val="0"/>
                <w:vanish w:val="0"/>
                <w:color w:val="000000"/>
                <w:sz w:val="20"/>
              </w:rPr>
            </w:pPr>
            <w:ins w:id="7441"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4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4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44" w:author="SFC2021" w:date="2025-12-22T16:11:21Z"/>
                <w:rFonts w:ascii="Times New Roman" w:eastAsia="Times New Roman" w:hAnsi="Times New Roman" w:cs="Times New Roman"/>
                <w:b w:val="0"/>
                <w:i w:val="0"/>
                <w:vanish w:val="0"/>
                <w:color w:val="000000"/>
                <w:sz w:val="20"/>
              </w:rPr>
            </w:pPr>
            <w:ins w:id="7445" w:author="SFC2021" w:date="2025-12-22T16:11:21Z">
              <w:r>
                <w:rPr>
                  <w:rFonts w:ascii="Times New Roman" w:eastAsia="Times New Roman" w:hAnsi="Times New Roman" w:cs="Times New Roman"/>
                  <w:b w:val="0"/>
                  <w:i w:val="0"/>
                  <w:vanish w:val="0"/>
                  <w:color w:val="000000"/>
                  <w:sz w:val="20"/>
                </w:rPr>
                <w:t>15.000.000,00</w:t>
              </w:r>
            </w:ins>
          </w:p>
        </w:tc>
      </w:tr>
    </w:tbl>
    <w:p w:rsidR="00A77B3E">
      <w:pPr>
        <w:spacing w:before="100" w:after="0"/>
        <w:jc w:val="start"/>
        <w:rPr>
          <w:ins w:id="7446"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447" w:author="SFC2021" w:date="2025-12-22T16:11:21Z"/>
          <w:rFonts w:ascii="Times New Roman" w:eastAsia="Times New Roman" w:hAnsi="Times New Roman" w:cs="Times New Roman"/>
          <w:b w:val="0"/>
          <w:i w:val="0"/>
          <w:vanish w:val="0"/>
          <w:color w:val="000000"/>
          <w:sz w:val="24"/>
        </w:rPr>
      </w:pPr>
      <w:bookmarkStart w:id="7448" w:name="_Toc256000384"/>
      <w:ins w:id="7449"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7448"/>
    </w:p>
    <w:p w:rsidR="00A77B3E">
      <w:pPr>
        <w:spacing w:before="100" w:after="0"/>
        <w:jc w:val="start"/>
        <w:rPr>
          <w:ins w:id="745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745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52" w:author="SFC2021" w:date="2025-12-22T16:11:21Z"/>
                <w:rFonts w:ascii="Times New Roman" w:eastAsia="Times New Roman" w:hAnsi="Times New Roman" w:cs="Times New Roman"/>
                <w:b w:val="0"/>
                <w:i w:val="0"/>
                <w:vanish w:val="0"/>
                <w:color w:val="000000"/>
                <w:sz w:val="20"/>
              </w:rPr>
            </w:pPr>
            <w:ins w:id="7453"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54" w:author="SFC2021" w:date="2025-12-22T16:11:21Z"/>
                <w:rFonts w:ascii="Times New Roman" w:eastAsia="Times New Roman" w:hAnsi="Times New Roman" w:cs="Times New Roman"/>
                <w:b w:val="0"/>
                <w:i w:val="0"/>
                <w:vanish w:val="0"/>
                <w:color w:val="000000"/>
                <w:sz w:val="20"/>
              </w:rPr>
            </w:pPr>
            <w:ins w:id="7455"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56" w:author="SFC2021" w:date="2025-12-22T16:11:21Z"/>
                <w:rFonts w:ascii="Times New Roman" w:eastAsia="Times New Roman" w:hAnsi="Times New Roman" w:cs="Times New Roman"/>
                <w:b w:val="0"/>
                <w:i w:val="0"/>
                <w:vanish w:val="0"/>
                <w:color w:val="000000"/>
                <w:sz w:val="20"/>
              </w:rPr>
            </w:pPr>
            <w:ins w:id="7457"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58" w:author="SFC2021" w:date="2025-12-22T16:11:21Z"/>
                <w:rFonts w:ascii="Times New Roman" w:eastAsia="Times New Roman" w:hAnsi="Times New Roman" w:cs="Times New Roman"/>
                <w:b w:val="0"/>
                <w:i w:val="0"/>
                <w:vanish w:val="0"/>
                <w:color w:val="000000"/>
                <w:sz w:val="20"/>
              </w:rPr>
            </w:pPr>
            <w:ins w:id="7459"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60" w:author="SFC2021" w:date="2025-12-22T16:11:21Z"/>
                <w:rFonts w:ascii="Times New Roman" w:eastAsia="Times New Roman" w:hAnsi="Times New Roman" w:cs="Times New Roman"/>
                <w:b w:val="0"/>
                <w:i w:val="0"/>
                <w:vanish w:val="0"/>
                <w:color w:val="000000"/>
                <w:sz w:val="20"/>
              </w:rPr>
            </w:pPr>
            <w:ins w:id="7461"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462" w:author="SFC2021" w:date="2025-12-22T16:11:21Z"/>
                <w:rFonts w:ascii="Times New Roman" w:eastAsia="Times New Roman" w:hAnsi="Times New Roman" w:cs="Times New Roman"/>
                <w:b w:val="0"/>
                <w:i w:val="0"/>
                <w:vanish w:val="0"/>
                <w:color w:val="000000"/>
                <w:sz w:val="20"/>
              </w:rPr>
            </w:pPr>
            <w:ins w:id="7463"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46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65" w:author="SFC2021" w:date="2025-12-22T16:11:21Z"/>
                <w:rFonts w:ascii="Times New Roman" w:eastAsia="Times New Roman" w:hAnsi="Times New Roman" w:cs="Times New Roman"/>
                <w:b w:val="0"/>
                <w:i w:val="0"/>
                <w:vanish w:val="0"/>
                <w:color w:val="000000"/>
                <w:sz w:val="20"/>
              </w:rPr>
            </w:pPr>
            <w:ins w:id="746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67" w:author="SFC2021" w:date="2025-12-22T16:11:21Z"/>
                <w:rFonts w:ascii="Times New Roman" w:eastAsia="Times New Roman" w:hAnsi="Times New Roman" w:cs="Times New Roman"/>
                <w:b w:val="0"/>
                <w:i w:val="0"/>
                <w:vanish w:val="0"/>
                <w:color w:val="000000"/>
                <w:sz w:val="20"/>
              </w:rPr>
            </w:pPr>
            <w:ins w:id="746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69" w:author="SFC2021" w:date="2025-12-22T16:11:21Z"/>
                <w:rFonts w:ascii="Times New Roman" w:eastAsia="Times New Roman" w:hAnsi="Times New Roman" w:cs="Times New Roman"/>
                <w:b w:val="0"/>
                <w:i w:val="0"/>
                <w:vanish w:val="0"/>
                <w:color w:val="000000"/>
                <w:sz w:val="20"/>
              </w:rPr>
            </w:pPr>
            <w:ins w:id="747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71" w:author="SFC2021" w:date="2025-12-22T16:11:21Z"/>
                <w:rFonts w:ascii="Times New Roman" w:eastAsia="Times New Roman" w:hAnsi="Times New Roman" w:cs="Times New Roman"/>
                <w:b w:val="0"/>
                <w:i w:val="0"/>
                <w:vanish w:val="0"/>
                <w:color w:val="000000"/>
                <w:sz w:val="20"/>
              </w:rPr>
            </w:pPr>
            <w:ins w:id="747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73" w:author="SFC2021" w:date="2025-12-22T16:11:21Z"/>
                <w:rFonts w:ascii="Times New Roman" w:eastAsia="Times New Roman" w:hAnsi="Times New Roman" w:cs="Times New Roman"/>
                <w:b w:val="0"/>
                <w:i w:val="0"/>
                <w:vanish w:val="0"/>
                <w:color w:val="000000"/>
                <w:sz w:val="20"/>
              </w:rPr>
            </w:pPr>
            <w:ins w:id="7474"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75" w:author="SFC2021" w:date="2025-12-22T16:11:21Z"/>
                <w:rFonts w:ascii="Times New Roman" w:eastAsia="Times New Roman" w:hAnsi="Times New Roman" w:cs="Times New Roman"/>
                <w:b w:val="0"/>
                <w:i w:val="0"/>
                <w:vanish w:val="0"/>
                <w:color w:val="000000"/>
                <w:sz w:val="20"/>
              </w:rPr>
            </w:pPr>
            <w:ins w:id="7476" w:author="SFC2021" w:date="2025-12-22T16:11:21Z">
              <w:r>
                <w:rPr>
                  <w:rFonts w:ascii="Times New Roman" w:eastAsia="Times New Roman" w:hAnsi="Times New Roman" w:cs="Times New Roman"/>
                  <w:b w:val="0"/>
                  <w:i w:val="0"/>
                  <w:vanish w:val="0"/>
                  <w:color w:val="000000"/>
                  <w:sz w:val="20"/>
                </w:rPr>
                <w:t>2.304.720,00</w:t>
              </w:r>
            </w:ins>
          </w:p>
        </w:tc>
      </w:tr>
      <w:tr>
        <w:tblPrEx>
          <w:tblW w:w="100%" w:type="pct"/>
        </w:tblPrEx>
        <w:trPr>
          <w:cantSplit w:val="0"/>
          <w:trHeight w:hRule="auto" w:val="0"/>
          <w:ins w:id="747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78" w:author="SFC2021" w:date="2025-12-22T16:11:21Z"/>
                <w:rFonts w:ascii="Times New Roman" w:eastAsia="Times New Roman" w:hAnsi="Times New Roman" w:cs="Times New Roman"/>
                <w:b w:val="0"/>
                <w:i w:val="0"/>
                <w:vanish w:val="0"/>
                <w:color w:val="000000"/>
                <w:sz w:val="20"/>
              </w:rPr>
            </w:pPr>
            <w:ins w:id="747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80" w:author="SFC2021" w:date="2025-12-22T16:11:21Z"/>
                <w:rFonts w:ascii="Times New Roman" w:eastAsia="Times New Roman" w:hAnsi="Times New Roman" w:cs="Times New Roman"/>
                <w:b w:val="0"/>
                <w:i w:val="0"/>
                <w:vanish w:val="0"/>
                <w:color w:val="000000"/>
                <w:sz w:val="20"/>
              </w:rPr>
            </w:pPr>
            <w:ins w:id="748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82" w:author="SFC2021" w:date="2025-12-22T16:11:21Z"/>
                <w:rFonts w:ascii="Times New Roman" w:eastAsia="Times New Roman" w:hAnsi="Times New Roman" w:cs="Times New Roman"/>
                <w:b w:val="0"/>
                <w:i w:val="0"/>
                <w:vanish w:val="0"/>
                <w:color w:val="000000"/>
                <w:sz w:val="20"/>
              </w:rPr>
            </w:pPr>
            <w:ins w:id="748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84" w:author="SFC2021" w:date="2025-12-22T16:11:21Z"/>
                <w:rFonts w:ascii="Times New Roman" w:eastAsia="Times New Roman" w:hAnsi="Times New Roman" w:cs="Times New Roman"/>
                <w:b w:val="0"/>
                <w:i w:val="0"/>
                <w:vanish w:val="0"/>
                <w:color w:val="000000"/>
                <w:sz w:val="20"/>
              </w:rPr>
            </w:pPr>
            <w:ins w:id="7485"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86" w:author="SFC2021" w:date="2025-12-22T16:11:21Z"/>
                <w:rFonts w:ascii="Times New Roman" w:eastAsia="Times New Roman" w:hAnsi="Times New Roman" w:cs="Times New Roman"/>
                <w:b w:val="0"/>
                <w:i w:val="0"/>
                <w:vanish w:val="0"/>
                <w:color w:val="000000"/>
                <w:sz w:val="20"/>
              </w:rPr>
            </w:pPr>
            <w:ins w:id="7487"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88" w:author="SFC2021" w:date="2025-12-22T16:11:21Z"/>
                <w:rFonts w:ascii="Times New Roman" w:eastAsia="Times New Roman" w:hAnsi="Times New Roman" w:cs="Times New Roman"/>
                <w:b w:val="0"/>
                <w:i w:val="0"/>
                <w:vanish w:val="0"/>
                <w:color w:val="000000"/>
                <w:sz w:val="20"/>
              </w:rPr>
            </w:pPr>
            <w:ins w:id="7489" w:author="SFC2021" w:date="2025-12-22T16:11:21Z">
              <w:r>
                <w:rPr>
                  <w:rFonts w:ascii="Times New Roman" w:eastAsia="Times New Roman" w:hAnsi="Times New Roman" w:cs="Times New Roman"/>
                  <w:b w:val="0"/>
                  <w:i w:val="0"/>
                  <w:vanish w:val="0"/>
                  <w:color w:val="000000"/>
                  <w:sz w:val="20"/>
                </w:rPr>
                <w:t>12.695.280,00</w:t>
              </w:r>
            </w:ins>
          </w:p>
        </w:tc>
      </w:tr>
      <w:tr>
        <w:tblPrEx>
          <w:tblW w:w="100%" w:type="pct"/>
        </w:tblPrEx>
        <w:trPr>
          <w:cantSplit w:val="0"/>
          <w:trHeight w:hRule="auto" w:val="0"/>
          <w:ins w:id="749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91" w:author="SFC2021" w:date="2025-12-22T16:11:21Z"/>
                <w:rFonts w:ascii="Times New Roman" w:eastAsia="Times New Roman" w:hAnsi="Times New Roman" w:cs="Times New Roman"/>
                <w:b w:val="0"/>
                <w:i w:val="0"/>
                <w:vanish w:val="0"/>
                <w:color w:val="000000"/>
                <w:sz w:val="20"/>
              </w:rPr>
            </w:pPr>
            <w:ins w:id="749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93" w:author="SFC2021" w:date="2025-12-22T16:11:21Z"/>
                <w:rFonts w:ascii="Times New Roman" w:eastAsia="Times New Roman" w:hAnsi="Times New Roman" w:cs="Times New Roman"/>
                <w:b w:val="0"/>
                <w:i w:val="0"/>
                <w:vanish w:val="0"/>
                <w:color w:val="000000"/>
                <w:sz w:val="20"/>
              </w:rPr>
            </w:pPr>
            <w:ins w:id="7494"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95" w:author="SFC2021" w:date="2025-12-22T16:11:21Z"/>
                <w:rFonts w:ascii="Times New Roman" w:eastAsia="Times New Roman" w:hAnsi="Times New Roman" w:cs="Times New Roman"/>
                <w:b w:val="0"/>
                <w:i w:val="0"/>
                <w:vanish w:val="0"/>
                <w:color w:val="000000"/>
                <w:sz w:val="20"/>
              </w:rPr>
            </w:pPr>
            <w:ins w:id="7496"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9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49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499" w:author="SFC2021" w:date="2025-12-22T16:11:21Z"/>
                <w:rFonts w:ascii="Times New Roman" w:eastAsia="Times New Roman" w:hAnsi="Times New Roman" w:cs="Times New Roman"/>
                <w:b w:val="0"/>
                <w:i w:val="0"/>
                <w:vanish w:val="0"/>
                <w:color w:val="000000"/>
                <w:sz w:val="20"/>
              </w:rPr>
            </w:pPr>
            <w:ins w:id="7500" w:author="SFC2021" w:date="2025-12-22T16:11:21Z">
              <w:r>
                <w:rPr>
                  <w:rFonts w:ascii="Times New Roman" w:eastAsia="Times New Roman" w:hAnsi="Times New Roman" w:cs="Times New Roman"/>
                  <w:b w:val="0"/>
                  <w:i w:val="0"/>
                  <w:vanish w:val="0"/>
                  <w:color w:val="000000"/>
                  <w:sz w:val="20"/>
                </w:rPr>
                <w:t>15.000.000,00</w:t>
              </w:r>
            </w:ins>
          </w:p>
        </w:tc>
      </w:tr>
    </w:tbl>
    <w:p w:rsidR="00A77B3E">
      <w:pPr>
        <w:spacing w:before="100" w:after="0"/>
        <w:jc w:val="start"/>
        <w:rPr>
          <w:ins w:id="7501" w:author="SFC2021" w:date="2025-12-22T16:11:21Z"/>
          <w:rFonts w:ascii="Times New Roman" w:eastAsia="Times New Roman" w:hAnsi="Times New Roman" w:cs="Times New Roman"/>
          <w:b w:val="0"/>
          <w:i w:val="0"/>
          <w:vanish w:val="0"/>
          <w:color w:val="000000"/>
          <w:sz w:val="20"/>
        </w:rPr>
      </w:pPr>
      <w:ins w:id="7502"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7503" w:author="SFC2021" w:date="2025-12-22T16:11:21Z"/>
          <w:rFonts w:ascii="Times New Roman" w:eastAsia="Times New Roman" w:hAnsi="Times New Roman" w:cs="Times New Roman"/>
          <w:b w:val="0"/>
          <w:i w:val="0"/>
          <w:vanish w:val="0"/>
          <w:color w:val="000000"/>
          <w:sz w:val="24"/>
        </w:rPr>
      </w:pPr>
      <w:ins w:id="7504" w:author="SFC2021" w:date="2025-12-22T16:11:21Z">
        <w:r>
          <w:rPr>
            <w:rFonts w:ascii="Times New Roman" w:eastAsia="Times New Roman" w:hAnsi="Times New Roman" w:cs="Times New Roman"/>
            <w:b w:val="0"/>
            <w:i w:val="0"/>
            <w:vanish w:val="0"/>
            <w:color w:val="000000"/>
            <w:sz w:val="24"/>
          </w:rPr>
          <w:br w:type="page"/>
        </w:r>
      </w:ins>
      <w:bookmarkStart w:id="7505" w:name="_Toc256000385"/>
      <w:ins w:id="7506" w:author="SFC2021" w:date="2025-12-22T16:11:21Z">
        <w:r>
          <w:rPr>
            <w:rFonts w:ascii="Times New Roman" w:eastAsia="Times New Roman" w:hAnsi="Times New Roman" w:cs="Times New Roman"/>
            <w:b w:val="0"/>
            <w:i w:val="0"/>
            <w:vanish w:val="0"/>
            <w:color w:val="000000"/>
            <w:sz w:val="24"/>
          </w:rPr>
          <w: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t>
        </w:r>
      </w:ins>
      <w:bookmarkEnd w:id="7505"/>
    </w:p>
    <w:p w:rsidR="00A77B3E">
      <w:pPr>
        <w:spacing w:before="100" w:after="0"/>
        <w:jc w:val="start"/>
        <w:rPr>
          <w:ins w:id="7507"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7508" w:author="SFC2021" w:date="2025-12-22T16:11:21Z"/>
          <w:rFonts w:ascii="Times New Roman" w:eastAsia="Times New Roman" w:hAnsi="Times New Roman" w:cs="Times New Roman"/>
          <w:b w:val="0"/>
          <w:i w:val="0"/>
          <w:vanish w:val="0"/>
          <w:color w:val="000000"/>
          <w:sz w:val="24"/>
        </w:rPr>
      </w:pPr>
      <w:bookmarkStart w:id="7509" w:name="_Toc256000386"/>
      <w:ins w:id="7510"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7509"/>
    </w:p>
    <w:p w:rsidR="00A77B3E">
      <w:pPr>
        <w:spacing w:before="100" w:after="0"/>
        <w:jc w:val="start"/>
        <w:rPr>
          <w:ins w:id="751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12" w:author="SFC2021" w:date="2025-12-22T16:11:21Z"/>
          <w:rFonts w:ascii="Times New Roman" w:eastAsia="Times New Roman" w:hAnsi="Times New Roman" w:cs="Times New Roman"/>
          <w:b w:val="0"/>
          <w:i w:val="0"/>
          <w:vanish w:val="0"/>
          <w:color w:val="000000"/>
          <w:sz w:val="0"/>
        </w:rPr>
      </w:pPr>
      <w:ins w:id="7513"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7514" w:author="SFC2021" w:date="2025-12-22T16:11:21Z"/>
          <w:rFonts w:ascii="Times New Roman" w:eastAsia="Times New Roman" w:hAnsi="Times New Roman" w:cs="Times New Roman"/>
          <w:b w:val="0"/>
          <w:i w:val="0"/>
          <w:vanish w:val="0"/>
          <w:color w:val="000000"/>
          <w:sz w:val="24"/>
        </w:rPr>
      </w:pPr>
      <w:bookmarkStart w:id="7515" w:name="_Toc256000387"/>
      <w:ins w:id="7516"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7515"/>
    </w:p>
    <w:p w:rsidR="00A77B3E">
      <w:pPr>
        <w:spacing w:before="100" w:after="0"/>
        <w:jc w:val="start"/>
        <w:rPr>
          <w:ins w:id="751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18"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19"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20" w:author="SFC2021" w:date="2025-12-22T16:11:21Z"/>
                <w:rFonts w:ascii="Times New Roman" w:eastAsia="Times New Roman" w:hAnsi="Times New Roman" w:cs="Times New Roman"/>
                <w:b w:val="0"/>
                <w:i w:val="0"/>
                <w:vanish w:val="0"/>
                <w:color w:val="000000"/>
                <w:sz w:val="24"/>
              </w:rPr>
            </w:pPr>
            <w:ins w:id="7521" w:author="SFC2021" w:date="2025-12-22T16:11:21Z">
              <w:r>
                <w:rPr>
                  <w:rFonts w:ascii="Times New Roman" w:eastAsia="Times New Roman" w:hAnsi="Times New Roman" w:cs="Times New Roman"/>
                  <w:b w:val="0"/>
                  <w:i w:val="0"/>
                  <w:vanish w:val="0"/>
                  <w:color w:val="000000"/>
                  <w:sz w:val="24"/>
                </w:rPr>
                <w:t>Στο πλαίσιο της επέκτασης της Πλατφόρμας STEP στον τομέα της άμυνας και ασφάλειας και της ανάγκης ενίσχυσης της ευρωπαϊκής τεχνολογικής και βιομηχανικής βάσης άμυνας, μέσω του Ειδικού Στόχου 4.4 της Προτεραιότητας 9 επιδιώκεται η αναβάθμιση δεξιοτήτων και η επανειδίκευση εργαζομένων σε αντικείμενα σχετιζόμενα με τις αμυντικές τεχνολογίες STEP και στον ευρύτερο τομέα τεχνολογιών διττής χρήσης. Η παρέμβαση στοχεύει στην κάλυψη κρίσιμων ελλείψεων δεξιοτήτων, που σχετίζονται με αμυντικές τεχνολογίες STEP, στην βελτίωση της κινητικότητας εργαζομένων συμπεριλαμβανομένων αυτών σε επισφαλείς θέσεις εργασίας προς επιχειρήσεις του αμυντικού κλάδου, όπου αναμένεται αύξηση ζήτησης απασχόλησης και δεξιoτήτων σχετικών με αμυντικές τεχνολογίες STEP, στην ενίσχυση της προσαρμοστικότητας των επιχειρήσεων και στην αύξηση της ανταγωνιστικότητας και της ανθεκτικότητάς τους σε μεταβαλλόμενες τεχνολογικές και γεωπολιτικές συνθήκες.</w:t>
              </w:r>
            </w:ins>
          </w:p>
          <w:p w:rsidR="00A77B3E">
            <w:pPr>
              <w:spacing w:before="100" w:after="0"/>
              <w:jc w:val="start"/>
              <w:rPr>
                <w:ins w:id="7522"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7523" w:author="SFC2021" w:date="2025-12-22T16:11:21Z"/>
                <w:rFonts w:ascii="Times New Roman" w:eastAsia="Times New Roman" w:hAnsi="Times New Roman" w:cs="Times New Roman"/>
                <w:b w:val="0"/>
                <w:i w:val="0"/>
                <w:vanish w:val="0"/>
                <w:color w:val="000000"/>
                <w:sz w:val="24"/>
              </w:rPr>
            </w:pPr>
            <w:ins w:id="7524" w:author="SFC2021" w:date="2025-12-22T16:11:21Z">
              <w:r>
                <w:rPr>
                  <w:rFonts w:ascii="Times New Roman" w:eastAsia="Times New Roman" w:hAnsi="Times New Roman" w:cs="Times New Roman"/>
                  <w:b w:val="0"/>
                  <w:i w:val="0"/>
                  <w:vanish w:val="0"/>
                  <w:color w:val="000000"/>
                  <w:sz w:val="24"/>
                </w:rPr>
                <w:t>Ενδεικτικές Δράσεις:</w:t>
              </w:r>
            </w:ins>
          </w:p>
          <w:p w:rsidR="00A77B3E">
            <w:pPr>
              <w:numPr>
                <w:ilvl w:val="0"/>
                <w:numId w:val="59"/>
              </w:numPr>
              <w:spacing w:before="100" w:after="0"/>
              <w:ind w:start="720" w:hanging="360"/>
              <w:jc w:val="start"/>
              <w:rPr>
                <w:ins w:id="7525" w:author="SFC2021" w:date="2025-12-22T16:11:21Z"/>
                <w:rFonts w:ascii="Times New Roman" w:eastAsia="Times New Roman" w:hAnsi="Times New Roman" w:cs="Times New Roman"/>
                <w:b w:val="0"/>
                <w:i w:val="0"/>
                <w:vanish w:val="0"/>
                <w:color w:val="000000"/>
                <w:sz w:val="24"/>
              </w:rPr>
            </w:pPr>
            <w:ins w:id="7526" w:author="SFC2021" w:date="2025-12-22T16:11:21Z">
              <w:r>
                <w:rPr>
                  <w:rFonts w:ascii="Times New Roman" w:eastAsia="Times New Roman" w:hAnsi="Times New Roman" w:cs="Times New Roman"/>
                  <w:b w:val="0"/>
                  <w:i w:val="0"/>
                  <w:vanish w:val="0"/>
                  <w:color w:val="000000"/>
                  <w:sz w:val="24"/>
                </w:rPr>
                <w:t>Αναβάθμιση δεξιοτήτων (upskilling) ή/και επανειδίκευση (reskilling) εργαζομένων του ιδιωτικού τομέα σε αμυντικές τεχνολογίες STEP.</w:t>
              </w:r>
            </w:ins>
          </w:p>
          <w:p w:rsidR="00A77B3E">
            <w:pPr>
              <w:spacing w:before="100" w:after="0"/>
              <w:jc w:val="start"/>
              <w:rPr>
                <w:ins w:id="7527"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7528" w:author="SFC2021" w:date="2025-12-22T16:11:21Z"/>
                <w:rFonts w:ascii="Times New Roman" w:eastAsia="Times New Roman" w:hAnsi="Times New Roman" w:cs="Times New Roman"/>
                <w:b w:val="0"/>
                <w:i w:val="0"/>
                <w:vanish w:val="0"/>
                <w:color w:val="000000"/>
                <w:sz w:val="24"/>
              </w:rPr>
            </w:pPr>
            <w:ins w:id="7529"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753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3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3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533" w:author="SFC2021" w:date="2025-12-22T16:11:21Z"/>
          <w:rFonts w:ascii="Times New Roman" w:eastAsia="Times New Roman" w:hAnsi="Times New Roman" w:cs="Times New Roman"/>
          <w:b w:val="0"/>
          <w:i w:val="0"/>
          <w:vanish w:val="0"/>
          <w:color w:val="000000"/>
          <w:sz w:val="24"/>
        </w:rPr>
      </w:pPr>
      <w:bookmarkStart w:id="7534" w:name="_Toc256000388"/>
      <w:ins w:id="7535"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7534"/>
    </w:p>
    <w:p w:rsidR="00A77B3E">
      <w:pPr>
        <w:spacing w:before="100" w:after="0"/>
        <w:jc w:val="start"/>
        <w:rPr>
          <w:ins w:id="753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3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3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39" w:author="SFC2021" w:date="2025-12-22T16:11:21Z"/>
                <w:rFonts w:ascii="Times New Roman" w:eastAsia="Times New Roman" w:hAnsi="Times New Roman" w:cs="Times New Roman"/>
                <w:b w:val="0"/>
                <w:i w:val="0"/>
                <w:vanish w:val="0"/>
                <w:color w:val="000000"/>
                <w:sz w:val="24"/>
              </w:rPr>
            </w:pPr>
            <w:ins w:id="7540" w:author="SFC2021" w:date="2025-12-22T16:11:21Z">
              <w:r>
                <w:rPr>
                  <w:rFonts w:ascii="Times New Roman" w:eastAsia="Times New Roman" w:hAnsi="Times New Roman" w:cs="Times New Roman"/>
                  <w:b w:val="0"/>
                  <w:i w:val="0"/>
                  <w:vanish w:val="0"/>
                  <w:color w:val="000000"/>
                  <w:sz w:val="24"/>
                </w:rPr>
                <w:t>Εργαζόμενοι συμπεριλαμβανομένων των εργαζόμενων σε επισφαλείς θέσεις εργασίας (εκ περιτροπής, επίσχεση, διαθεσιμότητα, συμβάσεις ορισμένου χρόνου κλπ).</w:t>
              </w:r>
            </w:ins>
          </w:p>
          <w:p w:rsidR="00A77B3E">
            <w:pPr>
              <w:spacing w:before="100" w:after="0"/>
              <w:jc w:val="start"/>
              <w:rPr>
                <w:ins w:id="7541"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42"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43"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544" w:author="SFC2021" w:date="2025-12-22T16:11:21Z"/>
          <w:rFonts w:ascii="Times New Roman" w:eastAsia="Times New Roman" w:hAnsi="Times New Roman" w:cs="Times New Roman"/>
          <w:b w:val="0"/>
          <w:i w:val="0"/>
          <w:vanish w:val="0"/>
          <w:color w:val="000000"/>
          <w:sz w:val="24"/>
        </w:rPr>
      </w:pPr>
      <w:bookmarkStart w:id="7545" w:name="_Toc256000389"/>
      <w:ins w:id="7546"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7545"/>
    </w:p>
    <w:p w:rsidR="00A77B3E">
      <w:pPr>
        <w:spacing w:before="100" w:after="0"/>
        <w:jc w:val="start"/>
        <w:rPr>
          <w:ins w:id="754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48"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49"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50" w:author="SFC2021" w:date="2025-12-22T16:11:21Z"/>
                <w:rFonts w:ascii="Times New Roman" w:eastAsia="Times New Roman" w:hAnsi="Times New Roman" w:cs="Times New Roman"/>
                <w:b w:val="0"/>
                <w:i w:val="0"/>
                <w:vanish w:val="0"/>
                <w:color w:val="000000"/>
                <w:sz w:val="24"/>
              </w:rPr>
            </w:pPr>
            <w:ins w:id="7551"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7552" w:author="SFC2021" w:date="2025-12-22T16:11:21Z"/>
                <w:rFonts w:ascii="Times New Roman" w:eastAsia="Times New Roman" w:hAnsi="Times New Roman" w:cs="Times New Roman"/>
                <w:b w:val="0"/>
                <w:i w:val="0"/>
                <w:vanish w:val="0"/>
                <w:color w:val="000000"/>
                <w:sz w:val="24"/>
              </w:rPr>
            </w:pPr>
            <w:ins w:id="7553" w:author="SFC2021" w:date="2025-12-22T16:11:21Z">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ins>
          </w:p>
          <w:p w:rsidR="00A77B3E">
            <w:pPr>
              <w:spacing w:before="100" w:after="0"/>
              <w:jc w:val="start"/>
              <w:rPr>
                <w:ins w:id="7554" w:author="SFC2021" w:date="2025-12-22T16:11:21Z"/>
                <w:rFonts w:ascii="Times New Roman" w:eastAsia="Times New Roman" w:hAnsi="Times New Roman" w:cs="Times New Roman"/>
                <w:b w:val="0"/>
                <w:i w:val="0"/>
                <w:vanish w:val="0"/>
                <w:color w:val="000000"/>
                <w:sz w:val="24"/>
              </w:rPr>
            </w:pPr>
            <w:ins w:id="7555" w:author="SFC2021" w:date="2025-12-22T16:11:21Z">
              <w:r>
                <w:rPr>
                  <w:rFonts w:ascii="Times New Roman" w:eastAsia="Times New Roman" w:hAnsi="Times New Roman" w:cs="Times New Roman"/>
                  <w:b w:val="0"/>
                  <w:i w:val="0"/>
                  <w:vanish w:val="0"/>
                  <w:color w:val="000000"/>
                  <w:sz w:val="24"/>
                </w:rPr>
                <w:t xml:space="preserve">Όσον αφορά τα άτομα με αναπηρία, πέραν των εξειδικευμένων δράσεων αποκλειστικά για αυτά, σε όλες τις προσκλήσεις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ins>
          </w:p>
          <w:p w:rsidR="00A77B3E">
            <w:pPr>
              <w:spacing w:before="100" w:after="0"/>
              <w:jc w:val="start"/>
              <w:rPr>
                <w:ins w:id="7556" w:author="SFC2021" w:date="2025-12-22T16:11:21Z"/>
                <w:rFonts w:ascii="Times New Roman" w:eastAsia="Times New Roman" w:hAnsi="Times New Roman" w:cs="Times New Roman"/>
                <w:b w:val="0"/>
                <w:i w:val="0"/>
                <w:vanish w:val="0"/>
                <w:color w:val="000000"/>
                <w:sz w:val="24"/>
              </w:rPr>
            </w:pPr>
            <w:ins w:id="7557" w:author="SFC2021" w:date="2025-12-22T16:11:21Z">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ins>
          </w:p>
          <w:p w:rsidR="00A77B3E">
            <w:pPr>
              <w:spacing w:before="100" w:after="0"/>
              <w:jc w:val="start"/>
              <w:rPr>
                <w:ins w:id="7558"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59"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60"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561" w:author="SFC2021" w:date="2025-12-22T16:11:21Z"/>
          <w:rFonts w:ascii="Times New Roman" w:eastAsia="Times New Roman" w:hAnsi="Times New Roman" w:cs="Times New Roman"/>
          <w:b w:val="0"/>
          <w:i w:val="0"/>
          <w:vanish w:val="0"/>
          <w:color w:val="000000"/>
          <w:sz w:val="24"/>
        </w:rPr>
      </w:pPr>
      <w:bookmarkStart w:id="7562" w:name="_Toc256000390"/>
      <w:ins w:id="7563"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7562"/>
    </w:p>
    <w:p w:rsidR="00A77B3E">
      <w:pPr>
        <w:spacing w:before="100" w:after="0"/>
        <w:jc w:val="start"/>
        <w:rPr>
          <w:ins w:id="756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6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6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67" w:author="SFC2021" w:date="2025-12-22T16:11:21Z"/>
                <w:rFonts w:ascii="Times New Roman" w:eastAsia="Times New Roman" w:hAnsi="Times New Roman" w:cs="Times New Roman"/>
                <w:b w:val="0"/>
                <w:i w:val="0"/>
                <w:vanish w:val="0"/>
                <w:color w:val="000000"/>
                <w:sz w:val="24"/>
              </w:rPr>
            </w:pPr>
            <w:ins w:id="7568"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756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7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7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572" w:author="SFC2021" w:date="2025-12-22T16:11:21Z"/>
          <w:rFonts w:ascii="Times New Roman" w:eastAsia="Times New Roman" w:hAnsi="Times New Roman" w:cs="Times New Roman"/>
          <w:b w:val="0"/>
          <w:i w:val="0"/>
          <w:vanish w:val="0"/>
          <w:color w:val="000000"/>
          <w:sz w:val="24"/>
        </w:rPr>
      </w:pPr>
      <w:bookmarkStart w:id="7573" w:name="_Toc256000391"/>
      <w:ins w:id="7574"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7573"/>
    </w:p>
    <w:p w:rsidR="00A77B3E">
      <w:pPr>
        <w:spacing w:before="100" w:after="0"/>
        <w:jc w:val="start"/>
        <w:rPr>
          <w:ins w:id="757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76"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7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78" w:author="SFC2021" w:date="2025-12-22T16:11:21Z"/>
                <w:rFonts w:ascii="Times New Roman" w:eastAsia="Times New Roman" w:hAnsi="Times New Roman" w:cs="Times New Roman"/>
                <w:b w:val="0"/>
                <w:i w:val="0"/>
                <w:vanish w:val="0"/>
                <w:color w:val="000000"/>
                <w:sz w:val="24"/>
              </w:rPr>
            </w:pPr>
            <w:ins w:id="7579" w:author="SFC2021" w:date="2025-12-22T16:11:21Z">
              <w:r>
                <w:rPr>
                  <w:rFonts w:ascii="Times New Roman" w:eastAsia="Times New Roman" w:hAnsi="Times New Roman" w:cs="Times New Roman"/>
                  <w:b w:val="0"/>
                  <w:i w:val="0"/>
                  <w:vanish w:val="0"/>
                  <w:color w:val="000000"/>
                  <w:sz w:val="24"/>
                </w:rPr>
                <w:t>Δύναται να υλοποιηθούν συνεργασίες με ευρωπαϊκούς φορείς και οικοσυστήματα άμυνας και καινοτομίας για ανταλλαγή τεχνογνωσίας και κοινές δράσεις ανάπτυξης δεξιοτήτων.</w:t>
              </w:r>
            </w:ins>
          </w:p>
          <w:p w:rsidR="00A77B3E">
            <w:pPr>
              <w:spacing w:before="100" w:after="0"/>
              <w:jc w:val="start"/>
              <w:rPr>
                <w:ins w:id="758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8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8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7583" w:author="SFC2021" w:date="2025-12-22T16:11:21Z"/>
          <w:rFonts w:ascii="Times New Roman" w:eastAsia="Times New Roman" w:hAnsi="Times New Roman" w:cs="Times New Roman"/>
          <w:b w:val="0"/>
          <w:i w:val="0"/>
          <w:vanish w:val="0"/>
          <w:color w:val="000000"/>
          <w:sz w:val="24"/>
        </w:rPr>
      </w:pPr>
      <w:bookmarkStart w:id="7584" w:name="_Toc256000392"/>
      <w:ins w:id="7585"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7584"/>
    </w:p>
    <w:p w:rsidR="00A77B3E">
      <w:pPr>
        <w:spacing w:before="100" w:after="0"/>
        <w:jc w:val="start"/>
        <w:rPr>
          <w:ins w:id="758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758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58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89" w:author="SFC2021" w:date="2025-12-22T16:11:21Z"/>
                <w:rFonts w:ascii="Times New Roman" w:eastAsia="Times New Roman" w:hAnsi="Times New Roman" w:cs="Times New Roman"/>
                <w:b w:val="0"/>
                <w:i w:val="0"/>
                <w:vanish w:val="0"/>
                <w:color w:val="000000"/>
                <w:sz w:val="24"/>
              </w:rPr>
            </w:pPr>
            <w:ins w:id="7590" w:author="SFC2021" w:date="2025-12-22T16:11:21Z">
              <w:r>
                <w:rPr>
                  <w:rFonts w:ascii="Times New Roman" w:eastAsia="Times New Roman" w:hAnsi="Times New Roman" w:cs="Times New Roman"/>
                  <w:b w:val="0"/>
                  <w:i w:val="0"/>
                  <w:vanish w:val="0"/>
                  <w:color w:val="000000"/>
                  <w:sz w:val="24"/>
                </w:rPr>
                <w:t>Το σύνολο των έργων αφορούν σε επιχορηγήσεις.</w:t>
              </w:r>
            </w:ins>
          </w:p>
          <w:p w:rsidR="00A77B3E">
            <w:pPr>
              <w:spacing w:before="100" w:after="0"/>
              <w:jc w:val="start"/>
              <w:rPr>
                <w:ins w:id="7591"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7592"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7593"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7594" w:author="SFC2021" w:date="2025-12-22T16:11:21Z"/>
          <w:rFonts w:ascii="Times New Roman" w:eastAsia="Times New Roman" w:hAnsi="Times New Roman" w:cs="Times New Roman"/>
          <w:b w:val="0"/>
          <w:i w:val="0"/>
          <w:vanish w:val="0"/>
          <w:color w:val="000000"/>
          <w:sz w:val="24"/>
        </w:rPr>
      </w:pPr>
      <w:bookmarkStart w:id="7595" w:name="_Toc256000393"/>
      <w:ins w:id="7596" w:author="SFC2021" w:date="2025-12-22T16:11:21Z">
        <w:r>
          <w:rPr>
            <w:rFonts w:ascii="Times New Roman" w:eastAsia="Times New Roman" w:hAnsi="Times New Roman" w:cs="Times New Roman"/>
            <w:b w:val="0"/>
            <w:i w:val="0"/>
            <w:vanish w:val="0"/>
            <w:color w:val="000000"/>
            <w:sz w:val="24"/>
          </w:rPr>
          <w:t>2.1.1.1.2. Δείκτες</w:t>
        </w:r>
      </w:ins>
      <w:bookmarkEnd w:id="7595"/>
    </w:p>
    <w:p w:rsidR="00A77B3E">
      <w:pPr>
        <w:spacing w:before="100" w:after="0"/>
        <w:jc w:val="start"/>
        <w:rPr>
          <w:ins w:id="759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598" w:author="SFC2021" w:date="2025-12-22T16:11:21Z"/>
          <w:rFonts w:ascii="Times New Roman" w:eastAsia="Times New Roman" w:hAnsi="Times New Roman" w:cs="Times New Roman"/>
          <w:b w:val="0"/>
          <w:i w:val="0"/>
          <w:vanish w:val="0"/>
          <w:color w:val="000000"/>
          <w:sz w:val="0"/>
        </w:rPr>
      </w:pPr>
      <w:ins w:id="7599"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7600" w:author="SFC2021" w:date="2025-12-22T16:11:21Z"/>
          <w:rFonts w:ascii="Times New Roman" w:eastAsia="Times New Roman" w:hAnsi="Times New Roman" w:cs="Times New Roman"/>
          <w:b w:val="0"/>
          <w:i w:val="0"/>
          <w:vanish w:val="0"/>
          <w:color w:val="000000"/>
          <w:sz w:val="24"/>
        </w:rPr>
      </w:pPr>
      <w:bookmarkStart w:id="7601" w:name="_Toc256000394"/>
      <w:ins w:id="7602"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7601"/>
    </w:p>
    <w:p w:rsidR="00A77B3E">
      <w:pPr>
        <w:spacing w:before="100" w:after="0"/>
        <w:jc w:val="start"/>
        <w:rPr>
          <w:ins w:id="760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08"/>
        <w:gridCol w:w="692"/>
        <w:gridCol w:w="2338"/>
        <w:gridCol w:w="1885"/>
        <w:gridCol w:w="4248"/>
        <w:gridCol w:w="1333"/>
        <w:gridCol w:w="1244"/>
        <w:gridCol w:w="1096"/>
      </w:tblGrid>
      <w:tr>
        <w:tblPrEx>
          <w:tblW w:w="100%" w:type="pct"/>
        </w:tblPrEx>
        <w:trPr>
          <w:cantSplit w:val="0"/>
          <w:trHeight w:hRule="auto" w:val="0"/>
          <w:ins w:id="760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05" w:author="SFC2021" w:date="2025-12-22T16:11:21Z"/>
                <w:rFonts w:ascii="Times New Roman" w:eastAsia="Times New Roman" w:hAnsi="Times New Roman" w:cs="Times New Roman"/>
                <w:b w:val="0"/>
                <w:i w:val="0"/>
                <w:vanish w:val="0"/>
                <w:color w:val="000000"/>
                <w:sz w:val="20"/>
              </w:rPr>
            </w:pPr>
            <w:ins w:id="760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07" w:author="SFC2021" w:date="2025-12-22T16:11:21Z"/>
                <w:rFonts w:ascii="Times New Roman" w:eastAsia="Times New Roman" w:hAnsi="Times New Roman" w:cs="Times New Roman"/>
                <w:b w:val="0"/>
                <w:i w:val="0"/>
                <w:vanish w:val="0"/>
                <w:color w:val="000000"/>
                <w:sz w:val="20"/>
              </w:rPr>
            </w:pPr>
            <w:ins w:id="760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09" w:author="SFC2021" w:date="2025-12-22T16:11:21Z"/>
                <w:rFonts w:ascii="Times New Roman" w:eastAsia="Times New Roman" w:hAnsi="Times New Roman" w:cs="Times New Roman"/>
                <w:b w:val="0"/>
                <w:i w:val="0"/>
                <w:vanish w:val="0"/>
                <w:color w:val="000000"/>
                <w:sz w:val="20"/>
              </w:rPr>
            </w:pPr>
            <w:ins w:id="761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11" w:author="SFC2021" w:date="2025-12-22T16:11:21Z"/>
                <w:rFonts w:ascii="Times New Roman" w:eastAsia="Times New Roman" w:hAnsi="Times New Roman" w:cs="Times New Roman"/>
                <w:b w:val="0"/>
                <w:i w:val="0"/>
                <w:vanish w:val="0"/>
                <w:color w:val="000000"/>
                <w:sz w:val="20"/>
              </w:rPr>
            </w:pPr>
            <w:ins w:id="761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13" w:author="SFC2021" w:date="2025-12-22T16:11:21Z"/>
                <w:rFonts w:ascii="Times New Roman" w:eastAsia="Times New Roman" w:hAnsi="Times New Roman" w:cs="Times New Roman"/>
                <w:b w:val="0"/>
                <w:i w:val="0"/>
                <w:vanish w:val="0"/>
                <w:color w:val="000000"/>
                <w:sz w:val="20"/>
              </w:rPr>
            </w:pPr>
            <w:ins w:id="7614"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15" w:author="SFC2021" w:date="2025-12-22T16:11:21Z"/>
                <w:rFonts w:ascii="Times New Roman" w:eastAsia="Times New Roman" w:hAnsi="Times New Roman" w:cs="Times New Roman"/>
                <w:b w:val="0"/>
                <w:i w:val="0"/>
                <w:vanish w:val="0"/>
                <w:color w:val="000000"/>
                <w:sz w:val="20"/>
              </w:rPr>
            </w:pPr>
            <w:ins w:id="7616"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17" w:author="SFC2021" w:date="2025-12-22T16:11:21Z"/>
                <w:rFonts w:ascii="Times New Roman" w:eastAsia="Times New Roman" w:hAnsi="Times New Roman" w:cs="Times New Roman"/>
                <w:b w:val="0"/>
                <w:i w:val="0"/>
                <w:vanish w:val="0"/>
                <w:color w:val="000000"/>
                <w:sz w:val="20"/>
              </w:rPr>
            </w:pPr>
            <w:ins w:id="7618"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19" w:author="SFC2021" w:date="2025-12-22T16:11:21Z"/>
                <w:rFonts w:ascii="Times New Roman" w:eastAsia="Times New Roman" w:hAnsi="Times New Roman" w:cs="Times New Roman"/>
                <w:b w:val="0"/>
                <w:i w:val="0"/>
                <w:vanish w:val="0"/>
                <w:color w:val="000000"/>
                <w:sz w:val="20"/>
              </w:rPr>
            </w:pPr>
            <w:ins w:id="7620"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21" w:author="SFC2021" w:date="2025-12-22T16:11:21Z"/>
                <w:rFonts w:ascii="Times New Roman" w:eastAsia="Times New Roman" w:hAnsi="Times New Roman" w:cs="Times New Roman"/>
                <w:b w:val="0"/>
                <w:i w:val="0"/>
                <w:vanish w:val="0"/>
                <w:color w:val="000000"/>
                <w:sz w:val="20"/>
              </w:rPr>
            </w:pPr>
            <w:ins w:id="7622"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76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24" w:author="SFC2021" w:date="2025-12-22T16:11:21Z"/>
                <w:rFonts w:ascii="Times New Roman" w:eastAsia="Times New Roman" w:hAnsi="Times New Roman" w:cs="Times New Roman"/>
                <w:b w:val="0"/>
                <w:i w:val="0"/>
                <w:vanish w:val="0"/>
                <w:color w:val="000000"/>
                <w:sz w:val="20"/>
              </w:rPr>
            </w:pPr>
            <w:ins w:id="762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26" w:author="SFC2021" w:date="2025-12-22T16:11:21Z"/>
                <w:rFonts w:ascii="Times New Roman" w:eastAsia="Times New Roman" w:hAnsi="Times New Roman" w:cs="Times New Roman"/>
                <w:b w:val="0"/>
                <w:i w:val="0"/>
                <w:vanish w:val="0"/>
                <w:color w:val="000000"/>
                <w:sz w:val="20"/>
              </w:rPr>
            </w:pPr>
            <w:ins w:id="762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28" w:author="SFC2021" w:date="2025-12-22T16:11:21Z"/>
                <w:rFonts w:ascii="Times New Roman" w:eastAsia="Times New Roman" w:hAnsi="Times New Roman" w:cs="Times New Roman"/>
                <w:b w:val="0"/>
                <w:i w:val="0"/>
                <w:vanish w:val="0"/>
                <w:color w:val="000000"/>
                <w:sz w:val="20"/>
              </w:rPr>
            </w:pPr>
            <w:ins w:id="762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30" w:author="SFC2021" w:date="2025-12-22T16:11:21Z"/>
                <w:rFonts w:ascii="Times New Roman" w:eastAsia="Times New Roman" w:hAnsi="Times New Roman" w:cs="Times New Roman"/>
                <w:b w:val="0"/>
                <w:i w:val="0"/>
                <w:vanish w:val="0"/>
                <w:color w:val="000000"/>
                <w:sz w:val="20"/>
              </w:rPr>
            </w:pPr>
            <w:ins w:id="763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32" w:author="SFC2021" w:date="2025-12-22T16:11:21Z"/>
                <w:rFonts w:ascii="Times New Roman" w:eastAsia="Times New Roman" w:hAnsi="Times New Roman" w:cs="Times New Roman"/>
                <w:b w:val="0"/>
                <w:i w:val="0"/>
                <w:vanish w:val="0"/>
                <w:color w:val="000000"/>
                <w:sz w:val="20"/>
              </w:rPr>
            </w:pPr>
            <w:ins w:id="7633" w:author="SFC2021" w:date="2025-12-22T16:11:21Z">
              <w:r>
                <w:rPr>
                  <w:rFonts w:ascii="Times New Roman" w:eastAsia="Times New Roman" w:hAnsi="Times New Roman" w:cs="Times New Roman"/>
                  <w:b w:val="0"/>
                  <w:i w:val="0"/>
                  <w:vanish w:val="0"/>
                  <w:color w:val="000000"/>
                  <w:sz w:val="20"/>
                </w:rPr>
                <w:t>EECO05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34" w:author="SFC2021" w:date="2025-12-22T16:11:21Z"/>
                <w:rFonts w:ascii="Times New Roman" w:eastAsia="Times New Roman" w:hAnsi="Times New Roman" w:cs="Times New Roman"/>
                <w:b w:val="0"/>
                <w:i w:val="0"/>
                <w:vanish w:val="0"/>
                <w:color w:val="000000"/>
                <w:sz w:val="20"/>
              </w:rPr>
            </w:pPr>
            <w:ins w:id="7635" w:author="SFC2021" w:date="2025-12-22T16:11:21Z">
              <w:r>
                <w:rPr>
                  <w:rFonts w:ascii="Times New Roman" w:eastAsia="Times New Roman" w:hAnsi="Times New Roman" w:cs="Times New Roman"/>
                  <w:b w:val="0"/>
                  <w:i w:val="0"/>
                  <w:vanish w:val="0"/>
                  <w:color w:val="000000"/>
                  <w:sz w:val="20"/>
                </w:rPr>
                <w:t>Απασχολούμενοι, συμπεριλαμβανομένων των αυτοαπασχολουμένων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36" w:author="SFC2021" w:date="2025-12-22T16:11:21Z"/>
                <w:rFonts w:ascii="Times New Roman" w:eastAsia="Times New Roman" w:hAnsi="Times New Roman" w:cs="Times New Roman"/>
                <w:b w:val="0"/>
                <w:i w:val="0"/>
                <w:vanish w:val="0"/>
                <w:color w:val="000000"/>
                <w:sz w:val="20"/>
              </w:rPr>
            </w:pPr>
            <w:ins w:id="7637"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638" w:author="SFC2021" w:date="2025-12-22T16:11:21Z"/>
                <w:rFonts w:ascii="Times New Roman" w:eastAsia="Times New Roman" w:hAnsi="Times New Roman" w:cs="Times New Roman"/>
                <w:b w:val="0"/>
                <w:i w:val="0"/>
                <w:vanish w:val="0"/>
                <w:color w:val="000000"/>
                <w:sz w:val="20"/>
              </w:rPr>
            </w:pPr>
            <w:ins w:id="763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640" w:author="SFC2021" w:date="2025-12-22T16:11:21Z"/>
                <w:rFonts w:ascii="Times New Roman" w:eastAsia="Times New Roman" w:hAnsi="Times New Roman" w:cs="Times New Roman"/>
                <w:b w:val="0"/>
                <w:i w:val="0"/>
                <w:vanish w:val="0"/>
                <w:color w:val="000000"/>
                <w:sz w:val="20"/>
              </w:rPr>
            </w:pPr>
            <w:ins w:id="7641" w:author="SFC2021" w:date="2025-12-22T16:11:21Z">
              <w:r>
                <w:rPr>
                  <w:rFonts w:ascii="Times New Roman" w:eastAsia="Times New Roman" w:hAnsi="Times New Roman" w:cs="Times New Roman"/>
                  <w:b w:val="0"/>
                  <w:i w:val="0"/>
                  <w:vanish w:val="0"/>
                  <w:color w:val="000000"/>
                  <w:sz w:val="20"/>
                </w:rPr>
                <w:t>2.454,00</w:t>
              </w:r>
            </w:ins>
          </w:p>
        </w:tc>
      </w:tr>
      <w:tr>
        <w:tblPrEx>
          <w:tblW w:w="100%" w:type="pct"/>
        </w:tblPrEx>
        <w:trPr>
          <w:cantSplit w:val="0"/>
          <w:trHeight w:hRule="auto" w:val="0"/>
          <w:ins w:id="76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43" w:author="SFC2021" w:date="2025-12-22T16:11:21Z"/>
                <w:rFonts w:ascii="Times New Roman" w:eastAsia="Times New Roman" w:hAnsi="Times New Roman" w:cs="Times New Roman"/>
                <w:b w:val="0"/>
                <w:i w:val="0"/>
                <w:vanish w:val="0"/>
                <w:color w:val="000000"/>
                <w:sz w:val="20"/>
              </w:rPr>
            </w:pPr>
            <w:ins w:id="764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45" w:author="SFC2021" w:date="2025-12-22T16:11:21Z"/>
                <w:rFonts w:ascii="Times New Roman" w:eastAsia="Times New Roman" w:hAnsi="Times New Roman" w:cs="Times New Roman"/>
                <w:b w:val="0"/>
                <w:i w:val="0"/>
                <w:vanish w:val="0"/>
                <w:color w:val="000000"/>
                <w:sz w:val="20"/>
              </w:rPr>
            </w:pPr>
            <w:ins w:id="7646"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47" w:author="SFC2021" w:date="2025-12-22T16:11:21Z"/>
                <w:rFonts w:ascii="Times New Roman" w:eastAsia="Times New Roman" w:hAnsi="Times New Roman" w:cs="Times New Roman"/>
                <w:b w:val="0"/>
                <w:i w:val="0"/>
                <w:vanish w:val="0"/>
                <w:color w:val="000000"/>
                <w:sz w:val="20"/>
              </w:rPr>
            </w:pPr>
            <w:ins w:id="764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49" w:author="SFC2021" w:date="2025-12-22T16:11:21Z"/>
                <w:rFonts w:ascii="Times New Roman" w:eastAsia="Times New Roman" w:hAnsi="Times New Roman" w:cs="Times New Roman"/>
                <w:b w:val="0"/>
                <w:i w:val="0"/>
                <w:vanish w:val="0"/>
                <w:color w:val="000000"/>
                <w:sz w:val="20"/>
              </w:rPr>
            </w:pPr>
            <w:ins w:id="765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51" w:author="SFC2021" w:date="2025-12-22T16:11:21Z"/>
                <w:rFonts w:ascii="Times New Roman" w:eastAsia="Times New Roman" w:hAnsi="Times New Roman" w:cs="Times New Roman"/>
                <w:b w:val="0"/>
                <w:i w:val="0"/>
                <w:vanish w:val="0"/>
                <w:color w:val="000000"/>
                <w:sz w:val="20"/>
              </w:rPr>
            </w:pPr>
            <w:ins w:id="7652" w:author="SFC2021" w:date="2025-12-22T16:11:21Z">
              <w:r>
                <w:rPr>
                  <w:rFonts w:ascii="Times New Roman" w:eastAsia="Times New Roman" w:hAnsi="Times New Roman" w:cs="Times New Roman"/>
                  <w:b w:val="0"/>
                  <w:i w:val="0"/>
                  <w:vanish w:val="0"/>
                  <w:color w:val="000000"/>
                  <w:sz w:val="20"/>
                </w:rPr>
                <w:t>EECO05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53" w:author="SFC2021" w:date="2025-12-22T16:11:21Z"/>
                <w:rFonts w:ascii="Times New Roman" w:eastAsia="Times New Roman" w:hAnsi="Times New Roman" w:cs="Times New Roman"/>
                <w:b w:val="0"/>
                <w:i w:val="0"/>
                <w:vanish w:val="0"/>
                <w:color w:val="000000"/>
                <w:sz w:val="20"/>
              </w:rPr>
            </w:pPr>
            <w:ins w:id="7654" w:author="SFC2021" w:date="2025-12-22T16:11:21Z">
              <w:r>
                <w:rPr>
                  <w:rFonts w:ascii="Times New Roman" w:eastAsia="Times New Roman" w:hAnsi="Times New Roman" w:cs="Times New Roman"/>
                  <w:b w:val="0"/>
                  <w:i w:val="0"/>
                  <w:vanish w:val="0"/>
                  <w:color w:val="000000"/>
                  <w:sz w:val="20"/>
                </w:rPr>
                <w:t>Απασχολούμενοι, συμπεριλαμβανομένων των αυτοαπασχολουμένων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55" w:author="SFC2021" w:date="2025-12-22T16:11:21Z"/>
                <w:rFonts w:ascii="Times New Roman" w:eastAsia="Times New Roman" w:hAnsi="Times New Roman" w:cs="Times New Roman"/>
                <w:b w:val="0"/>
                <w:i w:val="0"/>
                <w:vanish w:val="0"/>
                <w:color w:val="000000"/>
                <w:sz w:val="20"/>
              </w:rPr>
            </w:pPr>
            <w:ins w:id="7656"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657" w:author="SFC2021" w:date="2025-12-22T16:11:21Z"/>
                <w:rFonts w:ascii="Times New Roman" w:eastAsia="Times New Roman" w:hAnsi="Times New Roman" w:cs="Times New Roman"/>
                <w:b w:val="0"/>
                <w:i w:val="0"/>
                <w:vanish w:val="0"/>
                <w:color w:val="000000"/>
                <w:sz w:val="20"/>
              </w:rPr>
            </w:pPr>
            <w:ins w:id="765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659" w:author="SFC2021" w:date="2025-12-22T16:11:21Z"/>
                <w:rFonts w:ascii="Times New Roman" w:eastAsia="Times New Roman" w:hAnsi="Times New Roman" w:cs="Times New Roman"/>
                <w:b w:val="0"/>
                <w:i w:val="0"/>
                <w:vanish w:val="0"/>
                <w:color w:val="000000"/>
                <w:sz w:val="20"/>
              </w:rPr>
            </w:pPr>
            <w:ins w:id="7660" w:author="SFC2021" w:date="2025-12-22T16:11:21Z">
              <w:r>
                <w:rPr>
                  <w:rFonts w:ascii="Times New Roman" w:eastAsia="Times New Roman" w:hAnsi="Times New Roman" w:cs="Times New Roman"/>
                  <w:b w:val="0"/>
                  <w:i w:val="0"/>
                  <w:vanish w:val="0"/>
                  <w:color w:val="000000"/>
                  <w:sz w:val="20"/>
                </w:rPr>
                <w:t>8.821,00</w:t>
              </w:r>
            </w:ins>
          </w:p>
        </w:tc>
      </w:tr>
    </w:tbl>
    <w:p w:rsidR="00A77B3E">
      <w:pPr>
        <w:spacing w:before="100" w:after="0"/>
        <w:jc w:val="start"/>
        <w:rPr>
          <w:ins w:id="7661"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7662" w:author="SFC2021" w:date="2025-12-22T16:11:21Z"/>
          <w:rFonts w:ascii="Times New Roman" w:eastAsia="Times New Roman" w:hAnsi="Times New Roman" w:cs="Times New Roman"/>
          <w:b w:val="0"/>
          <w:i w:val="0"/>
          <w:vanish w:val="0"/>
          <w:color w:val="000000"/>
          <w:sz w:val="0"/>
        </w:rPr>
      </w:pPr>
      <w:ins w:id="7663"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7664" w:author="SFC2021" w:date="2025-12-22T16:11:21Z"/>
          <w:rFonts w:ascii="Times New Roman" w:eastAsia="Times New Roman" w:hAnsi="Times New Roman" w:cs="Times New Roman"/>
          <w:b w:val="0"/>
          <w:i w:val="0"/>
          <w:vanish w:val="0"/>
          <w:color w:val="000000"/>
          <w:sz w:val="24"/>
        </w:rPr>
      </w:pPr>
      <w:bookmarkStart w:id="7665" w:name="_Toc256000395"/>
      <w:ins w:id="7666"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7665"/>
    </w:p>
    <w:p w:rsidR="00A77B3E">
      <w:pPr>
        <w:spacing w:before="100" w:after="0"/>
        <w:jc w:val="start"/>
        <w:rPr>
          <w:ins w:id="766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52"/>
        <w:gridCol w:w="692"/>
        <w:gridCol w:w="1556"/>
        <w:gridCol w:w="1574"/>
        <w:gridCol w:w="2344"/>
        <w:gridCol w:w="1018"/>
        <w:gridCol w:w="1242"/>
        <w:gridCol w:w="1001"/>
        <w:gridCol w:w="901"/>
        <w:gridCol w:w="1476"/>
        <w:gridCol w:w="1288"/>
      </w:tblGrid>
      <w:tr>
        <w:tblPrEx>
          <w:tblW w:w="100%" w:type="pct"/>
        </w:tblPrEx>
        <w:trPr>
          <w:cantSplit w:val="0"/>
          <w:trHeight w:hRule="auto" w:val="0"/>
          <w:ins w:id="766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69" w:author="SFC2021" w:date="2025-12-22T16:11:21Z"/>
                <w:rFonts w:ascii="Times New Roman" w:eastAsia="Times New Roman" w:hAnsi="Times New Roman" w:cs="Times New Roman"/>
                <w:b w:val="0"/>
                <w:i w:val="0"/>
                <w:vanish w:val="0"/>
                <w:color w:val="000000"/>
                <w:sz w:val="20"/>
              </w:rPr>
            </w:pPr>
            <w:ins w:id="767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71" w:author="SFC2021" w:date="2025-12-22T16:11:21Z"/>
                <w:rFonts w:ascii="Times New Roman" w:eastAsia="Times New Roman" w:hAnsi="Times New Roman" w:cs="Times New Roman"/>
                <w:b w:val="0"/>
                <w:i w:val="0"/>
                <w:vanish w:val="0"/>
                <w:color w:val="000000"/>
                <w:sz w:val="20"/>
              </w:rPr>
            </w:pPr>
            <w:ins w:id="767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73" w:author="SFC2021" w:date="2025-12-22T16:11:21Z"/>
                <w:rFonts w:ascii="Times New Roman" w:eastAsia="Times New Roman" w:hAnsi="Times New Roman" w:cs="Times New Roman"/>
                <w:b w:val="0"/>
                <w:i w:val="0"/>
                <w:vanish w:val="0"/>
                <w:color w:val="000000"/>
                <w:sz w:val="20"/>
              </w:rPr>
            </w:pPr>
            <w:ins w:id="767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75" w:author="SFC2021" w:date="2025-12-22T16:11:21Z"/>
                <w:rFonts w:ascii="Times New Roman" w:eastAsia="Times New Roman" w:hAnsi="Times New Roman" w:cs="Times New Roman"/>
                <w:b w:val="0"/>
                <w:i w:val="0"/>
                <w:vanish w:val="0"/>
                <w:color w:val="000000"/>
                <w:sz w:val="20"/>
              </w:rPr>
            </w:pPr>
            <w:ins w:id="767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77" w:author="SFC2021" w:date="2025-12-22T16:11:21Z"/>
                <w:rFonts w:ascii="Times New Roman" w:eastAsia="Times New Roman" w:hAnsi="Times New Roman" w:cs="Times New Roman"/>
                <w:b w:val="0"/>
                <w:i w:val="0"/>
                <w:vanish w:val="0"/>
                <w:color w:val="000000"/>
                <w:sz w:val="20"/>
              </w:rPr>
            </w:pPr>
            <w:ins w:id="7678"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79" w:author="SFC2021" w:date="2025-12-22T16:11:21Z"/>
                <w:rFonts w:ascii="Times New Roman" w:eastAsia="Times New Roman" w:hAnsi="Times New Roman" w:cs="Times New Roman"/>
                <w:b w:val="0"/>
                <w:i w:val="0"/>
                <w:vanish w:val="0"/>
                <w:color w:val="000000"/>
                <w:sz w:val="20"/>
              </w:rPr>
            </w:pPr>
            <w:ins w:id="7680"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81" w:author="SFC2021" w:date="2025-12-22T16:11:21Z"/>
                <w:rFonts w:ascii="Times New Roman" w:eastAsia="Times New Roman" w:hAnsi="Times New Roman" w:cs="Times New Roman"/>
                <w:b w:val="0"/>
                <w:i w:val="0"/>
                <w:vanish w:val="0"/>
                <w:color w:val="000000"/>
                <w:sz w:val="20"/>
              </w:rPr>
            </w:pPr>
            <w:ins w:id="7682"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83" w:author="SFC2021" w:date="2025-12-22T16:11:21Z"/>
                <w:rFonts w:ascii="Times New Roman" w:eastAsia="Times New Roman" w:hAnsi="Times New Roman" w:cs="Times New Roman"/>
                <w:b w:val="0"/>
                <w:i w:val="0"/>
                <w:vanish w:val="0"/>
                <w:color w:val="000000"/>
                <w:sz w:val="20"/>
              </w:rPr>
            </w:pPr>
            <w:ins w:id="7684"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85" w:author="SFC2021" w:date="2025-12-22T16:11:21Z"/>
                <w:rFonts w:ascii="Times New Roman" w:eastAsia="Times New Roman" w:hAnsi="Times New Roman" w:cs="Times New Roman"/>
                <w:b w:val="0"/>
                <w:i w:val="0"/>
                <w:vanish w:val="0"/>
                <w:color w:val="000000"/>
                <w:sz w:val="20"/>
              </w:rPr>
            </w:pPr>
            <w:ins w:id="7686"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87" w:author="SFC2021" w:date="2025-12-22T16:11:21Z"/>
                <w:rFonts w:ascii="Times New Roman" w:eastAsia="Times New Roman" w:hAnsi="Times New Roman" w:cs="Times New Roman"/>
                <w:b w:val="0"/>
                <w:i w:val="0"/>
                <w:vanish w:val="0"/>
                <w:color w:val="000000"/>
                <w:sz w:val="20"/>
              </w:rPr>
            </w:pPr>
            <w:ins w:id="7688"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89" w:author="SFC2021" w:date="2025-12-22T16:11:21Z"/>
                <w:rFonts w:ascii="Times New Roman" w:eastAsia="Times New Roman" w:hAnsi="Times New Roman" w:cs="Times New Roman"/>
                <w:b w:val="0"/>
                <w:i w:val="0"/>
                <w:vanish w:val="0"/>
                <w:color w:val="000000"/>
                <w:sz w:val="20"/>
              </w:rPr>
            </w:pPr>
            <w:ins w:id="7690"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691" w:author="SFC2021" w:date="2025-12-22T16:11:21Z"/>
                <w:rFonts w:ascii="Times New Roman" w:eastAsia="Times New Roman" w:hAnsi="Times New Roman" w:cs="Times New Roman"/>
                <w:b w:val="0"/>
                <w:i w:val="0"/>
                <w:vanish w:val="0"/>
                <w:color w:val="000000"/>
                <w:sz w:val="20"/>
              </w:rPr>
            </w:pPr>
            <w:ins w:id="7692"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769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94" w:author="SFC2021" w:date="2025-12-22T16:11:21Z"/>
                <w:rFonts w:ascii="Times New Roman" w:eastAsia="Times New Roman" w:hAnsi="Times New Roman" w:cs="Times New Roman"/>
                <w:b w:val="0"/>
                <w:i w:val="0"/>
                <w:vanish w:val="0"/>
                <w:color w:val="000000"/>
                <w:sz w:val="20"/>
              </w:rPr>
            </w:pPr>
            <w:ins w:id="769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96" w:author="SFC2021" w:date="2025-12-22T16:11:21Z"/>
                <w:rFonts w:ascii="Times New Roman" w:eastAsia="Times New Roman" w:hAnsi="Times New Roman" w:cs="Times New Roman"/>
                <w:b w:val="0"/>
                <w:i w:val="0"/>
                <w:vanish w:val="0"/>
                <w:color w:val="000000"/>
                <w:sz w:val="20"/>
              </w:rPr>
            </w:pPr>
            <w:ins w:id="769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698" w:author="SFC2021" w:date="2025-12-22T16:11:21Z"/>
                <w:rFonts w:ascii="Times New Roman" w:eastAsia="Times New Roman" w:hAnsi="Times New Roman" w:cs="Times New Roman"/>
                <w:b w:val="0"/>
                <w:i w:val="0"/>
                <w:vanish w:val="0"/>
                <w:color w:val="000000"/>
                <w:sz w:val="20"/>
              </w:rPr>
            </w:pPr>
            <w:ins w:id="769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00" w:author="SFC2021" w:date="2025-12-22T16:11:21Z"/>
                <w:rFonts w:ascii="Times New Roman" w:eastAsia="Times New Roman" w:hAnsi="Times New Roman" w:cs="Times New Roman"/>
                <w:b w:val="0"/>
                <w:i w:val="0"/>
                <w:vanish w:val="0"/>
                <w:color w:val="000000"/>
                <w:sz w:val="20"/>
              </w:rPr>
            </w:pPr>
            <w:ins w:id="770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02" w:author="SFC2021" w:date="2025-12-22T16:11:21Z"/>
                <w:rFonts w:ascii="Times New Roman" w:eastAsia="Times New Roman" w:hAnsi="Times New Roman" w:cs="Times New Roman"/>
                <w:b w:val="0"/>
                <w:i w:val="0"/>
                <w:vanish w:val="0"/>
                <w:color w:val="000000"/>
                <w:sz w:val="20"/>
              </w:rPr>
            </w:pPr>
            <w:ins w:id="7703"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04" w:author="SFC2021" w:date="2025-12-22T16:11:21Z"/>
                <w:rFonts w:ascii="Times New Roman" w:eastAsia="Times New Roman" w:hAnsi="Times New Roman" w:cs="Times New Roman"/>
                <w:b w:val="0"/>
                <w:i w:val="0"/>
                <w:vanish w:val="0"/>
                <w:color w:val="000000"/>
                <w:sz w:val="20"/>
              </w:rPr>
            </w:pPr>
            <w:ins w:id="7705"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06" w:author="SFC2021" w:date="2025-12-22T16:11:21Z"/>
                <w:rFonts w:ascii="Times New Roman" w:eastAsia="Times New Roman" w:hAnsi="Times New Roman" w:cs="Times New Roman"/>
                <w:b w:val="0"/>
                <w:i w:val="0"/>
                <w:vanish w:val="0"/>
                <w:color w:val="000000"/>
                <w:sz w:val="20"/>
              </w:rPr>
            </w:pPr>
            <w:ins w:id="7707"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08" w:author="SFC2021" w:date="2025-12-22T16:11:21Z"/>
                <w:rFonts w:ascii="Times New Roman" w:eastAsia="Times New Roman" w:hAnsi="Times New Roman" w:cs="Times New Roman"/>
                <w:b w:val="0"/>
                <w:i w:val="0"/>
                <w:vanish w:val="0"/>
                <w:color w:val="000000"/>
                <w:sz w:val="20"/>
              </w:rPr>
            </w:pPr>
            <w:ins w:id="770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710" w:author="SFC2021" w:date="2025-12-22T16:11:21Z"/>
                <w:rFonts w:ascii="Times New Roman" w:eastAsia="Times New Roman" w:hAnsi="Times New Roman" w:cs="Times New Roman"/>
                <w:b w:val="0"/>
                <w:i w:val="0"/>
                <w:vanish w:val="0"/>
                <w:color w:val="000000"/>
                <w:sz w:val="20"/>
              </w:rPr>
            </w:pPr>
            <w:ins w:id="7711"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12" w:author="SFC2021" w:date="2025-12-22T16:11:21Z"/>
                <w:rFonts w:ascii="Times New Roman" w:eastAsia="Times New Roman" w:hAnsi="Times New Roman" w:cs="Times New Roman"/>
                <w:b w:val="0"/>
                <w:i w:val="0"/>
                <w:vanish w:val="0"/>
                <w:color w:val="000000"/>
                <w:sz w:val="20"/>
              </w:rPr>
            </w:pPr>
            <w:ins w:id="7713" w:author="SFC2021" w:date="2025-12-22T16:11:21Z">
              <w:r>
                <w:rPr>
                  <w:rFonts w:ascii="Times New Roman" w:eastAsia="Times New Roman" w:hAnsi="Times New Roman" w:cs="Times New Roman"/>
                  <w:b w:val="0"/>
                  <w:i w:val="0"/>
                  <w:vanish w:val="0"/>
                  <w:color w:val="000000"/>
                  <w:sz w:val="20"/>
                </w:rPr>
                <w:t>491,00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14" w:author="SFC2021" w:date="2025-12-22T16:11:21Z"/>
                <w:rFonts w:ascii="Times New Roman" w:eastAsia="Times New Roman" w:hAnsi="Times New Roman" w:cs="Times New Roman"/>
                <w:b w:val="0"/>
                <w:i w:val="0"/>
                <w:vanish w:val="0"/>
                <w:color w:val="000000"/>
                <w:sz w:val="20"/>
              </w:rPr>
            </w:pPr>
            <w:ins w:id="7715" w:author="SFC2021" w:date="2025-12-22T16:11:21Z">
              <w:r>
                <w:rPr>
                  <w:rFonts w:ascii="Times New Roman" w:eastAsia="Times New Roman" w:hAnsi="Times New Roman" w:cs="Times New Roman"/>
                  <w:b w:val="0"/>
                  <w:i w:val="0"/>
                  <w:vanish w:val="0"/>
                  <w:color w:val="000000"/>
                  <w:sz w:val="20"/>
                </w:rPr>
                <w:t>ΟΠΣ, Έρευνα πεδίου,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16"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771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18" w:author="SFC2021" w:date="2025-12-22T16:11:21Z"/>
                <w:rFonts w:ascii="Times New Roman" w:eastAsia="Times New Roman" w:hAnsi="Times New Roman" w:cs="Times New Roman"/>
                <w:b w:val="0"/>
                <w:i w:val="0"/>
                <w:vanish w:val="0"/>
                <w:color w:val="000000"/>
                <w:sz w:val="20"/>
              </w:rPr>
            </w:pPr>
            <w:ins w:id="771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20" w:author="SFC2021" w:date="2025-12-22T16:11:21Z"/>
                <w:rFonts w:ascii="Times New Roman" w:eastAsia="Times New Roman" w:hAnsi="Times New Roman" w:cs="Times New Roman"/>
                <w:b w:val="0"/>
                <w:i w:val="0"/>
                <w:vanish w:val="0"/>
                <w:color w:val="000000"/>
                <w:sz w:val="20"/>
              </w:rPr>
            </w:pPr>
            <w:ins w:id="7721"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22" w:author="SFC2021" w:date="2025-12-22T16:11:21Z"/>
                <w:rFonts w:ascii="Times New Roman" w:eastAsia="Times New Roman" w:hAnsi="Times New Roman" w:cs="Times New Roman"/>
                <w:b w:val="0"/>
                <w:i w:val="0"/>
                <w:vanish w:val="0"/>
                <w:color w:val="000000"/>
                <w:sz w:val="20"/>
              </w:rPr>
            </w:pPr>
            <w:ins w:id="772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24" w:author="SFC2021" w:date="2025-12-22T16:11:21Z"/>
                <w:rFonts w:ascii="Times New Roman" w:eastAsia="Times New Roman" w:hAnsi="Times New Roman" w:cs="Times New Roman"/>
                <w:b w:val="0"/>
                <w:i w:val="0"/>
                <w:vanish w:val="0"/>
                <w:color w:val="000000"/>
                <w:sz w:val="20"/>
              </w:rPr>
            </w:pPr>
            <w:ins w:id="7725"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26" w:author="SFC2021" w:date="2025-12-22T16:11:21Z"/>
                <w:rFonts w:ascii="Times New Roman" w:eastAsia="Times New Roman" w:hAnsi="Times New Roman" w:cs="Times New Roman"/>
                <w:b w:val="0"/>
                <w:i w:val="0"/>
                <w:vanish w:val="0"/>
                <w:color w:val="000000"/>
                <w:sz w:val="20"/>
              </w:rPr>
            </w:pPr>
            <w:ins w:id="7727"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28" w:author="SFC2021" w:date="2025-12-22T16:11:21Z"/>
                <w:rFonts w:ascii="Times New Roman" w:eastAsia="Times New Roman" w:hAnsi="Times New Roman" w:cs="Times New Roman"/>
                <w:b w:val="0"/>
                <w:i w:val="0"/>
                <w:vanish w:val="0"/>
                <w:color w:val="000000"/>
                <w:sz w:val="20"/>
              </w:rPr>
            </w:pPr>
            <w:ins w:id="7729"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30" w:author="SFC2021" w:date="2025-12-22T16:11:21Z"/>
                <w:rFonts w:ascii="Times New Roman" w:eastAsia="Times New Roman" w:hAnsi="Times New Roman" w:cs="Times New Roman"/>
                <w:b w:val="0"/>
                <w:i w:val="0"/>
                <w:vanish w:val="0"/>
                <w:color w:val="000000"/>
                <w:sz w:val="20"/>
              </w:rPr>
            </w:pPr>
            <w:ins w:id="7731"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32" w:author="SFC2021" w:date="2025-12-22T16:11:21Z"/>
                <w:rFonts w:ascii="Times New Roman" w:eastAsia="Times New Roman" w:hAnsi="Times New Roman" w:cs="Times New Roman"/>
                <w:b w:val="0"/>
                <w:i w:val="0"/>
                <w:vanish w:val="0"/>
                <w:color w:val="000000"/>
                <w:sz w:val="20"/>
              </w:rPr>
            </w:pPr>
            <w:ins w:id="7733"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7734" w:author="SFC2021" w:date="2025-12-22T16:11:21Z"/>
                <w:rFonts w:ascii="Times New Roman" w:eastAsia="Times New Roman" w:hAnsi="Times New Roman" w:cs="Times New Roman"/>
                <w:b w:val="0"/>
                <w:i w:val="0"/>
                <w:vanish w:val="0"/>
                <w:color w:val="000000"/>
                <w:sz w:val="20"/>
              </w:rPr>
            </w:pPr>
            <w:ins w:id="7735"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36" w:author="SFC2021" w:date="2025-12-22T16:11:21Z"/>
                <w:rFonts w:ascii="Times New Roman" w:eastAsia="Times New Roman" w:hAnsi="Times New Roman" w:cs="Times New Roman"/>
                <w:b w:val="0"/>
                <w:i w:val="0"/>
                <w:vanish w:val="0"/>
                <w:color w:val="000000"/>
                <w:sz w:val="20"/>
              </w:rPr>
            </w:pPr>
            <w:ins w:id="7737" w:author="SFC2021" w:date="2025-12-22T16:11:21Z">
              <w:r>
                <w:rPr>
                  <w:rFonts w:ascii="Times New Roman" w:eastAsia="Times New Roman" w:hAnsi="Times New Roman" w:cs="Times New Roman"/>
                  <w:b w:val="0"/>
                  <w:i w:val="0"/>
                  <w:vanish w:val="0"/>
                  <w:color w:val="000000"/>
                  <w:sz w:val="20"/>
                </w:rPr>
                <w:t>1.764,00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38" w:author="SFC2021" w:date="2025-12-22T16:11:21Z"/>
                <w:rFonts w:ascii="Times New Roman" w:eastAsia="Times New Roman" w:hAnsi="Times New Roman" w:cs="Times New Roman"/>
                <w:b w:val="0"/>
                <w:i w:val="0"/>
                <w:vanish w:val="0"/>
                <w:color w:val="000000"/>
                <w:sz w:val="20"/>
              </w:rPr>
            </w:pPr>
            <w:ins w:id="7739" w:author="SFC2021" w:date="2025-12-22T16:11:21Z">
              <w:r>
                <w:rPr>
                  <w:rFonts w:ascii="Times New Roman" w:eastAsia="Times New Roman" w:hAnsi="Times New Roman" w:cs="Times New Roman"/>
                  <w:b w:val="0"/>
                  <w:i w:val="0"/>
                  <w:vanish w:val="0"/>
                  <w:color w:val="000000"/>
                  <w:sz w:val="20"/>
                </w:rPr>
                <w:t>ΟΠΣ, Έρευνα πεδίου,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40"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7741"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7742" w:author="SFC2021" w:date="2025-12-22T16:11:21Z"/>
          <w:rFonts w:ascii="Times New Roman" w:eastAsia="Times New Roman" w:hAnsi="Times New Roman" w:cs="Times New Roman"/>
          <w:b w:val="0"/>
          <w:i w:val="0"/>
          <w:vanish w:val="0"/>
          <w:color w:val="000000"/>
          <w:sz w:val="24"/>
        </w:rPr>
      </w:pPr>
      <w:bookmarkStart w:id="7743" w:name="_Toc256000396"/>
      <w:ins w:id="7744"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7743"/>
    </w:p>
    <w:p w:rsidR="00A77B3E">
      <w:pPr>
        <w:spacing w:before="100" w:after="0"/>
        <w:jc w:val="start"/>
        <w:rPr>
          <w:ins w:id="774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7746" w:author="SFC2021" w:date="2025-12-22T16:11:21Z"/>
          <w:rFonts w:ascii="Times New Roman" w:eastAsia="Times New Roman" w:hAnsi="Times New Roman" w:cs="Times New Roman"/>
          <w:b w:val="0"/>
          <w:i w:val="0"/>
          <w:vanish w:val="0"/>
          <w:color w:val="000000"/>
          <w:sz w:val="0"/>
        </w:rPr>
      </w:pPr>
      <w:ins w:id="7747"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7748" w:author="SFC2021" w:date="2025-12-22T16:11:21Z"/>
          <w:rFonts w:ascii="Times New Roman" w:eastAsia="Times New Roman" w:hAnsi="Times New Roman" w:cs="Times New Roman"/>
          <w:b w:val="0"/>
          <w:i w:val="0"/>
          <w:vanish w:val="0"/>
          <w:color w:val="000000"/>
          <w:sz w:val="24"/>
        </w:rPr>
      </w:pPr>
      <w:bookmarkStart w:id="7749" w:name="_Toc256000397"/>
      <w:ins w:id="7750"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7749"/>
    </w:p>
    <w:p w:rsidR="00A77B3E">
      <w:pPr>
        <w:spacing w:before="100" w:after="0"/>
        <w:jc w:val="start"/>
        <w:rPr>
          <w:ins w:id="775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775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53" w:author="SFC2021" w:date="2025-12-22T16:11:21Z"/>
                <w:rFonts w:ascii="Times New Roman" w:eastAsia="Times New Roman" w:hAnsi="Times New Roman" w:cs="Times New Roman"/>
                <w:b w:val="0"/>
                <w:i w:val="0"/>
                <w:vanish w:val="0"/>
                <w:color w:val="000000"/>
                <w:sz w:val="20"/>
              </w:rPr>
            </w:pPr>
            <w:ins w:id="775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55" w:author="SFC2021" w:date="2025-12-22T16:11:21Z"/>
                <w:rFonts w:ascii="Times New Roman" w:eastAsia="Times New Roman" w:hAnsi="Times New Roman" w:cs="Times New Roman"/>
                <w:b w:val="0"/>
                <w:i w:val="0"/>
                <w:vanish w:val="0"/>
                <w:color w:val="000000"/>
                <w:sz w:val="20"/>
              </w:rPr>
            </w:pPr>
            <w:ins w:id="775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57" w:author="SFC2021" w:date="2025-12-22T16:11:21Z"/>
                <w:rFonts w:ascii="Times New Roman" w:eastAsia="Times New Roman" w:hAnsi="Times New Roman" w:cs="Times New Roman"/>
                <w:b w:val="0"/>
                <w:i w:val="0"/>
                <w:vanish w:val="0"/>
                <w:color w:val="000000"/>
                <w:sz w:val="20"/>
              </w:rPr>
            </w:pPr>
            <w:ins w:id="775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59" w:author="SFC2021" w:date="2025-12-22T16:11:21Z"/>
                <w:rFonts w:ascii="Times New Roman" w:eastAsia="Times New Roman" w:hAnsi="Times New Roman" w:cs="Times New Roman"/>
                <w:b w:val="0"/>
                <w:i w:val="0"/>
                <w:vanish w:val="0"/>
                <w:color w:val="000000"/>
                <w:sz w:val="20"/>
              </w:rPr>
            </w:pPr>
            <w:ins w:id="776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61" w:author="SFC2021" w:date="2025-12-22T16:11:21Z"/>
                <w:rFonts w:ascii="Times New Roman" w:eastAsia="Times New Roman" w:hAnsi="Times New Roman" w:cs="Times New Roman"/>
                <w:b w:val="0"/>
                <w:i w:val="0"/>
                <w:vanish w:val="0"/>
                <w:color w:val="000000"/>
                <w:sz w:val="20"/>
              </w:rPr>
            </w:pPr>
            <w:ins w:id="776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763" w:author="SFC2021" w:date="2025-12-22T16:11:21Z"/>
                <w:rFonts w:ascii="Times New Roman" w:eastAsia="Times New Roman" w:hAnsi="Times New Roman" w:cs="Times New Roman"/>
                <w:b w:val="0"/>
                <w:i w:val="0"/>
                <w:vanish w:val="0"/>
                <w:color w:val="000000"/>
                <w:sz w:val="20"/>
              </w:rPr>
            </w:pPr>
            <w:ins w:id="776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76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66" w:author="SFC2021" w:date="2025-12-22T16:11:21Z"/>
                <w:rFonts w:ascii="Times New Roman" w:eastAsia="Times New Roman" w:hAnsi="Times New Roman" w:cs="Times New Roman"/>
                <w:b w:val="0"/>
                <w:i w:val="0"/>
                <w:vanish w:val="0"/>
                <w:color w:val="000000"/>
                <w:sz w:val="20"/>
              </w:rPr>
            </w:pPr>
            <w:ins w:id="776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68" w:author="SFC2021" w:date="2025-12-22T16:11:21Z"/>
                <w:rFonts w:ascii="Times New Roman" w:eastAsia="Times New Roman" w:hAnsi="Times New Roman" w:cs="Times New Roman"/>
                <w:b w:val="0"/>
                <w:i w:val="0"/>
                <w:vanish w:val="0"/>
                <w:color w:val="000000"/>
                <w:sz w:val="20"/>
              </w:rPr>
            </w:pPr>
            <w:ins w:id="7769"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70" w:author="SFC2021" w:date="2025-12-22T16:11:21Z"/>
                <w:rFonts w:ascii="Times New Roman" w:eastAsia="Times New Roman" w:hAnsi="Times New Roman" w:cs="Times New Roman"/>
                <w:b w:val="0"/>
                <w:i w:val="0"/>
                <w:vanish w:val="0"/>
                <w:color w:val="000000"/>
                <w:sz w:val="20"/>
              </w:rPr>
            </w:pPr>
            <w:ins w:id="777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72" w:author="SFC2021" w:date="2025-12-22T16:11:21Z"/>
                <w:rFonts w:ascii="Times New Roman" w:eastAsia="Times New Roman" w:hAnsi="Times New Roman" w:cs="Times New Roman"/>
                <w:b w:val="0"/>
                <w:i w:val="0"/>
                <w:vanish w:val="0"/>
                <w:color w:val="000000"/>
                <w:sz w:val="20"/>
              </w:rPr>
            </w:pPr>
            <w:ins w:id="777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74" w:author="SFC2021" w:date="2025-12-22T16:11:21Z"/>
                <w:rFonts w:ascii="Times New Roman" w:eastAsia="Times New Roman" w:hAnsi="Times New Roman" w:cs="Times New Roman"/>
                <w:b w:val="0"/>
                <w:i w:val="0"/>
                <w:vanish w:val="0"/>
                <w:color w:val="000000"/>
                <w:sz w:val="20"/>
              </w:rPr>
            </w:pPr>
            <w:ins w:id="7775"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76" w:author="SFC2021" w:date="2025-12-22T16:11:21Z"/>
                <w:rFonts w:ascii="Times New Roman" w:eastAsia="Times New Roman" w:hAnsi="Times New Roman" w:cs="Times New Roman"/>
                <w:b w:val="0"/>
                <w:i w:val="0"/>
                <w:vanish w:val="0"/>
                <w:color w:val="000000"/>
                <w:sz w:val="20"/>
              </w:rPr>
            </w:pPr>
            <w:ins w:id="7777" w:author="SFC2021" w:date="2025-12-22T16:11:21Z">
              <w:r>
                <w:rPr>
                  <w:rFonts w:ascii="Times New Roman" w:eastAsia="Times New Roman" w:hAnsi="Times New Roman" w:cs="Times New Roman"/>
                  <w:b w:val="0"/>
                  <w:i w:val="0"/>
                  <w:vanish w:val="0"/>
                  <w:color w:val="000000"/>
                  <w:sz w:val="20"/>
                </w:rPr>
                <w:t>3.841.200,00</w:t>
              </w:r>
            </w:ins>
          </w:p>
        </w:tc>
      </w:tr>
      <w:tr>
        <w:tblPrEx>
          <w:tblW w:w="100%" w:type="pct"/>
        </w:tblPrEx>
        <w:trPr>
          <w:cantSplit w:val="0"/>
          <w:trHeight w:hRule="auto" w:val="0"/>
          <w:ins w:id="777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79" w:author="SFC2021" w:date="2025-12-22T16:11:21Z"/>
                <w:rFonts w:ascii="Times New Roman" w:eastAsia="Times New Roman" w:hAnsi="Times New Roman" w:cs="Times New Roman"/>
                <w:b w:val="0"/>
                <w:i w:val="0"/>
                <w:vanish w:val="0"/>
                <w:color w:val="000000"/>
                <w:sz w:val="20"/>
              </w:rPr>
            </w:pPr>
            <w:ins w:id="778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81" w:author="SFC2021" w:date="2025-12-22T16:11:21Z"/>
                <w:rFonts w:ascii="Times New Roman" w:eastAsia="Times New Roman" w:hAnsi="Times New Roman" w:cs="Times New Roman"/>
                <w:b w:val="0"/>
                <w:i w:val="0"/>
                <w:vanish w:val="0"/>
                <w:color w:val="000000"/>
                <w:sz w:val="20"/>
              </w:rPr>
            </w:pPr>
            <w:ins w:id="7782"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83" w:author="SFC2021" w:date="2025-12-22T16:11:21Z"/>
                <w:rFonts w:ascii="Times New Roman" w:eastAsia="Times New Roman" w:hAnsi="Times New Roman" w:cs="Times New Roman"/>
                <w:b w:val="0"/>
                <w:i w:val="0"/>
                <w:vanish w:val="0"/>
                <w:color w:val="000000"/>
                <w:sz w:val="20"/>
              </w:rPr>
            </w:pPr>
            <w:ins w:id="778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85" w:author="SFC2021" w:date="2025-12-22T16:11:21Z"/>
                <w:rFonts w:ascii="Times New Roman" w:eastAsia="Times New Roman" w:hAnsi="Times New Roman" w:cs="Times New Roman"/>
                <w:b w:val="0"/>
                <w:i w:val="0"/>
                <w:vanish w:val="0"/>
                <w:color w:val="000000"/>
                <w:sz w:val="20"/>
              </w:rPr>
            </w:pPr>
            <w:ins w:id="778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87" w:author="SFC2021" w:date="2025-12-22T16:11:21Z"/>
                <w:rFonts w:ascii="Times New Roman" w:eastAsia="Times New Roman" w:hAnsi="Times New Roman" w:cs="Times New Roman"/>
                <w:b w:val="0"/>
                <w:i w:val="0"/>
                <w:vanish w:val="0"/>
                <w:color w:val="000000"/>
                <w:sz w:val="20"/>
              </w:rPr>
            </w:pPr>
            <w:ins w:id="7788"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789" w:author="SFC2021" w:date="2025-12-22T16:11:21Z"/>
                <w:rFonts w:ascii="Times New Roman" w:eastAsia="Times New Roman" w:hAnsi="Times New Roman" w:cs="Times New Roman"/>
                <w:b w:val="0"/>
                <w:i w:val="0"/>
                <w:vanish w:val="0"/>
                <w:color w:val="000000"/>
                <w:sz w:val="20"/>
              </w:rPr>
            </w:pPr>
            <w:ins w:id="7790" w:author="SFC2021" w:date="2025-12-22T16:11:21Z">
              <w:r>
                <w:rPr>
                  <w:rFonts w:ascii="Times New Roman" w:eastAsia="Times New Roman" w:hAnsi="Times New Roman" w:cs="Times New Roman"/>
                  <w:b w:val="0"/>
                  <w:i w:val="0"/>
                  <w:vanish w:val="0"/>
                  <w:color w:val="000000"/>
                  <w:sz w:val="20"/>
                </w:rPr>
                <w:t>21.158.800,00</w:t>
              </w:r>
            </w:ins>
          </w:p>
        </w:tc>
      </w:tr>
      <w:tr>
        <w:tblPrEx>
          <w:tblW w:w="100%" w:type="pct"/>
        </w:tblPrEx>
        <w:trPr>
          <w:cantSplit w:val="0"/>
          <w:trHeight w:hRule="auto" w:val="0"/>
          <w:ins w:id="779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92" w:author="SFC2021" w:date="2025-12-22T16:11:21Z"/>
                <w:rFonts w:ascii="Times New Roman" w:eastAsia="Times New Roman" w:hAnsi="Times New Roman" w:cs="Times New Roman"/>
                <w:b w:val="0"/>
                <w:i w:val="0"/>
                <w:vanish w:val="0"/>
                <w:color w:val="000000"/>
                <w:sz w:val="20"/>
              </w:rPr>
            </w:pPr>
            <w:ins w:id="779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94" w:author="SFC2021" w:date="2025-12-22T16:11:21Z"/>
                <w:rFonts w:ascii="Times New Roman" w:eastAsia="Times New Roman" w:hAnsi="Times New Roman" w:cs="Times New Roman"/>
                <w:b w:val="0"/>
                <w:i w:val="0"/>
                <w:vanish w:val="0"/>
                <w:color w:val="000000"/>
                <w:sz w:val="20"/>
              </w:rPr>
            </w:pPr>
            <w:ins w:id="779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96" w:author="SFC2021" w:date="2025-12-22T16:11:21Z"/>
                <w:rFonts w:ascii="Times New Roman" w:eastAsia="Times New Roman" w:hAnsi="Times New Roman" w:cs="Times New Roman"/>
                <w:b w:val="0"/>
                <w:i w:val="0"/>
                <w:vanish w:val="0"/>
                <w:color w:val="000000"/>
                <w:sz w:val="20"/>
              </w:rPr>
            </w:pPr>
            <w:ins w:id="779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9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79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00" w:author="SFC2021" w:date="2025-12-22T16:11:21Z"/>
                <w:rFonts w:ascii="Times New Roman" w:eastAsia="Times New Roman" w:hAnsi="Times New Roman" w:cs="Times New Roman"/>
                <w:b w:val="0"/>
                <w:i w:val="0"/>
                <w:vanish w:val="0"/>
                <w:color w:val="000000"/>
                <w:sz w:val="20"/>
              </w:rPr>
            </w:pPr>
            <w:ins w:id="7801" w:author="SFC2021" w:date="2025-12-22T16:11:21Z">
              <w:r>
                <w:rPr>
                  <w:rFonts w:ascii="Times New Roman" w:eastAsia="Times New Roman" w:hAnsi="Times New Roman" w:cs="Times New Roman"/>
                  <w:b w:val="0"/>
                  <w:i w:val="0"/>
                  <w:vanish w:val="0"/>
                  <w:color w:val="000000"/>
                  <w:sz w:val="20"/>
                </w:rPr>
                <w:t>25.000.000,00</w:t>
              </w:r>
            </w:ins>
          </w:p>
        </w:tc>
      </w:tr>
    </w:tbl>
    <w:p w:rsidR="00A77B3E">
      <w:pPr>
        <w:spacing w:before="100" w:after="0"/>
        <w:jc w:val="start"/>
        <w:rPr>
          <w:ins w:id="7802"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803" w:author="SFC2021" w:date="2025-12-22T16:11:21Z"/>
          <w:rFonts w:ascii="Times New Roman" w:eastAsia="Times New Roman" w:hAnsi="Times New Roman" w:cs="Times New Roman"/>
          <w:b w:val="0"/>
          <w:i w:val="0"/>
          <w:vanish w:val="0"/>
          <w:color w:val="000000"/>
          <w:sz w:val="24"/>
        </w:rPr>
      </w:pPr>
      <w:bookmarkStart w:id="7804" w:name="_Toc256000398"/>
      <w:ins w:id="7805"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7804"/>
    </w:p>
    <w:p w:rsidR="00A77B3E">
      <w:pPr>
        <w:spacing w:before="100" w:after="0"/>
        <w:jc w:val="start"/>
        <w:rPr>
          <w:ins w:id="780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780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08" w:author="SFC2021" w:date="2025-12-22T16:11:21Z"/>
                <w:rFonts w:ascii="Times New Roman" w:eastAsia="Times New Roman" w:hAnsi="Times New Roman" w:cs="Times New Roman"/>
                <w:b w:val="0"/>
                <w:i w:val="0"/>
                <w:vanish w:val="0"/>
                <w:color w:val="000000"/>
                <w:sz w:val="20"/>
              </w:rPr>
            </w:pPr>
            <w:ins w:id="780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10" w:author="SFC2021" w:date="2025-12-22T16:11:21Z"/>
                <w:rFonts w:ascii="Times New Roman" w:eastAsia="Times New Roman" w:hAnsi="Times New Roman" w:cs="Times New Roman"/>
                <w:b w:val="0"/>
                <w:i w:val="0"/>
                <w:vanish w:val="0"/>
                <w:color w:val="000000"/>
                <w:sz w:val="20"/>
              </w:rPr>
            </w:pPr>
            <w:ins w:id="781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12" w:author="SFC2021" w:date="2025-12-22T16:11:21Z"/>
                <w:rFonts w:ascii="Times New Roman" w:eastAsia="Times New Roman" w:hAnsi="Times New Roman" w:cs="Times New Roman"/>
                <w:b w:val="0"/>
                <w:i w:val="0"/>
                <w:vanish w:val="0"/>
                <w:color w:val="000000"/>
                <w:sz w:val="20"/>
              </w:rPr>
            </w:pPr>
            <w:ins w:id="781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14" w:author="SFC2021" w:date="2025-12-22T16:11:21Z"/>
                <w:rFonts w:ascii="Times New Roman" w:eastAsia="Times New Roman" w:hAnsi="Times New Roman" w:cs="Times New Roman"/>
                <w:b w:val="0"/>
                <w:i w:val="0"/>
                <w:vanish w:val="0"/>
                <w:color w:val="000000"/>
                <w:sz w:val="20"/>
              </w:rPr>
            </w:pPr>
            <w:ins w:id="781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16" w:author="SFC2021" w:date="2025-12-22T16:11:21Z"/>
                <w:rFonts w:ascii="Times New Roman" w:eastAsia="Times New Roman" w:hAnsi="Times New Roman" w:cs="Times New Roman"/>
                <w:b w:val="0"/>
                <w:i w:val="0"/>
                <w:vanish w:val="0"/>
                <w:color w:val="000000"/>
                <w:sz w:val="20"/>
              </w:rPr>
            </w:pPr>
            <w:ins w:id="7817"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18" w:author="SFC2021" w:date="2025-12-22T16:11:21Z"/>
                <w:rFonts w:ascii="Times New Roman" w:eastAsia="Times New Roman" w:hAnsi="Times New Roman" w:cs="Times New Roman"/>
                <w:b w:val="0"/>
                <w:i w:val="0"/>
                <w:vanish w:val="0"/>
                <w:color w:val="000000"/>
                <w:sz w:val="20"/>
              </w:rPr>
            </w:pPr>
            <w:ins w:id="7819"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82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21" w:author="SFC2021" w:date="2025-12-22T16:11:21Z"/>
                <w:rFonts w:ascii="Times New Roman" w:eastAsia="Times New Roman" w:hAnsi="Times New Roman" w:cs="Times New Roman"/>
                <w:b w:val="0"/>
                <w:i w:val="0"/>
                <w:vanish w:val="0"/>
                <w:color w:val="000000"/>
                <w:sz w:val="20"/>
              </w:rPr>
            </w:pPr>
            <w:ins w:id="782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23" w:author="SFC2021" w:date="2025-12-22T16:11:21Z"/>
                <w:rFonts w:ascii="Times New Roman" w:eastAsia="Times New Roman" w:hAnsi="Times New Roman" w:cs="Times New Roman"/>
                <w:b w:val="0"/>
                <w:i w:val="0"/>
                <w:vanish w:val="0"/>
                <w:color w:val="000000"/>
                <w:sz w:val="20"/>
              </w:rPr>
            </w:pPr>
            <w:ins w:id="7824"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25" w:author="SFC2021" w:date="2025-12-22T16:11:21Z"/>
                <w:rFonts w:ascii="Times New Roman" w:eastAsia="Times New Roman" w:hAnsi="Times New Roman" w:cs="Times New Roman"/>
                <w:b w:val="0"/>
                <w:i w:val="0"/>
                <w:vanish w:val="0"/>
                <w:color w:val="000000"/>
                <w:sz w:val="20"/>
              </w:rPr>
            </w:pPr>
            <w:ins w:id="782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27" w:author="SFC2021" w:date="2025-12-22T16:11:21Z"/>
                <w:rFonts w:ascii="Times New Roman" w:eastAsia="Times New Roman" w:hAnsi="Times New Roman" w:cs="Times New Roman"/>
                <w:b w:val="0"/>
                <w:i w:val="0"/>
                <w:vanish w:val="0"/>
                <w:color w:val="000000"/>
                <w:sz w:val="20"/>
              </w:rPr>
            </w:pPr>
            <w:ins w:id="782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29" w:author="SFC2021" w:date="2025-12-22T16:11:21Z"/>
                <w:rFonts w:ascii="Times New Roman" w:eastAsia="Times New Roman" w:hAnsi="Times New Roman" w:cs="Times New Roman"/>
                <w:b w:val="0"/>
                <w:i w:val="0"/>
                <w:vanish w:val="0"/>
                <w:color w:val="000000"/>
                <w:sz w:val="20"/>
              </w:rPr>
            </w:pPr>
            <w:ins w:id="7830"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31" w:author="SFC2021" w:date="2025-12-22T16:11:21Z"/>
                <w:rFonts w:ascii="Times New Roman" w:eastAsia="Times New Roman" w:hAnsi="Times New Roman" w:cs="Times New Roman"/>
                <w:b w:val="0"/>
                <w:i w:val="0"/>
                <w:vanish w:val="0"/>
                <w:color w:val="000000"/>
                <w:sz w:val="20"/>
              </w:rPr>
            </w:pPr>
            <w:ins w:id="7832" w:author="SFC2021" w:date="2025-12-22T16:11:21Z">
              <w:r>
                <w:rPr>
                  <w:rFonts w:ascii="Times New Roman" w:eastAsia="Times New Roman" w:hAnsi="Times New Roman" w:cs="Times New Roman"/>
                  <w:b w:val="0"/>
                  <w:i w:val="0"/>
                  <w:vanish w:val="0"/>
                  <w:color w:val="000000"/>
                  <w:sz w:val="20"/>
                </w:rPr>
                <w:t>3.841.200,00</w:t>
              </w:r>
            </w:ins>
          </w:p>
        </w:tc>
      </w:tr>
      <w:tr>
        <w:tblPrEx>
          <w:tblW w:w="100%" w:type="pct"/>
        </w:tblPrEx>
        <w:trPr>
          <w:cantSplit w:val="0"/>
          <w:trHeight w:hRule="auto" w:val="0"/>
          <w:ins w:id="783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34" w:author="SFC2021" w:date="2025-12-22T16:11:21Z"/>
                <w:rFonts w:ascii="Times New Roman" w:eastAsia="Times New Roman" w:hAnsi="Times New Roman" w:cs="Times New Roman"/>
                <w:b w:val="0"/>
                <w:i w:val="0"/>
                <w:vanish w:val="0"/>
                <w:color w:val="000000"/>
                <w:sz w:val="20"/>
              </w:rPr>
            </w:pPr>
            <w:ins w:id="783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36" w:author="SFC2021" w:date="2025-12-22T16:11:21Z"/>
                <w:rFonts w:ascii="Times New Roman" w:eastAsia="Times New Roman" w:hAnsi="Times New Roman" w:cs="Times New Roman"/>
                <w:b w:val="0"/>
                <w:i w:val="0"/>
                <w:vanish w:val="0"/>
                <w:color w:val="000000"/>
                <w:sz w:val="20"/>
              </w:rPr>
            </w:pPr>
            <w:ins w:id="783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38" w:author="SFC2021" w:date="2025-12-22T16:11:21Z"/>
                <w:rFonts w:ascii="Times New Roman" w:eastAsia="Times New Roman" w:hAnsi="Times New Roman" w:cs="Times New Roman"/>
                <w:b w:val="0"/>
                <w:i w:val="0"/>
                <w:vanish w:val="0"/>
                <w:color w:val="000000"/>
                <w:sz w:val="20"/>
              </w:rPr>
            </w:pPr>
            <w:ins w:id="783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40" w:author="SFC2021" w:date="2025-12-22T16:11:21Z"/>
                <w:rFonts w:ascii="Times New Roman" w:eastAsia="Times New Roman" w:hAnsi="Times New Roman" w:cs="Times New Roman"/>
                <w:b w:val="0"/>
                <w:i w:val="0"/>
                <w:vanish w:val="0"/>
                <w:color w:val="000000"/>
                <w:sz w:val="20"/>
              </w:rPr>
            </w:pPr>
            <w:ins w:id="784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42" w:author="SFC2021" w:date="2025-12-22T16:11:21Z"/>
                <w:rFonts w:ascii="Times New Roman" w:eastAsia="Times New Roman" w:hAnsi="Times New Roman" w:cs="Times New Roman"/>
                <w:b w:val="0"/>
                <w:i w:val="0"/>
                <w:vanish w:val="0"/>
                <w:color w:val="000000"/>
                <w:sz w:val="20"/>
              </w:rPr>
            </w:pPr>
            <w:ins w:id="7843"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44" w:author="SFC2021" w:date="2025-12-22T16:11:21Z"/>
                <w:rFonts w:ascii="Times New Roman" w:eastAsia="Times New Roman" w:hAnsi="Times New Roman" w:cs="Times New Roman"/>
                <w:b w:val="0"/>
                <w:i w:val="0"/>
                <w:vanish w:val="0"/>
                <w:color w:val="000000"/>
                <w:sz w:val="20"/>
              </w:rPr>
            </w:pPr>
            <w:ins w:id="7845" w:author="SFC2021" w:date="2025-12-22T16:11:21Z">
              <w:r>
                <w:rPr>
                  <w:rFonts w:ascii="Times New Roman" w:eastAsia="Times New Roman" w:hAnsi="Times New Roman" w:cs="Times New Roman"/>
                  <w:b w:val="0"/>
                  <w:i w:val="0"/>
                  <w:vanish w:val="0"/>
                  <w:color w:val="000000"/>
                  <w:sz w:val="20"/>
                </w:rPr>
                <w:t>21.158.800,00</w:t>
              </w:r>
            </w:ins>
          </w:p>
        </w:tc>
      </w:tr>
      <w:tr>
        <w:tblPrEx>
          <w:tblW w:w="100%" w:type="pct"/>
        </w:tblPrEx>
        <w:trPr>
          <w:cantSplit w:val="0"/>
          <w:trHeight w:hRule="auto" w:val="0"/>
          <w:ins w:id="784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47" w:author="SFC2021" w:date="2025-12-22T16:11:21Z"/>
                <w:rFonts w:ascii="Times New Roman" w:eastAsia="Times New Roman" w:hAnsi="Times New Roman" w:cs="Times New Roman"/>
                <w:b w:val="0"/>
                <w:i w:val="0"/>
                <w:vanish w:val="0"/>
                <w:color w:val="000000"/>
                <w:sz w:val="20"/>
              </w:rPr>
            </w:pPr>
            <w:ins w:id="784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49" w:author="SFC2021" w:date="2025-12-22T16:11:21Z"/>
                <w:rFonts w:ascii="Times New Roman" w:eastAsia="Times New Roman" w:hAnsi="Times New Roman" w:cs="Times New Roman"/>
                <w:b w:val="0"/>
                <w:i w:val="0"/>
                <w:vanish w:val="0"/>
                <w:color w:val="000000"/>
                <w:sz w:val="20"/>
              </w:rPr>
            </w:pPr>
            <w:ins w:id="7850"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51" w:author="SFC2021" w:date="2025-12-22T16:11:21Z"/>
                <w:rFonts w:ascii="Times New Roman" w:eastAsia="Times New Roman" w:hAnsi="Times New Roman" w:cs="Times New Roman"/>
                <w:b w:val="0"/>
                <w:i w:val="0"/>
                <w:vanish w:val="0"/>
                <w:color w:val="000000"/>
                <w:sz w:val="20"/>
              </w:rPr>
            </w:pPr>
            <w:ins w:id="7852"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5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5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55" w:author="SFC2021" w:date="2025-12-22T16:11:21Z"/>
                <w:rFonts w:ascii="Times New Roman" w:eastAsia="Times New Roman" w:hAnsi="Times New Roman" w:cs="Times New Roman"/>
                <w:b w:val="0"/>
                <w:i w:val="0"/>
                <w:vanish w:val="0"/>
                <w:color w:val="000000"/>
                <w:sz w:val="20"/>
              </w:rPr>
            </w:pPr>
            <w:ins w:id="7856" w:author="SFC2021" w:date="2025-12-22T16:11:21Z">
              <w:r>
                <w:rPr>
                  <w:rFonts w:ascii="Times New Roman" w:eastAsia="Times New Roman" w:hAnsi="Times New Roman" w:cs="Times New Roman"/>
                  <w:b w:val="0"/>
                  <w:i w:val="0"/>
                  <w:vanish w:val="0"/>
                  <w:color w:val="000000"/>
                  <w:sz w:val="20"/>
                </w:rPr>
                <w:t>25.000.000,00</w:t>
              </w:r>
            </w:ins>
          </w:p>
        </w:tc>
      </w:tr>
    </w:tbl>
    <w:p w:rsidR="00A77B3E">
      <w:pPr>
        <w:spacing w:before="100" w:after="0"/>
        <w:jc w:val="start"/>
        <w:rPr>
          <w:ins w:id="785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858" w:author="SFC2021" w:date="2025-12-22T16:11:21Z"/>
          <w:rFonts w:ascii="Times New Roman" w:eastAsia="Times New Roman" w:hAnsi="Times New Roman" w:cs="Times New Roman"/>
          <w:b w:val="0"/>
          <w:i w:val="0"/>
          <w:vanish w:val="0"/>
          <w:color w:val="000000"/>
          <w:sz w:val="24"/>
        </w:rPr>
      </w:pPr>
      <w:bookmarkStart w:id="7859" w:name="_Toc256000399"/>
      <w:ins w:id="7860"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7859"/>
    </w:p>
    <w:p w:rsidR="00A77B3E">
      <w:pPr>
        <w:spacing w:before="100" w:after="0"/>
        <w:jc w:val="start"/>
        <w:rPr>
          <w:ins w:id="786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786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63" w:author="SFC2021" w:date="2025-12-22T16:11:21Z"/>
                <w:rFonts w:ascii="Times New Roman" w:eastAsia="Times New Roman" w:hAnsi="Times New Roman" w:cs="Times New Roman"/>
                <w:b w:val="0"/>
                <w:i w:val="0"/>
                <w:vanish w:val="0"/>
                <w:color w:val="000000"/>
                <w:sz w:val="20"/>
              </w:rPr>
            </w:pPr>
            <w:ins w:id="786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65" w:author="SFC2021" w:date="2025-12-22T16:11:21Z"/>
                <w:rFonts w:ascii="Times New Roman" w:eastAsia="Times New Roman" w:hAnsi="Times New Roman" w:cs="Times New Roman"/>
                <w:b w:val="0"/>
                <w:i w:val="0"/>
                <w:vanish w:val="0"/>
                <w:color w:val="000000"/>
                <w:sz w:val="20"/>
              </w:rPr>
            </w:pPr>
            <w:ins w:id="786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67" w:author="SFC2021" w:date="2025-12-22T16:11:21Z"/>
                <w:rFonts w:ascii="Times New Roman" w:eastAsia="Times New Roman" w:hAnsi="Times New Roman" w:cs="Times New Roman"/>
                <w:b w:val="0"/>
                <w:i w:val="0"/>
                <w:vanish w:val="0"/>
                <w:color w:val="000000"/>
                <w:sz w:val="20"/>
              </w:rPr>
            </w:pPr>
            <w:ins w:id="786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69" w:author="SFC2021" w:date="2025-12-22T16:11:21Z"/>
                <w:rFonts w:ascii="Times New Roman" w:eastAsia="Times New Roman" w:hAnsi="Times New Roman" w:cs="Times New Roman"/>
                <w:b w:val="0"/>
                <w:i w:val="0"/>
                <w:vanish w:val="0"/>
                <w:color w:val="000000"/>
                <w:sz w:val="20"/>
              </w:rPr>
            </w:pPr>
            <w:ins w:id="787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71" w:author="SFC2021" w:date="2025-12-22T16:11:21Z"/>
                <w:rFonts w:ascii="Times New Roman" w:eastAsia="Times New Roman" w:hAnsi="Times New Roman" w:cs="Times New Roman"/>
                <w:b w:val="0"/>
                <w:i w:val="0"/>
                <w:vanish w:val="0"/>
                <w:color w:val="000000"/>
                <w:sz w:val="20"/>
              </w:rPr>
            </w:pPr>
            <w:ins w:id="787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873" w:author="SFC2021" w:date="2025-12-22T16:11:21Z"/>
                <w:rFonts w:ascii="Times New Roman" w:eastAsia="Times New Roman" w:hAnsi="Times New Roman" w:cs="Times New Roman"/>
                <w:b w:val="0"/>
                <w:i w:val="0"/>
                <w:vanish w:val="0"/>
                <w:color w:val="000000"/>
                <w:sz w:val="20"/>
              </w:rPr>
            </w:pPr>
            <w:ins w:id="787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87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76" w:author="SFC2021" w:date="2025-12-22T16:11:21Z"/>
                <w:rFonts w:ascii="Times New Roman" w:eastAsia="Times New Roman" w:hAnsi="Times New Roman" w:cs="Times New Roman"/>
                <w:b w:val="0"/>
                <w:i w:val="0"/>
                <w:vanish w:val="0"/>
                <w:color w:val="000000"/>
                <w:sz w:val="20"/>
              </w:rPr>
            </w:pPr>
            <w:ins w:id="787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78" w:author="SFC2021" w:date="2025-12-22T16:11:21Z"/>
                <w:rFonts w:ascii="Times New Roman" w:eastAsia="Times New Roman" w:hAnsi="Times New Roman" w:cs="Times New Roman"/>
                <w:b w:val="0"/>
                <w:i w:val="0"/>
                <w:vanish w:val="0"/>
                <w:color w:val="000000"/>
                <w:sz w:val="20"/>
              </w:rPr>
            </w:pPr>
            <w:ins w:id="7879"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80" w:author="SFC2021" w:date="2025-12-22T16:11:21Z"/>
                <w:rFonts w:ascii="Times New Roman" w:eastAsia="Times New Roman" w:hAnsi="Times New Roman" w:cs="Times New Roman"/>
                <w:b w:val="0"/>
                <w:i w:val="0"/>
                <w:vanish w:val="0"/>
                <w:color w:val="000000"/>
                <w:sz w:val="20"/>
              </w:rPr>
            </w:pPr>
            <w:ins w:id="788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82" w:author="SFC2021" w:date="2025-12-22T16:11:21Z"/>
                <w:rFonts w:ascii="Times New Roman" w:eastAsia="Times New Roman" w:hAnsi="Times New Roman" w:cs="Times New Roman"/>
                <w:b w:val="0"/>
                <w:i w:val="0"/>
                <w:vanish w:val="0"/>
                <w:color w:val="000000"/>
                <w:sz w:val="20"/>
              </w:rPr>
            </w:pPr>
            <w:ins w:id="788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84" w:author="SFC2021" w:date="2025-12-22T16:11:21Z"/>
                <w:rFonts w:ascii="Times New Roman" w:eastAsia="Times New Roman" w:hAnsi="Times New Roman" w:cs="Times New Roman"/>
                <w:b w:val="0"/>
                <w:i w:val="0"/>
                <w:vanish w:val="0"/>
                <w:color w:val="000000"/>
                <w:sz w:val="20"/>
              </w:rPr>
            </w:pPr>
            <w:ins w:id="7885"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86" w:author="SFC2021" w:date="2025-12-22T16:11:21Z"/>
                <w:rFonts w:ascii="Times New Roman" w:eastAsia="Times New Roman" w:hAnsi="Times New Roman" w:cs="Times New Roman"/>
                <w:b w:val="0"/>
                <w:i w:val="0"/>
                <w:vanish w:val="0"/>
                <w:color w:val="000000"/>
                <w:sz w:val="20"/>
              </w:rPr>
            </w:pPr>
            <w:ins w:id="7887" w:author="SFC2021" w:date="2025-12-22T16:11:21Z">
              <w:r>
                <w:rPr>
                  <w:rFonts w:ascii="Times New Roman" w:eastAsia="Times New Roman" w:hAnsi="Times New Roman" w:cs="Times New Roman"/>
                  <w:b w:val="0"/>
                  <w:i w:val="0"/>
                  <w:vanish w:val="0"/>
                  <w:color w:val="000000"/>
                  <w:sz w:val="20"/>
                </w:rPr>
                <w:t>3.841.200,00</w:t>
              </w:r>
            </w:ins>
          </w:p>
        </w:tc>
      </w:tr>
      <w:tr>
        <w:tblPrEx>
          <w:tblW w:w="100%" w:type="pct"/>
        </w:tblPrEx>
        <w:trPr>
          <w:cantSplit w:val="0"/>
          <w:trHeight w:hRule="auto" w:val="0"/>
          <w:ins w:id="788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89" w:author="SFC2021" w:date="2025-12-22T16:11:21Z"/>
                <w:rFonts w:ascii="Times New Roman" w:eastAsia="Times New Roman" w:hAnsi="Times New Roman" w:cs="Times New Roman"/>
                <w:b w:val="0"/>
                <w:i w:val="0"/>
                <w:vanish w:val="0"/>
                <w:color w:val="000000"/>
                <w:sz w:val="20"/>
              </w:rPr>
            </w:pPr>
            <w:ins w:id="789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91" w:author="SFC2021" w:date="2025-12-22T16:11:21Z"/>
                <w:rFonts w:ascii="Times New Roman" w:eastAsia="Times New Roman" w:hAnsi="Times New Roman" w:cs="Times New Roman"/>
                <w:b w:val="0"/>
                <w:i w:val="0"/>
                <w:vanish w:val="0"/>
                <w:color w:val="000000"/>
                <w:sz w:val="20"/>
              </w:rPr>
            </w:pPr>
            <w:ins w:id="7892"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93" w:author="SFC2021" w:date="2025-12-22T16:11:21Z"/>
                <w:rFonts w:ascii="Times New Roman" w:eastAsia="Times New Roman" w:hAnsi="Times New Roman" w:cs="Times New Roman"/>
                <w:b w:val="0"/>
                <w:i w:val="0"/>
                <w:vanish w:val="0"/>
                <w:color w:val="000000"/>
                <w:sz w:val="20"/>
              </w:rPr>
            </w:pPr>
            <w:ins w:id="789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95" w:author="SFC2021" w:date="2025-12-22T16:11:21Z"/>
                <w:rFonts w:ascii="Times New Roman" w:eastAsia="Times New Roman" w:hAnsi="Times New Roman" w:cs="Times New Roman"/>
                <w:b w:val="0"/>
                <w:i w:val="0"/>
                <w:vanish w:val="0"/>
                <w:color w:val="000000"/>
                <w:sz w:val="20"/>
              </w:rPr>
            </w:pPr>
            <w:ins w:id="789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897" w:author="SFC2021" w:date="2025-12-22T16:11:21Z"/>
                <w:rFonts w:ascii="Times New Roman" w:eastAsia="Times New Roman" w:hAnsi="Times New Roman" w:cs="Times New Roman"/>
                <w:b w:val="0"/>
                <w:i w:val="0"/>
                <w:vanish w:val="0"/>
                <w:color w:val="000000"/>
                <w:sz w:val="20"/>
              </w:rPr>
            </w:pPr>
            <w:ins w:id="7898"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899" w:author="SFC2021" w:date="2025-12-22T16:11:21Z"/>
                <w:rFonts w:ascii="Times New Roman" w:eastAsia="Times New Roman" w:hAnsi="Times New Roman" w:cs="Times New Roman"/>
                <w:b w:val="0"/>
                <w:i w:val="0"/>
                <w:vanish w:val="0"/>
                <w:color w:val="000000"/>
                <w:sz w:val="20"/>
              </w:rPr>
            </w:pPr>
            <w:ins w:id="7900" w:author="SFC2021" w:date="2025-12-22T16:11:21Z">
              <w:r>
                <w:rPr>
                  <w:rFonts w:ascii="Times New Roman" w:eastAsia="Times New Roman" w:hAnsi="Times New Roman" w:cs="Times New Roman"/>
                  <w:b w:val="0"/>
                  <w:i w:val="0"/>
                  <w:vanish w:val="0"/>
                  <w:color w:val="000000"/>
                  <w:sz w:val="20"/>
                </w:rPr>
                <w:t>21.158.800,00</w:t>
              </w:r>
            </w:ins>
          </w:p>
        </w:tc>
      </w:tr>
      <w:tr>
        <w:tblPrEx>
          <w:tblW w:w="100%" w:type="pct"/>
        </w:tblPrEx>
        <w:trPr>
          <w:cantSplit w:val="0"/>
          <w:trHeight w:hRule="auto" w:val="0"/>
          <w:ins w:id="790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02" w:author="SFC2021" w:date="2025-12-22T16:11:21Z"/>
                <w:rFonts w:ascii="Times New Roman" w:eastAsia="Times New Roman" w:hAnsi="Times New Roman" w:cs="Times New Roman"/>
                <w:b w:val="0"/>
                <w:i w:val="0"/>
                <w:vanish w:val="0"/>
                <w:color w:val="000000"/>
                <w:sz w:val="20"/>
              </w:rPr>
            </w:pPr>
            <w:ins w:id="790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04" w:author="SFC2021" w:date="2025-12-22T16:11:21Z"/>
                <w:rFonts w:ascii="Times New Roman" w:eastAsia="Times New Roman" w:hAnsi="Times New Roman" w:cs="Times New Roman"/>
                <w:b w:val="0"/>
                <w:i w:val="0"/>
                <w:vanish w:val="0"/>
                <w:color w:val="000000"/>
                <w:sz w:val="20"/>
              </w:rPr>
            </w:pPr>
            <w:ins w:id="790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06" w:author="SFC2021" w:date="2025-12-22T16:11:21Z"/>
                <w:rFonts w:ascii="Times New Roman" w:eastAsia="Times New Roman" w:hAnsi="Times New Roman" w:cs="Times New Roman"/>
                <w:b w:val="0"/>
                <w:i w:val="0"/>
                <w:vanish w:val="0"/>
                <w:color w:val="000000"/>
                <w:sz w:val="20"/>
              </w:rPr>
            </w:pPr>
            <w:ins w:id="790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0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0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910" w:author="SFC2021" w:date="2025-12-22T16:11:21Z"/>
                <w:rFonts w:ascii="Times New Roman" w:eastAsia="Times New Roman" w:hAnsi="Times New Roman" w:cs="Times New Roman"/>
                <w:b w:val="0"/>
                <w:i w:val="0"/>
                <w:vanish w:val="0"/>
                <w:color w:val="000000"/>
                <w:sz w:val="20"/>
              </w:rPr>
            </w:pPr>
            <w:ins w:id="7911" w:author="SFC2021" w:date="2025-12-22T16:11:21Z">
              <w:r>
                <w:rPr>
                  <w:rFonts w:ascii="Times New Roman" w:eastAsia="Times New Roman" w:hAnsi="Times New Roman" w:cs="Times New Roman"/>
                  <w:b w:val="0"/>
                  <w:i w:val="0"/>
                  <w:vanish w:val="0"/>
                  <w:color w:val="000000"/>
                  <w:sz w:val="20"/>
                </w:rPr>
                <w:t>25.000.000,00</w:t>
              </w:r>
            </w:ins>
          </w:p>
        </w:tc>
      </w:tr>
    </w:tbl>
    <w:p w:rsidR="00A77B3E">
      <w:pPr>
        <w:spacing w:before="100" w:after="0"/>
        <w:jc w:val="start"/>
        <w:rPr>
          <w:ins w:id="7912"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913" w:author="SFC2021" w:date="2025-12-22T16:11:21Z"/>
          <w:rFonts w:ascii="Times New Roman" w:eastAsia="Times New Roman" w:hAnsi="Times New Roman" w:cs="Times New Roman"/>
          <w:b w:val="0"/>
          <w:i w:val="0"/>
          <w:vanish w:val="0"/>
          <w:color w:val="000000"/>
          <w:sz w:val="24"/>
        </w:rPr>
      </w:pPr>
      <w:bookmarkStart w:id="7914" w:name="_Toc256000400"/>
      <w:ins w:id="7915"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7914"/>
    </w:p>
    <w:p w:rsidR="00A77B3E">
      <w:pPr>
        <w:spacing w:before="100" w:after="0"/>
        <w:jc w:val="start"/>
        <w:rPr>
          <w:ins w:id="791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791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18" w:author="SFC2021" w:date="2025-12-22T16:11:21Z"/>
                <w:rFonts w:ascii="Times New Roman" w:eastAsia="Times New Roman" w:hAnsi="Times New Roman" w:cs="Times New Roman"/>
                <w:b w:val="0"/>
                <w:i w:val="0"/>
                <w:vanish w:val="0"/>
                <w:color w:val="000000"/>
                <w:sz w:val="20"/>
              </w:rPr>
            </w:pPr>
            <w:ins w:id="791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20" w:author="SFC2021" w:date="2025-12-22T16:11:21Z"/>
                <w:rFonts w:ascii="Times New Roman" w:eastAsia="Times New Roman" w:hAnsi="Times New Roman" w:cs="Times New Roman"/>
                <w:b w:val="0"/>
                <w:i w:val="0"/>
                <w:vanish w:val="0"/>
                <w:color w:val="000000"/>
                <w:sz w:val="20"/>
              </w:rPr>
            </w:pPr>
            <w:ins w:id="792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22" w:author="SFC2021" w:date="2025-12-22T16:11:21Z"/>
                <w:rFonts w:ascii="Times New Roman" w:eastAsia="Times New Roman" w:hAnsi="Times New Roman" w:cs="Times New Roman"/>
                <w:b w:val="0"/>
                <w:i w:val="0"/>
                <w:vanish w:val="0"/>
                <w:color w:val="000000"/>
                <w:sz w:val="20"/>
              </w:rPr>
            </w:pPr>
            <w:ins w:id="792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24" w:author="SFC2021" w:date="2025-12-22T16:11:21Z"/>
                <w:rFonts w:ascii="Times New Roman" w:eastAsia="Times New Roman" w:hAnsi="Times New Roman" w:cs="Times New Roman"/>
                <w:b w:val="0"/>
                <w:i w:val="0"/>
                <w:vanish w:val="0"/>
                <w:color w:val="000000"/>
                <w:sz w:val="20"/>
              </w:rPr>
            </w:pPr>
            <w:ins w:id="792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26" w:author="SFC2021" w:date="2025-12-22T16:11:21Z"/>
                <w:rFonts w:ascii="Times New Roman" w:eastAsia="Times New Roman" w:hAnsi="Times New Roman" w:cs="Times New Roman"/>
                <w:b w:val="0"/>
                <w:i w:val="0"/>
                <w:vanish w:val="0"/>
                <w:color w:val="000000"/>
                <w:sz w:val="20"/>
              </w:rPr>
            </w:pPr>
            <w:ins w:id="7927"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28" w:author="SFC2021" w:date="2025-12-22T16:11:21Z"/>
                <w:rFonts w:ascii="Times New Roman" w:eastAsia="Times New Roman" w:hAnsi="Times New Roman" w:cs="Times New Roman"/>
                <w:b w:val="0"/>
                <w:i w:val="0"/>
                <w:vanish w:val="0"/>
                <w:color w:val="000000"/>
                <w:sz w:val="20"/>
              </w:rPr>
            </w:pPr>
            <w:ins w:id="7929"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93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31" w:author="SFC2021" w:date="2025-12-22T16:11:21Z"/>
                <w:rFonts w:ascii="Times New Roman" w:eastAsia="Times New Roman" w:hAnsi="Times New Roman" w:cs="Times New Roman"/>
                <w:b w:val="0"/>
                <w:i w:val="0"/>
                <w:vanish w:val="0"/>
                <w:color w:val="000000"/>
                <w:sz w:val="20"/>
              </w:rPr>
            </w:pPr>
            <w:ins w:id="793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33" w:author="SFC2021" w:date="2025-12-22T16:11:21Z"/>
                <w:rFonts w:ascii="Times New Roman" w:eastAsia="Times New Roman" w:hAnsi="Times New Roman" w:cs="Times New Roman"/>
                <w:b w:val="0"/>
                <w:i w:val="0"/>
                <w:vanish w:val="0"/>
                <w:color w:val="000000"/>
                <w:sz w:val="20"/>
              </w:rPr>
            </w:pPr>
            <w:ins w:id="7934"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35" w:author="SFC2021" w:date="2025-12-22T16:11:21Z"/>
                <w:rFonts w:ascii="Times New Roman" w:eastAsia="Times New Roman" w:hAnsi="Times New Roman" w:cs="Times New Roman"/>
                <w:b w:val="0"/>
                <w:i w:val="0"/>
                <w:vanish w:val="0"/>
                <w:color w:val="000000"/>
                <w:sz w:val="20"/>
              </w:rPr>
            </w:pPr>
            <w:ins w:id="793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37" w:author="SFC2021" w:date="2025-12-22T16:11:21Z"/>
                <w:rFonts w:ascii="Times New Roman" w:eastAsia="Times New Roman" w:hAnsi="Times New Roman" w:cs="Times New Roman"/>
                <w:b w:val="0"/>
                <w:i w:val="0"/>
                <w:vanish w:val="0"/>
                <w:color w:val="000000"/>
                <w:sz w:val="20"/>
              </w:rPr>
            </w:pPr>
            <w:ins w:id="793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39" w:author="SFC2021" w:date="2025-12-22T16:11:21Z"/>
                <w:rFonts w:ascii="Times New Roman" w:eastAsia="Times New Roman" w:hAnsi="Times New Roman" w:cs="Times New Roman"/>
                <w:b w:val="0"/>
                <w:i w:val="0"/>
                <w:vanish w:val="0"/>
                <w:color w:val="000000"/>
                <w:sz w:val="20"/>
              </w:rPr>
            </w:pPr>
            <w:ins w:id="7940"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941" w:author="SFC2021" w:date="2025-12-22T16:11:21Z"/>
                <w:rFonts w:ascii="Times New Roman" w:eastAsia="Times New Roman" w:hAnsi="Times New Roman" w:cs="Times New Roman"/>
                <w:b w:val="0"/>
                <w:i w:val="0"/>
                <w:vanish w:val="0"/>
                <w:color w:val="000000"/>
                <w:sz w:val="20"/>
              </w:rPr>
            </w:pPr>
            <w:ins w:id="7942" w:author="SFC2021" w:date="2025-12-22T16:11:21Z">
              <w:r>
                <w:rPr>
                  <w:rFonts w:ascii="Times New Roman" w:eastAsia="Times New Roman" w:hAnsi="Times New Roman" w:cs="Times New Roman"/>
                  <w:b w:val="0"/>
                  <w:i w:val="0"/>
                  <w:vanish w:val="0"/>
                  <w:color w:val="000000"/>
                  <w:sz w:val="20"/>
                </w:rPr>
                <w:t>3.841.200,00</w:t>
              </w:r>
            </w:ins>
          </w:p>
        </w:tc>
      </w:tr>
      <w:tr>
        <w:tblPrEx>
          <w:tblW w:w="100%" w:type="pct"/>
        </w:tblPrEx>
        <w:trPr>
          <w:cantSplit w:val="0"/>
          <w:trHeight w:hRule="auto" w:val="0"/>
          <w:ins w:id="794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44" w:author="SFC2021" w:date="2025-12-22T16:11:21Z"/>
                <w:rFonts w:ascii="Times New Roman" w:eastAsia="Times New Roman" w:hAnsi="Times New Roman" w:cs="Times New Roman"/>
                <w:b w:val="0"/>
                <w:i w:val="0"/>
                <w:vanish w:val="0"/>
                <w:color w:val="000000"/>
                <w:sz w:val="20"/>
              </w:rPr>
            </w:pPr>
            <w:ins w:id="794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46" w:author="SFC2021" w:date="2025-12-22T16:11:21Z"/>
                <w:rFonts w:ascii="Times New Roman" w:eastAsia="Times New Roman" w:hAnsi="Times New Roman" w:cs="Times New Roman"/>
                <w:b w:val="0"/>
                <w:i w:val="0"/>
                <w:vanish w:val="0"/>
                <w:color w:val="000000"/>
                <w:sz w:val="20"/>
              </w:rPr>
            </w:pPr>
            <w:ins w:id="794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48" w:author="SFC2021" w:date="2025-12-22T16:11:21Z"/>
                <w:rFonts w:ascii="Times New Roman" w:eastAsia="Times New Roman" w:hAnsi="Times New Roman" w:cs="Times New Roman"/>
                <w:b w:val="0"/>
                <w:i w:val="0"/>
                <w:vanish w:val="0"/>
                <w:color w:val="000000"/>
                <w:sz w:val="20"/>
              </w:rPr>
            </w:pPr>
            <w:ins w:id="794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50" w:author="SFC2021" w:date="2025-12-22T16:11:21Z"/>
                <w:rFonts w:ascii="Times New Roman" w:eastAsia="Times New Roman" w:hAnsi="Times New Roman" w:cs="Times New Roman"/>
                <w:b w:val="0"/>
                <w:i w:val="0"/>
                <w:vanish w:val="0"/>
                <w:color w:val="000000"/>
                <w:sz w:val="20"/>
              </w:rPr>
            </w:pPr>
            <w:ins w:id="795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52" w:author="SFC2021" w:date="2025-12-22T16:11:21Z"/>
                <w:rFonts w:ascii="Times New Roman" w:eastAsia="Times New Roman" w:hAnsi="Times New Roman" w:cs="Times New Roman"/>
                <w:b w:val="0"/>
                <w:i w:val="0"/>
                <w:vanish w:val="0"/>
                <w:color w:val="000000"/>
                <w:sz w:val="20"/>
              </w:rPr>
            </w:pPr>
            <w:ins w:id="7953"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954" w:author="SFC2021" w:date="2025-12-22T16:11:21Z"/>
                <w:rFonts w:ascii="Times New Roman" w:eastAsia="Times New Roman" w:hAnsi="Times New Roman" w:cs="Times New Roman"/>
                <w:b w:val="0"/>
                <w:i w:val="0"/>
                <w:vanish w:val="0"/>
                <w:color w:val="000000"/>
                <w:sz w:val="20"/>
              </w:rPr>
            </w:pPr>
            <w:ins w:id="7955" w:author="SFC2021" w:date="2025-12-22T16:11:21Z">
              <w:r>
                <w:rPr>
                  <w:rFonts w:ascii="Times New Roman" w:eastAsia="Times New Roman" w:hAnsi="Times New Roman" w:cs="Times New Roman"/>
                  <w:b w:val="0"/>
                  <w:i w:val="0"/>
                  <w:vanish w:val="0"/>
                  <w:color w:val="000000"/>
                  <w:sz w:val="20"/>
                </w:rPr>
                <w:t>21.158.800,00</w:t>
              </w:r>
            </w:ins>
          </w:p>
        </w:tc>
      </w:tr>
      <w:tr>
        <w:tblPrEx>
          <w:tblW w:w="100%" w:type="pct"/>
        </w:tblPrEx>
        <w:trPr>
          <w:cantSplit w:val="0"/>
          <w:trHeight w:hRule="auto" w:val="0"/>
          <w:ins w:id="795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57" w:author="SFC2021" w:date="2025-12-22T16:11:21Z"/>
                <w:rFonts w:ascii="Times New Roman" w:eastAsia="Times New Roman" w:hAnsi="Times New Roman" w:cs="Times New Roman"/>
                <w:b w:val="0"/>
                <w:i w:val="0"/>
                <w:vanish w:val="0"/>
                <w:color w:val="000000"/>
                <w:sz w:val="20"/>
              </w:rPr>
            </w:pPr>
            <w:ins w:id="795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59" w:author="SFC2021" w:date="2025-12-22T16:11:21Z"/>
                <w:rFonts w:ascii="Times New Roman" w:eastAsia="Times New Roman" w:hAnsi="Times New Roman" w:cs="Times New Roman"/>
                <w:b w:val="0"/>
                <w:i w:val="0"/>
                <w:vanish w:val="0"/>
                <w:color w:val="000000"/>
                <w:sz w:val="20"/>
              </w:rPr>
            </w:pPr>
            <w:ins w:id="7960"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61" w:author="SFC2021" w:date="2025-12-22T16:11:21Z"/>
                <w:rFonts w:ascii="Times New Roman" w:eastAsia="Times New Roman" w:hAnsi="Times New Roman" w:cs="Times New Roman"/>
                <w:b w:val="0"/>
                <w:i w:val="0"/>
                <w:vanish w:val="0"/>
                <w:color w:val="000000"/>
                <w:sz w:val="20"/>
              </w:rPr>
            </w:pPr>
            <w:ins w:id="7962"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6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6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965" w:author="SFC2021" w:date="2025-12-22T16:11:21Z"/>
                <w:rFonts w:ascii="Times New Roman" w:eastAsia="Times New Roman" w:hAnsi="Times New Roman" w:cs="Times New Roman"/>
                <w:b w:val="0"/>
                <w:i w:val="0"/>
                <w:vanish w:val="0"/>
                <w:color w:val="000000"/>
                <w:sz w:val="20"/>
              </w:rPr>
            </w:pPr>
            <w:ins w:id="7966" w:author="SFC2021" w:date="2025-12-22T16:11:21Z">
              <w:r>
                <w:rPr>
                  <w:rFonts w:ascii="Times New Roman" w:eastAsia="Times New Roman" w:hAnsi="Times New Roman" w:cs="Times New Roman"/>
                  <w:b w:val="0"/>
                  <w:i w:val="0"/>
                  <w:vanish w:val="0"/>
                  <w:color w:val="000000"/>
                  <w:sz w:val="20"/>
                </w:rPr>
                <w:t>25.000.000,00</w:t>
              </w:r>
            </w:ins>
          </w:p>
        </w:tc>
      </w:tr>
    </w:tbl>
    <w:p w:rsidR="00A77B3E">
      <w:pPr>
        <w:spacing w:before="100" w:after="0"/>
        <w:jc w:val="start"/>
        <w:rPr>
          <w:ins w:id="796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7968" w:author="SFC2021" w:date="2025-12-22T16:11:21Z"/>
          <w:rFonts w:ascii="Times New Roman" w:eastAsia="Times New Roman" w:hAnsi="Times New Roman" w:cs="Times New Roman"/>
          <w:b w:val="0"/>
          <w:i w:val="0"/>
          <w:vanish w:val="0"/>
          <w:color w:val="000000"/>
          <w:sz w:val="24"/>
        </w:rPr>
      </w:pPr>
      <w:bookmarkStart w:id="7969" w:name="_Toc256000401"/>
      <w:ins w:id="7970"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7969"/>
    </w:p>
    <w:p w:rsidR="00A77B3E">
      <w:pPr>
        <w:spacing w:before="100" w:after="0"/>
        <w:jc w:val="start"/>
        <w:rPr>
          <w:ins w:id="797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797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73" w:author="SFC2021" w:date="2025-12-22T16:11:21Z"/>
                <w:rFonts w:ascii="Times New Roman" w:eastAsia="Times New Roman" w:hAnsi="Times New Roman" w:cs="Times New Roman"/>
                <w:b w:val="0"/>
                <w:i w:val="0"/>
                <w:vanish w:val="0"/>
                <w:color w:val="000000"/>
                <w:sz w:val="20"/>
              </w:rPr>
            </w:pPr>
            <w:ins w:id="797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75" w:author="SFC2021" w:date="2025-12-22T16:11:21Z"/>
                <w:rFonts w:ascii="Times New Roman" w:eastAsia="Times New Roman" w:hAnsi="Times New Roman" w:cs="Times New Roman"/>
                <w:b w:val="0"/>
                <w:i w:val="0"/>
                <w:vanish w:val="0"/>
                <w:color w:val="000000"/>
                <w:sz w:val="20"/>
              </w:rPr>
            </w:pPr>
            <w:ins w:id="797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77" w:author="SFC2021" w:date="2025-12-22T16:11:21Z"/>
                <w:rFonts w:ascii="Times New Roman" w:eastAsia="Times New Roman" w:hAnsi="Times New Roman" w:cs="Times New Roman"/>
                <w:b w:val="0"/>
                <w:i w:val="0"/>
                <w:vanish w:val="0"/>
                <w:color w:val="000000"/>
                <w:sz w:val="20"/>
              </w:rPr>
            </w:pPr>
            <w:ins w:id="797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79" w:author="SFC2021" w:date="2025-12-22T16:11:21Z"/>
                <w:rFonts w:ascii="Times New Roman" w:eastAsia="Times New Roman" w:hAnsi="Times New Roman" w:cs="Times New Roman"/>
                <w:b w:val="0"/>
                <w:i w:val="0"/>
                <w:vanish w:val="0"/>
                <w:color w:val="000000"/>
                <w:sz w:val="20"/>
              </w:rPr>
            </w:pPr>
            <w:ins w:id="798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81" w:author="SFC2021" w:date="2025-12-22T16:11:21Z"/>
                <w:rFonts w:ascii="Times New Roman" w:eastAsia="Times New Roman" w:hAnsi="Times New Roman" w:cs="Times New Roman"/>
                <w:b w:val="0"/>
                <w:i w:val="0"/>
                <w:vanish w:val="0"/>
                <w:color w:val="000000"/>
                <w:sz w:val="20"/>
              </w:rPr>
            </w:pPr>
            <w:ins w:id="798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7983" w:author="SFC2021" w:date="2025-12-22T16:11:21Z"/>
                <w:rFonts w:ascii="Times New Roman" w:eastAsia="Times New Roman" w:hAnsi="Times New Roman" w:cs="Times New Roman"/>
                <w:b w:val="0"/>
                <w:i w:val="0"/>
                <w:vanish w:val="0"/>
                <w:color w:val="000000"/>
                <w:sz w:val="20"/>
              </w:rPr>
            </w:pPr>
            <w:ins w:id="798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798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86" w:author="SFC2021" w:date="2025-12-22T16:11:21Z"/>
                <w:rFonts w:ascii="Times New Roman" w:eastAsia="Times New Roman" w:hAnsi="Times New Roman" w:cs="Times New Roman"/>
                <w:b w:val="0"/>
                <w:i w:val="0"/>
                <w:vanish w:val="0"/>
                <w:color w:val="000000"/>
                <w:sz w:val="20"/>
              </w:rPr>
            </w:pPr>
            <w:ins w:id="798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88" w:author="SFC2021" w:date="2025-12-22T16:11:21Z"/>
                <w:rFonts w:ascii="Times New Roman" w:eastAsia="Times New Roman" w:hAnsi="Times New Roman" w:cs="Times New Roman"/>
                <w:b w:val="0"/>
                <w:i w:val="0"/>
                <w:vanish w:val="0"/>
                <w:color w:val="000000"/>
                <w:sz w:val="20"/>
              </w:rPr>
            </w:pPr>
            <w:ins w:id="7989"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90" w:author="SFC2021" w:date="2025-12-22T16:11:21Z"/>
                <w:rFonts w:ascii="Times New Roman" w:eastAsia="Times New Roman" w:hAnsi="Times New Roman" w:cs="Times New Roman"/>
                <w:b w:val="0"/>
                <w:i w:val="0"/>
                <w:vanish w:val="0"/>
                <w:color w:val="000000"/>
                <w:sz w:val="20"/>
              </w:rPr>
            </w:pPr>
            <w:ins w:id="799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92" w:author="SFC2021" w:date="2025-12-22T16:11:21Z"/>
                <w:rFonts w:ascii="Times New Roman" w:eastAsia="Times New Roman" w:hAnsi="Times New Roman" w:cs="Times New Roman"/>
                <w:b w:val="0"/>
                <w:i w:val="0"/>
                <w:vanish w:val="0"/>
                <w:color w:val="000000"/>
                <w:sz w:val="20"/>
              </w:rPr>
            </w:pPr>
            <w:ins w:id="799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94" w:author="SFC2021" w:date="2025-12-22T16:11:21Z"/>
                <w:rFonts w:ascii="Times New Roman" w:eastAsia="Times New Roman" w:hAnsi="Times New Roman" w:cs="Times New Roman"/>
                <w:b w:val="0"/>
                <w:i w:val="0"/>
                <w:vanish w:val="0"/>
                <w:color w:val="000000"/>
                <w:sz w:val="20"/>
              </w:rPr>
            </w:pPr>
            <w:ins w:id="7995"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7996" w:author="SFC2021" w:date="2025-12-22T16:11:21Z"/>
                <w:rFonts w:ascii="Times New Roman" w:eastAsia="Times New Roman" w:hAnsi="Times New Roman" w:cs="Times New Roman"/>
                <w:b w:val="0"/>
                <w:i w:val="0"/>
                <w:vanish w:val="0"/>
                <w:color w:val="000000"/>
                <w:sz w:val="20"/>
              </w:rPr>
            </w:pPr>
            <w:ins w:id="7997" w:author="SFC2021" w:date="2025-12-22T16:11:21Z">
              <w:r>
                <w:rPr>
                  <w:rFonts w:ascii="Times New Roman" w:eastAsia="Times New Roman" w:hAnsi="Times New Roman" w:cs="Times New Roman"/>
                  <w:b w:val="0"/>
                  <w:i w:val="0"/>
                  <w:vanish w:val="0"/>
                  <w:color w:val="000000"/>
                  <w:sz w:val="20"/>
                </w:rPr>
                <w:t>3.841.200,00</w:t>
              </w:r>
            </w:ins>
          </w:p>
        </w:tc>
      </w:tr>
      <w:tr>
        <w:tblPrEx>
          <w:tblW w:w="100%" w:type="pct"/>
        </w:tblPrEx>
        <w:trPr>
          <w:cantSplit w:val="0"/>
          <w:trHeight w:hRule="auto" w:val="0"/>
          <w:ins w:id="799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7999" w:author="SFC2021" w:date="2025-12-22T16:11:21Z"/>
                <w:rFonts w:ascii="Times New Roman" w:eastAsia="Times New Roman" w:hAnsi="Times New Roman" w:cs="Times New Roman"/>
                <w:b w:val="0"/>
                <w:i w:val="0"/>
                <w:vanish w:val="0"/>
                <w:color w:val="000000"/>
                <w:sz w:val="20"/>
              </w:rPr>
            </w:pPr>
            <w:ins w:id="800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01" w:author="SFC2021" w:date="2025-12-22T16:11:21Z"/>
                <w:rFonts w:ascii="Times New Roman" w:eastAsia="Times New Roman" w:hAnsi="Times New Roman" w:cs="Times New Roman"/>
                <w:b w:val="0"/>
                <w:i w:val="0"/>
                <w:vanish w:val="0"/>
                <w:color w:val="000000"/>
                <w:sz w:val="20"/>
              </w:rPr>
            </w:pPr>
            <w:ins w:id="8002"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03" w:author="SFC2021" w:date="2025-12-22T16:11:21Z"/>
                <w:rFonts w:ascii="Times New Roman" w:eastAsia="Times New Roman" w:hAnsi="Times New Roman" w:cs="Times New Roman"/>
                <w:b w:val="0"/>
                <w:i w:val="0"/>
                <w:vanish w:val="0"/>
                <w:color w:val="000000"/>
                <w:sz w:val="20"/>
              </w:rPr>
            </w:pPr>
            <w:ins w:id="800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05" w:author="SFC2021" w:date="2025-12-22T16:11:21Z"/>
                <w:rFonts w:ascii="Times New Roman" w:eastAsia="Times New Roman" w:hAnsi="Times New Roman" w:cs="Times New Roman"/>
                <w:b w:val="0"/>
                <w:i w:val="0"/>
                <w:vanish w:val="0"/>
                <w:color w:val="000000"/>
                <w:sz w:val="20"/>
              </w:rPr>
            </w:pPr>
            <w:ins w:id="800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07" w:author="SFC2021" w:date="2025-12-22T16:11:21Z"/>
                <w:rFonts w:ascii="Times New Roman" w:eastAsia="Times New Roman" w:hAnsi="Times New Roman" w:cs="Times New Roman"/>
                <w:b w:val="0"/>
                <w:i w:val="0"/>
                <w:vanish w:val="0"/>
                <w:color w:val="000000"/>
                <w:sz w:val="20"/>
              </w:rPr>
            </w:pPr>
            <w:ins w:id="8008"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009" w:author="SFC2021" w:date="2025-12-22T16:11:21Z"/>
                <w:rFonts w:ascii="Times New Roman" w:eastAsia="Times New Roman" w:hAnsi="Times New Roman" w:cs="Times New Roman"/>
                <w:b w:val="0"/>
                <w:i w:val="0"/>
                <w:vanish w:val="0"/>
                <w:color w:val="000000"/>
                <w:sz w:val="20"/>
              </w:rPr>
            </w:pPr>
            <w:ins w:id="8010" w:author="SFC2021" w:date="2025-12-22T16:11:21Z">
              <w:r>
                <w:rPr>
                  <w:rFonts w:ascii="Times New Roman" w:eastAsia="Times New Roman" w:hAnsi="Times New Roman" w:cs="Times New Roman"/>
                  <w:b w:val="0"/>
                  <w:i w:val="0"/>
                  <w:vanish w:val="0"/>
                  <w:color w:val="000000"/>
                  <w:sz w:val="20"/>
                </w:rPr>
                <w:t>21.158.800,00</w:t>
              </w:r>
            </w:ins>
          </w:p>
        </w:tc>
      </w:tr>
      <w:tr>
        <w:tblPrEx>
          <w:tblW w:w="100%" w:type="pct"/>
        </w:tblPrEx>
        <w:trPr>
          <w:cantSplit w:val="0"/>
          <w:trHeight w:hRule="auto" w:val="0"/>
          <w:ins w:id="801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12" w:author="SFC2021" w:date="2025-12-22T16:11:21Z"/>
                <w:rFonts w:ascii="Times New Roman" w:eastAsia="Times New Roman" w:hAnsi="Times New Roman" w:cs="Times New Roman"/>
                <w:b w:val="0"/>
                <w:i w:val="0"/>
                <w:vanish w:val="0"/>
                <w:color w:val="000000"/>
                <w:sz w:val="20"/>
              </w:rPr>
            </w:pPr>
            <w:ins w:id="801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14" w:author="SFC2021" w:date="2025-12-22T16:11:21Z"/>
                <w:rFonts w:ascii="Times New Roman" w:eastAsia="Times New Roman" w:hAnsi="Times New Roman" w:cs="Times New Roman"/>
                <w:b w:val="0"/>
                <w:i w:val="0"/>
                <w:vanish w:val="0"/>
                <w:color w:val="000000"/>
                <w:sz w:val="20"/>
              </w:rPr>
            </w:pPr>
            <w:ins w:id="801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16" w:author="SFC2021" w:date="2025-12-22T16:11:21Z"/>
                <w:rFonts w:ascii="Times New Roman" w:eastAsia="Times New Roman" w:hAnsi="Times New Roman" w:cs="Times New Roman"/>
                <w:b w:val="0"/>
                <w:i w:val="0"/>
                <w:vanish w:val="0"/>
                <w:color w:val="000000"/>
                <w:sz w:val="20"/>
              </w:rPr>
            </w:pPr>
            <w:ins w:id="801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1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1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020" w:author="SFC2021" w:date="2025-12-22T16:11:21Z"/>
                <w:rFonts w:ascii="Times New Roman" w:eastAsia="Times New Roman" w:hAnsi="Times New Roman" w:cs="Times New Roman"/>
                <w:b w:val="0"/>
                <w:i w:val="0"/>
                <w:vanish w:val="0"/>
                <w:color w:val="000000"/>
                <w:sz w:val="20"/>
              </w:rPr>
            </w:pPr>
            <w:ins w:id="8021" w:author="SFC2021" w:date="2025-12-22T16:11:21Z">
              <w:r>
                <w:rPr>
                  <w:rFonts w:ascii="Times New Roman" w:eastAsia="Times New Roman" w:hAnsi="Times New Roman" w:cs="Times New Roman"/>
                  <w:b w:val="0"/>
                  <w:i w:val="0"/>
                  <w:vanish w:val="0"/>
                  <w:color w:val="000000"/>
                  <w:sz w:val="20"/>
                </w:rPr>
                <w:t>25.000.000,00</w:t>
              </w:r>
            </w:ins>
          </w:p>
        </w:tc>
      </w:tr>
    </w:tbl>
    <w:p w:rsidR="00A77B3E">
      <w:pPr>
        <w:spacing w:before="100" w:after="0"/>
        <w:jc w:val="start"/>
        <w:rPr>
          <w:ins w:id="8022" w:author="SFC2021" w:date="2025-12-22T16:11:21Z"/>
          <w:rFonts w:ascii="Times New Roman" w:eastAsia="Times New Roman" w:hAnsi="Times New Roman" w:cs="Times New Roman"/>
          <w:b w:val="0"/>
          <w:i w:val="0"/>
          <w:vanish w:val="0"/>
          <w:color w:val="000000"/>
          <w:sz w:val="20"/>
        </w:rPr>
      </w:pPr>
      <w:ins w:id="8023"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8024" w:author="SFC2021" w:date="2025-12-22T16:11:21Z"/>
          <w:rFonts w:ascii="Times New Roman" w:eastAsia="Times New Roman" w:hAnsi="Times New Roman" w:cs="Times New Roman"/>
          <w:b w:val="0"/>
          <w:i w:val="0"/>
          <w:vanish w:val="0"/>
          <w:color w:val="000000"/>
          <w:sz w:val="24"/>
        </w:rPr>
      </w:pPr>
      <w:ins w:id="8025" w:author="SFC2021" w:date="2025-12-22T16:11:21Z">
        <w:r>
          <w:rPr>
            <w:rFonts w:ascii="Times New Roman" w:eastAsia="Times New Roman" w:hAnsi="Times New Roman" w:cs="Times New Roman"/>
            <w:b w:val="0"/>
            <w:i w:val="0"/>
            <w:vanish w:val="0"/>
            <w:color w:val="000000"/>
            <w:sz w:val="24"/>
          </w:rPr>
          <w:br w:type="page"/>
        </w:r>
      </w:ins>
      <w:bookmarkStart w:id="8026" w:name="_Toc256000402"/>
      <w:ins w:id="8027" w:author="SFC2021" w:date="2025-12-22T16:11:21Z">
        <w:r>
          <w:rPr>
            <w:rFonts w:ascii="Times New Roman" w:eastAsia="Times New Roman" w:hAnsi="Times New Roman" w:cs="Times New Roman"/>
            <w:b w:val="0"/>
            <w:i w:val="0"/>
            <w:vanish w:val="0"/>
            <w:color w:val="000000"/>
            <w:sz w:val="24"/>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ins>
      <w:bookmarkEnd w:id="8026"/>
    </w:p>
    <w:p w:rsidR="00A77B3E">
      <w:pPr>
        <w:spacing w:before="100" w:after="0"/>
        <w:jc w:val="start"/>
        <w:rPr>
          <w:ins w:id="8028"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8029" w:author="SFC2021" w:date="2025-12-22T16:11:21Z"/>
          <w:rFonts w:ascii="Times New Roman" w:eastAsia="Times New Roman" w:hAnsi="Times New Roman" w:cs="Times New Roman"/>
          <w:b w:val="0"/>
          <w:i w:val="0"/>
          <w:vanish w:val="0"/>
          <w:color w:val="000000"/>
          <w:sz w:val="24"/>
        </w:rPr>
      </w:pPr>
      <w:bookmarkStart w:id="8030" w:name="_Toc256000403"/>
      <w:ins w:id="8031"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8030"/>
    </w:p>
    <w:p w:rsidR="00A77B3E">
      <w:pPr>
        <w:spacing w:before="100" w:after="0"/>
        <w:jc w:val="start"/>
        <w:rPr>
          <w:ins w:id="803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033" w:author="SFC2021" w:date="2025-12-22T16:11:21Z"/>
          <w:rFonts w:ascii="Times New Roman" w:eastAsia="Times New Roman" w:hAnsi="Times New Roman" w:cs="Times New Roman"/>
          <w:b w:val="0"/>
          <w:i w:val="0"/>
          <w:vanish w:val="0"/>
          <w:color w:val="000000"/>
          <w:sz w:val="0"/>
        </w:rPr>
      </w:pPr>
      <w:ins w:id="8034"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8035" w:author="SFC2021" w:date="2025-12-22T16:11:21Z"/>
          <w:rFonts w:ascii="Times New Roman" w:eastAsia="Times New Roman" w:hAnsi="Times New Roman" w:cs="Times New Roman"/>
          <w:b w:val="0"/>
          <w:i w:val="0"/>
          <w:vanish w:val="0"/>
          <w:color w:val="000000"/>
          <w:sz w:val="24"/>
        </w:rPr>
      </w:pPr>
      <w:bookmarkStart w:id="8036" w:name="_Toc256000404"/>
      <w:ins w:id="8037"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8036"/>
    </w:p>
    <w:p w:rsidR="00A77B3E">
      <w:pPr>
        <w:spacing w:before="100" w:after="0"/>
        <w:jc w:val="start"/>
        <w:rPr>
          <w:ins w:id="803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039"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40"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041" w:author="SFC2021" w:date="2025-12-22T16:11:21Z"/>
                <w:rFonts w:ascii="Times New Roman" w:eastAsia="Times New Roman" w:hAnsi="Times New Roman" w:cs="Times New Roman"/>
                <w:b w:val="0"/>
                <w:i w:val="0"/>
                <w:vanish w:val="0"/>
                <w:color w:val="000000"/>
                <w:sz w:val="24"/>
              </w:rPr>
            </w:pPr>
            <w:ins w:id="8042" w:author="SFC2021" w:date="2025-12-22T16:11:21Z">
              <w:r>
                <w:rPr>
                  <w:rFonts w:ascii="Times New Roman" w:eastAsia="Times New Roman" w:hAnsi="Times New Roman" w:cs="Times New Roman"/>
                  <w:b w:val="0"/>
                  <w:i w:val="0"/>
                  <w:vanish w:val="0"/>
                  <w:color w:val="000000"/>
                  <w:sz w:val="24"/>
                </w:rPr>
                <w:t>Μέσω του παρόντος Ειδικού Στόχου προωθείται η ενίσχυση της ανώτατης και επαγγελματικής εκπαίδευσης, της έρευνας και της συνεργασίας μεταξύ εκπαιδευτικών ιδρυμάτων και επιχειρήσεων, με στόχο την δημιουργία υψηλής ειδίκευσης ανθρώπινου δυναμικού, ικανού να υποστηρίξει προηγμένα συστήματα άμυνας και τεχνολογικής καινοτομίας στο πλαίσιο της STEP.</w:t>
              </w:r>
            </w:ins>
          </w:p>
          <w:p w:rsidR="00A77B3E">
            <w:pPr>
              <w:spacing w:before="100" w:after="0"/>
              <w:jc w:val="start"/>
              <w:rPr>
                <w:ins w:id="804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8044" w:author="SFC2021" w:date="2025-12-22T16:11:21Z"/>
                <w:rFonts w:ascii="Times New Roman" w:eastAsia="Times New Roman" w:hAnsi="Times New Roman" w:cs="Times New Roman"/>
                <w:b w:val="0"/>
                <w:i w:val="0"/>
                <w:vanish w:val="0"/>
                <w:color w:val="000000"/>
                <w:sz w:val="24"/>
              </w:rPr>
            </w:pPr>
            <w:ins w:id="8045" w:author="SFC2021" w:date="2025-12-22T16:11:21Z">
              <w:r>
                <w:rPr>
                  <w:rFonts w:ascii="Times New Roman" w:eastAsia="Times New Roman" w:hAnsi="Times New Roman" w:cs="Times New Roman"/>
                  <w:b w:val="0"/>
                  <w:i w:val="0"/>
                  <w:vanish w:val="0"/>
                  <w:color w:val="000000"/>
                  <w:sz w:val="24"/>
                </w:rPr>
                <w:t>Ενδεικτικές δράσεις:</w:t>
              </w:r>
            </w:ins>
          </w:p>
          <w:p w:rsidR="00A77B3E">
            <w:pPr>
              <w:numPr>
                <w:ilvl w:val="0"/>
                <w:numId w:val="60"/>
              </w:numPr>
              <w:spacing w:before="100" w:after="0"/>
              <w:ind w:start="720" w:hanging="360"/>
              <w:jc w:val="start"/>
              <w:rPr>
                <w:ins w:id="8046" w:author="SFC2021" w:date="2025-12-22T16:11:21Z"/>
                <w:rFonts w:ascii="Times New Roman" w:eastAsia="Times New Roman" w:hAnsi="Times New Roman" w:cs="Times New Roman"/>
                <w:b w:val="0"/>
                <w:i w:val="0"/>
                <w:vanish w:val="0"/>
                <w:color w:val="000000"/>
                <w:sz w:val="24"/>
              </w:rPr>
            </w:pPr>
            <w:ins w:id="8047" w:author="SFC2021" w:date="2025-12-22T16:11:21Z">
              <w:r>
                <w:rPr>
                  <w:rFonts w:ascii="Times New Roman" w:eastAsia="Times New Roman" w:hAnsi="Times New Roman" w:cs="Times New Roman"/>
                  <w:b w:val="0"/>
                  <w:i w:val="0"/>
                  <w:vanish w:val="0"/>
                  <w:color w:val="000000"/>
                  <w:sz w:val="24"/>
                </w:rPr>
                <w:t>Χρηματοδότηση ανάπτυξης και υλοποίησης ΠΜΣ ή ΔΠΜΣ από ΑΕΙ και ΑΣΕΙ σε αντικείμενα που σχετίζονται με την ανάπτυξη/παραγωγή αμυντικών τεχνολογιών STEP.</w:t>
              </w:r>
            </w:ins>
          </w:p>
          <w:p w:rsidR="00A77B3E">
            <w:pPr>
              <w:numPr>
                <w:ilvl w:val="0"/>
                <w:numId w:val="60"/>
              </w:numPr>
              <w:spacing w:before="100" w:after="0"/>
              <w:ind w:start="720" w:hanging="360"/>
              <w:jc w:val="start"/>
              <w:rPr>
                <w:ins w:id="8048" w:author="SFC2021" w:date="2025-12-22T16:11:21Z"/>
                <w:rFonts w:ascii="Times New Roman" w:eastAsia="Times New Roman" w:hAnsi="Times New Roman" w:cs="Times New Roman"/>
                <w:b w:val="0"/>
                <w:i w:val="0"/>
                <w:vanish w:val="0"/>
                <w:color w:val="000000"/>
                <w:sz w:val="24"/>
              </w:rPr>
            </w:pPr>
            <w:ins w:id="8049" w:author="SFC2021" w:date="2025-12-22T16:11:21Z">
              <w:r>
                <w:rPr>
                  <w:rFonts w:ascii="Times New Roman" w:eastAsia="Times New Roman" w:hAnsi="Times New Roman" w:cs="Times New Roman"/>
                  <w:b w:val="0"/>
                  <w:i w:val="0"/>
                  <w:vanish w:val="0"/>
                  <w:color w:val="000000"/>
                  <w:sz w:val="24"/>
                </w:rPr>
                <w:t>Χρηματοδότηση διδακτορικών σε αντικείμενα που σχετίζονται με την ανάπτυξη/παραγωγή αμυντικών τεχνολογιών STEP (πιθανά κατά προτίμηση σε συνεργασία και με επιχειρήσεις)</w:t>
              </w:r>
            </w:ins>
          </w:p>
          <w:p w:rsidR="00A77B3E">
            <w:pPr>
              <w:numPr>
                <w:ilvl w:val="0"/>
                <w:numId w:val="60"/>
              </w:numPr>
              <w:spacing w:before="100" w:after="0"/>
              <w:ind w:start="720" w:hanging="360"/>
              <w:jc w:val="start"/>
              <w:rPr>
                <w:ins w:id="8050" w:author="SFC2021" w:date="2025-12-22T16:11:21Z"/>
                <w:rFonts w:ascii="Times New Roman" w:eastAsia="Times New Roman" w:hAnsi="Times New Roman" w:cs="Times New Roman"/>
                <w:b w:val="0"/>
                <w:i w:val="0"/>
                <w:vanish w:val="0"/>
                <w:color w:val="000000"/>
                <w:sz w:val="24"/>
              </w:rPr>
            </w:pPr>
            <w:ins w:id="8051" w:author="SFC2021" w:date="2025-12-22T16:11:21Z">
              <w:r>
                <w:rPr>
                  <w:rFonts w:ascii="Times New Roman" w:eastAsia="Times New Roman" w:hAnsi="Times New Roman" w:cs="Times New Roman"/>
                  <w:b w:val="0"/>
                  <w:i w:val="0"/>
                  <w:vanish w:val="0"/>
                  <w:color w:val="000000"/>
                  <w:sz w:val="24"/>
                </w:rPr>
                <w:t>Ανάπτυξη και υλοποίηση προγραμμάτων Μαθητείας (ΕΠΑΣ Μαθητείας, Τάξη μαθητείας ΕΠΑΛ) σε αντικείμενα που θα επιτρέψουν/κατευθύνουν την απασχόληση μαθητευομένων σε αμυντικές τεχνολογίες STEP</w:t>
              </w:r>
            </w:ins>
          </w:p>
          <w:p w:rsidR="00A77B3E">
            <w:pPr>
              <w:numPr>
                <w:ilvl w:val="0"/>
                <w:numId w:val="60"/>
              </w:numPr>
              <w:spacing w:before="100" w:after="0"/>
              <w:ind w:start="720" w:hanging="360"/>
              <w:jc w:val="start"/>
              <w:rPr>
                <w:ins w:id="8052" w:author="SFC2021" w:date="2025-12-22T16:11:21Z"/>
                <w:rFonts w:ascii="Times New Roman" w:eastAsia="Times New Roman" w:hAnsi="Times New Roman" w:cs="Times New Roman"/>
                <w:b w:val="0"/>
                <w:i w:val="0"/>
                <w:vanish w:val="0"/>
                <w:color w:val="000000"/>
                <w:sz w:val="24"/>
              </w:rPr>
            </w:pPr>
            <w:ins w:id="8053" w:author="SFC2021" w:date="2025-12-22T16:11:21Z">
              <w:r>
                <w:rPr>
                  <w:rFonts w:ascii="Times New Roman" w:eastAsia="Times New Roman" w:hAnsi="Times New Roman" w:cs="Times New Roman"/>
                  <w:b w:val="0"/>
                  <w:i w:val="0"/>
                  <w:vanish w:val="0"/>
                  <w:color w:val="000000"/>
                  <w:sz w:val="24"/>
                </w:rPr>
                <w:t>Λειτουργία ΣΑΕΚ και Πρακτική άσκηση σπουδαστών ΣΑΕΚ σε αντικείμενα αρχικής επαγγελματικής κατάρτισης σχετικών με τις αμυντικές τεχνολογίες STEP.</w:t>
              </w:r>
            </w:ins>
          </w:p>
          <w:p w:rsidR="00A77B3E">
            <w:pPr>
              <w:numPr>
                <w:ilvl w:val="0"/>
                <w:numId w:val="60"/>
              </w:numPr>
              <w:spacing w:before="100" w:after="0"/>
              <w:ind w:start="720" w:hanging="360"/>
              <w:jc w:val="start"/>
              <w:rPr>
                <w:ins w:id="8054" w:author="SFC2021" w:date="2025-12-22T16:11:21Z"/>
                <w:rFonts w:ascii="Times New Roman" w:eastAsia="Times New Roman" w:hAnsi="Times New Roman" w:cs="Times New Roman"/>
                <w:b w:val="0"/>
                <w:i w:val="0"/>
                <w:vanish w:val="0"/>
                <w:color w:val="000000"/>
                <w:sz w:val="24"/>
              </w:rPr>
            </w:pPr>
            <w:ins w:id="8055" w:author="SFC2021" w:date="2025-12-22T16:11:21Z">
              <w:r>
                <w:rPr>
                  <w:rFonts w:ascii="Times New Roman" w:eastAsia="Times New Roman" w:hAnsi="Times New Roman" w:cs="Times New Roman"/>
                  <w:b w:val="0"/>
                  <w:i w:val="0"/>
                  <w:vanish w:val="0"/>
                  <w:color w:val="000000"/>
                  <w:sz w:val="24"/>
                </w:rPr>
                <w:t>Πρακτική άσκηση φοιτητών Τριτοβάθμιας Εκπαίδευσης (ΑΕΙ ή/και ΑΣΕΙ) με αντικείμενο σχετικό με αμυντικές τεχνολογίες STEP.</w:t>
              </w:r>
            </w:ins>
          </w:p>
          <w:p w:rsidR="00A77B3E">
            <w:pPr>
              <w:numPr>
                <w:ilvl w:val="0"/>
                <w:numId w:val="60"/>
              </w:numPr>
              <w:spacing w:before="100" w:after="0"/>
              <w:ind w:start="720" w:hanging="360"/>
              <w:jc w:val="start"/>
              <w:rPr>
                <w:ins w:id="8056" w:author="SFC2021" w:date="2025-12-22T16:11:21Z"/>
                <w:rFonts w:ascii="Times New Roman" w:eastAsia="Times New Roman" w:hAnsi="Times New Roman" w:cs="Times New Roman"/>
                <w:b w:val="0"/>
                <w:i w:val="0"/>
                <w:vanish w:val="0"/>
                <w:color w:val="000000"/>
                <w:sz w:val="24"/>
              </w:rPr>
            </w:pPr>
            <w:ins w:id="8057" w:author="SFC2021" w:date="2025-12-22T16:11:21Z">
              <w:r>
                <w:rPr>
                  <w:rFonts w:ascii="Times New Roman" w:eastAsia="Times New Roman" w:hAnsi="Times New Roman" w:cs="Times New Roman"/>
                  <w:b w:val="0"/>
                  <w:i w:val="0"/>
                  <w:vanish w:val="0"/>
                  <w:color w:val="000000"/>
                  <w:sz w:val="24"/>
                </w:rPr>
                <w:t>Αναβάθμιση της επαγγελματικής εκπαίδευσης και κατάρτισης (μετα-γυμνασιακή [ΕΠΑΣ, ΕΠΑΛ] και μετα-δευτεροβάθμια [ΣΑΕΚ]) για νέα προγράμματα (ή αναδιαμόρφωση υφιστάμενων) σε αντικείμενα που αφορούν την ανάπτυξη/παραγωγή αμυντικών τεχνολογιών STEP</w:t>
              </w:r>
            </w:ins>
          </w:p>
          <w:p w:rsidR="00A77B3E">
            <w:pPr>
              <w:numPr>
                <w:ilvl w:val="0"/>
                <w:numId w:val="60"/>
              </w:numPr>
              <w:spacing w:before="100" w:after="0"/>
              <w:ind w:start="720" w:hanging="360"/>
              <w:jc w:val="start"/>
              <w:rPr>
                <w:ins w:id="8058" w:author="SFC2021" w:date="2025-12-22T16:11:21Z"/>
                <w:rFonts w:ascii="Times New Roman" w:eastAsia="Times New Roman" w:hAnsi="Times New Roman" w:cs="Times New Roman"/>
                <w:b w:val="0"/>
                <w:i w:val="0"/>
                <w:vanish w:val="0"/>
                <w:color w:val="000000"/>
                <w:sz w:val="24"/>
              </w:rPr>
            </w:pPr>
            <w:ins w:id="8059" w:author="SFC2021" w:date="2025-12-22T16:11:21Z">
              <w:r>
                <w:rPr>
                  <w:rFonts w:ascii="Times New Roman" w:eastAsia="Times New Roman" w:hAnsi="Times New Roman" w:cs="Times New Roman"/>
                  <w:b w:val="0"/>
                  <w:i w:val="0"/>
                  <w:vanish w:val="0"/>
                  <w:color w:val="000000"/>
                  <w:sz w:val="24"/>
                </w:rPr>
                <w:t>Διεθνοποίηση εκπαιδευτικών υπηρεσιών των ΑΕΙ και ΑΣΕΙ σε ειδικά αντικείμενα σχετικά με αμυντικές τεχνολογίες STEP (δηλ. ενίσχυση της συνεργασίας των ΑΕΙ/ΑΣΕΙ με εδραιωμένα, εγνωσμένου κύρους πανεπιστημιακά ιδρύματα της αλλοδαπής για οργάνωση κοινών μεταπτυχιακών προγραμμάτων σπουδών [Joint Master ή Dual Master])</w:t>
              </w:r>
            </w:ins>
          </w:p>
          <w:p w:rsidR="00A77B3E">
            <w:pPr>
              <w:numPr>
                <w:ilvl w:val="0"/>
                <w:numId w:val="60"/>
              </w:numPr>
              <w:spacing w:before="100" w:after="0"/>
              <w:ind w:start="720" w:hanging="360"/>
              <w:jc w:val="start"/>
              <w:rPr>
                <w:ins w:id="8060" w:author="SFC2021" w:date="2025-12-22T16:11:21Z"/>
                <w:rFonts w:ascii="Times New Roman" w:eastAsia="Times New Roman" w:hAnsi="Times New Roman" w:cs="Times New Roman"/>
                <w:b w:val="0"/>
                <w:i w:val="0"/>
                <w:vanish w:val="0"/>
                <w:color w:val="000000"/>
                <w:sz w:val="24"/>
              </w:rPr>
            </w:pPr>
            <w:ins w:id="8061" w:author="SFC2021" w:date="2025-12-22T16:11:21Z">
              <w:r>
                <w:rPr>
                  <w:rFonts w:ascii="Times New Roman" w:eastAsia="Times New Roman" w:hAnsi="Times New Roman" w:cs="Times New Roman"/>
                  <w:b w:val="0"/>
                  <w:i w:val="0"/>
                  <w:vanish w:val="0"/>
                  <w:color w:val="000000"/>
                  <w:sz w:val="24"/>
                </w:rPr>
                <w:t>Χρηματοδότηση Βιομηχανικών Διδακτορικών σε ΑΕΙ και ΑΣΕΙ σε αντικείμενα αμυντικών τεχνολογιών STEP (δηλ. διεξαγωγή βιομηχανικής έρευνας, η οποία απευθύνεται σε AEI/ΑΣΕΙ, υποψήφιους διδάκτορες και αμυντικές βιομηχανίες [με έδρα ή παράρτημα στην Ελλάδα])</w:t>
              </w:r>
            </w:ins>
          </w:p>
          <w:p w:rsidR="00A77B3E">
            <w:pPr>
              <w:spacing w:before="100" w:after="0"/>
              <w:jc w:val="start"/>
              <w:rPr>
                <w:ins w:id="8062"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8063" w:author="SFC2021" w:date="2025-12-22T16:11:21Z"/>
                <w:rFonts w:ascii="Times New Roman" w:eastAsia="Times New Roman" w:hAnsi="Times New Roman" w:cs="Times New Roman"/>
                <w:b w:val="0"/>
                <w:i w:val="0"/>
                <w:vanish w:val="0"/>
                <w:color w:val="000000"/>
                <w:sz w:val="24"/>
              </w:rPr>
            </w:pPr>
            <w:ins w:id="8064"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806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06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06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068" w:author="SFC2021" w:date="2025-12-22T16:11:21Z"/>
          <w:rFonts w:ascii="Times New Roman" w:eastAsia="Times New Roman" w:hAnsi="Times New Roman" w:cs="Times New Roman"/>
          <w:b w:val="0"/>
          <w:i w:val="0"/>
          <w:vanish w:val="0"/>
          <w:color w:val="000000"/>
          <w:sz w:val="24"/>
        </w:rPr>
      </w:pPr>
      <w:bookmarkStart w:id="8069" w:name="_Toc256000405"/>
      <w:ins w:id="8070"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8069"/>
    </w:p>
    <w:p w:rsidR="00A77B3E">
      <w:pPr>
        <w:spacing w:before="100" w:after="0"/>
        <w:jc w:val="start"/>
        <w:rPr>
          <w:ins w:id="807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07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73" w:author="SFC2021" w:date="2025-12-22T16:11:21Z"/>
                <w:rFonts w:ascii="Times New Roman" w:eastAsia="Times New Roman" w:hAnsi="Times New Roman" w:cs="Times New Roman"/>
                <w:b w:val="0"/>
                <w:i w:val="0"/>
                <w:vanish w:val="0"/>
                <w:color w:val="000000"/>
                <w:sz w:val="0"/>
              </w:rPr>
            </w:pPr>
          </w:p>
          <w:p w:rsidR="00A77B3E">
            <w:pPr>
              <w:numPr>
                <w:ilvl w:val="0"/>
                <w:numId w:val="61"/>
              </w:numPr>
              <w:spacing w:before="100" w:after="0"/>
              <w:ind w:start="720" w:hanging="360"/>
              <w:jc w:val="start"/>
              <w:rPr>
                <w:ins w:id="8074" w:author="SFC2021" w:date="2025-12-22T16:11:21Z"/>
                <w:rFonts w:ascii="Times New Roman" w:eastAsia="Times New Roman" w:hAnsi="Times New Roman" w:cs="Times New Roman"/>
                <w:b w:val="0"/>
                <w:i w:val="0"/>
                <w:vanish w:val="0"/>
                <w:color w:val="000000"/>
                <w:sz w:val="24"/>
              </w:rPr>
            </w:pPr>
            <w:ins w:id="8075" w:author="SFC2021" w:date="2025-12-22T16:11:21Z">
              <w:r>
                <w:rPr>
                  <w:rFonts w:ascii="Times New Roman" w:eastAsia="Times New Roman" w:hAnsi="Times New Roman" w:cs="Times New Roman"/>
                  <w:b w:val="0"/>
                  <w:i w:val="0"/>
                  <w:vanish w:val="0"/>
                  <w:color w:val="000000"/>
                  <w:sz w:val="24"/>
                </w:rPr>
                <w:t>Καταρτιζόμενοι, Μαθητευόμενοι και Πρακτικά Ασκούμενοι της ΕΕΚ και λοιπών Τεχνικών/Επαγγελματικών Σχολών</w:t>
              </w:r>
            </w:ins>
          </w:p>
          <w:p w:rsidR="00A77B3E">
            <w:pPr>
              <w:numPr>
                <w:ilvl w:val="0"/>
                <w:numId w:val="61"/>
              </w:numPr>
              <w:spacing w:before="100" w:after="0"/>
              <w:ind w:start="720" w:hanging="360"/>
              <w:jc w:val="start"/>
              <w:rPr>
                <w:ins w:id="8076" w:author="SFC2021" w:date="2025-12-22T16:11:21Z"/>
                <w:rFonts w:ascii="Times New Roman" w:eastAsia="Times New Roman" w:hAnsi="Times New Roman" w:cs="Times New Roman"/>
                <w:b w:val="0"/>
                <w:i w:val="0"/>
                <w:vanish w:val="0"/>
                <w:color w:val="000000"/>
                <w:sz w:val="24"/>
              </w:rPr>
            </w:pPr>
            <w:ins w:id="8077" w:author="SFC2021" w:date="2025-12-22T16:11:21Z">
              <w:r>
                <w:rPr>
                  <w:rFonts w:ascii="Times New Roman" w:eastAsia="Times New Roman" w:hAnsi="Times New Roman" w:cs="Times New Roman"/>
                  <w:b w:val="0"/>
                  <w:i w:val="0"/>
                  <w:vanish w:val="0"/>
                  <w:color w:val="000000"/>
                  <w:sz w:val="24"/>
                </w:rPr>
                <w:t>Φοιτητές Τριτοβάθμιας Εκπαίδευσης και φοιτητές ΑΣΕΙ</w:t>
              </w:r>
            </w:ins>
          </w:p>
          <w:p w:rsidR="00A77B3E">
            <w:pPr>
              <w:numPr>
                <w:ilvl w:val="0"/>
                <w:numId w:val="61"/>
              </w:numPr>
              <w:spacing w:before="100" w:after="0"/>
              <w:ind w:start="720" w:hanging="360"/>
              <w:jc w:val="start"/>
              <w:rPr>
                <w:ins w:id="8078" w:author="SFC2021" w:date="2025-12-22T16:11:21Z"/>
                <w:rFonts w:ascii="Times New Roman" w:eastAsia="Times New Roman" w:hAnsi="Times New Roman" w:cs="Times New Roman"/>
                <w:b w:val="0"/>
                <w:i w:val="0"/>
                <w:vanish w:val="0"/>
                <w:color w:val="000000"/>
                <w:sz w:val="24"/>
              </w:rPr>
            </w:pPr>
            <w:ins w:id="8079" w:author="SFC2021" w:date="2025-12-22T16:11:21Z">
              <w:r>
                <w:rPr>
                  <w:rFonts w:ascii="Times New Roman" w:eastAsia="Times New Roman" w:hAnsi="Times New Roman" w:cs="Times New Roman"/>
                  <w:b w:val="0"/>
                  <w:i w:val="0"/>
                  <w:vanish w:val="0"/>
                  <w:color w:val="000000"/>
                  <w:sz w:val="24"/>
                </w:rPr>
                <w:t>Απόφοιτοι ΕΕΚ, λοιπών Τεχνικών Σχολών, Τριτοβάθμιας Εκπαίδευσης και ΑΣΕΙ</w:t>
              </w:r>
            </w:ins>
          </w:p>
          <w:p w:rsidR="00A77B3E">
            <w:pPr>
              <w:spacing w:before="100" w:after="0"/>
              <w:jc w:val="start"/>
              <w:rPr>
                <w:ins w:id="808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08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08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083" w:author="SFC2021" w:date="2025-12-22T16:11:21Z"/>
          <w:rFonts w:ascii="Times New Roman" w:eastAsia="Times New Roman" w:hAnsi="Times New Roman" w:cs="Times New Roman"/>
          <w:b w:val="0"/>
          <w:i w:val="0"/>
          <w:vanish w:val="0"/>
          <w:color w:val="000000"/>
          <w:sz w:val="24"/>
        </w:rPr>
      </w:pPr>
      <w:bookmarkStart w:id="8084" w:name="_Toc256000406"/>
      <w:ins w:id="8085"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8084"/>
    </w:p>
    <w:p w:rsidR="00A77B3E">
      <w:pPr>
        <w:spacing w:before="100" w:after="0"/>
        <w:jc w:val="start"/>
        <w:rPr>
          <w:ins w:id="808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08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08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089" w:author="SFC2021" w:date="2025-12-22T16:11:21Z"/>
                <w:rFonts w:ascii="Times New Roman" w:eastAsia="Times New Roman" w:hAnsi="Times New Roman" w:cs="Times New Roman"/>
                <w:b w:val="0"/>
                <w:i w:val="0"/>
                <w:vanish w:val="0"/>
                <w:color w:val="000000"/>
                <w:sz w:val="24"/>
              </w:rPr>
            </w:pPr>
            <w:ins w:id="8090"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8091" w:author="SFC2021" w:date="2025-12-22T16:11:21Z"/>
                <w:rFonts w:ascii="Times New Roman" w:eastAsia="Times New Roman" w:hAnsi="Times New Roman" w:cs="Times New Roman"/>
                <w:b w:val="0"/>
                <w:i w:val="0"/>
                <w:vanish w:val="0"/>
                <w:color w:val="000000"/>
                <w:sz w:val="24"/>
              </w:rPr>
            </w:pPr>
            <w:ins w:id="8092" w:author="SFC2021" w:date="2025-12-22T16:11:21Z">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ins>
          </w:p>
          <w:p w:rsidR="00A77B3E">
            <w:pPr>
              <w:spacing w:before="100" w:after="0"/>
              <w:jc w:val="start"/>
              <w:rPr>
                <w:ins w:id="8093"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09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095"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096" w:author="SFC2021" w:date="2025-12-22T16:11:21Z"/>
          <w:rFonts w:ascii="Times New Roman" w:eastAsia="Times New Roman" w:hAnsi="Times New Roman" w:cs="Times New Roman"/>
          <w:b w:val="0"/>
          <w:i w:val="0"/>
          <w:vanish w:val="0"/>
          <w:color w:val="000000"/>
          <w:sz w:val="24"/>
        </w:rPr>
      </w:pPr>
      <w:bookmarkStart w:id="8097" w:name="_Toc256000407"/>
      <w:ins w:id="8098"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8097"/>
    </w:p>
    <w:p w:rsidR="00A77B3E">
      <w:pPr>
        <w:spacing w:before="100" w:after="0"/>
        <w:jc w:val="start"/>
        <w:rPr>
          <w:ins w:id="809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100"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0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102" w:author="SFC2021" w:date="2025-12-22T16:11:21Z"/>
                <w:rFonts w:ascii="Times New Roman" w:eastAsia="Times New Roman" w:hAnsi="Times New Roman" w:cs="Times New Roman"/>
                <w:b w:val="0"/>
                <w:i w:val="0"/>
                <w:vanish w:val="0"/>
                <w:color w:val="000000"/>
                <w:sz w:val="24"/>
              </w:rPr>
            </w:pPr>
            <w:ins w:id="8103"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8104"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105"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106"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107" w:author="SFC2021" w:date="2025-12-22T16:11:21Z"/>
          <w:rFonts w:ascii="Times New Roman" w:eastAsia="Times New Roman" w:hAnsi="Times New Roman" w:cs="Times New Roman"/>
          <w:b w:val="0"/>
          <w:i w:val="0"/>
          <w:vanish w:val="0"/>
          <w:color w:val="000000"/>
          <w:sz w:val="24"/>
        </w:rPr>
      </w:pPr>
      <w:bookmarkStart w:id="8108" w:name="_Toc256000408"/>
      <w:ins w:id="8109"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8108"/>
    </w:p>
    <w:p w:rsidR="00A77B3E">
      <w:pPr>
        <w:spacing w:before="100" w:after="0"/>
        <w:jc w:val="start"/>
        <w:rPr>
          <w:ins w:id="811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111"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1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113" w:author="SFC2021" w:date="2025-12-22T16:11:21Z"/>
                <w:rFonts w:ascii="Times New Roman" w:eastAsia="Times New Roman" w:hAnsi="Times New Roman" w:cs="Times New Roman"/>
                <w:b w:val="0"/>
                <w:i w:val="0"/>
                <w:vanish w:val="0"/>
                <w:color w:val="000000"/>
                <w:sz w:val="24"/>
              </w:rPr>
            </w:pPr>
            <w:ins w:id="8114" w:author="SFC2021" w:date="2025-12-22T16:11:21Z">
              <w:r>
                <w:rPr>
                  <w:rFonts w:ascii="Times New Roman" w:eastAsia="Times New Roman" w:hAnsi="Times New Roman" w:cs="Times New Roman"/>
                  <w:b w:val="0"/>
                  <w:i w:val="0"/>
                  <w:vanish w:val="0"/>
                  <w:color w:val="000000"/>
                  <w:sz w:val="24"/>
                </w:rPr>
                <w:t>Δύναται να αναπτυχθούν συνεργασίες με ευρωπαϊκά ερευνητικά ιδρύματα και τεχνολογικά οικοσυστήματα για κοινά εκπαιδευτικά προγράμματα, κινητικότητα ερευνητών και ανταλλαγή τεχνογνωσίας.</w:t>
              </w:r>
            </w:ins>
          </w:p>
          <w:p w:rsidR="00A77B3E">
            <w:pPr>
              <w:spacing w:before="100" w:after="0"/>
              <w:jc w:val="start"/>
              <w:rPr>
                <w:ins w:id="811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11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11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118" w:author="SFC2021" w:date="2025-12-22T16:11:21Z"/>
          <w:rFonts w:ascii="Times New Roman" w:eastAsia="Times New Roman" w:hAnsi="Times New Roman" w:cs="Times New Roman"/>
          <w:b w:val="0"/>
          <w:i w:val="0"/>
          <w:vanish w:val="0"/>
          <w:color w:val="000000"/>
          <w:sz w:val="24"/>
        </w:rPr>
      </w:pPr>
      <w:bookmarkStart w:id="8119" w:name="_Toc256000409"/>
      <w:ins w:id="8120"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8119"/>
    </w:p>
    <w:p w:rsidR="00A77B3E">
      <w:pPr>
        <w:spacing w:before="100" w:after="0"/>
        <w:jc w:val="start"/>
        <w:rPr>
          <w:ins w:id="812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12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2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124" w:author="SFC2021" w:date="2025-12-22T16:11:21Z"/>
                <w:rFonts w:ascii="Times New Roman" w:eastAsia="Times New Roman" w:hAnsi="Times New Roman" w:cs="Times New Roman"/>
                <w:b w:val="0"/>
                <w:i w:val="0"/>
                <w:vanish w:val="0"/>
                <w:color w:val="000000"/>
                <w:sz w:val="24"/>
              </w:rPr>
            </w:pPr>
            <w:ins w:id="8125" w:author="SFC2021" w:date="2025-12-22T16:11:21Z">
              <w:r>
                <w:rPr>
                  <w:rFonts w:ascii="Times New Roman" w:eastAsia="Times New Roman" w:hAnsi="Times New Roman" w:cs="Times New Roman"/>
                  <w:b w:val="0"/>
                  <w:i w:val="0"/>
                  <w:vanish w:val="0"/>
                  <w:color w:val="000000"/>
                  <w:sz w:val="24"/>
                </w:rPr>
                <w:t>Το σύνολο των έργων αφορούν επιχορηγήσεις.</w:t>
              </w:r>
            </w:ins>
          </w:p>
          <w:p w:rsidR="00A77B3E">
            <w:pPr>
              <w:spacing w:before="100" w:after="0"/>
              <w:jc w:val="start"/>
              <w:rPr>
                <w:ins w:id="812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12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128"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8129" w:author="SFC2021" w:date="2025-12-22T16:11:21Z"/>
          <w:rFonts w:ascii="Times New Roman" w:eastAsia="Times New Roman" w:hAnsi="Times New Roman" w:cs="Times New Roman"/>
          <w:b w:val="0"/>
          <w:i w:val="0"/>
          <w:vanish w:val="0"/>
          <w:color w:val="000000"/>
          <w:sz w:val="24"/>
        </w:rPr>
      </w:pPr>
      <w:bookmarkStart w:id="8130" w:name="_Toc256000410"/>
      <w:ins w:id="8131" w:author="SFC2021" w:date="2025-12-22T16:11:21Z">
        <w:r>
          <w:rPr>
            <w:rFonts w:ascii="Times New Roman" w:eastAsia="Times New Roman" w:hAnsi="Times New Roman" w:cs="Times New Roman"/>
            <w:b w:val="0"/>
            <w:i w:val="0"/>
            <w:vanish w:val="0"/>
            <w:color w:val="000000"/>
            <w:sz w:val="24"/>
          </w:rPr>
          <w:t>2.1.1.1.2. Δείκτες</w:t>
        </w:r>
      </w:ins>
      <w:bookmarkEnd w:id="8130"/>
    </w:p>
    <w:p w:rsidR="00A77B3E">
      <w:pPr>
        <w:spacing w:before="100" w:after="0"/>
        <w:jc w:val="start"/>
        <w:rPr>
          <w:ins w:id="813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133" w:author="SFC2021" w:date="2025-12-22T16:11:21Z"/>
          <w:rFonts w:ascii="Times New Roman" w:eastAsia="Times New Roman" w:hAnsi="Times New Roman" w:cs="Times New Roman"/>
          <w:b w:val="0"/>
          <w:i w:val="0"/>
          <w:vanish w:val="0"/>
          <w:color w:val="000000"/>
          <w:sz w:val="0"/>
        </w:rPr>
      </w:pPr>
      <w:ins w:id="8134"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8135" w:author="SFC2021" w:date="2025-12-22T16:11:21Z"/>
          <w:rFonts w:ascii="Times New Roman" w:eastAsia="Times New Roman" w:hAnsi="Times New Roman" w:cs="Times New Roman"/>
          <w:b w:val="0"/>
          <w:i w:val="0"/>
          <w:vanish w:val="0"/>
          <w:color w:val="000000"/>
          <w:sz w:val="24"/>
        </w:rPr>
      </w:pPr>
      <w:bookmarkStart w:id="8136" w:name="_Toc256000411"/>
      <w:ins w:id="8137"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8136"/>
    </w:p>
    <w:p w:rsidR="00A77B3E">
      <w:pPr>
        <w:spacing w:before="100" w:after="0"/>
        <w:jc w:val="start"/>
        <w:rPr>
          <w:ins w:id="813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42"/>
        <w:gridCol w:w="692"/>
        <w:gridCol w:w="2137"/>
        <w:gridCol w:w="1805"/>
        <w:gridCol w:w="4791"/>
        <w:gridCol w:w="1252"/>
        <w:gridCol w:w="1179"/>
        <w:gridCol w:w="1046"/>
      </w:tblGrid>
      <w:tr>
        <w:tblPrEx>
          <w:tblW w:w="100%" w:type="pct"/>
        </w:tblPrEx>
        <w:trPr>
          <w:cantSplit w:val="0"/>
          <w:trHeight w:hRule="auto" w:val="0"/>
          <w:ins w:id="813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40" w:author="SFC2021" w:date="2025-12-22T16:11:21Z"/>
                <w:rFonts w:ascii="Times New Roman" w:eastAsia="Times New Roman" w:hAnsi="Times New Roman" w:cs="Times New Roman"/>
                <w:b w:val="0"/>
                <w:i w:val="0"/>
                <w:vanish w:val="0"/>
                <w:color w:val="000000"/>
                <w:sz w:val="20"/>
              </w:rPr>
            </w:pPr>
            <w:ins w:id="8141"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42" w:author="SFC2021" w:date="2025-12-22T16:11:21Z"/>
                <w:rFonts w:ascii="Times New Roman" w:eastAsia="Times New Roman" w:hAnsi="Times New Roman" w:cs="Times New Roman"/>
                <w:b w:val="0"/>
                <w:i w:val="0"/>
                <w:vanish w:val="0"/>
                <w:color w:val="000000"/>
                <w:sz w:val="20"/>
              </w:rPr>
            </w:pPr>
            <w:ins w:id="8143"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44" w:author="SFC2021" w:date="2025-12-22T16:11:21Z"/>
                <w:rFonts w:ascii="Times New Roman" w:eastAsia="Times New Roman" w:hAnsi="Times New Roman" w:cs="Times New Roman"/>
                <w:b w:val="0"/>
                <w:i w:val="0"/>
                <w:vanish w:val="0"/>
                <w:color w:val="000000"/>
                <w:sz w:val="20"/>
              </w:rPr>
            </w:pPr>
            <w:ins w:id="8145"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46" w:author="SFC2021" w:date="2025-12-22T16:11:21Z"/>
                <w:rFonts w:ascii="Times New Roman" w:eastAsia="Times New Roman" w:hAnsi="Times New Roman" w:cs="Times New Roman"/>
                <w:b w:val="0"/>
                <w:i w:val="0"/>
                <w:vanish w:val="0"/>
                <w:color w:val="000000"/>
                <w:sz w:val="20"/>
              </w:rPr>
            </w:pPr>
            <w:ins w:id="8147"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48" w:author="SFC2021" w:date="2025-12-22T16:11:21Z"/>
                <w:rFonts w:ascii="Times New Roman" w:eastAsia="Times New Roman" w:hAnsi="Times New Roman" w:cs="Times New Roman"/>
                <w:b w:val="0"/>
                <w:i w:val="0"/>
                <w:vanish w:val="0"/>
                <w:color w:val="000000"/>
                <w:sz w:val="20"/>
              </w:rPr>
            </w:pPr>
            <w:ins w:id="8149"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50" w:author="SFC2021" w:date="2025-12-22T16:11:21Z"/>
                <w:rFonts w:ascii="Times New Roman" w:eastAsia="Times New Roman" w:hAnsi="Times New Roman" w:cs="Times New Roman"/>
                <w:b w:val="0"/>
                <w:i w:val="0"/>
                <w:vanish w:val="0"/>
                <w:color w:val="000000"/>
                <w:sz w:val="20"/>
              </w:rPr>
            </w:pPr>
            <w:ins w:id="8151"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52" w:author="SFC2021" w:date="2025-12-22T16:11:21Z"/>
                <w:rFonts w:ascii="Times New Roman" w:eastAsia="Times New Roman" w:hAnsi="Times New Roman" w:cs="Times New Roman"/>
                <w:b w:val="0"/>
                <w:i w:val="0"/>
                <w:vanish w:val="0"/>
                <w:color w:val="000000"/>
                <w:sz w:val="20"/>
              </w:rPr>
            </w:pPr>
            <w:ins w:id="8153"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54" w:author="SFC2021" w:date="2025-12-22T16:11:21Z"/>
                <w:rFonts w:ascii="Times New Roman" w:eastAsia="Times New Roman" w:hAnsi="Times New Roman" w:cs="Times New Roman"/>
                <w:b w:val="0"/>
                <w:i w:val="0"/>
                <w:vanish w:val="0"/>
                <w:color w:val="000000"/>
                <w:sz w:val="20"/>
              </w:rPr>
            </w:pPr>
            <w:ins w:id="8155"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156" w:author="SFC2021" w:date="2025-12-22T16:11:21Z"/>
                <w:rFonts w:ascii="Times New Roman" w:eastAsia="Times New Roman" w:hAnsi="Times New Roman" w:cs="Times New Roman"/>
                <w:b w:val="0"/>
                <w:i w:val="0"/>
                <w:vanish w:val="0"/>
                <w:color w:val="000000"/>
                <w:sz w:val="20"/>
              </w:rPr>
            </w:pPr>
            <w:ins w:id="8157"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81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59" w:author="SFC2021" w:date="2025-12-22T16:11:21Z"/>
                <w:rFonts w:ascii="Times New Roman" w:eastAsia="Times New Roman" w:hAnsi="Times New Roman" w:cs="Times New Roman"/>
                <w:b w:val="0"/>
                <w:i w:val="0"/>
                <w:vanish w:val="0"/>
                <w:color w:val="000000"/>
                <w:sz w:val="20"/>
              </w:rPr>
            </w:pPr>
            <w:ins w:id="816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61" w:author="SFC2021" w:date="2025-12-22T16:11:21Z"/>
                <w:rFonts w:ascii="Times New Roman" w:eastAsia="Times New Roman" w:hAnsi="Times New Roman" w:cs="Times New Roman"/>
                <w:b w:val="0"/>
                <w:i w:val="0"/>
                <w:vanish w:val="0"/>
                <w:color w:val="000000"/>
                <w:sz w:val="20"/>
              </w:rPr>
            </w:pPr>
            <w:ins w:id="816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63" w:author="SFC2021" w:date="2025-12-22T16:11:21Z"/>
                <w:rFonts w:ascii="Times New Roman" w:eastAsia="Times New Roman" w:hAnsi="Times New Roman" w:cs="Times New Roman"/>
                <w:b w:val="0"/>
                <w:i w:val="0"/>
                <w:vanish w:val="0"/>
                <w:color w:val="000000"/>
                <w:sz w:val="20"/>
              </w:rPr>
            </w:pPr>
            <w:ins w:id="816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65" w:author="SFC2021" w:date="2025-12-22T16:11:21Z"/>
                <w:rFonts w:ascii="Times New Roman" w:eastAsia="Times New Roman" w:hAnsi="Times New Roman" w:cs="Times New Roman"/>
                <w:b w:val="0"/>
                <w:i w:val="0"/>
                <w:vanish w:val="0"/>
                <w:color w:val="000000"/>
                <w:sz w:val="20"/>
              </w:rPr>
            </w:pPr>
            <w:ins w:id="816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67" w:author="SFC2021" w:date="2025-12-22T16:11:21Z"/>
                <w:rFonts w:ascii="Times New Roman" w:eastAsia="Times New Roman" w:hAnsi="Times New Roman" w:cs="Times New Roman"/>
                <w:b w:val="0"/>
                <w:i w:val="0"/>
                <w:vanish w:val="0"/>
                <w:color w:val="000000"/>
                <w:sz w:val="20"/>
              </w:rPr>
            </w:pPr>
            <w:ins w:id="8168" w:author="SFC2021" w:date="2025-12-22T16:11:21Z">
              <w:r>
                <w:rPr>
                  <w:rFonts w:ascii="Times New Roman" w:eastAsia="Times New Roman" w:hAnsi="Times New Roman" w:cs="Times New Roman"/>
                  <w:b w:val="0"/>
                  <w:i w:val="0"/>
                  <w:vanish w:val="0"/>
                  <w:color w:val="000000"/>
                  <w:sz w:val="20"/>
                </w:rPr>
                <w:t>PSO390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69" w:author="SFC2021" w:date="2025-12-22T16:11:21Z"/>
                <w:rFonts w:ascii="Times New Roman" w:eastAsia="Times New Roman" w:hAnsi="Times New Roman" w:cs="Times New Roman"/>
                <w:b w:val="0"/>
                <w:i w:val="0"/>
                <w:vanish w:val="0"/>
                <w:color w:val="000000"/>
                <w:sz w:val="20"/>
              </w:rPr>
            </w:pPr>
            <w:ins w:id="8170" w:author="SFC2021" w:date="2025-12-22T16:11:21Z">
              <w:r>
                <w:rPr>
                  <w:rFonts w:ascii="Times New Roman" w:eastAsia="Times New Roman" w:hAnsi="Times New Roman" w:cs="Times New Roman"/>
                  <w:b w:val="0"/>
                  <w:i w:val="0"/>
                  <w:vanish w:val="0"/>
                  <w:color w:val="000000"/>
                  <w:sz w:val="20"/>
                </w:rPr>
                <w:t>Αριθμός εκπαιδευτικών δομών που υποστηρίζονται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71" w:author="SFC2021" w:date="2025-12-22T16:11:21Z"/>
                <w:rFonts w:ascii="Times New Roman" w:eastAsia="Times New Roman" w:hAnsi="Times New Roman" w:cs="Times New Roman"/>
                <w:b w:val="0"/>
                <w:i w:val="0"/>
                <w:vanish w:val="0"/>
                <w:color w:val="000000"/>
                <w:sz w:val="20"/>
              </w:rPr>
            </w:pPr>
            <w:ins w:id="8172"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173" w:author="SFC2021" w:date="2025-12-22T16:11:21Z"/>
                <w:rFonts w:ascii="Times New Roman" w:eastAsia="Times New Roman" w:hAnsi="Times New Roman" w:cs="Times New Roman"/>
                <w:b w:val="0"/>
                <w:i w:val="0"/>
                <w:vanish w:val="0"/>
                <w:color w:val="000000"/>
                <w:sz w:val="20"/>
              </w:rPr>
            </w:pPr>
            <w:ins w:id="817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175" w:author="SFC2021" w:date="2025-12-22T16:11:21Z"/>
                <w:rFonts w:ascii="Times New Roman" w:eastAsia="Times New Roman" w:hAnsi="Times New Roman" w:cs="Times New Roman"/>
                <w:b w:val="0"/>
                <w:i w:val="0"/>
                <w:vanish w:val="0"/>
                <w:color w:val="000000"/>
                <w:sz w:val="20"/>
              </w:rPr>
            </w:pPr>
            <w:ins w:id="8176" w:author="SFC2021" w:date="2025-12-22T16:11:21Z">
              <w:r>
                <w:rPr>
                  <w:rFonts w:ascii="Times New Roman" w:eastAsia="Times New Roman" w:hAnsi="Times New Roman" w:cs="Times New Roman"/>
                  <w:b w:val="0"/>
                  <w:i w:val="0"/>
                  <w:vanish w:val="0"/>
                  <w:color w:val="000000"/>
                  <w:sz w:val="20"/>
                </w:rPr>
                <w:t>67,00</w:t>
              </w:r>
            </w:ins>
          </w:p>
        </w:tc>
      </w:tr>
      <w:tr>
        <w:tblPrEx>
          <w:tblW w:w="100%" w:type="pct"/>
        </w:tblPrEx>
        <w:trPr>
          <w:cantSplit w:val="0"/>
          <w:trHeight w:hRule="auto" w:val="0"/>
          <w:ins w:id="817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78" w:author="SFC2021" w:date="2025-12-22T16:11:21Z"/>
                <w:rFonts w:ascii="Times New Roman" w:eastAsia="Times New Roman" w:hAnsi="Times New Roman" w:cs="Times New Roman"/>
                <w:b w:val="0"/>
                <w:i w:val="0"/>
                <w:vanish w:val="0"/>
                <w:color w:val="000000"/>
                <w:sz w:val="20"/>
              </w:rPr>
            </w:pPr>
            <w:ins w:id="817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80" w:author="SFC2021" w:date="2025-12-22T16:11:21Z"/>
                <w:rFonts w:ascii="Times New Roman" w:eastAsia="Times New Roman" w:hAnsi="Times New Roman" w:cs="Times New Roman"/>
                <w:b w:val="0"/>
                <w:i w:val="0"/>
                <w:vanish w:val="0"/>
                <w:color w:val="000000"/>
                <w:sz w:val="20"/>
              </w:rPr>
            </w:pPr>
            <w:ins w:id="8181"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82" w:author="SFC2021" w:date="2025-12-22T16:11:21Z"/>
                <w:rFonts w:ascii="Times New Roman" w:eastAsia="Times New Roman" w:hAnsi="Times New Roman" w:cs="Times New Roman"/>
                <w:b w:val="0"/>
                <w:i w:val="0"/>
                <w:vanish w:val="0"/>
                <w:color w:val="000000"/>
                <w:sz w:val="20"/>
              </w:rPr>
            </w:pPr>
            <w:ins w:id="818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84" w:author="SFC2021" w:date="2025-12-22T16:11:21Z"/>
                <w:rFonts w:ascii="Times New Roman" w:eastAsia="Times New Roman" w:hAnsi="Times New Roman" w:cs="Times New Roman"/>
                <w:b w:val="0"/>
                <w:i w:val="0"/>
                <w:vanish w:val="0"/>
                <w:color w:val="000000"/>
                <w:sz w:val="20"/>
              </w:rPr>
            </w:pPr>
            <w:ins w:id="8185"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86" w:author="SFC2021" w:date="2025-12-22T16:11:21Z"/>
                <w:rFonts w:ascii="Times New Roman" w:eastAsia="Times New Roman" w:hAnsi="Times New Roman" w:cs="Times New Roman"/>
                <w:b w:val="0"/>
                <w:i w:val="0"/>
                <w:vanish w:val="0"/>
                <w:color w:val="000000"/>
                <w:sz w:val="20"/>
              </w:rPr>
            </w:pPr>
            <w:ins w:id="8187" w:author="SFC2021" w:date="2025-12-22T16:11:21Z">
              <w:r>
                <w:rPr>
                  <w:rFonts w:ascii="Times New Roman" w:eastAsia="Times New Roman" w:hAnsi="Times New Roman" w:cs="Times New Roman"/>
                  <w:b w:val="0"/>
                  <w:i w:val="0"/>
                  <w:vanish w:val="0"/>
                  <w:color w:val="000000"/>
                  <w:sz w:val="20"/>
                </w:rPr>
                <w:t>PSO391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88" w:author="SFC2021" w:date="2025-12-22T16:11:21Z"/>
                <w:rFonts w:ascii="Times New Roman" w:eastAsia="Times New Roman" w:hAnsi="Times New Roman" w:cs="Times New Roman"/>
                <w:b w:val="0"/>
                <w:i w:val="0"/>
                <w:vanish w:val="0"/>
                <w:color w:val="000000"/>
                <w:sz w:val="20"/>
              </w:rPr>
            </w:pPr>
            <w:ins w:id="8189" w:author="SFC2021" w:date="2025-12-22T16:11:21Z">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90" w:author="SFC2021" w:date="2025-12-22T16:11:21Z"/>
                <w:rFonts w:ascii="Times New Roman" w:eastAsia="Times New Roman" w:hAnsi="Times New Roman" w:cs="Times New Roman"/>
                <w:b w:val="0"/>
                <w:i w:val="0"/>
                <w:vanish w:val="0"/>
                <w:color w:val="000000"/>
                <w:sz w:val="20"/>
              </w:rPr>
            </w:pPr>
            <w:ins w:id="8191"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192" w:author="SFC2021" w:date="2025-12-22T16:11:21Z"/>
                <w:rFonts w:ascii="Times New Roman" w:eastAsia="Times New Roman" w:hAnsi="Times New Roman" w:cs="Times New Roman"/>
                <w:b w:val="0"/>
                <w:i w:val="0"/>
                <w:vanish w:val="0"/>
                <w:color w:val="000000"/>
                <w:sz w:val="20"/>
              </w:rPr>
            </w:pPr>
            <w:ins w:id="8193"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194" w:author="SFC2021" w:date="2025-12-22T16:11:21Z"/>
                <w:rFonts w:ascii="Times New Roman" w:eastAsia="Times New Roman" w:hAnsi="Times New Roman" w:cs="Times New Roman"/>
                <w:b w:val="0"/>
                <w:i w:val="0"/>
                <w:vanish w:val="0"/>
                <w:color w:val="000000"/>
                <w:sz w:val="20"/>
              </w:rPr>
            </w:pPr>
            <w:ins w:id="8195" w:author="SFC2021" w:date="2025-12-22T16:11:21Z">
              <w:r>
                <w:rPr>
                  <w:rFonts w:ascii="Times New Roman" w:eastAsia="Times New Roman" w:hAnsi="Times New Roman" w:cs="Times New Roman"/>
                  <w:b w:val="0"/>
                  <w:i w:val="0"/>
                  <w:vanish w:val="0"/>
                  <w:color w:val="000000"/>
                  <w:sz w:val="20"/>
                </w:rPr>
                <w:t>1,00</w:t>
              </w:r>
            </w:ins>
          </w:p>
        </w:tc>
      </w:tr>
      <w:tr>
        <w:tblPrEx>
          <w:tblW w:w="100%" w:type="pct"/>
        </w:tblPrEx>
        <w:trPr>
          <w:cantSplit w:val="0"/>
          <w:trHeight w:hRule="auto" w:val="0"/>
          <w:ins w:id="819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97" w:author="SFC2021" w:date="2025-12-22T16:11:21Z"/>
                <w:rFonts w:ascii="Times New Roman" w:eastAsia="Times New Roman" w:hAnsi="Times New Roman" w:cs="Times New Roman"/>
                <w:b w:val="0"/>
                <w:i w:val="0"/>
                <w:vanish w:val="0"/>
                <w:color w:val="000000"/>
                <w:sz w:val="20"/>
              </w:rPr>
            </w:pPr>
            <w:ins w:id="819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199" w:author="SFC2021" w:date="2025-12-22T16:11:21Z"/>
                <w:rFonts w:ascii="Times New Roman" w:eastAsia="Times New Roman" w:hAnsi="Times New Roman" w:cs="Times New Roman"/>
                <w:b w:val="0"/>
                <w:i w:val="0"/>
                <w:vanish w:val="0"/>
                <w:color w:val="000000"/>
                <w:sz w:val="20"/>
              </w:rPr>
            </w:pPr>
            <w:ins w:id="820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01" w:author="SFC2021" w:date="2025-12-22T16:11:21Z"/>
                <w:rFonts w:ascii="Times New Roman" w:eastAsia="Times New Roman" w:hAnsi="Times New Roman" w:cs="Times New Roman"/>
                <w:b w:val="0"/>
                <w:i w:val="0"/>
                <w:vanish w:val="0"/>
                <w:color w:val="000000"/>
                <w:sz w:val="20"/>
              </w:rPr>
            </w:pPr>
            <w:ins w:id="820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03" w:author="SFC2021" w:date="2025-12-22T16:11:21Z"/>
                <w:rFonts w:ascii="Times New Roman" w:eastAsia="Times New Roman" w:hAnsi="Times New Roman" w:cs="Times New Roman"/>
                <w:b w:val="0"/>
                <w:i w:val="0"/>
                <w:vanish w:val="0"/>
                <w:color w:val="000000"/>
                <w:sz w:val="20"/>
              </w:rPr>
            </w:pPr>
            <w:ins w:id="820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05" w:author="SFC2021" w:date="2025-12-22T16:11:21Z"/>
                <w:rFonts w:ascii="Times New Roman" w:eastAsia="Times New Roman" w:hAnsi="Times New Roman" w:cs="Times New Roman"/>
                <w:b w:val="0"/>
                <w:i w:val="0"/>
                <w:vanish w:val="0"/>
                <w:color w:val="000000"/>
                <w:sz w:val="20"/>
              </w:rPr>
            </w:pPr>
            <w:ins w:id="8206" w:author="SFC2021" w:date="2025-12-22T16:11:21Z">
              <w:r>
                <w:rPr>
                  <w:rFonts w:ascii="Times New Roman" w:eastAsia="Times New Roman" w:hAnsi="Times New Roman" w:cs="Times New Roman"/>
                  <w:b w:val="0"/>
                  <w:i w:val="0"/>
                  <w:vanish w:val="0"/>
                  <w:color w:val="000000"/>
                  <w:sz w:val="20"/>
                </w:rPr>
                <w:t>PSO392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07" w:author="SFC2021" w:date="2025-12-22T16:11:21Z"/>
                <w:rFonts w:ascii="Times New Roman" w:eastAsia="Times New Roman" w:hAnsi="Times New Roman" w:cs="Times New Roman"/>
                <w:b w:val="0"/>
                <w:i w:val="0"/>
                <w:vanish w:val="0"/>
                <w:color w:val="000000"/>
                <w:sz w:val="20"/>
              </w:rPr>
            </w:pPr>
            <w:ins w:id="8208"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09" w:author="SFC2021" w:date="2025-12-22T16:11:21Z"/>
                <w:rFonts w:ascii="Times New Roman" w:eastAsia="Times New Roman" w:hAnsi="Times New Roman" w:cs="Times New Roman"/>
                <w:b w:val="0"/>
                <w:i w:val="0"/>
                <w:vanish w:val="0"/>
                <w:color w:val="000000"/>
                <w:sz w:val="20"/>
              </w:rPr>
            </w:pPr>
            <w:ins w:id="8210"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11" w:author="SFC2021" w:date="2025-12-22T16:11:21Z"/>
                <w:rFonts w:ascii="Times New Roman" w:eastAsia="Times New Roman" w:hAnsi="Times New Roman" w:cs="Times New Roman"/>
                <w:b w:val="0"/>
                <w:i w:val="0"/>
                <w:vanish w:val="0"/>
                <w:color w:val="000000"/>
                <w:sz w:val="20"/>
              </w:rPr>
            </w:pPr>
            <w:ins w:id="821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13" w:author="SFC2021" w:date="2025-12-22T16:11:21Z"/>
                <w:rFonts w:ascii="Times New Roman" w:eastAsia="Times New Roman" w:hAnsi="Times New Roman" w:cs="Times New Roman"/>
                <w:b w:val="0"/>
                <w:i w:val="0"/>
                <w:vanish w:val="0"/>
                <w:color w:val="000000"/>
                <w:sz w:val="20"/>
              </w:rPr>
            </w:pPr>
            <w:ins w:id="8214" w:author="SFC2021" w:date="2025-12-22T16:11:21Z">
              <w:r>
                <w:rPr>
                  <w:rFonts w:ascii="Times New Roman" w:eastAsia="Times New Roman" w:hAnsi="Times New Roman" w:cs="Times New Roman"/>
                  <w:b w:val="0"/>
                  <w:i w:val="0"/>
                  <w:vanish w:val="0"/>
                  <w:color w:val="000000"/>
                  <w:sz w:val="20"/>
                </w:rPr>
                <w:t>616,00</w:t>
              </w:r>
            </w:ins>
          </w:p>
        </w:tc>
      </w:tr>
      <w:tr>
        <w:tblPrEx>
          <w:tblW w:w="100%" w:type="pct"/>
        </w:tblPrEx>
        <w:trPr>
          <w:cantSplit w:val="0"/>
          <w:trHeight w:hRule="auto" w:val="0"/>
          <w:ins w:id="821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16" w:author="SFC2021" w:date="2025-12-22T16:11:21Z"/>
                <w:rFonts w:ascii="Times New Roman" w:eastAsia="Times New Roman" w:hAnsi="Times New Roman" w:cs="Times New Roman"/>
                <w:b w:val="0"/>
                <w:i w:val="0"/>
                <w:vanish w:val="0"/>
                <w:color w:val="000000"/>
                <w:sz w:val="20"/>
              </w:rPr>
            </w:pPr>
            <w:ins w:id="821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18" w:author="SFC2021" w:date="2025-12-22T16:11:21Z"/>
                <w:rFonts w:ascii="Times New Roman" w:eastAsia="Times New Roman" w:hAnsi="Times New Roman" w:cs="Times New Roman"/>
                <w:b w:val="0"/>
                <w:i w:val="0"/>
                <w:vanish w:val="0"/>
                <w:color w:val="000000"/>
                <w:sz w:val="20"/>
              </w:rPr>
            </w:pPr>
            <w:ins w:id="8219"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20" w:author="SFC2021" w:date="2025-12-22T16:11:21Z"/>
                <w:rFonts w:ascii="Times New Roman" w:eastAsia="Times New Roman" w:hAnsi="Times New Roman" w:cs="Times New Roman"/>
                <w:b w:val="0"/>
                <w:i w:val="0"/>
                <w:vanish w:val="0"/>
                <w:color w:val="000000"/>
                <w:sz w:val="20"/>
              </w:rPr>
            </w:pPr>
            <w:ins w:id="822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22" w:author="SFC2021" w:date="2025-12-22T16:11:21Z"/>
                <w:rFonts w:ascii="Times New Roman" w:eastAsia="Times New Roman" w:hAnsi="Times New Roman" w:cs="Times New Roman"/>
                <w:b w:val="0"/>
                <w:i w:val="0"/>
                <w:vanish w:val="0"/>
                <w:color w:val="000000"/>
                <w:sz w:val="20"/>
              </w:rPr>
            </w:pPr>
            <w:ins w:id="822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24" w:author="SFC2021" w:date="2025-12-22T16:11:21Z"/>
                <w:rFonts w:ascii="Times New Roman" w:eastAsia="Times New Roman" w:hAnsi="Times New Roman" w:cs="Times New Roman"/>
                <w:b w:val="0"/>
                <w:i w:val="0"/>
                <w:vanish w:val="0"/>
                <w:color w:val="000000"/>
                <w:sz w:val="20"/>
              </w:rPr>
            </w:pPr>
            <w:ins w:id="8225" w:author="SFC2021" w:date="2025-12-22T16:11:21Z">
              <w:r>
                <w:rPr>
                  <w:rFonts w:ascii="Times New Roman" w:eastAsia="Times New Roman" w:hAnsi="Times New Roman" w:cs="Times New Roman"/>
                  <w:b w:val="0"/>
                  <w:i w:val="0"/>
                  <w:vanish w:val="0"/>
                  <w:color w:val="000000"/>
                  <w:sz w:val="20"/>
                </w:rPr>
                <w:t>PSO393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26" w:author="SFC2021" w:date="2025-12-22T16:11:21Z"/>
                <w:rFonts w:ascii="Times New Roman" w:eastAsia="Times New Roman" w:hAnsi="Times New Roman" w:cs="Times New Roman"/>
                <w:b w:val="0"/>
                <w:i w:val="0"/>
                <w:vanish w:val="0"/>
                <w:color w:val="000000"/>
                <w:sz w:val="20"/>
              </w:rPr>
            </w:pPr>
            <w:ins w:id="8227" w:author="SFC2021" w:date="2025-12-22T16:11:21Z">
              <w:r>
                <w:rPr>
                  <w:rFonts w:ascii="Times New Roman" w:eastAsia="Times New Roman" w:hAnsi="Times New Roman" w:cs="Times New Roman"/>
                  <w:b w:val="0"/>
                  <w:i w:val="0"/>
                  <w:vanish w:val="0"/>
                  <w:color w:val="000000"/>
                  <w:sz w:val="20"/>
                </w:rPr>
                <w:t>Αριθμός συμμετεχόντων που λαμβάνουν υποτροφία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28" w:author="SFC2021" w:date="2025-12-22T16:11:21Z"/>
                <w:rFonts w:ascii="Times New Roman" w:eastAsia="Times New Roman" w:hAnsi="Times New Roman" w:cs="Times New Roman"/>
                <w:b w:val="0"/>
                <w:i w:val="0"/>
                <w:vanish w:val="0"/>
                <w:color w:val="000000"/>
                <w:sz w:val="20"/>
              </w:rPr>
            </w:pPr>
            <w:ins w:id="8229"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30" w:author="SFC2021" w:date="2025-12-22T16:11:21Z"/>
                <w:rFonts w:ascii="Times New Roman" w:eastAsia="Times New Roman" w:hAnsi="Times New Roman" w:cs="Times New Roman"/>
                <w:b w:val="0"/>
                <w:i w:val="0"/>
                <w:vanish w:val="0"/>
                <w:color w:val="000000"/>
                <w:sz w:val="20"/>
              </w:rPr>
            </w:pPr>
            <w:ins w:id="8231"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32" w:author="SFC2021" w:date="2025-12-22T16:11:21Z"/>
                <w:rFonts w:ascii="Times New Roman" w:eastAsia="Times New Roman" w:hAnsi="Times New Roman" w:cs="Times New Roman"/>
                <w:b w:val="0"/>
                <w:i w:val="0"/>
                <w:vanish w:val="0"/>
                <w:color w:val="000000"/>
                <w:sz w:val="20"/>
              </w:rPr>
            </w:pPr>
            <w:ins w:id="8233" w:author="SFC2021" w:date="2025-12-22T16:11:21Z">
              <w:r>
                <w:rPr>
                  <w:rFonts w:ascii="Times New Roman" w:eastAsia="Times New Roman" w:hAnsi="Times New Roman" w:cs="Times New Roman"/>
                  <w:b w:val="0"/>
                  <w:i w:val="0"/>
                  <w:vanish w:val="0"/>
                  <w:color w:val="000000"/>
                  <w:sz w:val="20"/>
                </w:rPr>
                <w:t>7,00</w:t>
              </w:r>
            </w:ins>
          </w:p>
        </w:tc>
      </w:tr>
      <w:tr>
        <w:tblPrEx>
          <w:tblW w:w="100%" w:type="pct"/>
        </w:tblPrEx>
        <w:trPr>
          <w:cantSplit w:val="0"/>
          <w:trHeight w:hRule="auto" w:val="0"/>
          <w:ins w:id="823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35" w:author="SFC2021" w:date="2025-12-22T16:11:21Z"/>
                <w:rFonts w:ascii="Times New Roman" w:eastAsia="Times New Roman" w:hAnsi="Times New Roman" w:cs="Times New Roman"/>
                <w:b w:val="0"/>
                <w:i w:val="0"/>
                <w:vanish w:val="0"/>
                <w:color w:val="000000"/>
                <w:sz w:val="20"/>
              </w:rPr>
            </w:pPr>
            <w:ins w:id="823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37" w:author="SFC2021" w:date="2025-12-22T16:11:21Z"/>
                <w:rFonts w:ascii="Times New Roman" w:eastAsia="Times New Roman" w:hAnsi="Times New Roman" w:cs="Times New Roman"/>
                <w:b w:val="0"/>
                <w:i w:val="0"/>
                <w:vanish w:val="0"/>
                <w:color w:val="000000"/>
                <w:sz w:val="20"/>
              </w:rPr>
            </w:pPr>
            <w:ins w:id="823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39" w:author="SFC2021" w:date="2025-12-22T16:11:21Z"/>
                <w:rFonts w:ascii="Times New Roman" w:eastAsia="Times New Roman" w:hAnsi="Times New Roman" w:cs="Times New Roman"/>
                <w:b w:val="0"/>
                <w:i w:val="0"/>
                <w:vanish w:val="0"/>
                <w:color w:val="000000"/>
                <w:sz w:val="20"/>
              </w:rPr>
            </w:pPr>
            <w:ins w:id="824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41" w:author="SFC2021" w:date="2025-12-22T16:11:21Z"/>
                <w:rFonts w:ascii="Times New Roman" w:eastAsia="Times New Roman" w:hAnsi="Times New Roman" w:cs="Times New Roman"/>
                <w:b w:val="0"/>
                <w:i w:val="0"/>
                <w:vanish w:val="0"/>
                <w:color w:val="000000"/>
                <w:sz w:val="20"/>
              </w:rPr>
            </w:pPr>
            <w:ins w:id="824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43" w:author="SFC2021" w:date="2025-12-22T16:11:21Z"/>
                <w:rFonts w:ascii="Times New Roman" w:eastAsia="Times New Roman" w:hAnsi="Times New Roman" w:cs="Times New Roman"/>
                <w:b w:val="0"/>
                <w:i w:val="0"/>
                <w:vanish w:val="0"/>
                <w:color w:val="000000"/>
                <w:sz w:val="20"/>
              </w:rPr>
            </w:pPr>
            <w:ins w:id="8244" w:author="SFC2021" w:date="2025-12-22T16:11:21Z">
              <w:r>
                <w:rPr>
                  <w:rFonts w:ascii="Times New Roman" w:eastAsia="Times New Roman" w:hAnsi="Times New Roman" w:cs="Times New Roman"/>
                  <w:b w:val="0"/>
                  <w:i w:val="0"/>
                  <w:vanish w:val="0"/>
                  <w:color w:val="000000"/>
                  <w:sz w:val="20"/>
                </w:rPr>
                <w:t>PSO390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45" w:author="SFC2021" w:date="2025-12-22T16:11:21Z"/>
                <w:rFonts w:ascii="Times New Roman" w:eastAsia="Times New Roman" w:hAnsi="Times New Roman" w:cs="Times New Roman"/>
                <w:b w:val="0"/>
                <w:i w:val="0"/>
                <w:vanish w:val="0"/>
                <w:color w:val="000000"/>
                <w:sz w:val="20"/>
              </w:rPr>
            </w:pPr>
            <w:ins w:id="8246" w:author="SFC2021" w:date="2025-12-22T16:11:21Z">
              <w:r>
                <w:rPr>
                  <w:rFonts w:ascii="Times New Roman" w:eastAsia="Times New Roman" w:hAnsi="Times New Roman" w:cs="Times New Roman"/>
                  <w:b w:val="0"/>
                  <w:i w:val="0"/>
                  <w:vanish w:val="0"/>
                  <w:color w:val="000000"/>
                  <w:sz w:val="20"/>
                </w:rPr>
                <w:t>Αριθμός εκπαιδευτικών δομών που υποστηρίζονται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47" w:author="SFC2021" w:date="2025-12-22T16:11:21Z"/>
                <w:rFonts w:ascii="Times New Roman" w:eastAsia="Times New Roman" w:hAnsi="Times New Roman" w:cs="Times New Roman"/>
                <w:b w:val="0"/>
                <w:i w:val="0"/>
                <w:vanish w:val="0"/>
                <w:color w:val="000000"/>
                <w:sz w:val="20"/>
              </w:rPr>
            </w:pPr>
            <w:ins w:id="8248"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49" w:author="SFC2021" w:date="2025-12-22T16:11:21Z"/>
                <w:rFonts w:ascii="Times New Roman" w:eastAsia="Times New Roman" w:hAnsi="Times New Roman" w:cs="Times New Roman"/>
                <w:b w:val="0"/>
                <w:i w:val="0"/>
                <w:vanish w:val="0"/>
                <w:color w:val="000000"/>
                <w:sz w:val="20"/>
              </w:rPr>
            </w:pPr>
            <w:ins w:id="825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51" w:author="SFC2021" w:date="2025-12-22T16:11:21Z"/>
                <w:rFonts w:ascii="Times New Roman" w:eastAsia="Times New Roman" w:hAnsi="Times New Roman" w:cs="Times New Roman"/>
                <w:b w:val="0"/>
                <w:i w:val="0"/>
                <w:vanish w:val="0"/>
                <w:color w:val="000000"/>
                <w:sz w:val="20"/>
              </w:rPr>
            </w:pPr>
            <w:ins w:id="8252" w:author="SFC2021" w:date="2025-12-22T16:11:21Z">
              <w:r>
                <w:rPr>
                  <w:rFonts w:ascii="Times New Roman" w:eastAsia="Times New Roman" w:hAnsi="Times New Roman" w:cs="Times New Roman"/>
                  <w:b w:val="0"/>
                  <w:i w:val="0"/>
                  <w:vanish w:val="0"/>
                  <w:color w:val="000000"/>
                  <w:sz w:val="20"/>
                </w:rPr>
                <w:t>244,00</w:t>
              </w:r>
            </w:ins>
          </w:p>
        </w:tc>
      </w:tr>
      <w:tr>
        <w:tblPrEx>
          <w:tblW w:w="100%" w:type="pct"/>
        </w:tblPrEx>
        <w:trPr>
          <w:cantSplit w:val="0"/>
          <w:trHeight w:hRule="auto" w:val="0"/>
          <w:ins w:id="825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54" w:author="SFC2021" w:date="2025-12-22T16:11:21Z"/>
                <w:rFonts w:ascii="Times New Roman" w:eastAsia="Times New Roman" w:hAnsi="Times New Roman" w:cs="Times New Roman"/>
                <w:b w:val="0"/>
                <w:i w:val="0"/>
                <w:vanish w:val="0"/>
                <w:color w:val="000000"/>
                <w:sz w:val="20"/>
              </w:rPr>
            </w:pPr>
            <w:ins w:id="825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56" w:author="SFC2021" w:date="2025-12-22T16:11:21Z"/>
                <w:rFonts w:ascii="Times New Roman" w:eastAsia="Times New Roman" w:hAnsi="Times New Roman" w:cs="Times New Roman"/>
                <w:b w:val="0"/>
                <w:i w:val="0"/>
                <w:vanish w:val="0"/>
                <w:color w:val="000000"/>
                <w:sz w:val="20"/>
              </w:rPr>
            </w:pPr>
            <w:ins w:id="8257"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58" w:author="SFC2021" w:date="2025-12-22T16:11:21Z"/>
                <w:rFonts w:ascii="Times New Roman" w:eastAsia="Times New Roman" w:hAnsi="Times New Roman" w:cs="Times New Roman"/>
                <w:b w:val="0"/>
                <w:i w:val="0"/>
                <w:vanish w:val="0"/>
                <w:color w:val="000000"/>
                <w:sz w:val="20"/>
              </w:rPr>
            </w:pPr>
            <w:ins w:id="825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60" w:author="SFC2021" w:date="2025-12-22T16:11:21Z"/>
                <w:rFonts w:ascii="Times New Roman" w:eastAsia="Times New Roman" w:hAnsi="Times New Roman" w:cs="Times New Roman"/>
                <w:b w:val="0"/>
                <w:i w:val="0"/>
                <w:vanish w:val="0"/>
                <w:color w:val="000000"/>
                <w:sz w:val="20"/>
              </w:rPr>
            </w:pPr>
            <w:ins w:id="826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62" w:author="SFC2021" w:date="2025-12-22T16:11:21Z"/>
                <w:rFonts w:ascii="Times New Roman" w:eastAsia="Times New Roman" w:hAnsi="Times New Roman" w:cs="Times New Roman"/>
                <w:b w:val="0"/>
                <w:i w:val="0"/>
                <w:vanish w:val="0"/>
                <w:color w:val="000000"/>
                <w:sz w:val="20"/>
              </w:rPr>
            </w:pPr>
            <w:ins w:id="8263" w:author="SFC2021" w:date="2025-12-22T16:11:21Z">
              <w:r>
                <w:rPr>
                  <w:rFonts w:ascii="Times New Roman" w:eastAsia="Times New Roman" w:hAnsi="Times New Roman" w:cs="Times New Roman"/>
                  <w:b w:val="0"/>
                  <w:i w:val="0"/>
                  <w:vanish w:val="0"/>
                  <w:color w:val="000000"/>
                  <w:sz w:val="20"/>
                </w:rPr>
                <w:t>PSO391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64" w:author="SFC2021" w:date="2025-12-22T16:11:21Z"/>
                <w:rFonts w:ascii="Times New Roman" w:eastAsia="Times New Roman" w:hAnsi="Times New Roman" w:cs="Times New Roman"/>
                <w:b w:val="0"/>
                <w:i w:val="0"/>
                <w:vanish w:val="0"/>
                <w:color w:val="000000"/>
                <w:sz w:val="20"/>
              </w:rPr>
            </w:pPr>
            <w:ins w:id="8265" w:author="SFC2021" w:date="2025-12-22T16:11:21Z">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66" w:author="SFC2021" w:date="2025-12-22T16:11:21Z"/>
                <w:rFonts w:ascii="Times New Roman" w:eastAsia="Times New Roman" w:hAnsi="Times New Roman" w:cs="Times New Roman"/>
                <w:b w:val="0"/>
                <w:i w:val="0"/>
                <w:vanish w:val="0"/>
                <w:color w:val="000000"/>
                <w:sz w:val="20"/>
              </w:rPr>
            </w:pPr>
            <w:ins w:id="8267"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68" w:author="SFC2021" w:date="2025-12-22T16:11:21Z"/>
                <w:rFonts w:ascii="Times New Roman" w:eastAsia="Times New Roman" w:hAnsi="Times New Roman" w:cs="Times New Roman"/>
                <w:b w:val="0"/>
                <w:i w:val="0"/>
                <w:vanish w:val="0"/>
                <w:color w:val="000000"/>
                <w:sz w:val="20"/>
              </w:rPr>
            </w:pPr>
            <w:ins w:id="826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70" w:author="SFC2021" w:date="2025-12-22T16:11:21Z"/>
                <w:rFonts w:ascii="Times New Roman" w:eastAsia="Times New Roman" w:hAnsi="Times New Roman" w:cs="Times New Roman"/>
                <w:b w:val="0"/>
                <w:i w:val="0"/>
                <w:vanish w:val="0"/>
                <w:color w:val="000000"/>
                <w:sz w:val="20"/>
              </w:rPr>
            </w:pPr>
            <w:ins w:id="8271" w:author="SFC2021" w:date="2025-12-22T16:11:21Z">
              <w:r>
                <w:rPr>
                  <w:rFonts w:ascii="Times New Roman" w:eastAsia="Times New Roman" w:hAnsi="Times New Roman" w:cs="Times New Roman"/>
                  <w:b w:val="0"/>
                  <w:i w:val="0"/>
                  <w:vanish w:val="0"/>
                  <w:color w:val="000000"/>
                  <w:sz w:val="20"/>
                </w:rPr>
                <w:t>1,00</w:t>
              </w:r>
            </w:ins>
          </w:p>
        </w:tc>
      </w:tr>
      <w:tr>
        <w:tblPrEx>
          <w:tblW w:w="100%" w:type="pct"/>
        </w:tblPrEx>
        <w:trPr>
          <w:cantSplit w:val="0"/>
          <w:trHeight w:hRule="auto" w:val="0"/>
          <w:ins w:id="827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73" w:author="SFC2021" w:date="2025-12-22T16:11:21Z"/>
                <w:rFonts w:ascii="Times New Roman" w:eastAsia="Times New Roman" w:hAnsi="Times New Roman" w:cs="Times New Roman"/>
                <w:b w:val="0"/>
                <w:i w:val="0"/>
                <w:vanish w:val="0"/>
                <w:color w:val="000000"/>
                <w:sz w:val="20"/>
              </w:rPr>
            </w:pPr>
            <w:ins w:id="827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75" w:author="SFC2021" w:date="2025-12-22T16:11:21Z"/>
                <w:rFonts w:ascii="Times New Roman" w:eastAsia="Times New Roman" w:hAnsi="Times New Roman" w:cs="Times New Roman"/>
                <w:b w:val="0"/>
                <w:i w:val="0"/>
                <w:vanish w:val="0"/>
                <w:color w:val="000000"/>
                <w:sz w:val="20"/>
              </w:rPr>
            </w:pPr>
            <w:ins w:id="827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77" w:author="SFC2021" w:date="2025-12-22T16:11:21Z"/>
                <w:rFonts w:ascii="Times New Roman" w:eastAsia="Times New Roman" w:hAnsi="Times New Roman" w:cs="Times New Roman"/>
                <w:b w:val="0"/>
                <w:i w:val="0"/>
                <w:vanish w:val="0"/>
                <w:color w:val="000000"/>
                <w:sz w:val="20"/>
              </w:rPr>
            </w:pPr>
            <w:ins w:id="827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79" w:author="SFC2021" w:date="2025-12-22T16:11:21Z"/>
                <w:rFonts w:ascii="Times New Roman" w:eastAsia="Times New Roman" w:hAnsi="Times New Roman" w:cs="Times New Roman"/>
                <w:b w:val="0"/>
                <w:i w:val="0"/>
                <w:vanish w:val="0"/>
                <w:color w:val="000000"/>
                <w:sz w:val="20"/>
              </w:rPr>
            </w:pPr>
            <w:ins w:id="828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81" w:author="SFC2021" w:date="2025-12-22T16:11:21Z"/>
                <w:rFonts w:ascii="Times New Roman" w:eastAsia="Times New Roman" w:hAnsi="Times New Roman" w:cs="Times New Roman"/>
                <w:b w:val="0"/>
                <w:i w:val="0"/>
                <w:vanish w:val="0"/>
                <w:color w:val="000000"/>
                <w:sz w:val="20"/>
              </w:rPr>
            </w:pPr>
            <w:ins w:id="8282" w:author="SFC2021" w:date="2025-12-22T16:11:21Z">
              <w:r>
                <w:rPr>
                  <w:rFonts w:ascii="Times New Roman" w:eastAsia="Times New Roman" w:hAnsi="Times New Roman" w:cs="Times New Roman"/>
                  <w:b w:val="0"/>
                  <w:i w:val="0"/>
                  <w:vanish w:val="0"/>
                  <w:color w:val="000000"/>
                  <w:sz w:val="20"/>
                </w:rPr>
                <w:t>PSO392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83" w:author="SFC2021" w:date="2025-12-22T16:11:21Z"/>
                <w:rFonts w:ascii="Times New Roman" w:eastAsia="Times New Roman" w:hAnsi="Times New Roman" w:cs="Times New Roman"/>
                <w:b w:val="0"/>
                <w:i w:val="0"/>
                <w:vanish w:val="0"/>
                <w:color w:val="000000"/>
                <w:sz w:val="20"/>
              </w:rPr>
            </w:pPr>
            <w:ins w:id="8284"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85" w:author="SFC2021" w:date="2025-12-22T16:11:21Z"/>
                <w:rFonts w:ascii="Times New Roman" w:eastAsia="Times New Roman" w:hAnsi="Times New Roman" w:cs="Times New Roman"/>
                <w:b w:val="0"/>
                <w:i w:val="0"/>
                <w:vanish w:val="0"/>
                <w:color w:val="000000"/>
                <w:sz w:val="20"/>
              </w:rPr>
            </w:pPr>
            <w:ins w:id="8286"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87" w:author="SFC2021" w:date="2025-12-22T16:11:21Z"/>
                <w:rFonts w:ascii="Times New Roman" w:eastAsia="Times New Roman" w:hAnsi="Times New Roman" w:cs="Times New Roman"/>
                <w:b w:val="0"/>
                <w:i w:val="0"/>
                <w:vanish w:val="0"/>
                <w:color w:val="000000"/>
                <w:sz w:val="20"/>
              </w:rPr>
            </w:pPr>
            <w:ins w:id="828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289" w:author="SFC2021" w:date="2025-12-22T16:11:21Z"/>
                <w:rFonts w:ascii="Times New Roman" w:eastAsia="Times New Roman" w:hAnsi="Times New Roman" w:cs="Times New Roman"/>
                <w:b w:val="0"/>
                <w:i w:val="0"/>
                <w:vanish w:val="0"/>
                <w:color w:val="000000"/>
                <w:sz w:val="20"/>
              </w:rPr>
            </w:pPr>
            <w:ins w:id="8290" w:author="SFC2021" w:date="2025-12-22T16:11:21Z">
              <w:r>
                <w:rPr>
                  <w:rFonts w:ascii="Times New Roman" w:eastAsia="Times New Roman" w:hAnsi="Times New Roman" w:cs="Times New Roman"/>
                  <w:b w:val="0"/>
                  <w:i w:val="0"/>
                  <w:vanish w:val="0"/>
                  <w:color w:val="000000"/>
                  <w:sz w:val="20"/>
                </w:rPr>
                <w:t>2.218,00</w:t>
              </w:r>
            </w:ins>
          </w:p>
        </w:tc>
      </w:tr>
      <w:tr>
        <w:tblPrEx>
          <w:tblW w:w="100%" w:type="pct"/>
        </w:tblPrEx>
        <w:trPr>
          <w:cantSplit w:val="0"/>
          <w:trHeight w:hRule="auto" w:val="0"/>
          <w:ins w:id="829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92" w:author="SFC2021" w:date="2025-12-22T16:11:21Z"/>
                <w:rFonts w:ascii="Times New Roman" w:eastAsia="Times New Roman" w:hAnsi="Times New Roman" w:cs="Times New Roman"/>
                <w:b w:val="0"/>
                <w:i w:val="0"/>
                <w:vanish w:val="0"/>
                <w:color w:val="000000"/>
                <w:sz w:val="20"/>
              </w:rPr>
            </w:pPr>
            <w:ins w:id="829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94" w:author="SFC2021" w:date="2025-12-22T16:11:21Z"/>
                <w:rFonts w:ascii="Times New Roman" w:eastAsia="Times New Roman" w:hAnsi="Times New Roman" w:cs="Times New Roman"/>
                <w:b w:val="0"/>
                <w:i w:val="0"/>
                <w:vanish w:val="0"/>
                <w:color w:val="000000"/>
                <w:sz w:val="20"/>
              </w:rPr>
            </w:pPr>
            <w:ins w:id="829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96" w:author="SFC2021" w:date="2025-12-22T16:11:21Z"/>
                <w:rFonts w:ascii="Times New Roman" w:eastAsia="Times New Roman" w:hAnsi="Times New Roman" w:cs="Times New Roman"/>
                <w:b w:val="0"/>
                <w:i w:val="0"/>
                <w:vanish w:val="0"/>
                <w:color w:val="000000"/>
                <w:sz w:val="20"/>
              </w:rPr>
            </w:pPr>
            <w:ins w:id="829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298" w:author="SFC2021" w:date="2025-12-22T16:11:21Z"/>
                <w:rFonts w:ascii="Times New Roman" w:eastAsia="Times New Roman" w:hAnsi="Times New Roman" w:cs="Times New Roman"/>
                <w:b w:val="0"/>
                <w:i w:val="0"/>
                <w:vanish w:val="0"/>
                <w:color w:val="000000"/>
                <w:sz w:val="20"/>
              </w:rPr>
            </w:pPr>
            <w:ins w:id="829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00" w:author="SFC2021" w:date="2025-12-22T16:11:21Z"/>
                <w:rFonts w:ascii="Times New Roman" w:eastAsia="Times New Roman" w:hAnsi="Times New Roman" w:cs="Times New Roman"/>
                <w:b w:val="0"/>
                <w:i w:val="0"/>
                <w:vanish w:val="0"/>
                <w:color w:val="000000"/>
                <w:sz w:val="20"/>
              </w:rPr>
            </w:pPr>
            <w:ins w:id="8301" w:author="SFC2021" w:date="2025-12-22T16:11:21Z">
              <w:r>
                <w:rPr>
                  <w:rFonts w:ascii="Times New Roman" w:eastAsia="Times New Roman" w:hAnsi="Times New Roman" w:cs="Times New Roman"/>
                  <w:b w:val="0"/>
                  <w:i w:val="0"/>
                  <w:vanish w:val="0"/>
                  <w:color w:val="000000"/>
                  <w:sz w:val="20"/>
                </w:rPr>
                <w:t>PSO393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02" w:author="SFC2021" w:date="2025-12-22T16:11:21Z"/>
                <w:rFonts w:ascii="Times New Roman" w:eastAsia="Times New Roman" w:hAnsi="Times New Roman" w:cs="Times New Roman"/>
                <w:b w:val="0"/>
                <w:i w:val="0"/>
                <w:vanish w:val="0"/>
                <w:color w:val="000000"/>
                <w:sz w:val="20"/>
              </w:rPr>
            </w:pPr>
            <w:ins w:id="8303" w:author="SFC2021" w:date="2025-12-22T16:11:21Z">
              <w:r>
                <w:rPr>
                  <w:rFonts w:ascii="Times New Roman" w:eastAsia="Times New Roman" w:hAnsi="Times New Roman" w:cs="Times New Roman"/>
                  <w:b w:val="0"/>
                  <w:i w:val="0"/>
                  <w:vanish w:val="0"/>
                  <w:color w:val="000000"/>
                  <w:sz w:val="20"/>
                </w:rPr>
                <w:t>Αριθμός συμμετεχόντων που λαμβάνουν υποτροφία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04" w:author="SFC2021" w:date="2025-12-22T16:11:21Z"/>
                <w:rFonts w:ascii="Times New Roman" w:eastAsia="Times New Roman" w:hAnsi="Times New Roman" w:cs="Times New Roman"/>
                <w:b w:val="0"/>
                <w:i w:val="0"/>
                <w:vanish w:val="0"/>
                <w:color w:val="000000"/>
                <w:sz w:val="20"/>
              </w:rPr>
            </w:pPr>
            <w:ins w:id="8305"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06" w:author="SFC2021" w:date="2025-12-22T16:11:21Z"/>
                <w:rFonts w:ascii="Times New Roman" w:eastAsia="Times New Roman" w:hAnsi="Times New Roman" w:cs="Times New Roman"/>
                <w:b w:val="0"/>
                <w:i w:val="0"/>
                <w:vanish w:val="0"/>
                <w:color w:val="000000"/>
                <w:sz w:val="20"/>
              </w:rPr>
            </w:pPr>
            <w:ins w:id="8307"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08" w:author="SFC2021" w:date="2025-12-22T16:11:21Z"/>
                <w:rFonts w:ascii="Times New Roman" w:eastAsia="Times New Roman" w:hAnsi="Times New Roman" w:cs="Times New Roman"/>
                <w:b w:val="0"/>
                <w:i w:val="0"/>
                <w:vanish w:val="0"/>
                <w:color w:val="000000"/>
                <w:sz w:val="20"/>
              </w:rPr>
            </w:pPr>
            <w:ins w:id="8309" w:author="SFC2021" w:date="2025-12-22T16:11:21Z">
              <w:r>
                <w:rPr>
                  <w:rFonts w:ascii="Times New Roman" w:eastAsia="Times New Roman" w:hAnsi="Times New Roman" w:cs="Times New Roman"/>
                  <w:b w:val="0"/>
                  <w:i w:val="0"/>
                  <w:vanish w:val="0"/>
                  <w:color w:val="000000"/>
                  <w:sz w:val="20"/>
                </w:rPr>
                <w:t>25,00</w:t>
              </w:r>
            </w:ins>
          </w:p>
        </w:tc>
      </w:tr>
    </w:tbl>
    <w:p w:rsidR="00A77B3E">
      <w:pPr>
        <w:spacing w:before="100" w:after="0"/>
        <w:jc w:val="start"/>
        <w:rPr>
          <w:ins w:id="8310"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8311" w:author="SFC2021" w:date="2025-12-22T16:11:21Z"/>
          <w:rFonts w:ascii="Times New Roman" w:eastAsia="Times New Roman" w:hAnsi="Times New Roman" w:cs="Times New Roman"/>
          <w:b w:val="0"/>
          <w:i w:val="0"/>
          <w:vanish w:val="0"/>
          <w:color w:val="000000"/>
          <w:sz w:val="0"/>
        </w:rPr>
      </w:pPr>
      <w:ins w:id="8312"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8313" w:author="SFC2021" w:date="2025-12-22T16:11:21Z"/>
          <w:rFonts w:ascii="Times New Roman" w:eastAsia="Times New Roman" w:hAnsi="Times New Roman" w:cs="Times New Roman"/>
          <w:b w:val="0"/>
          <w:i w:val="0"/>
          <w:vanish w:val="0"/>
          <w:color w:val="000000"/>
          <w:sz w:val="24"/>
        </w:rPr>
      </w:pPr>
      <w:bookmarkStart w:id="8314" w:name="_Toc256000412"/>
      <w:ins w:id="8315"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8314"/>
    </w:p>
    <w:p w:rsidR="00A77B3E">
      <w:pPr>
        <w:spacing w:before="100" w:after="0"/>
        <w:jc w:val="start"/>
        <w:rPr>
          <w:ins w:id="831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29"/>
        <w:gridCol w:w="692"/>
        <w:gridCol w:w="1485"/>
        <w:gridCol w:w="1546"/>
        <w:gridCol w:w="2966"/>
        <w:gridCol w:w="989"/>
        <w:gridCol w:w="1171"/>
        <w:gridCol w:w="983"/>
        <w:gridCol w:w="883"/>
        <w:gridCol w:w="1112"/>
        <w:gridCol w:w="1288"/>
      </w:tblGrid>
      <w:tr>
        <w:tblPrEx>
          <w:tblW w:w="100%" w:type="pct"/>
        </w:tblPrEx>
        <w:trPr>
          <w:cantSplit w:val="0"/>
          <w:trHeight w:hRule="auto" w:val="0"/>
          <w:ins w:id="831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18" w:author="SFC2021" w:date="2025-12-22T16:11:21Z"/>
                <w:rFonts w:ascii="Times New Roman" w:eastAsia="Times New Roman" w:hAnsi="Times New Roman" w:cs="Times New Roman"/>
                <w:b w:val="0"/>
                <w:i w:val="0"/>
                <w:vanish w:val="0"/>
                <w:color w:val="000000"/>
                <w:sz w:val="20"/>
              </w:rPr>
            </w:pPr>
            <w:ins w:id="831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20" w:author="SFC2021" w:date="2025-12-22T16:11:21Z"/>
                <w:rFonts w:ascii="Times New Roman" w:eastAsia="Times New Roman" w:hAnsi="Times New Roman" w:cs="Times New Roman"/>
                <w:b w:val="0"/>
                <w:i w:val="0"/>
                <w:vanish w:val="0"/>
                <w:color w:val="000000"/>
                <w:sz w:val="20"/>
              </w:rPr>
            </w:pPr>
            <w:ins w:id="832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22" w:author="SFC2021" w:date="2025-12-22T16:11:21Z"/>
                <w:rFonts w:ascii="Times New Roman" w:eastAsia="Times New Roman" w:hAnsi="Times New Roman" w:cs="Times New Roman"/>
                <w:b w:val="0"/>
                <w:i w:val="0"/>
                <w:vanish w:val="0"/>
                <w:color w:val="000000"/>
                <w:sz w:val="20"/>
              </w:rPr>
            </w:pPr>
            <w:ins w:id="832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24" w:author="SFC2021" w:date="2025-12-22T16:11:21Z"/>
                <w:rFonts w:ascii="Times New Roman" w:eastAsia="Times New Roman" w:hAnsi="Times New Roman" w:cs="Times New Roman"/>
                <w:b w:val="0"/>
                <w:i w:val="0"/>
                <w:vanish w:val="0"/>
                <w:color w:val="000000"/>
                <w:sz w:val="20"/>
              </w:rPr>
            </w:pPr>
            <w:ins w:id="832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26" w:author="SFC2021" w:date="2025-12-22T16:11:21Z"/>
                <w:rFonts w:ascii="Times New Roman" w:eastAsia="Times New Roman" w:hAnsi="Times New Roman" w:cs="Times New Roman"/>
                <w:b w:val="0"/>
                <w:i w:val="0"/>
                <w:vanish w:val="0"/>
                <w:color w:val="000000"/>
                <w:sz w:val="20"/>
              </w:rPr>
            </w:pPr>
            <w:ins w:id="8327"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28" w:author="SFC2021" w:date="2025-12-22T16:11:21Z"/>
                <w:rFonts w:ascii="Times New Roman" w:eastAsia="Times New Roman" w:hAnsi="Times New Roman" w:cs="Times New Roman"/>
                <w:b w:val="0"/>
                <w:i w:val="0"/>
                <w:vanish w:val="0"/>
                <w:color w:val="000000"/>
                <w:sz w:val="20"/>
              </w:rPr>
            </w:pPr>
            <w:ins w:id="8329"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30" w:author="SFC2021" w:date="2025-12-22T16:11:21Z"/>
                <w:rFonts w:ascii="Times New Roman" w:eastAsia="Times New Roman" w:hAnsi="Times New Roman" w:cs="Times New Roman"/>
                <w:b w:val="0"/>
                <w:i w:val="0"/>
                <w:vanish w:val="0"/>
                <w:color w:val="000000"/>
                <w:sz w:val="20"/>
              </w:rPr>
            </w:pPr>
            <w:ins w:id="8331"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32" w:author="SFC2021" w:date="2025-12-22T16:11:21Z"/>
                <w:rFonts w:ascii="Times New Roman" w:eastAsia="Times New Roman" w:hAnsi="Times New Roman" w:cs="Times New Roman"/>
                <w:b w:val="0"/>
                <w:i w:val="0"/>
                <w:vanish w:val="0"/>
                <w:color w:val="000000"/>
                <w:sz w:val="20"/>
              </w:rPr>
            </w:pPr>
            <w:ins w:id="8333"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34" w:author="SFC2021" w:date="2025-12-22T16:11:21Z"/>
                <w:rFonts w:ascii="Times New Roman" w:eastAsia="Times New Roman" w:hAnsi="Times New Roman" w:cs="Times New Roman"/>
                <w:b w:val="0"/>
                <w:i w:val="0"/>
                <w:vanish w:val="0"/>
                <w:color w:val="000000"/>
                <w:sz w:val="20"/>
              </w:rPr>
            </w:pPr>
            <w:ins w:id="8335"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36" w:author="SFC2021" w:date="2025-12-22T16:11:21Z"/>
                <w:rFonts w:ascii="Times New Roman" w:eastAsia="Times New Roman" w:hAnsi="Times New Roman" w:cs="Times New Roman"/>
                <w:b w:val="0"/>
                <w:i w:val="0"/>
                <w:vanish w:val="0"/>
                <w:color w:val="000000"/>
                <w:sz w:val="20"/>
              </w:rPr>
            </w:pPr>
            <w:ins w:id="8337"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38" w:author="SFC2021" w:date="2025-12-22T16:11:21Z"/>
                <w:rFonts w:ascii="Times New Roman" w:eastAsia="Times New Roman" w:hAnsi="Times New Roman" w:cs="Times New Roman"/>
                <w:b w:val="0"/>
                <w:i w:val="0"/>
                <w:vanish w:val="0"/>
                <w:color w:val="000000"/>
                <w:sz w:val="20"/>
              </w:rPr>
            </w:pPr>
            <w:ins w:id="8339"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340" w:author="SFC2021" w:date="2025-12-22T16:11:21Z"/>
                <w:rFonts w:ascii="Times New Roman" w:eastAsia="Times New Roman" w:hAnsi="Times New Roman" w:cs="Times New Roman"/>
                <w:b w:val="0"/>
                <w:i w:val="0"/>
                <w:vanish w:val="0"/>
                <w:color w:val="000000"/>
                <w:sz w:val="20"/>
              </w:rPr>
            </w:pPr>
            <w:ins w:id="8341"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83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43" w:author="SFC2021" w:date="2025-12-22T16:11:21Z"/>
                <w:rFonts w:ascii="Times New Roman" w:eastAsia="Times New Roman" w:hAnsi="Times New Roman" w:cs="Times New Roman"/>
                <w:b w:val="0"/>
                <w:i w:val="0"/>
                <w:vanish w:val="0"/>
                <w:color w:val="000000"/>
                <w:sz w:val="20"/>
              </w:rPr>
            </w:pPr>
            <w:ins w:id="834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45" w:author="SFC2021" w:date="2025-12-22T16:11:21Z"/>
                <w:rFonts w:ascii="Times New Roman" w:eastAsia="Times New Roman" w:hAnsi="Times New Roman" w:cs="Times New Roman"/>
                <w:b w:val="0"/>
                <w:i w:val="0"/>
                <w:vanish w:val="0"/>
                <w:color w:val="000000"/>
                <w:sz w:val="20"/>
              </w:rPr>
            </w:pPr>
            <w:ins w:id="834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47" w:author="SFC2021" w:date="2025-12-22T16:11:21Z"/>
                <w:rFonts w:ascii="Times New Roman" w:eastAsia="Times New Roman" w:hAnsi="Times New Roman" w:cs="Times New Roman"/>
                <w:b w:val="0"/>
                <w:i w:val="0"/>
                <w:vanish w:val="0"/>
                <w:color w:val="000000"/>
                <w:sz w:val="20"/>
              </w:rPr>
            </w:pPr>
            <w:ins w:id="834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49" w:author="SFC2021" w:date="2025-12-22T16:11:21Z"/>
                <w:rFonts w:ascii="Times New Roman" w:eastAsia="Times New Roman" w:hAnsi="Times New Roman" w:cs="Times New Roman"/>
                <w:b w:val="0"/>
                <w:i w:val="0"/>
                <w:vanish w:val="0"/>
                <w:color w:val="000000"/>
                <w:sz w:val="20"/>
              </w:rPr>
            </w:pPr>
            <w:ins w:id="8350"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51" w:author="SFC2021" w:date="2025-12-22T16:11:21Z"/>
                <w:rFonts w:ascii="Times New Roman" w:eastAsia="Times New Roman" w:hAnsi="Times New Roman" w:cs="Times New Roman"/>
                <w:b w:val="0"/>
                <w:i w:val="0"/>
                <w:vanish w:val="0"/>
                <w:color w:val="000000"/>
                <w:sz w:val="20"/>
              </w:rPr>
            </w:pPr>
            <w:ins w:id="8352" w:author="SFC2021" w:date="2025-12-22T16:11:21Z">
              <w:r>
                <w:rPr>
                  <w:rFonts w:ascii="Times New Roman" w:eastAsia="Times New Roman" w:hAnsi="Times New Roman" w:cs="Times New Roman"/>
                  <w:b w:val="0"/>
                  <w:i w:val="0"/>
                  <w:vanish w:val="0"/>
                  <w:color w:val="000000"/>
                  <w:sz w:val="20"/>
                </w:rPr>
                <w:t>EECR05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53" w:author="SFC2021" w:date="2025-12-22T16:11:21Z"/>
                <w:rFonts w:ascii="Times New Roman" w:eastAsia="Times New Roman" w:hAnsi="Times New Roman" w:cs="Times New Roman"/>
                <w:b w:val="0"/>
                <w:i w:val="0"/>
                <w:vanish w:val="0"/>
                <w:color w:val="000000"/>
                <w:sz w:val="20"/>
              </w:rPr>
            </w:pPr>
            <w:ins w:id="8354" w:author="SFC2021" w:date="2025-12-22T16:11:21Z">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55" w:author="SFC2021" w:date="2025-12-22T16:11:21Z"/>
                <w:rFonts w:ascii="Times New Roman" w:eastAsia="Times New Roman" w:hAnsi="Times New Roman" w:cs="Times New Roman"/>
                <w:b w:val="0"/>
                <w:i w:val="0"/>
                <w:vanish w:val="0"/>
                <w:color w:val="000000"/>
                <w:sz w:val="20"/>
              </w:rPr>
            </w:pPr>
            <w:ins w:id="8356"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57" w:author="SFC2021" w:date="2025-12-22T16:11:21Z"/>
                <w:rFonts w:ascii="Times New Roman" w:eastAsia="Times New Roman" w:hAnsi="Times New Roman" w:cs="Times New Roman"/>
                <w:b w:val="0"/>
                <w:i w:val="0"/>
                <w:vanish w:val="0"/>
                <w:color w:val="000000"/>
                <w:sz w:val="20"/>
              </w:rPr>
            </w:pPr>
            <w:ins w:id="8358" w:author="SFC2021" w:date="2025-12-22T16:11:21Z">
              <w:r>
                <w:rPr>
                  <w:rFonts w:ascii="Times New Roman" w:eastAsia="Times New Roman" w:hAnsi="Times New Roman" w:cs="Times New Roman"/>
                  <w:b w:val="0"/>
                  <w:i w:val="0"/>
                  <w:vanish w:val="0"/>
                  <w:color w:val="000000"/>
                  <w:sz w:val="20"/>
                </w:rPr>
                <w:t>291,00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359" w:author="SFC2021" w:date="2025-12-22T16:11:21Z"/>
                <w:rFonts w:ascii="Times New Roman" w:eastAsia="Times New Roman" w:hAnsi="Times New Roman" w:cs="Times New Roman"/>
                <w:b w:val="0"/>
                <w:i w:val="0"/>
                <w:vanish w:val="0"/>
                <w:color w:val="000000"/>
                <w:sz w:val="20"/>
              </w:rPr>
            </w:pPr>
            <w:ins w:id="8360"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61" w:author="SFC2021" w:date="2025-12-22T16:11:21Z"/>
                <w:rFonts w:ascii="Times New Roman" w:eastAsia="Times New Roman" w:hAnsi="Times New Roman" w:cs="Times New Roman"/>
                <w:b w:val="0"/>
                <w:i w:val="0"/>
                <w:vanish w:val="0"/>
                <w:color w:val="000000"/>
                <w:sz w:val="20"/>
              </w:rPr>
            </w:pPr>
            <w:ins w:id="8362" w:author="SFC2021" w:date="2025-12-22T16:11:21Z">
              <w:r>
                <w:rPr>
                  <w:rFonts w:ascii="Times New Roman" w:eastAsia="Times New Roman" w:hAnsi="Times New Roman" w:cs="Times New Roman"/>
                  <w:b w:val="0"/>
                  <w:i w:val="0"/>
                  <w:vanish w:val="0"/>
                  <w:color w:val="000000"/>
                  <w:sz w:val="20"/>
                </w:rPr>
                <w:t>291,00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63" w:author="SFC2021" w:date="2025-12-22T16:11:21Z"/>
                <w:rFonts w:ascii="Times New Roman" w:eastAsia="Times New Roman" w:hAnsi="Times New Roman" w:cs="Times New Roman"/>
                <w:b w:val="0"/>
                <w:i w:val="0"/>
                <w:vanish w:val="0"/>
                <w:color w:val="000000"/>
                <w:sz w:val="20"/>
              </w:rPr>
            </w:pPr>
            <w:ins w:id="8364"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65"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36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67" w:author="SFC2021" w:date="2025-12-22T16:11:21Z"/>
                <w:rFonts w:ascii="Times New Roman" w:eastAsia="Times New Roman" w:hAnsi="Times New Roman" w:cs="Times New Roman"/>
                <w:b w:val="0"/>
                <w:i w:val="0"/>
                <w:vanish w:val="0"/>
                <w:color w:val="000000"/>
                <w:sz w:val="20"/>
              </w:rPr>
            </w:pPr>
            <w:ins w:id="836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69" w:author="SFC2021" w:date="2025-12-22T16:11:21Z"/>
                <w:rFonts w:ascii="Times New Roman" w:eastAsia="Times New Roman" w:hAnsi="Times New Roman" w:cs="Times New Roman"/>
                <w:b w:val="0"/>
                <w:i w:val="0"/>
                <w:vanish w:val="0"/>
                <w:color w:val="000000"/>
                <w:sz w:val="20"/>
              </w:rPr>
            </w:pPr>
            <w:ins w:id="837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71" w:author="SFC2021" w:date="2025-12-22T16:11:21Z"/>
                <w:rFonts w:ascii="Times New Roman" w:eastAsia="Times New Roman" w:hAnsi="Times New Roman" w:cs="Times New Roman"/>
                <w:b w:val="0"/>
                <w:i w:val="0"/>
                <w:vanish w:val="0"/>
                <w:color w:val="000000"/>
                <w:sz w:val="20"/>
              </w:rPr>
            </w:pPr>
            <w:ins w:id="837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73" w:author="SFC2021" w:date="2025-12-22T16:11:21Z"/>
                <w:rFonts w:ascii="Times New Roman" w:eastAsia="Times New Roman" w:hAnsi="Times New Roman" w:cs="Times New Roman"/>
                <w:b w:val="0"/>
                <w:i w:val="0"/>
                <w:vanish w:val="0"/>
                <w:color w:val="000000"/>
                <w:sz w:val="20"/>
              </w:rPr>
            </w:pPr>
            <w:ins w:id="837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75" w:author="SFC2021" w:date="2025-12-22T16:11:21Z"/>
                <w:rFonts w:ascii="Times New Roman" w:eastAsia="Times New Roman" w:hAnsi="Times New Roman" w:cs="Times New Roman"/>
                <w:b w:val="0"/>
                <w:i w:val="0"/>
                <w:vanish w:val="0"/>
                <w:color w:val="000000"/>
                <w:sz w:val="20"/>
              </w:rPr>
            </w:pPr>
            <w:ins w:id="8376" w:author="SFC2021" w:date="2025-12-22T16:11:21Z">
              <w:r>
                <w:rPr>
                  <w:rFonts w:ascii="Times New Roman" w:eastAsia="Times New Roman" w:hAnsi="Times New Roman" w:cs="Times New Roman"/>
                  <w:b w:val="0"/>
                  <w:i w:val="0"/>
                  <w:vanish w:val="0"/>
                  <w:color w:val="000000"/>
                  <w:sz w:val="20"/>
                </w:rPr>
                <w:t>PSR390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77" w:author="SFC2021" w:date="2025-12-22T16:11:21Z"/>
                <w:rFonts w:ascii="Times New Roman" w:eastAsia="Times New Roman" w:hAnsi="Times New Roman" w:cs="Times New Roman"/>
                <w:b w:val="0"/>
                <w:i w:val="0"/>
                <w:vanish w:val="0"/>
                <w:color w:val="000000"/>
                <w:sz w:val="20"/>
              </w:rPr>
            </w:pPr>
            <w:ins w:id="8378" w:author="SFC2021" w:date="2025-12-22T16:11:21Z">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79" w:author="SFC2021" w:date="2025-12-22T16:11:21Z"/>
                <w:rFonts w:ascii="Times New Roman" w:eastAsia="Times New Roman" w:hAnsi="Times New Roman" w:cs="Times New Roman"/>
                <w:b w:val="0"/>
                <w:i w:val="0"/>
                <w:vanish w:val="0"/>
                <w:color w:val="000000"/>
                <w:sz w:val="20"/>
              </w:rPr>
            </w:pPr>
            <w:ins w:id="8380"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81" w:author="SFC2021" w:date="2025-12-22T16:11:21Z"/>
                <w:rFonts w:ascii="Times New Roman" w:eastAsia="Times New Roman" w:hAnsi="Times New Roman" w:cs="Times New Roman"/>
                <w:b w:val="0"/>
                <w:i w:val="0"/>
                <w:vanish w:val="0"/>
                <w:color w:val="000000"/>
                <w:sz w:val="20"/>
              </w:rPr>
            </w:pPr>
            <w:ins w:id="838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383" w:author="SFC2021" w:date="2025-12-22T16:11:21Z"/>
                <w:rFonts w:ascii="Times New Roman" w:eastAsia="Times New Roman" w:hAnsi="Times New Roman" w:cs="Times New Roman"/>
                <w:b w:val="0"/>
                <w:i w:val="0"/>
                <w:vanish w:val="0"/>
                <w:color w:val="000000"/>
                <w:sz w:val="20"/>
              </w:rPr>
            </w:pPr>
            <w:ins w:id="8384"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385" w:author="SFC2021" w:date="2025-12-22T16:11:21Z"/>
                <w:rFonts w:ascii="Times New Roman" w:eastAsia="Times New Roman" w:hAnsi="Times New Roman" w:cs="Times New Roman"/>
                <w:b w:val="0"/>
                <w:i w:val="0"/>
                <w:vanish w:val="0"/>
                <w:color w:val="000000"/>
                <w:sz w:val="20"/>
              </w:rPr>
            </w:pPr>
            <w:ins w:id="8386" w:author="SFC2021" w:date="2025-12-22T16:11:21Z">
              <w:r>
                <w:rPr>
                  <w:rFonts w:ascii="Times New Roman" w:eastAsia="Times New Roman" w:hAnsi="Times New Roman" w:cs="Times New Roman"/>
                  <w:b w:val="0"/>
                  <w:i w:val="0"/>
                  <w:vanish w:val="0"/>
                  <w:color w:val="000000"/>
                  <w:sz w:val="20"/>
                </w:rPr>
                <w:t>1.354,00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87" w:author="SFC2021" w:date="2025-12-22T16:11:21Z"/>
                <w:rFonts w:ascii="Times New Roman" w:eastAsia="Times New Roman" w:hAnsi="Times New Roman" w:cs="Times New Roman"/>
                <w:b w:val="0"/>
                <w:i w:val="0"/>
                <w:vanish w:val="0"/>
                <w:color w:val="000000"/>
                <w:sz w:val="20"/>
              </w:rPr>
            </w:pPr>
            <w:ins w:id="8388"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89"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39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91" w:author="SFC2021" w:date="2025-12-22T16:11:21Z"/>
                <w:rFonts w:ascii="Times New Roman" w:eastAsia="Times New Roman" w:hAnsi="Times New Roman" w:cs="Times New Roman"/>
                <w:b w:val="0"/>
                <w:i w:val="0"/>
                <w:vanish w:val="0"/>
                <w:color w:val="000000"/>
                <w:sz w:val="20"/>
              </w:rPr>
            </w:pPr>
            <w:ins w:id="839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93" w:author="SFC2021" w:date="2025-12-22T16:11:21Z"/>
                <w:rFonts w:ascii="Times New Roman" w:eastAsia="Times New Roman" w:hAnsi="Times New Roman" w:cs="Times New Roman"/>
                <w:b w:val="0"/>
                <w:i w:val="0"/>
                <w:vanish w:val="0"/>
                <w:color w:val="000000"/>
                <w:sz w:val="20"/>
              </w:rPr>
            </w:pPr>
            <w:ins w:id="8394"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95" w:author="SFC2021" w:date="2025-12-22T16:11:21Z"/>
                <w:rFonts w:ascii="Times New Roman" w:eastAsia="Times New Roman" w:hAnsi="Times New Roman" w:cs="Times New Roman"/>
                <w:b w:val="0"/>
                <w:i w:val="0"/>
                <w:vanish w:val="0"/>
                <w:color w:val="000000"/>
                <w:sz w:val="20"/>
              </w:rPr>
            </w:pPr>
            <w:ins w:id="839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97" w:author="SFC2021" w:date="2025-12-22T16:11:21Z"/>
                <w:rFonts w:ascii="Times New Roman" w:eastAsia="Times New Roman" w:hAnsi="Times New Roman" w:cs="Times New Roman"/>
                <w:b w:val="0"/>
                <w:i w:val="0"/>
                <w:vanish w:val="0"/>
                <w:color w:val="000000"/>
                <w:sz w:val="20"/>
              </w:rPr>
            </w:pPr>
            <w:ins w:id="839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399" w:author="SFC2021" w:date="2025-12-22T16:11:21Z"/>
                <w:rFonts w:ascii="Times New Roman" w:eastAsia="Times New Roman" w:hAnsi="Times New Roman" w:cs="Times New Roman"/>
                <w:b w:val="0"/>
                <w:i w:val="0"/>
                <w:vanish w:val="0"/>
                <w:color w:val="000000"/>
                <w:sz w:val="20"/>
              </w:rPr>
            </w:pPr>
            <w:ins w:id="8400" w:author="SFC2021" w:date="2025-12-22T16:11:21Z">
              <w:r>
                <w:rPr>
                  <w:rFonts w:ascii="Times New Roman" w:eastAsia="Times New Roman" w:hAnsi="Times New Roman" w:cs="Times New Roman"/>
                  <w:b w:val="0"/>
                  <w:i w:val="0"/>
                  <w:vanish w:val="0"/>
                  <w:color w:val="000000"/>
                  <w:sz w:val="20"/>
                </w:rPr>
                <w:t>PSR391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01" w:author="SFC2021" w:date="2025-12-22T16:11:21Z"/>
                <w:rFonts w:ascii="Times New Roman" w:eastAsia="Times New Roman" w:hAnsi="Times New Roman" w:cs="Times New Roman"/>
                <w:b w:val="0"/>
                <w:i w:val="0"/>
                <w:vanish w:val="0"/>
                <w:color w:val="000000"/>
                <w:sz w:val="20"/>
              </w:rPr>
            </w:pPr>
            <w:ins w:id="8402" w:author="SFC2021" w:date="2025-12-22T16:11:21Z">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03" w:author="SFC2021" w:date="2025-12-22T16:11:21Z"/>
                <w:rFonts w:ascii="Times New Roman" w:eastAsia="Times New Roman" w:hAnsi="Times New Roman" w:cs="Times New Roman"/>
                <w:b w:val="0"/>
                <w:i w:val="0"/>
                <w:vanish w:val="0"/>
                <w:color w:val="000000"/>
                <w:sz w:val="20"/>
              </w:rPr>
            </w:pPr>
            <w:ins w:id="8404"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05" w:author="SFC2021" w:date="2025-12-22T16:11:21Z"/>
                <w:rFonts w:ascii="Times New Roman" w:eastAsia="Times New Roman" w:hAnsi="Times New Roman" w:cs="Times New Roman"/>
                <w:b w:val="0"/>
                <w:i w:val="0"/>
                <w:vanish w:val="0"/>
                <w:color w:val="000000"/>
                <w:sz w:val="20"/>
              </w:rPr>
            </w:pPr>
            <w:ins w:id="8406"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407" w:author="SFC2021" w:date="2025-12-22T16:11:21Z"/>
                <w:rFonts w:ascii="Times New Roman" w:eastAsia="Times New Roman" w:hAnsi="Times New Roman" w:cs="Times New Roman"/>
                <w:b w:val="0"/>
                <w:i w:val="0"/>
                <w:vanish w:val="0"/>
                <w:color w:val="000000"/>
                <w:sz w:val="20"/>
              </w:rPr>
            </w:pPr>
            <w:ins w:id="8408"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09" w:author="SFC2021" w:date="2025-12-22T16:11:21Z"/>
                <w:rFonts w:ascii="Times New Roman" w:eastAsia="Times New Roman" w:hAnsi="Times New Roman" w:cs="Times New Roman"/>
                <w:b w:val="0"/>
                <w:i w:val="0"/>
                <w:vanish w:val="0"/>
                <w:color w:val="000000"/>
                <w:sz w:val="20"/>
              </w:rPr>
            </w:pPr>
            <w:ins w:id="8410" w:author="SFC2021" w:date="2025-12-22T16:11:21Z">
              <w:r>
                <w:rPr>
                  <w:rFonts w:ascii="Times New Roman" w:eastAsia="Times New Roman" w:hAnsi="Times New Roman" w:cs="Times New Roman"/>
                  <w:b w:val="0"/>
                  <w:i w:val="0"/>
                  <w:vanish w:val="0"/>
                  <w:color w:val="000000"/>
                  <w:sz w:val="20"/>
                </w:rPr>
                <w:t>88,00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11" w:author="SFC2021" w:date="2025-12-22T16:11:21Z"/>
                <w:rFonts w:ascii="Times New Roman" w:eastAsia="Times New Roman" w:hAnsi="Times New Roman" w:cs="Times New Roman"/>
                <w:b w:val="0"/>
                <w:i w:val="0"/>
                <w:vanish w:val="0"/>
                <w:color w:val="000000"/>
                <w:sz w:val="20"/>
              </w:rPr>
            </w:pPr>
            <w:ins w:id="8412"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13"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41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15" w:author="SFC2021" w:date="2025-12-22T16:11:21Z"/>
                <w:rFonts w:ascii="Times New Roman" w:eastAsia="Times New Roman" w:hAnsi="Times New Roman" w:cs="Times New Roman"/>
                <w:b w:val="0"/>
                <w:i w:val="0"/>
                <w:vanish w:val="0"/>
                <w:color w:val="000000"/>
                <w:sz w:val="20"/>
              </w:rPr>
            </w:pPr>
            <w:ins w:id="841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17" w:author="SFC2021" w:date="2025-12-22T16:11:21Z"/>
                <w:rFonts w:ascii="Times New Roman" w:eastAsia="Times New Roman" w:hAnsi="Times New Roman" w:cs="Times New Roman"/>
                <w:b w:val="0"/>
                <w:i w:val="0"/>
                <w:vanish w:val="0"/>
                <w:color w:val="000000"/>
                <w:sz w:val="20"/>
              </w:rPr>
            </w:pPr>
            <w:ins w:id="841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19" w:author="SFC2021" w:date="2025-12-22T16:11:21Z"/>
                <w:rFonts w:ascii="Times New Roman" w:eastAsia="Times New Roman" w:hAnsi="Times New Roman" w:cs="Times New Roman"/>
                <w:b w:val="0"/>
                <w:i w:val="0"/>
                <w:vanish w:val="0"/>
                <w:color w:val="000000"/>
                <w:sz w:val="20"/>
              </w:rPr>
            </w:pPr>
            <w:ins w:id="842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21" w:author="SFC2021" w:date="2025-12-22T16:11:21Z"/>
                <w:rFonts w:ascii="Times New Roman" w:eastAsia="Times New Roman" w:hAnsi="Times New Roman" w:cs="Times New Roman"/>
                <w:b w:val="0"/>
                <w:i w:val="0"/>
                <w:vanish w:val="0"/>
                <w:color w:val="000000"/>
                <w:sz w:val="20"/>
              </w:rPr>
            </w:pPr>
            <w:ins w:id="842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23" w:author="SFC2021" w:date="2025-12-22T16:11:21Z"/>
                <w:rFonts w:ascii="Times New Roman" w:eastAsia="Times New Roman" w:hAnsi="Times New Roman" w:cs="Times New Roman"/>
                <w:b w:val="0"/>
                <w:i w:val="0"/>
                <w:vanish w:val="0"/>
                <w:color w:val="000000"/>
                <w:sz w:val="20"/>
              </w:rPr>
            </w:pPr>
            <w:ins w:id="8424" w:author="SFC2021" w:date="2025-12-22T16:11:21Z">
              <w:r>
                <w:rPr>
                  <w:rFonts w:ascii="Times New Roman" w:eastAsia="Times New Roman" w:hAnsi="Times New Roman" w:cs="Times New Roman"/>
                  <w:b w:val="0"/>
                  <w:i w:val="0"/>
                  <w:vanish w:val="0"/>
                  <w:color w:val="000000"/>
                  <w:sz w:val="20"/>
                </w:rPr>
                <w:t>PSR392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25" w:author="SFC2021" w:date="2025-12-22T16:11:21Z"/>
                <w:rFonts w:ascii="Times New Roman" w:eastAsia="Times New Roman" w:hAnsi="Times New Roman" w:cs="Times New Roman"/>
                <w:b w:val="0"/>
                <w:i w:val="0"/>
                <w:vanish w:val="0"/>
                <w:color w:val="000000"/>
                <w:sz w:val="20"/>
              </w:rPr>
            </w:pPr>
            <w:ins w:id="8426" w:author="SFC2021" w:date="2025-12-22T16:11:21Z">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27" w:author="SFC2021" w:date="2025-12-22T16:11:21Z"/>
                <w:rFonts w:ascii="Times New Roman" w:eastAsia="Times New Roman" w:hAnsi="Times New Roman" w:cs="Times New Roman"/>
                <w:b w:val="0"/>
                <w:i w:val="0"/>
                <w:vanish w:val="0"/>
                <w:color w:val="000000"/>
                <w:sz w:val="20"/>
              </w:rPr>
            </w:pPr>
            <w:ins w:id="8428" w:author="SFC2021" w:date="2025-12-22T16:11:21Z">
              <w:r>
                <w:rPr>
                  <w:rFonts w:ascii="Times New Roman" w:eastAsia="Times New Roman" w:hAnsi="Times New Roman" w:cs="Times New Roman"/>
                  <w:b w:val="0"/>
                  <w:i w:val="0"/>
                  <w:vanish w:val="0"/>
                  <w:color w:val="000000"/>
                  <w:sz w:val="20"/>
                </w:rPr>
                <w:t>Ποσοστό</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29" w:author="SFC2021" w:date="2025-12-22T16:11:21Z"/>
                <w:rFonts w:ascii="Times New Roman" w:eastAsia="Times New Roman" w:hAnsi="Times New Roman" w:cs="Times New Roman"/>
                <w:b w:val="0"/>
                <w:i w:val="0"/>
                <w:vanish w:val="0"/>
                <w:color w:val="000000"/>
                <w:sz w:val="20"/>
              </w:rPr>
            </w:pPr>
            <w:ins w:id="8430" w:author="SFC2021" w:date="2025-12-22T16:11:21Z">
              <w:r>
                <w:rPr>
                  <w:rFonts w:ascii="Times New Roman" w:eastAsia="Times New Roman" w:hAnsi="Times New Roman" w:cs="Times New Roman"/>
                  <w:b w:val="0"/>
                  <w:i w:val="0"/>
                  <w:vanish w:val="0"/>
                  <w:color w:val="000000"/>
                  <w:sz w:val="20"/>
                </w:rPr>
                <w:t>65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431" w:author="SFC2021" w:date="2025-12-22T16:11:21Z"/>
                <w:rFonts w:ascii="Times New Roman" w:eastAsia="Times New Roman" w:hAnsi="Times New Roman" w:cs="Times New Roman"/>
                <w:b w:val="0"/>
                <w:i w:val="0"/>
                <w:vanish w:val="0"/>
                <w:color w:val="000000"/>
                <w:sz w:val="20"/>
              </w:rPr>
            </w:pPr>
            <w:ins w:id="8432"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33" w:author="SFC2021" w:date="2025-12-22T16:11:21Z"/>
                <w:rFonts w:ascii="Times New Roman" w:eastAsia="Times New Roman" w:hAnsi="Times New Roman" w:cs="Times New Roman"/>
                <w:b w:val="0"/>
                <w:i w:val="0"/>
                <w:vanish w:val="0"/>
                <w:color w:val="000000"/>
                <w:sz w:val="20"/>
              </w:rPr>
            </w:pPr>
            <w:ins w:id="8434" w:author="SFC2021" w:date="2025-12-22T16:11:21Z">
              <w:r>
                <w:rPr>
                  <w:rFonts w:ascii="Times New Roman" w:eastAsia="Times New Roman" w:hAnsi="Times New Roman" w:cs="Times New Roman"/>
                  <w:b w:val="0"/>
                  <w:i w:val="0"/>
                  <w:vanish w:val="0"/>
                  <w:color w:val="000000"/>
                  <w:sz w:val="20"/>
                </w:rPr>
                <w:t>70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35" w:author="SFC2021" w:date="2025-12-22T16:11:21Z"/>
                <w:rFonts w:ascii="Times New Roman" w:eastAsia="Times New Roman" w:hAnsi="Times New Roman" w:cs="Times New Roman"/>
                <w:b w:val="0"/>
                <w:i w:val="0"/>
                <w:vanish w:val="0"/>
                <w:color w:val="000000"/>
                <w:sz w:val="20"/>
              </w:rPr>
            </w:pPr>
            <w:ins w:id="8436" w:author="SFC2021" w:date="2025-12-22T16:11:21Z">
              <w:r>
                <w:rPr>
                  <w:rFonts w:ascii="Times New Roman" w:eastAsia="Times New Roman" w:hAnsi="Times New Roman" w:cs="Times New Roman"/>
                  <w:b w:val="0"/>
                  <w:i w:val="0"/>
                  <w:vanish w:val="0"/>
                  <w:color w:val="000000"/>
                  <w:sz w:val="20"/>
                </w:rPr>
                <w:t>ΟΠΣ, έρευνα πεδίου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37"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43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39" w:author="SFC2021" w:date="2025-12-22T16:11:21Z"/>
                <w:rFonts w:ascii="Times New Roman" w:eastAsia="Times New Roman" w:hAnsi="Times New Roman" w:cs="Times New Roman"/>
                <w:b w:val="0"/>
                <w:i w:val="0"/>
                <w:vanish w:val="0"/>
                <w:color w:val="000000"/>
                <w:sz w:val="20"/>
              </w:rPr>
            </w:pPr>
            <w:ins w:id="844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41" w:author="SFC2021" w:date="2025-12-22T16:11:21Z"/>
                <w:rFonts w:ascii="Times New Roman" w:eastAsia="Times New Roman" w:hAnsi="Times New Roman" w:cs="Times New Roman"/>
                <w:b w:val="0"/>
                <w:i w:val="0"/>
                <w:vanish w:val="0"/>
                <w:color w:val="000000"/>
                <w:sz w:val="20"/>
              </w:rPr>
            </w:pPr>
            <w:ins w:id="844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43" w:author="SFC2021" w:date="2025-12-22T16:11:21Z"/>
                <w:rFonts w:ascii="Times New Roman" w:eastAsia="Times New Roman" w:hAnsi="Times New Roman" w:cs="Times New Roman"/>
                <w:b w:val="0"/>
                <w:i w:val="0"/>
                <w:vanish w:val="0"/>
                <w:color w:val="000000"/>
                <w:sz w:val="20"/>
              </w:rPr>
            </w:pPr>
            <w:ins w:id="844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45" w:author="SFC2021" w:date="2025-12-22T16:11:21Z"/>
                <w:rFonts w:ascii="Times New Roman" w:eastAsia="Times New Roman" w:hAnsi="Times New Roman" w:cs="Times New Roman"/>
                <w:b w:val="0"/>
                <w:i w:val="0"/>
                <w:vanish w:val="0"/>
                <w:color w:val="000000"/>
                <w:sz w:val="20"/>
              </w:rPr>
            </w:pPr>
            <w:ins w:id="844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47" w:author="SFC2021" w:date="2025-12-22T16:11:21Z"/>
                <w:rFonts w:ascii="Times New Roman" w:eastAsia="Times New Roman" w:hAnsi="Times New Roman" w:cs="Times New Roman"/>
                <w:b w:val="0"/>
                <w:i w:val="0"/>
                <w:vanish w:val="0"/>
                <w:color w:val="000000"/>
                <w:sz w:val="20"/>
              </w:rPr>
            </w:pPr>
            <w:ins w:id="8448" w:author="SFC2021" w:date="2025-12-22T16:11:21Z">
              <w:r>
                <w:rPr>
                  <w:rFonts w:ascii="Times New Roman" w:eastAsia="Times New Roman" w:hAnsi="Times New Roman" w:cs="Times New Roman"/>
                  <w:b w:val="0"/>
                  <w:i w:val="0"/>
                  <w:vanish w:val="0"/>
                  <w:color w:val="000000"/>
                  <w:sz w:val="20"/>
                </w:rPr>
                <w:t>PSR393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49" w:author="SFC2021" w:date="2025-12-22T16:11:21Z"/>
                <w:rFonts w:ascii="Times New Roman" w:eastAsia="Times New Roman" w:hAnsi="Times New Roman" w:cs="Times New Roman"/>
                <w:b w:val="0"/>
                <w:i w:val="0"/>
                <w:vanish w:val="0"/>
                <w:color w:val="000000"/>
                <w:sz w:val="20"/>
              </w:rPr>
            </w:pPr>
            <w:ins w:id="8450" w:author="SFC2021" w:date="2025-12-22T16:11:21Z">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51" w:author="SFC2021" w:date="2025-12-22T16:11:21Z"/>
                <w:rFonts w:ascii="Times New Roman" w:eastAsia="Times New Roman" w:hAnsi="Times New Roman" w:cs="Times New Roman"/>
                <w:b w:val="0"/>
                <w:i w:val="0"/>
                <w:vanish w:val="0"/>
                <w:color w:val="000000"/>
                <w:sz w:val="20"/>
              </w:rPr>
            </w:pPr>
            <w:ins w:id="8452"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53" w:author="SFC2021" w:date="2025-12-22T16:11:21Z"/>
                <w:rFonts w:ascii="Times New Roman" w:eastAsia="Times New Roman" w:hAnsi="Times New Roman" w:cs="Times New Roman"/>
                <w:b w:val="0"/>
                <w:i w:val="0"/>
                <w:vanish w:val="0"/>
                <w:color w:val="000000"/>
                <w:sz w:val="20"/>
              </w:rPr>
            </w:pPr>
            <w:ins w:id="845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455" w:author="SFC2021" w:date="2025-12-22T16:11:21Z"/>
                <w:rFonts w:ascii="Times New Roman" w:eastAsia="Times New Roman" w:hAnsi="Times New Roman" w:cs="Times New Roman"/>
                <w:b w:val="0"/>
                <w:i w:val="0"/>
                <w:vanish w:val="0"/>
                <w:color w:val="000000"/>
                <w:sz w:val="20"/>
              </w:rPr>
            </w:pPr>
            <w:ins w:id="8456"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57" w:author="SFC2021" w:date="2025-12-22T16:11:21Z"/>
                <w:rFonts w:ascii="Times New Roman" w:eastAsia="Times New Roman" w:hAnsi="Times New Roman" w:cs="Times New Roman"/>
                <w:b w:val="0"/>
                <w:i w:val="0"/>
                <w:vanish w:val="0"/>
                <w:color w:val="000000"/>
                <w:sz w:val="20"/>
              </w:rPr>
            </w:pPr>
            <w:ins w:id="8458" w:author="SFC2021" w:date="2025-12-22T16:11:21Z">
              <w:r>
                <w:rPr>
                  <w:rFonts w:ascii="Times New Roman" w:eastAsia="Times New Roman" w:hAnsi="Times New Roman" w:cs="Times New Roman"/>
                  <w:b w:val="0"/>
                  <w:i w:val="0"/>
                  <w:vanish w:val="0"/>
                  <w:color w:val="000000"/>
                  <w:sz w:val="20"/>
                </w:rPr>
                <w:t>3,00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59" w:author="SFC2021" w:date="2025-12-22T16:11:21Z"/>
                <w:rFonts w:ascii="Times New Roman" w:eastAsia="Times New Roman" w:hAnsi="Times New Roman" w:cs="Times New Roman"/>
                <w:b w:val="0"/>
                <w:i w:val="0"/>
                <w:vanish w:val="0"/>
                <w:color w:val="000000"/>
                <w:sz w:val="20"/>
              </w:rPr>
            </w:pPr>
            <w:ins w:id="8460"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61"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46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63" w:author="SFC2021" w:date="2025-12-22T16:11:21Z"/>
                <w:rFonts w:ascii="Times New Roman" w:eastAsia="Times New Roman" w:hAnsi="Times New Roman" w:cs="Times New Roman"/>
                <w:b w:val="0"/>
                <w:i w:val="0"/>
                <w:vanish w:val="0"/>
                <w:color w:val="000000"/>
                <w:sz w:val="20"/>
              </w:rPr>
            </w:pPr>
            <w:ins w:id="846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65" w:author="SFC2021" w:date="2025-12-22T16:11:21Z"/>
                <w:rFonts w:ascii="Times New Roman" w:eastAsia="Times New Roman" w:hAnsi="Times New Roman" w:cs="Times New Roman"/>
                <w:b w:val="0"/>
                <w:i w:val="0"/>
                <w:vanish w:val="0"/>
                <w:color w:val="000000"/>
                <w:sz w:val="20"/>
              </w:rPr>
            </w:pPr>
            <w:ins w:id="846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67" w:author="SFC2021" w:date="2025-12-22T16:11:21Z"/>
                <w:rFonts w:ascii="Times New Roman" w:eastAsia="Times New Roman" w:hAnsi="Times New Roman" w:cs="Times New Roman"/>
                <w:b w:val="0"/>
                <w:i w:val="0"/>
                <w:vanish w:val="0"/>
                <w:color w:val="000000"/>
                <w:sz w:val="20"/>
              </w:rPr>
            </w:pPr>
            <w:ins w:id="846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69" w:author="SFC2021" w:date="2025-12-22T16:11:21Z"/>
                <w:rFonts w:ascii="Times New Roman" w:eastAsia="Times New Roman" w:hAnsi="Times New Roman" w:cs="Times New Roman"/>
                <w:b w:val="0"/>
                <w:i w:val="0"/>
                <w:vanish w:val="0"/>
                <w:color w:val="000000"/>
                <w:sz w:val="20"/>
              </w:rPr>
            </w:pPr>
            <w:ins w:id="847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71" w:author="SFC2021" w:date="2025-12-22T16:11:21Z"/>
                <w:rFonts w:ascii="Times New Roman" w:eastAsia="Times New Roman" w:hAnsi="Times New Roman" w:cs="Times New Roman"/>
                <w:b w:val="0"/>
                <w:i w:val="0"/>
                <w:vanish w:val="0"/>
                <w:color w:val="000000"/>
                <w:sz w:val="20"/>
              </w:rPr>
            </w:pPr>
            <w:ins w:id="8472" w:author="SFC2021" w:date="2025-12-22T16:11:21Z">
              <w:r>
                <w:rPr>
                  <w:rFonts w:ascii="Times New Roman" w:eastAsia="Times New Roman" w:hAnsi="Times New Roman" w:cs="Times New Roman"/>
                  <w:b w:val="0"/>
                  <w:i w:val="0"/>
                  <w:vanish w:val="0"/>
                  <w:color w:val="000000"/>
                  <w:sz w:val="20"/>
                </w:rPr>
                <w:t>EECR05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73" w:author="SFC2021" w:date="2025-12-22T16:11:21Z"/>
                <w:rFonts w:ascii="Times New Roman" w:eastAsia="Times New Roman" w:hAnsi="Times New Roman" w:cs="Times New Roman"/>
                <w:b w:val="0"/>
                <w:i w:val="0"/>
                <w:vanish w:val="0"/>
                <w:color w:val="000000"/>
                <w:sz w:val="20"/>
              </w:rPr>
            </w:pPr>
            <w:ins w:id="8474" w:author="SFC2021" w:date="2025-12-22T16:11:21Z">
              <w:r>
                <w:rPr>
                  <w:rFonts w:ascii="Times New Roman" w:eastAsia="Times New Roman" w:hAnsi="Times New Roman" w:cs="Times New Roman"/>
                  <w:b w:val="0"/>
                  <w:i w:val="0"/>
                  <w:vanish w:val="0"/>
                  <w:color w:val="000000"/>
                  <w:sz w:val="20"/>
                </w:rPr>
                <w:t>συμμετέχοντες που εργάζονται, συμπεριλαμβανομένης της αυτοαπασχόλησης, έξι μήνες μετά τη συμμετοχή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75" w:author="SFC2021" w:date="2025-12-22T16:11:21Z"/>
                <w:rFonts w:ascii="Times New Roman" w:eastAsia="Times New Roman" w:hAnsi="Times New Roman" w:cs="Times New Roman"/>
                <w:b w:val="0"/>
                <w:i w:val="0"/>
                <w:vanish w:val="0"/>
                <w:color w:val="000000"/>
                <w:sz w:val="20"/>
              </w:rPr>
            </w:pPr>
            <w:ins w:id="8476"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77" w:author="SFC2021" w:date="2025-12-22T16:11:21Z"/>
                <w:rFonts w:ascii="Times New Roman" w:eastAsia="Times New Roman" w:hAnsi="Times New Roman" w:cs="Times New Roman"/>
                <w:b w:val="0"/>
                <w:i w:val="0"/>
                <w:vanish w:val="0"/>
                <w:color w:val="000000"/>
                <w:sz w:val="20"/>
              </w:rPr>
            </w:pPr>
            <w:ins w:id="8478" w:author="SFC2021" w:date="2025-12-22T16:11:21Z">
              <w:r>
                <w:rPr>
                  <w:rFonts w:ascii="Times New Roman" w:eastAsia="Times New Roman" w:hAnsi="Times New Roman" w:cs="Times New Roman"/>
                  <w:b w:val="0"/>
                  <w:i w:val="0"/>
                  <w:vanish w:val="0"/>
                  <w:color w:val="000000"/>
                  <w:sz w:val="20"/>
                </w:rPr>
                <w:t>1.405,00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479" w:author="SFC2021" w:date="2025-12-22T16:11:21Z"/>
                <w:rFonts w:ascii="Times New Roman" w:eastAsia="Times New Roman" w:hAnsi="Times New Roman" w:cs="Times New Roman"/>
                <w:b w:val="0"/>
                <w:i w:val="0"/>
                <w:vanish w:val="0"/>
                <w:color w:val="000000"/>
                <w:sz w:val="20"/>
              </w:rPr>
            </w:pPr>
            <w:ins w:id="8480"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481" w:author="SFC2021" w:date="2025-12-22T16:11:21Z"/>
                <w:rFonts w:ascii="Times New Roman" w:eastAsia="Times New Roman" w:hAnsi="Times New Roman" w:cs="Times New Roman"/>
                <w:b w:val="0"/>
                <w:i w:val="0"/>
                <w:vanish w:val="0"/>
                <w:color w:val="000000"/>
                <w:sz w:val="20"/>
              </w:rPr>
            </w:pPr>
            <w:ins w:id="8482" w:author="SFC2021" w:date="2025-12-22T16:11:21Z">
              <w:r>
                <w:rPr>
                  <w:rFonts w:ascii="Times New Roman" w:eastAsia="Times New Roman" w:hAnsi="Times New Roman" w:cs="Times New Roman"/>
                  <w:b w:val="0"/>
                  <w:i w:val="0"/>
                  <w:vanish w:val="0"/>
                  <w:color w:val="000000"/>
                  <w:sz w:val="20"/>
                </w:rPr>
                <w:t>1.405,00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83" w:author="SFC2021" w:date="2025-12-22T16:11:21Z"/>
                <w:rFonts w:ascii="Times New Roman" w:eastAsia="Times New Roman" w:hAnsi="Times New Roman" w:cs="Times New Roman"/>
                <w:b w:val="0"/>
                <w:i w:val="0"/>
                <w:vanish w:val="0"/>
                <w:color w:val="000000"/>
                <w:sz w:val="20"/>
              </w:rPr>
            </w:pPr>
            <w:ins w:id="8484"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85"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48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87" w:author="SFC2021" w:date="2025-12-22T16:11:21Z"/>
                <w:rFonts w:ascii="Times New Roman" w:eastAsia="Times New Roman" w:hAnsi="Times New Roman" w:cs="Times New Roman"/>
                <w:b w:val="0"/>
                <w:i w:val="0"/>
                <w:vanish w:val="0"/>
                <w:color w:val="000000"/>
                <w:sz w:val="20"/>
              </w:rPr>
            </w:pPr>
            <w:ins w:id="848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89" w:author="SFC2021" w:date="2025-12-22T16:11:21Z"/>
                <w:rFonts w:ascii="Times New Roman" w:eastAsia="Times New Roman" w:hAnsi="Times New Roman" w:cs="Times New Roman"/>
                <w:b w:val="0"/>
                <w:i w:val="0"/>
                <w:vanish w:val="0"/>
                <w:color w:val="000000"/>
                <w:sz w:val="20"/>
              </w:rPr>
            </w:pPr>
            <w:ins w:id="849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91" w:author="SFC2021" w:date="2025-12-22T16:11:21Z"/>
                <w:rFonts w:ascii="Times New Roman" w:eastAsia="Times New Roman" w:hAnsi="Times New Roman" w:cs="Times New Roman"/>
                <w:b w:val="0"/>
                <w:i w:val="0"/>
                <w:vanish w:val="0"/>
                <w:color w:val="000000"/>
                <w:sz w:val="20"/>
              </w:rPr>
            </w:pPr>
            <w:ins w:id="849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93" w:author="SFC2021" w:date="2025-12-22T16:11:21Z"/>
                <w:rFonts w:ascii="Times New Roman" w:eastAsia="Times New Roman" w:hAnsi="Times New Roman" w:cs="Times New Roman"/>
                <w:b w:val="0"/>
                <w:i w:val="0"/>
                <w:vanish w:val="0"/>
                <w:color w:val="000000"/>
                <w:sz w:val="20"/>
              </w:rPr>
            </w:pPr>
            <w:ins w:id="849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95" w:author="SFC2021" w:date="2025-12-22T16:11:21Z"/>
                <w:rFonts w:ascii="Times New Roman" w:eastAsia="Times New Roman" w:hAnsi="Times New Roman" w:cs="Times New Roman"/>
                <w:b w:val="0"/>
                <w:i w:val="0"/>
                <w:vanish w:val="0"/>
                <w:color w:val="000000"/>
                <w:sz w:val="20"/>
              </w:rPr>
            </w:pPr>
            <w:ins w:id="8496" w:author="SFC2021" w:date="2025-12-22T16:11:21Z">
              <w:r>
                <w:rPr>
                  <w:rFonts w:ascii="Times New Roman" w:eastAsia="Times New Roman" w:hAnsi="Times New Roman" w:cs="Times New Roman"/>
                  <w:b w:val="0"/>
                  <w:i w:val="0"/>
                  <w:vanish w:val="0"/>
                  <w:color w:val="000000"/>
                  <w:sz w:val="20"/>
                </w:rPr>
                <w:t>PSR390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97" w:author="SFC2021" w:date="2025-12-22T16:11:21Z"/>
                <w:rFonts w:ascii="Times New Roman" w:eastAsia="Times New Roman" w:hAnsi="Times New Roman" w:cs="Times New Roman"/>
                <w:b w:val="0"/>
                <w:i w:val="0"/>
                <w:vanish w:val="0"/>
                <w:color w:val="000000"/>
                <w:sz w:val="20"/>
              </w:rPr>
            </w:pPr>
            <w:ins w:id="8498" w:author="SFC2021" w:date="2025-12-22T16:11:21Z">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499" w:author="SFC2021" w:date="2025-12-22T16:11:21Z"/>
                <w:rFonts w:ascii="Times New Roman" w:eastAsia="Times New Roman" w:hAnsi="Times New Roman" w:cs="Times New Roman"/>
                <w:b w:val="0"/>
                <w:i w:val="0"/>
                <w:vanish w:val="0"/>
                <w:color w:val="000000"/>
                <w:sz w:val="20"/>
              </w:rPr>
            </w:pPr>
            <w:ins w:id="8500"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01" w:author="SFC2021" w:date="2025-12-22T16:11:21Z"/>
                <w:rFonts w:ascii="Times New Roman" w:eastAsia="Times New Roman" w:hAnsi="Times New Roman" w:cs="Times New Roman"/>
                <w:b w:val="0"/>
                <w:i w:val="0"/>
                <w:vanish w:val="0"/>
                <w:color w:val="000000"/>
                <w:sz w:val="20"/>
              </w:rPr>
            </w:pPr>
            <w:ins w:id="850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503" w:author="SFC2021" w:date="2025-12-22T16:11:21Z"/>
                <w:rFonts w:ascii="Times New Roman" w:eastAsia="Times New Roman" w:hAnsi="Times New Roman" w:cs="Times New Roman"/>
                <w:b w:val="0"/>
                <w:i w:val="0"/>
                <w:vanish w:val="0"/>
                <w:color w:val="000000"/>
                <w:sz w:val="20"/>
              </w:rPr>
            </w:pPr>
            <w:ins w:id="8504"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05" w:author="SFC2021" w:date="2025-12-22T16:11:21Z"/>
                <w:rFonts w:ascii="Times New Roman" w:eastAsia="Times New Roman" w:hAnsi="Times New Roman" w:cs="Times New Roman"/>
                <w:b w:val="0"/>
                <w:i w:val="0"/>
                <w:vanish w:val="0"/>
                <w:color w:val="000000"/>
                <w:sz w:val="20"/>
              </w:rPr>
            </w:pPr>
            <w:ins w:id="8506" w:author="SFC2021" w:date="2025-12-22T16:11:21Z">
              <w:r>
                <w:rPr>
                  <w:rFonts w:ascii="Times New Roman" w:eastAsia="Times New Roman" w:hAnsi="Times New Roman" w:cs="Times New Roman"/>
                  <w:b w:val="0"/>
                  <w:i w:val="0"/>
                  <w:vanish w:val="0"/>
                  <w:color w:val="000000"/>
                  <w:sz w:val="20"/>
                </w:rPr>
                <w:t>4.866,00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07" w:author="SFC2021" w:date="2025-12-22T16:11:21Z"/>
                <w:rFonts w:ascii="Times New Roman" w:eastAsia="Times New Roman" w:hAnsi="Times New Roman" w:cs="Times New Roman"/>
                <w:b w:val="0"/>
                <w:i w:val="0"/>
                <w:vanish w:val="0"/>
                <w:color w:val="000000"/>
                <w:sz w:val="20"/>
              </w:rPr>
            </w:pPr>
            <w:ins w:id="8508"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09"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51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11" w:author="SFC2021" w:date="2025-12-22T16:11:21Z"/>
                <w:rFonts w:ascii="Times New Roman" w:eastAsia="Times New Roman" w:hAnsi="Times New Roman" w:cs="Times New Roman"/>
                <w:b w:val="0"/>
                <w:i w:val="0"/>
                <w:vanish w:val="0"/>
                <w:color w:val="000000"/>
                <w:sz w:val="20"/>
              </w:rPr>
            </w:pPr>
            <w:ins w:id="851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13" w:author="SFC2021" w:date="2025-12-22T16:11:21Z"/>
                <w:rFonts w:ascii="Times New Roman" w:eastAsia="Times New Roman" w:hAnsi="Times New Roman" w:cs="Times New Roman"/>
                <w:b w:val="0"/>
                <w:i w:val="0"/>
                <w:vanish w:val="0"/>
                <w:color w:val="000000"/>
                <w:sz w:val="20"/>
              </w:rPr>
            </w:pPr>
            <w:ins w:id="8514"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15" w:author="SFC2021" w:date="2025-12-22T16:11:21Z"/>
                <w:rFonts w:ascii="Times New Roman" w:eastAsia="Times New Roman" w:hAnsi="Times New Roman" w:cs="Times New Roman"/>
                <w:b w:val="0"/>
                <w:i w:val="0"/>
                <w:vanish w:val="0"/>
                <w:color w:val="000000"/>
                <w:sz w:val="20"/>
              </w:rPr>
            </w:pPr>
            <w:ins w:id="851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17" w:author="SFC2021" w:date="2025-12-22T16:11:21Z"/>
                <w:rFonts w:ascii="Times New Roman" w:eastAsia="Times New Roman" w:hAnsi="Times New Roman" w:cs="Times New Roman"/>
                <w:b w:val="0"/>
                <w:i w:val="0"/>
                <w:vanish w:val="0"/>
                <w:color w:val="000000"/>
                <w:sz w:val="20"/>
              </w:rPr>
            </w:pPr>
            <w:ins w:id="851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19" w:author="SFC2021" w:date="2025-12-22T16:11:21Z"/>
                <w:rFonts w:ascii="Times New Roman" w:eastAsia="Times New Roman" w:hAnsi="Times New Roman" w:cs="Times New Roman"/>
                <w:b w:val="0"/>
                <w:i w:val="0"/>
                <w:vanish w:val="0"/>
                <w:color w:val="000000"/>
                <w:sz w:val="20"/>
              </w:rPr>
            </w:pPr>
            <w:ins w:id="8520" w:author="SFC2021" w:date="2025-12-22T16:11:21Z">
              <w:r>
                <w:rPr>
                  <w:rFonts w:ascii="Times New Roman" w:eastAsia="Times New Roman" w:hAnsi="Times New Roman" w:cs="Times New Roman"/>
                  <w:b w:val="0"/>
                  <w:i w:val="0"/>
                  <w:vanish w:val="0"/>
                  <w:color w:val="000000"/>
                  <w:sz w:val="20"/>
                </w:rPr>
                <w:t>PSR391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21" w:author="SFC2021" w:date="2025-12-22T16:11:21Z"/>
                <w:rFonts w:ascii="Times New Roman" w:eastAsia="Times New Roman" w:hAnsi="Times New Roman" w:cs="Times New Roman"/>
                <w:b w:val="0"/>
                <w:i w:val="0"/>
                <w:vanish w:val="0"/>
                <w:color w:val="000000"/>
                <w:sz w:val="20"/>
              </w:rPr>
            </w:pPr>
            <w:ins w:id="8522" w:author="SFC2021" w:date="2025-12-22T16:11:21Z">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23" w:author="SFC2021" w:date="2025-12-22T16:11:21Z"/>
                <w:rFonts w:ascii="Times New Roman" w:eastAsia="Times New Roman" w:hAnsi="Times New Roman" w:cs="Times New Roman"/>
                <w:b w:val="0"/>
                <w:i w:val="0"/>
                <w:vanish w:val="0"/>
                <w:color w:val="000000"/>
                <w:sz w:val="20"/>
              </w:rPr>
            </w:pPr>
            <w:ins w:id="8524"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25" w:author="SFC2021" w:date="2025-12-22T16:11:21Z"/>
                <w:rFonts w:ascii="Times New Roman" w:eastAsia="Times New Roman" w:hAnsi="Times New Roman" w:cs="Times New Roman"/>
                <w:b w:val="0"/>
                <w:i w:val="0"/>
                <w:vanish w:val="0"/>
                <w:color w:val="000000"/>
                <w:sz w:val="20"/>
              </w:rPr>
            </w:pPr>
            <w:ins w:id="8526"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527" w:author="SFC2021" w:date="2025-12-22T16:11:21Z"/>
                <w:rFonts w:ascii="Times New Roman" w:eastAsia="Times New Roman" w:hAnsi="Times New Roman" w:cs="Times New Roman"/>
                <w:b w:val="0"/>
                <w:i w:val="0"/>
                <w:vanish w:val="0"/>
                <w:color w:val="000000"/>
                <w:sz w:val="20"/>
              </w:rPr>
            </w:pPr>
            <w:ins w:id="8528"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29" w:author="SFC2021" w:date="2025-12-22T16:11:21Z"/>
                <w:rFonts w:ascii="Times New Roman" w:eastAsia="Times New Roman" w:hAnsi="Times New Roman" w:cs="Times New Roman"/>
                <w:b w:val="0"/>
                <w:i w:val="0"/>
                <w:vanish w:val="0"/>
                <w:color w:val="000000"/>
                <w:sz w:val="20"/>
              </w:rPr>
            </w:pPr>
            <w:ins w:id="8530" w:author="SFC2021" w:date="2025-12-22T16:11:21Z">
              <w:r>
                <w:rPr>
                  <w:rFonts w:ascii="Times New Roman" w:eastAsia="Times New Roman" w:hAnsi="Times New Roman" w:cs="Times New Roman"/>
                  <w:b w:val="0"/>
                  <w:i w:val="0"/>
                  <w:vanish w:val="0"/>
                  <w:color w:val="000000"/>
                  <w:sz w:val="20"/>
                </w:rPr>
                <w:t>88,00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31" w:author="SFC2021" w:date="2025-12-22T16:11:21Z"/>
                <w:rFonts w:ascii="Times New Roman" w:eastAsia="Times New Roman" w:hAnsi="Times New Roman" w:cs="Times New Roman"/>
                <w:b w:val="0"/>
                <w:i w:val="0"/>
                <w:vanish w:val="0"/>
                <w:color w:val="000000"/>
                <w:sz w:val="20"/>
              </w:rPr>
            </w:pPr>
            <w:ins w:id="8532"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33"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53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35" w:author="SFC2021" w:date="2025-12-22T16:11:21Z"/>
                <w:rFonts w:ascii="Times New Roman" w:eastAsia="Times New Roman" w:hAnsi="Times New Roman" w:cs="Times New Roman"/>
                <w:b w:val="0"/>
                <w:i w:val="0"/>
                <w:vanish w:val="0"/>
                <w:color w:val="000000"/>
                <w:sz w:val="20"/>
              </w:rPr>
            </w:pPr>
            <w:ins w:id="853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37" w:author="SFC2021" w:date="2025-12-22T16:11:21Z"/>
                <w:rFonts w:ascii="Times New Roman" w:eastAsia="Times New Roman" w:hAnsi="Times New Roman" w:cs="Times New Roman"/>
                <w:b w:val="0"/>
                <w:i w:val="0"/>
                <w:vanish w:val="0"/>
                <w:color w:val="000000"/>
                <w:sz w:val="20"/>
              </w:rPr>
            </w:pPr>
            <w:ins w:id="853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39" w:author="SFC2021" w:date="2025-12-22T16:11:21Z"/>
                <w:rFonts w:ascii="Times New Roman" w:eastAsia="Times New Roman" w:hAnsi="Times New Roman" w:cs="Times New Roman"/>
                <w:b w:val="0"/>
                <w:i w:val="0"/>
                <w:vanish w:val="0"/>
                <w:color w:val="000000"/>
                <w:sz w:val="20"/>
              </w:rPr>
            </w:pPr>
            <w:ins w:id="854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41" w:author="SFC2021" w:date="2025-12-22T16:11:21Z"/>
                <w:rFonts w:ascii="Times New Roman" w:eastAsia="Times New Roman" w:hAnsi="Times New Roman" w:cs="Times New Roman"/>
                <w:b w:val="0"/>
                <w:i w:val="0"/>
                <w:vanish w:val="0"/>
                <w:color w:val="000000"/>
                <w:sz w:val="20"/>
              </w:rPr>
            </w:pPr>
            <w:ins w:id="854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43" w:author="SFC2021" w:date="2025-12-22T16:11:21Z"/>
                <w:rFonts w:ascii="Times New Roman" w:eastAsia="Times New Roman" w:hAnsi="Times New Roman" w:cs="Times New Roman"/>
                <w:b w:val="0"/>
                <w:i w:val="0"/>
                <w:vanish w:val="0"/>
                <w:color w:val="000000"/>
                <w:sz w:val="20"/>
              </w:rPr>
            </w:pPr>
            <w:ins w:id="8544" w:author="SFC2021" w:date="2025-12-22T16:11:21Z">
              <w:r>
                <w:rPr>
                  <w:rFonts w:ascii="Times New Roman" w:eastAsia="Times New Roman" w:hAnsi="Times New Roman" w:cs="Times New Roman"/>
                  <w:b w:val="0"/>
                  <w:i w:val="0"/>
                  <w:vanish w:val="0"/>
                  <w:color w:val="000000"/>
                  <w:sz w:val="20"/>
                </w:rPr>
                <w:t>PSR392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45" w:author="SFC2021" w:date="2025-12-22T16:11:21Z"/>
                <w:rFonts w:ascii="Times New Roman" w:eastAsia="Times New Roman" w:hAnsi="Times New Roman" w:cs="Times New Roman"/>
                <w:b w:val="0"/>
                <w:i w:val="0"/>
                <w:vanish w:val="0"/>
                <w:color w:val="000000"/>
                <w:sz w:val="20"/>
              </w:rPr>
            </w:pPr>
            <w:ins w:id="8546" w:author="SFC2021" w:date="2025-12-22T16:11:21Z">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47" w:author="SFC2021" w:date="2025-12-22T16:11:21Z"/>
                <w:rFonts w:ascii="Times New Roman" w:eastAsia="Times New Roman" w:hAnsi="Times New Roman" w:cs="Times New Roman"/>
                <w:b w:val="0"/>
                <w:i w:val="0"/>
                <w:vanish w:val="0"/>
                <w:color w:val="000000"/>
                <w:sz w:val="20"/>
              </w:rPr>
            </w:pPr>
            <w:ins w:id="8548" w:author="SFC2021" w:date="2025-12-22T16:11:21Z">
              <w:r>
                <w:rPr>
                  <w:rFonts w:ascii="Times New Roman" w:eastAsia="Times New Roman" w:hAnsi="Times New Roman" w:cs="Times New Roman"/>
                  <w:b w:val="0"/>
                  <w:i w:val="0"/>
                  <w:vanish w:val="0"/>
                  <w:color w:val="000000"/>
                  <w:sz w:val="20"/>
                </w:rPr>
                <w:t>Ποσοστό</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49" w:author="SFC2021" w:date="2025-12-22T16:11:21Z"/>
                <w:rFonts w:ascii="Times New Roman" w:eastAsia="Times New Roman" w:hAnsi="Times New Roman" w:cs="Times New Roman"/>
                <w:b w:val="0"/>
                <w:i w:val="0"/>
                <w:vanish w:val="0"/>
                <w:color w:val="000000"/>
                <w:sz w:val="20"/>
              </w:rPr>
            </w:pPr>
            <w:ins w:id="8550" w:author="SFC2021" w:date="2025-12-22T16:11:21Z">
              <w:r>
                <w:rPr>
                  <w:rFonts w:ascii="Times New Roman" w:eastAsia="Times New Roman" w:hAnsi="Times New Roman" w:cs="Times New Roman"/>
                  <w:b w:val="0"/>
                  <w:i w:val="0"/>
                  <w:vanish w:val="0"/>
                  <w:color w:val="000000"/>
                  <w:sz w:val="20"/>
                </w:rPr>
                <w:t>65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551" w:author="SFC2021" w:date="2025-12-22T16:11:21Z"/>
                <w:rFonts w:ascii="Times New Roman" w:eastAsia="Times New Roman" w:hAnsi="Times New Roman" w:cs="Times New Roman"/>
                <w:b w:val="0"/>
                <w:i w:val="0"/>
                <w:vanish w:val="0"/>
                <w:color w:val="000000"/>
                <w:sz w:val="20"/>
              </w:rPr>
            </w:pPr>
            <w:ins w:id="8552"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53" w:author="SFC2021" w:date="2025-12-22T16:11:21Z"/>
                <w:rFonts w:ascii="Times New Roman" w:eastAsia="Times New Roman" w:hAnsi="Times New Roman" w:cs="Times New Roman"/>
                <w:b w:val="0"/>
                <w:i w:val="0"/>
                <w:vanish w:val="0"/>
                <w:color w:val="000000"/>
                <w:sz w:val="20"/>
              </w:rPr>
            </w:pPr>
            <w:ins w:id="8554" w:author="SFC2021" w:date="2025-12-22T16:11:21Z">
              <w:r>
                <w:rPr>
                  <w:rFonts w:ascii="Times New Roman" w:eastAsia="Times New Roman" w:hAnsi="Times New Roman" w:cs="Times New Roman"/>
                  <w:b w:val="0"/>
                  <w:i w:val="0"/>
                  <w:vanish w:val="0"/>
                  <w:color w:val="000000"/>
                  <w:sz w:val="20"/>
                </w:rPr>
                <w:t>70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55" w:author="SFC2021" w:date="2025-12-22T16:11:21Z"/>
                <w:rFonts w:ascii="Times New Roman" w:eastAsia="Times New Roman" w:hAnsi="Times New Roman" w:cs="Times New Roman"/>
                <w:b w:val="0"/>
                <w:i w:val="0"/>
                <w:vanish w:val="0"/>
                <w:color w:val="000000"/>
                <w:sz w:val="20"/>
              </w:rPr>
            </w:pPr>
            <w:ins w:id="8556" w:author="SFC2021" w:date="2025-12-22T16:11:21Z">
              <w:r>
                <w:rPr>
                  <w:rFonts w:ascii="Times New Roman" w:eastAsia="Times New Roman" w:hAnsi="Times New Roman" w:cs="Times New Roman"/>
                  <w:b w:val="0"/>
                  <w:i w:val="0"/>
                  <w:vanish w:val="0"/>
                  <w:color w:val="000000"/>
                  <w:sz w:val="20"/>
                </w:rPr>
                <w:t>ΟΠΣ, έρευνα πεδίου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57"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85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59" w:author="SFC2021" w:date="2025-12-22T16:11:21Z"/>
                <w:rFonts w:ascii="Times New Roman" w:eastAsia="Times New Roman" w:hAnsi="Times New Roman" w:cs="Times New Roman"/>
                <w:b w:val="0"/>
                <w:i w:val="0"/>
                <w:vanish w:val="0"/>
                <w:color w:val="000000"/>
                <w:sz w:val="20"/>
              </w:rPr>
            </w:pPr>
            <w:ins w:id="856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61" w:author="SFC2021" w:date="2025-12-22T16:11:21Z"/>
                <w:rFonts w:ascii="Times New Roman" w:eastAsia="Times New Roman" w:hAnsi="Times New Roman" w:cs="Times New Roman"/>
                <w:b w:val="0"/>
                <w:i w:val="0"/>
                <w:vanish w:val="0"/>
                <w:color w:val="000000"/>
                <w:sz w:val="20"/>
              </w:rPr>
            </w:pPr>
            <w:ins w:id="856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63" w:author="SFC2021" w:date="2025-12-22T16:11:21Z"/>
                <w:rFonts w:ascii="Times New Roman" w:eastAsia="Times New Roman" w:hAnsi="Times New Roman" w:cs="Times New Roman"/>
                <w:b w:val="0"/>
                <w:i w:val="0"/>
                <w:vanish w:val="0"/>
                <w:color w:val="000000"/>
                <w:sz w:val="20"/>
              </w:rPr>
            </w:pPr>
            <w:ins w:id="856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65" w:author="SFC2021" w:date="2025-12-22T16:11:21Z"/>
                <w:rFonts w:ascii="Times New Roman" w:eastAsia="Times New Roman" w:hAnsi="Times New Roman" w:cs="Times New Roman"/>
                <w:b w:val="0"/>
                <w:i w:val="0"/>
                <w:vanish w:val="0"/>
                <w:color w:val="000000"/>
                <w:sz w:val="20"/>
              </w:rPr>
            </w:pPr>
            <w:ins w:id="856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67" w:author="SFC2021" w:date="2025-12-22T16:11:21Z"/>
                <w:rFonts w:ascii="Times New Roman" w:eastAsia="Times New Roman" w:hAnsi="Times New Roman" w:cs="Times New Roman"/>
                <w:b w:val="0"/>
                <w:i w:val="0"/>
                <w:vanish w:val="0"/>
                <w:color w:val="000000"/>
                <w:sz w:val="20"/>
              </w:rPr>
            </w:pPr>
            <w:ins w:id="8568" w:author="SFC2021" w:date="2025-12-22T16:11:21Z">
              <w:r>
                <w:rPr>
                  <w:rFonts w:ascii="Times New Roman" w:eastAsia="Times New Roman" w:hAnsi="Times New Roman" w:cs="Times New Roman"/>
                  <w:b w:val="0"/>
                  <w:i w:val="0"/>
                  <w:vanish w:val="0"/>
                  <w:color w:val="000000"/>
                  <w:sz w:val="20"/>
                </w:rPr>
                <w:t>PSR393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69" w:author="SFC2021" w:date="2025-12-22T16:11:21Z"/>
                <w:rFonts w:ascii="Times New Roman" w:eastAsia="Times New Roman" w:hAnsi="Times New Roman" w:cs="Times New Roman"/>
                <w:b w:val="0"/>
                <w:i w:val="0"/>
                <w:vanish w:val="0"/>
                <w:color w:val="000000"/>
                <w:sz w:val="20"/>
              </w:rPr>
            </w:pPr>
            <w:ins w:id="8570" w:author="SFC2021" w:date="2025-12-22T16:11:21Z">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71" w:author="SFC2021" w:date="2025-12-22T16:11:21Z"/>
                <w:rFonts w:ascii="Times New Roman" w:eastAsia="Times New Roman" w:hAnsi="Times New Roman" w:cs="Times New Roman"/>
                <w:b w:val="0"/>
                <w:i w:val="0"/>
                <w:vanish w:val="0"/>
                <w:color w:val="000000"/>
                <w:sz w:val="20"/>
              </w:rPr>
            </w:pPr>
            <w:ins w:id="8572"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73" w:author="SFC2021" w:date="2025-12-22T16:11:21Z"/>
                <w:rFonts w:ascii="Times New Roman" w:eastAsia="Times New Roman" w:hAnsi="Times New Roman" w:cs="Times New Roman"/>
                <w:b w:val="0"/>
                <w:i w:val="0"/>
                <w:vanish w:val="0"/>
                <w:color w:val="000000"/>
                <w:sz w:val="20"/>
              </w:rPr>
            </w:pPr>
            <w:ins w:id="857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8575" w:author="SFC2021" w:date="2025-12-22T16:11:21Z"/>
                <w:rFonts w:ascii="Times New Roman" w:eastAsia="Times New Roman" w:hAnsi="Times New Roman" w:cs="Times New Roman"/>
                <w:b w:val="0"/>
                <w:i w:val="0"/>
                <w:vanish w:val="0"/>
                <w:color w:val="000000"/>
                <w:sz w:val="20"/>
              </w:rPr>
            </w:pPr>
            <w:ins w:id="8576"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577" w:author="SFC2021" w:date="2025-12-22T16:11:21Z"/>
                <w:rFonts w:ascii="Times New Roman" w:eastAsia="Times New Roman" w:hAnsi="Times New Roman" w:cs="Times New Roman"/>
                <w:b w:val="0"/>
                <w:i w:val="0"/>
                <w:vanish w:val="0"/>
                <w:color w:val="000000"/>
                <w:sz w:val="20"/>
              </w:rPr>
            </w:pPr>
            <w:ins w:id="8578" w:author="SFC2021" w:date="2025-12-22T16:11:21Z">
              <w:r>
                <w:rPr>
                  <w:rFonts w:ascii="Times New Roman" w:eastAsia="Times New Roman" w:hAnsi="Times New Roman" w:cs="Times New Roman"/>
                  <w:b w:val="0"/>
                  <w:i w:val="0"/>
                  <w:vanish w:val="0"/>
                  <w:color w:val="000000"/>
                  <w:sz w:val="20"/>
                </w:rPr>
                <w:t>13,00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79" w:author="SFC2021" w:date="2025-12-22T16:11:21Z"/>
                <w:rFonts w:ascii="Times New Roman" w:eastAsia="Times New Roman" w:hAnsi="Times New Roman" w:cs="Times New Roman"/>
                <w:b w:val="0"/>
                <w:i w:val="0"/>
                <w:vanish w:val="0"/>
                <w:color w:val="000000"/>
                <w:sz w:val="20"/>
              </w:rPr>
            </w:pPr>
            <w:ins w:id="8580"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581"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8582"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8583" w:author="SFC2021" w:date="2025-12-22T16:11:21Z"/>
          <w:rFonts w:ascii="Times New Roman" w:eastAsia="Times New Roman" w:hAnsi="Times New Roman" w:cs="Times New Roman"/>
          <w:b w:val="0"/>
          <w:i w:val="0"/>
          <w:vanish w:val="0"/>
          <w:color w:val="000000"/>
          <w:sz w:val="24"/>
        </w:rPr>
      </w:pPr>
      <w:bookmarkStart w:id="8584" w:name="_Toc256000413"/>
      <w:ins w:id="8585"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8584"/>
    </w:p>
    <w:p w:rsidR="00A77B3E">
      <w:pPr>
        <w:spacing w:before="100" w:after="0"/>
        <w:jc w:val="start"/>
        <w:rPr>
          <w:ins w:id="858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587" w:author="SFC2021" w:date="2025-12-22T16:11:21Z"/>
          <w:rFonts w:ascii="Times New Roman" w:eastAsia="Times New Roman" w:hAnsi="Times New Roman" w:cs="Times New Roman"/>
          <w:b w:val="0"/>
          <w:i w:val="0"/>
          <w:vanish w:val="0"/>
          <w:color w:val="000000"/>
          <w:sz w:val="0"/>
        </w:rPr>
      </w:pPr>
      <w:ins w:id="8588"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8589" w:author="SFC2021" w:date="2025-12-22T16:11:21Z"/>
          <w:rFonts w:ascii="Times New Roman" w:eastAsia="Times New Roman" w:hAnsi="Times New Roman" w:cs="Times New Roman"/>
          <w:b w:val="0"/>
          <w:i w:val="0"/>
          <w:vanish w:val="0"/>
          <w:color w:val="000000"/>
          <w:sz w:val="24"/>
        </w:rPr>
      </w:pPr>
      <w:bookmarkStart w:id="8590" w:name="_Toc256000414"/>
      <w:ins w:id="8591"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8590"/>
    </w:p>
    <w:p w:rsidR="00A77B3E">
      <w:pPr>
        <w:spacing w:before="100" w:after="0"/>
        <w:jc w:val="start"/>
        <w:rPr>
          <w:ins w:id="859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859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594" w:author="SFC2021" w:date="2025-12-22T16:11:21Z"/>
                <w:rFonts w:ascii="Times New Roman" w:eastAsia="Times New Roman" w:hAnsi="Times New Roman" w:cs="Times New Roman"/>
                <w:b w:val="0"/>
                <w:i w:val="0"/>
                <w:vanish w:val="0"/>
                <w:color w:val="000000"/>
                <w:sz w:val="20"/>
              </w:rPr>
            </w:pPr>
            <w:ins w:id="8595"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596" w:author="SFC2021" w:date="2025-12-22T16:11:21Z"/>
                <w:rFonts w:ascii="Times New Roman" w:eastAsia="Times New Roman" w:hAnsi="Times New Roman" w:cs="Times New Roman"/>
                <w:b w:val="0"/>
                <w:i w:val="0"/>
                <w:vanish w:val="0"/>
                <w:color w:val="000000"/>
                <w:sz w:val="20"/>
              </w:rPr>
            </w:pPr>
            <w:ins w:id="8597"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598" w:author="SFC2021" w:date="2025-12-22T16:11:21Z"/>
                <w:rFonts w:ascii="Times New Roman" w:eastAsia="Times New Roman" w:hAnsi="Times New Roman" w:cs="Times New Roman"/>
                <w:b w:val="0"/>
                <w:i w:val="0"/>
                <w:vanish w:val="0"/>
                <w:color w:val="000000"/>
                <w:sz w:val="20"/>
              </w:rPr>
            </w:pPr>
            <w:ins w:id="8599"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00" w:author="SFC2021" w:date="2025-12-22T16:11:21Z"/>
                <w:rFonts w:ascii="Times New Roman" w:eastAsia="Times New Roman" w:hAnsi="Times New Roman" w:cs="Times New Roman"/>
                <w:b w:val="0"/>
                <w:i w:val="0"/>
                <w:vanish w:val="0"/>
                <w:color w:val="000000"/>
                <w:sz w:val="20"/>
              </w:rPr>
            </w:pPr>
            <w:ins w:id="8601"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02" w:author="SFC2021" w:date="2025-12-22T16:11:21Z"/>
                <w:rFonts w:ascii="Times New Roman" w:eastAsia="Times New Roman" w:hAnsi="Times New Roman" w:cs="Times New Roman"/>
                <w:b w:val="0"/>
                <w:i w:val="0"/>
                <w:vanish w:val="0"/>
                <w:color w:val="000000"/>
                <w:sz w:val="20"/>
              </w:rPr>
            </w:pPr>
            <w:ins w:id="8603"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04" w:author="SFC2021" w:date="2025-12-22T16:11:21Z"/>
                <w:rFonts w:ascii="Times New Roman" w:eastAsia="Times New Roman" w:hAnsi="Times New Roman" w:cs="Times New Roman"/>
                <w:b w:val="0"/>
                <w:i w:val="0"/>
                <w:vanish w:val="0"/>
                <w:color w:val="000000"/>
                <w:sz w:val="20"/>
              </w:rPr>
            </w:pPr>
            <w:ins w:id="8605"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860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07" w:author="SFC2021" w:date="2025-12-22T16:11:21Z"/>
                <w:rFonts w:ascii="Times New Roman" w:eastAsia="Times New Roman" w:hAnsi="Times New Roman" w:cs="Times New Roman"/>
                <w:b w:val="0"/>
                <w:i w:val="0"/>
                <w:vanish w:val="0"/>
                <w:color w:val="000000"/>
                <w:sz w:val="20"/>
              </w:rPr>
            </w:pPr>
            <w:ins w:id="860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09" w:author="SFC2021" w:date="2025-12-22T16:11:21Z"/>
                <w:rFonts w:ascii="Times New Roman" w:eastAsia="Times New Roman" w:hAnsi="Times New Roman" w:cs="Times New Roman"/>
                <w:b w:val="0"/>
                <w:i w:val="0"/>
                <w:vanish w:val="0"/>
                <w:color w:val="000000"/>
                <w:sz w:val="20"/>
              </w:rPr>
            </w:pPr>
            <w:ins w:id="861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11" w:author="SFC2021" w:date="2025-12-22T16:11:21Z"/>
                <w:rFonts w:ascii="Times New Roman" w:eastAsia="Times New Roman" w:hAnsi="Times New Roman" w:cs="Times New Roman"/>
                <w:b w:val="0"/>
                <w:i w:val="0"/>
                <w:vanish w:val="0"/>
                <w:color w:val="000000"/>
                <w:sz w:val="20"/>
              </w:rPr>
            </w:pPr>
            <w:ins w:id="861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13" w:author="SFC2021" w:date="2025-12-22T16:11:21Z"/>
                <w:rFonts w:ascii="Times New Roman" w:eastAsia="Times New Roman" w:hAnsi="Times New Roman" w:cs="Times New Roman"/>
                <w:b w:val="0"/>
                <w:i w:val="0"/>
                <w:vanish w:val="0"/>
                <w:color w:val="000000"/>
                <w:sz w:val="20"/>
              </w:rPr>
            </w:pPr>
            <w:ins w:id="861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15" w:author="SFC2021" w:date="2025-12-22T16:11:21Z"/>
                <w:rFonts w:ascii="Times New Roman" w:eastAsia="Times New Roman" w:hAnsi="Times New Roman" w:cs="Times New Roman"/>
                <w:b w:val="0"/>
                <w:i w:val="0"/>
                <w:vanish w:val="0"/>
                <w:color w:val="000000"/>
                <w:sz w:val="20"/>
              </w:rPr>
            </w:pPr>
            <w:ins w:id="8616"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17" w:author="SFC2021" w:date="2025-12-22T16:11:21Z"/>
                <w:rFonts w:ascii="Times New Roman" w:eastAsia="Times New Roman" w:hAnsi="Times New Roman" w:cs="Times New Roman"/>
                <w:b w:val="0"/>
                <w:i w:val="0"/>
                <w:vanish w:val="0"/>
                <w:color w:val="000000"/>
                <w:sz w:val="20"/>
              </w:rPr>
            </w:pPr>
            <w:ins w:id="8618" w:author="SFC2021" w:date="2025-12-22T16:11:21Z">
              <w:r>
                <w:rPr>
                  <w:rFonts w:ascii="Times New Roman" w:eastAsia="Times New Roman" w:hAnsi="Times New Roman" w:cs="Times New Roman"/>
                  <w:b w:val="0"/>
                  <w:i w:val="0"/>
                  <w:vanish w:val="0"/>
                  <w:color w:val="000000"/>
                  <w:sz w:val="20"/>
                </w:rPr>
                <w:t>4.609.439,00</w:t>
              </w:r>
            </w:ins>
          </w:p>
        </w:tc>
      </w:tr>
      <w:tr>
        <w:tblPrEx>
          <w:tblW w:w="100%" w:type="pct"/>
        </w:tblPrEx>
        <w:trPr>
          <w:cantSplit w:val="0"/>
          <w:trHeight w:hRule="auto" w:val="0"/>
          <w:ins w:id="861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20" w:author="SFC2021" w:date="2025-12-22T16:11:21Z"/>
                <w:rFonts w:ascii="Times New Roman" w:eastAsia="Times New Roman" w:hAnsi="Times New Roman" w:cs="Times New Roman"/>
                <w:b w:val="0"/>
                <w:i w:val="0"/>
                <w:vanish w:val="0"/>
                <w:color w:val="000000"/>
                <w:sz w:val="20"/>
              </w:rPr>
            </w:pPr>
            <w:ins w:id="8621"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22" w:author="SFC2021" w:date="2025-12-22T16:11:21Z"/>
                <w:rFonts w:ascii="Times New Roman" w:eastAsia="Times New Roman" w:hAnsi="Times New Roman" w:cs="Times New Roman"/>
                <w:b w:val="0"/>
                <w:i w:val="0"/>
                <w:vanish w:val="0"/>
                <w:color w:val="000000"/>
                <w:sz w:val="20"/>
              </w:rPr>
            </w:pPr>
            <w:ins w:id="8623"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24" w:author="SFC2021" w:date="2025-12-22T16:11:21Z"/>
                <w:rFonts w:ascii="Times New Roman" w:eastAsia="Times New Roman" w:hAnsi="Times New Roman" w:cs="Times New Roman"/>
                <w:b w:val="0"/>
                <w:i w:val="0"/>
                <w:vanish w:val="0"/>
                <w:color w:val="000000"/>
                <w:sz w:val="20"/>
              </w:rPr>
            </w:pPr>
            <w:ins w:id="862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26" w:author="SFC2021" w:date="2025-12-22T16:11:21Z"/>
                <w:rFonts w:ascii="Times New Roman" w:eastAsia="Times New Roman" w:hAnsi="Times New Roman" w:cs="Times New Roman"/>
                <w:b w:val="0"/>
                <w:i w:val="0"/>
                <w:vanish w:val="0"/>
                <w:color w:val="000000"/>
                <w:sz w:val="20"/>
              </w:rPr>
            </w:pPr>
            <w:ins w:id="862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28" w:author="SFC2021" w:date="2025-12-22T16:11:21Z"/>
                <w:rFonts w:ascii="Times New Roman" w:eastAsia="Times New Roman" w:hAnsi="Times New Roman" w:cs="Times New Roman"/>
                <w:b w:val="0"/>
                <w:i w:val="0"/>
                <w:vanish w:val="0"/>
                <w:color w:val="000000"/>
                <w:sz w:val="20"/>
              </w:rPr>
            </w:pPr>
            <w:ins w:id="8629"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30" w:author="SFC2021" w:date="2025-12-22T16:11:21Z"/>
                <w:rFonts w:ascii="Times New Roman" w:eastAsia="Times New Roman" w:hAnsi="Times New Roman" w:cs="Times New Roman"/>
                <w:b w:val="0"/>
                <w:i w:val="0"/>
                <w:vanish w:val="0"/>
                <w:color w:val="000000"/>
                <w:sz w:val="20"/>
              </w:rPr>
            </w:pPr>
            <w:ins w:id="8631" w:author="SFC2021" w:date="2025-12-22T16:11:21Z">
              <w:r>
                <w:rPr>
                  <w:rFonts w:ascii="Times New Roman" w:eastAsia="Times New Roman" w:hAnsi="Times New Roman" w:cs="Times New Roman"/>
                  <w:b w:val="0"/>
                  <w:i w:val="0"/>
                  <w:vanish w:val="0"/>
                  <w:color w:val="000000"/>
                  <w:sz w:val="20"/>
                </w:rPr>
                <w:t>25.390.561,00</w:t>
              </w:r>
            </w:ins>
          </w:p>
        </w:tc>
      </w:tr>
      <w:tr>
        <w:tblPrEx>
          <w:tblW w:w="100%" w:type="pct"/>
        </w:tblPrEx>
        <w:trPr>
          <w:cantSplit w:val="0"/>
          <w:trHeight w:hRule="auto" w:val="0"/>
          <w:ins w:id="863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33" w:author="SFC2021" w:date="2025-12-22T16:11:21Z"/>
                <w:rFonts w:ascii="Times New Roman" w:eastAsia="Times New Roman" w:hAnsi="Times New Roman" w:cs="Times New Roman"/>
                <w:b w:val="0"/>
                <w:i w:val="0"/>
                <w:vanish w:val="0"/>
                <w:color w:val="000000"/>
                <w:sz w:val="20"/>
              </w:rPr>
            </w:pPr>
            <w:ins w:id="863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35" w:author="SFC2021" w:date="2025-12-22T16:11:21Z"/>
                <w:rFonts w:ascii="Times New Roman" w:eastAsia="Times New Roman" w:hAnsi="Times New Roman" w:cs="Times New Roman"/>
                <w:b w:val="0"/>
                <w:i w:val="0"/>
                <w:vanish w:val="0"/>
                <w:color w:val="000000"/>
                <w:sz w:val="20"/>
              </w:rPr>
            </w:pPr>
            <w:ins w:id="863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37" w:author="SFC2021" w:date="2025-12-22T16:11:21Z"/>
                <w:rFonts w:ascii="Times New Roman" w:eastAsia="Times New Roman" w:hAnsi="Times New Roman" w:cs="Times New Roman"/>
                <w:b w:val="0"/>
                <w:i w:val="0"/>
                <w:vanish w:val="0"/>
                <w:color w:val="000000"/>
                <w:sz w:val="20"/>
              </w:rPr>
            </w:pPr>
            <w:ins w:id="8638"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3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4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41" w:author="SFC2021" w:date="2025-12-22T16:11:21Z"/>
                <w:rFonts w:ascii="Times New Roman" w:eastAsia="Times New Roman" w:hAnsi="Times New Roman" w:cs="Times New Roman"/>
                <w:b w:val="0"/>
                <w:i w:val="0"/>
                <w:vanish w:val="0"/>
                <w:color w:val="000000"/>
                <w:sz w:val="20"/>
              </w:rPr>
            </w:pPr>
            <w:ins w:id="8642"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8643"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8644" w:author="SFC2021" w:date="2025-12-22T16:11:21Z"/>
          <w:rFonts w:ascii="Times New Roman" w:eastAsia="Times New Roman" w:hAnsi="Times New Roman" w:cs="Times New Roman"/>
          <w:b w:val="0"/>
          <w:i w:val="0"/>
          <w:vanish w:val="0"/>
          <w:color w:val="000000"/>
          <w:sz w:val="24"/>
        </w:rPr>
      </w:pPr>
      <w:bookmarkStart w:id="8645" w:name="_Toc256000415"/>
      <w:ins w:id="8646"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8645"/>
    </w:p>
    <w:p w:rsidR="00A77B3E">
      <w:pPr>
        <w:spacing w:before="100" w:after="0"/>
        <w:jc w:val="start"/>
        <w:rPr>
          <w:ins w:id="864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86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49" w:author="SFC2021" w:date="2025-12-22T16:11:21Z"/>
                <w:rFonts w:ascii="Times New Roman" w:eastAsia="Times New Roman" w:hAnsi="Times New Roman" w:cs="Times New Roman"/>
                <w:b w:val="0"/>
                <w:i w:val="0"/>
                <w:vanish w:val="0"/>
                <w:color w:val="000000"/>
                <w:sz w:val="20"/>
              </w:rPr>
            </w:pPr>
            <w:ins w:id="865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51" w:author="SFC2021" w:date="2025-12-22T16:11:21Z"/>
                <w:rFonts w:ascii="Times New Roman" w:eastAsia="Times New Roman" w:hAnsi="Times New Roman" w:cs="Times New Roman"/>
                <w:b w:val="0"/>
                <w:i w:val="0"/>
                <w:vanish w:val="0"/>
                <w:color w:val="000000"/>
                <w:sz w:val="20"/>
              </w:rPr>
            </w:pPr>
            <w:ins w:id="865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53" w:author="SFC2021" w:date="2025-12-22T16:11:21Z"/>
                <w:rFonts w:ascii="Times New Roman" w:eastAsia="Times New Roman" w:hAnsi="Times New Roman" w:cs="Times New Roman"/>
                <w:b w:val="0"/>
                <w:i w:val="0"/>
                <w:vanish w:val="0"/>
                <w:color w:val="000000"/>
                <w:sz w:val="20"/>
              </w:rPr>
            </w:pPr>
            <w:ins w:id="865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55" w:author="SFC2021" w:date="2025-12-22T16:11:21Z"/>
                <w:rFonts w:ascii="Times New Roman" w:eastAsia="Times New Roman" w:hAnsi="Times New Roman" w:cs="Times New Roman"/>
                <w:b w:val="0"/>
                <w:i w:val="0"/>
                <w:vanish w:val="0"/>
                <w:color w:val="000000"/>
                <w:sz w:val="20"/>
              </w:rPr>
            </w:pPr>
            <w:ins w:id="865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57" w:author="SFC2021" w:date="2025-12-22T16:11:21Z"/>
                <w:rFonts w:ascii="Times New Roman" w:eastAsia="Times New Roman" w:hAnsi="Times New Roman" w:cs="Times New Roman"/>
                <w:b w:val="0"/>
                <w:i w:val="0"/>
                <w:vanish w:val="0"/>
                <w:color w:val="000000"/>
                <w:sz w:val="20"/>
              </w:rPr>
            </w:pPr>
            <w:ins w:id="8658"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659" w:author="SFC2021" w:date="2025-12-22T16:11:21Z"/>
                <w:rFonts w:ascii="Times New Roman" w:eastAsia="Times New Roman" w:hAnsi="Times New Roman" w:cs="Times New Roman"/>
                <w:b w:val="0"/>
                <w:i w:val="0"/>
                <w:vanish w:val="0"/>
                <w:color w:val="000000"/>
                <w:sz w:val="20"/>
              </w:rPr>
            </w:pPr>
            <w:ins w:id="8660"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866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62" w:author="SFC2021" w:date="2025-12-22T16:11:21Z"/>
                <w:rFonts w:ascii="Times New Roman" w:eastAsia="Times New Roman" w:hAnsi="Times New Roman" w:cs="Times New Roman"/>
                <w:b w:val="0"/>
                <w:i w:val="0"/>
                <w:vanish w:val="0"/>
                <w:color w:val="000000"/>
                <w:sz w:val="20"/>
              </w:rPr>
            </w:pPr>
            <w:ins w:id="866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64" w:author="SFC2021" w:date="2025-12-22T16:11:21Z"/>
                <w:rFonts w:ascii="Times New Roman" w:eastAsia="Times New Roman" w:hAnsi="Times New Roman" w:cs="Times New Roman"/>
                <w:b w:val="0"/>
                <w:i w:val="0"/>
                <w:vanish w:val="0"/>
                <w:color w:val="000000"/>
                <w:sz w:val="20"/>
              </w:rPr>
            </w:pPr>
            <w:ins w:id="866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66" w:author="SFC2021" w:date="2025-12-22T16:11:21Z"/>
                <w:rFonts w:ascii="Times New Roman" w:eastAsia="Times New Roman" w:hAnsi="Times New Roman" w:cs="Times New Roman"/>
                <w:b w:val="0"/>
                <w:i w:val="0"/>
                <w:vanish w:val="0"/>
                <w:color w:val="000000"/>
                <w:sz w:val="20"/>
              </w:rPr>
            </w:pPr>
            <w:ins w:id="866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68" w:author="SFC2021" w:date="2025-12-22T16:11:21Z"/>
                <w:rFonts w:ascii="Times New Roman" w:eastAsia="Times New Roman" w:hAnsi="Times New Roman" w:cs="Times New Roman"/>
                <w:b w:val="0"/>
                <w:i w:val="0"/>
                <w:vanish w:val="0"/>
                <w:color w:val="000000"/>
                <w:sz w:val="20"/>
              </w:rPr>
            </w:pPr>
            <w:ins w:id="866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70" w:author="SFC2021" w:date="2025-12-22T16:11:21Z"/>
                <w:rFonts w:ascii="Times New Roman" w:eastAsia="Times New Roman" w:hAnsi="Times New Roman" w:cs="Times New Roman"/>
                <w:b w:val="0"/>
                <w:i w:val="0"/>
                <w:vanish w:val="0"/>
                <w:color w:val="000000"/>
                <w:sz w:val="20"/>
              </w:rPr>
            </w:pPr>
            <w:ins w:id="8671"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72" w:author="SFC2021" w:date="2025-12-22T16:11:21Z"/>
                <w:rFonts w:ascii="Times New Roman" w:eastAsia="Times New Roman" w:hAnsi="Times New Roman" w:cs="Times New Roman"/>
                <w:b w:val="0"/>
                <w:i w:val="0"/>
                <w:vanish w:val="0"/>
                <w:color w:val="000000"/>
                <w:sz w:val="20"/>
              </w:rPr>
            </w:pPr>
            <w:ins w:id="8673" w:author="SFC2021" w:date="2025-12-22T16:11:21Z">
              <w:r>
                <w:rPr>
                  <w:rFonts w:ascii="Times New Roman" w:eastAsia="Times New Roman" w:hAnsi="Times New Roman" w:cs="Times New Roman"/>
                  <w:b w:val="0"/>
                  <w:i w:val="0"/>
                  <w:vanish w:val="0"/>
                  <w:color w:val="000000"/>
                  <w:sz w:val="20"/>
                </w:rPr>
                <w:t>4.609.439,00</w:t>
              </w:r>
            </w:ins>
          </w:p>
        </w:tc>
      </w:tr>
      <w:tr>
        <w:tblPrEx>
          <w:tblW w:w="100%" w:type="pct"/>
        </w:tblPrEx>
        <w:trPr>
          <w:cantSplit w:val="0"/>
          <w:trHeight w:hRule="auto" w:val="0"/>
          <w:ins w:id="867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75" w:author="SFC2021" w:date="2025-12-22T16:11:21Z"/>
                <w:rFonts w:ascii="Times New Roman" w:eastAsia="Times New Roman" w:hAnsi="Times New Roman" w:cs="Times New Roman"/>
                <w:b w:val="0"/>
                <w:i w:val="0"/>
                <w:vanish w:val="0"/>
                <w:color w:val="000000"/>
                <w:sz w:val="20"/>
              </w:rPr>
            </w:pPr>
            <w:ins w:id="867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77" w:author="SFC2021" w:date="2025-12-22T16:11:21Z"/>
                <w:rFonts w:ascii="Times New Roman" w:eastAsia="Times New Roman" w:hAnsi="Times New Roman" w:cs="Times New Roman"/>
                <w:b w:val="0"/>
                <w:i w:val="0"/>
                <w:vanish w:val="0"/>
                <w:color w:val="000000"/>
                <w:sz w:val="20"/>
              </w:rPr>
            </w:pPr>
            <w:ins w:id="867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79" w:author="SFC2021" w:date="2025-12-22T16:11:21Z"/>
                <w:rFonts w:ascii="Times New Roman" w:eastAsia="Times New Roman" w:hAnsi="Times New Roman" w:cs="Times New Roman"/>
                <w:b w:val="0"/>
                <w:i w:val="0"/>
                <w:vanish w:val="0"/>
                <w:color w:val="000000"/>
                <w:sz w:val="20"/>
              </w:rPr>
            </w:pPr>
            <w:ins w:id="868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81" w:author="SFC2021" w:date="2025-12-22T16:11:21Z"/>
                <w:rFonts w:ascii="Times New Roman" w:eastAsia="Times New Roman" w:hAnsi="Times New Roman" w:cs="Times New Roman"/>
                <w:b w:val="0"/>
                <w:i w:val="0"/>
                <w:vanish w:val="0"/>
                <w:color w:val="000000"/>
                <w:sz w:val="20"/>
              </w:rPr>
            </w:pPr>
            <w:ins w:id="868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83" w:author="SFC2021" w:date="2025-12-22T16:11:21Z"/>
                <w:rFonts w:ascii="Times New Roman" w:eastAsia="Times New Roman" w:hAnsi="Times New Roman" w:cs="Times New Roman"/>
                <w:b w:val="0"/>
                <w:i w:val="0"/>
                <w:vanish w:val="0"/>
                <w:color w:val="000000"/>
                <w:sz w:val="20"/>
              </w:rPr>
            </w:pPr>
            <w:ins w:id="8684"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85" w:author="SFC2021" w:date="2025-12-22T16:11:21Z"/>
                <w:rFonts w:ascii="Times New Roman" w:eastAsia="Times New Roman" w:hAnsi="Times New Roman" w:cs="Times New Roman"/>
                <w:b w:val="0"/>
                <w:i w:val="0"/>
                <w:vanish w:val="0"/>
                <w:color w:val="000000"/>
                <w:sz w:val="20"/>
              </w:rPr>
            </w:pPr>
            <w:ins w:id="8686" w:author="SFC2021" w:date="2025-12-22T16:11:21Z">
              <w:r>
                <w:rPr>
                  <w:rFonts w:ascii="Times New Roman" w:eastAsia="Times New Roman" w:hAnsi="Times New Roman" w:cs="Times New Roman"/>
                  <w:b w:val="0"/>
                  <w:i w:val="0"/>
                  <w:vanish w:val="0"/>
                  <w:color w:val="000000"/>
                  <w:sz w:val="20"/>
                </w:rPr>
                <w:t>25.390.561,00</w:t>
              </w:r>
            </w:ins>
          </w:p>
        </w:tc>
      </w:tr>
      <w:tr>
        <w:tblPrEx>
          <w:tblW w:w="100%" w:type="pct"/>
        </w:tblPrEx>
        <w:trPr>
          <w:cantSplit w:val="0"/>
          <w:trHeight w:hRule="auto" w:val="0"/>
          <w:ins w:id="868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88" w:author="SFC2021" w:date="2025-12-22T16:11:21Z"/>
                <w:rFonts w:ascii="Times New Roman" w:eastAsia="Times New Roman" w:hAnsi="Times New Roman" w:cs="Times New Roman"/>
                <w:b w:val="0"/>
                <w:i w:val="0"/>
                <w:vanish w:val="0"/>
                <w:color w:val="000000"/>
                <w:sz w:val="20"/>
              </w:rPr>
            </w:pPr>
            <w:ins w:id="868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90" w:author="SFC2021" w:date="2025-12-22T16:11:21Z"/>
                <w:rFonts w:ascii="Times New Roman" w:eastAsia="Times New Roman" w:hAnsi="Times New Roman" w:cs="Times New Roman"/>
                <w:b w:val="0"/>
                <w:i w:val="0"/>
                <w:vanish w:val="0"/>
                <w:color w:val="000000"/>
                <w:sz w:val="20"/>
              </w:rPr>
            </w:pPr>
            <w:ins w:id="8691"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92" w:author="SFC2021" w:date="2025-12-22T16:11:21Z"/>
                <w:rFonts w:ascii="Times New Roman" w:eastAsia="Times New Roman" w:hAnsi="Times New Roman" w:cs="Times New Roman"/>
                <w:b w:val="0"/>
                <w:i w:val="0"/>
                <w:vanish w:val="0"/>
                <w:color w:val="000000"/>
                <w:sz w:val="20"/>
              </w:rPr>
            </w:pPr>
            <w:ins w:id="8693"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9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69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696" w:author="SFC2021" w:date="2025-12-22T16:11:21Z"/>
                <w:rFonts w:ascii="Times New Roman" w:eastAsia="Times New Roman" w:hAnsi="Times New Roman" w:cs="Times New Roman"/>
                <w:b w:val="0"/>
                <w:i w:val="0"/>
                <w:vanish w:val="0"/>
                <w:color w:val="000000"/>
                <w:sz w:val="20"/>
              </w:rPr>
            </w:pPr>
            <w:ins w:id="8697"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8698"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8699" w:author="SFC2021" w:date="2025-12-22T16:11:21Z"/>
          <w:rFonts w:ascii="Times New Roman" w:eastAsia="Times New Roman" w:hAnsi="Times New Roman" w:cs="Times New Roman"/>
          <w:b w:val="0"/>
          <w:i w:val="0"/>
          <w:vanish w:val="0"/>
          <w:color w:val="000000"/>
          <w:sz w:val="24"/>
        </w:rPr>
      </w:pPr>
      <w:bookmarkStart w:id="8700" w:name="_Toc256000416"/>
      <w:ins w:id="8701"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8700"/>
    </w:p>
    <w:p w:rsidR="00A77B3E">
      <w:pPr>
        <w:spacing w:before="100" w:after="0"/>
        <w:jc w:val="start"/>
        <w:rPr>
          <w:ins w:id="870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870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04" w:author="SFC2021" w:date="2025-12-22T16:11:21Z"/>
                <w:rFonts w:ascii="Times New Roman" w:eastAsia="Times New Roman" w:hAnsi="Times New Roman" w:cs="Times New Roman"/>
                <w:b w:val="0"/>
                <w:i w:val="0"/>
                <w:vanish w:val="0"/>
                <w:color w:val="000000"/>
                <w:sz w:val="20"/>
              </w:rPr>
            </w:pPr>
            <w:ins w:id="8705"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06" w:author="SFC2021" w:date="2025-12-22T16:11:21Z"/>
                <w:rFonts w:ascii="Times New Roman" w:eastAsia="Times New Roman" w:hAnsi="Times New Roman" w:cs="Times New Roman"/>
                <w:b w:val="0"/>
                <w:i w:val="0"/>
                <w:vanish w:val="0"/>
                <w:color w:val="000000"/>
                <w:sz w:val="20"/>
              </w:rPr>
            </w:pPr>
            <w:ins w:id="8707"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08" w:author="SFC2021" w:date="2025-12-22T16:11:21Z"/>
                <w:rFonts w:ascii="Times New Roman" w:eastAsia="Times New Roman" w:hAnsi="Times New Roman" w:cs="Times New Roman"/>
                <w:b w:val="0"/>
                <w:i w:val="0"/>
                <w:vanish w:val="0"/>
                <w:color w:val="000000"/>
                <w:sz w:val="20"/>
              </w:rPr>
            </w:pPr>
            <w:ins w:id="8709"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10" w:author="SFC2021" w:date="2025-12-22T16:11:21Z"/>
                <w:rFonts w:ascii="Times New Roman" w:eastAsia="Times New Roman" w:hAnsi="Times New Roman" w:cs="Times New Roman"/>
                <w:b w:val="0"/>
                <w:i w:val="0"/>
                <w:vanish w:val="0"/>
                <w:color w:val="000000"/>
                <w:sz w:val="20"/>
              </w:rPr>
            </w:pPr>
            <w:ins w:id="8711"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12" w:author="SFC2021" w:date="2025-12-22T16:11:21Z"/>
                <w:rFonts w:ascii="Times New Roman" w:eastAsia="Times New Roman" w:hAnsi="Times New Roman" w:cs="Times New Roman"/>
                <w:b w:val="0"/>
                <w:i w:val="0"/>
                <w:vanish w:val="0"/>
                <w:color w:val="000000"/>
                <w:sz w:val="20"/>
              </w:rPr>
            </w:pPr>
            <w:ins w:id="8713"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14" w:author="SFC2021" w:date="2025-12-22T16:11:21Z"/>
                <w:rFonts w:ascii="Times New Roman" w:eastAsia="Times New Roman" w:hAnsi="Times New Roman" w:cs="Times New Roman"/>
                <w:b w:val="0"/>
                <w:i w:val="0"/>
                <w:vanish w:val="0"/>
                <w:color w:val="000000"/>
                <w:sz w:val="20"/>
              </w:rPr>
            </w:pPr>
            <w:ins w:id="8715"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871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17" w:author="SFC2021" w:date="2025-12-22T16:11:21Z"/>
                <w:rFonts w:ascii="Times New Roman" w:eastAsia="Times New Roman" w:hAnsi="Times New Roman" w:cs="Times New Roman"/>
                <w:b w:val="0"/>
                <w:i w:val="0"/>
                <w:vanish w:val="0"/>
                <w:color w:val="000000"/>
                <w:sz w:val="20"/>
              </w:rPr>
            </w:pPr>
            <w:ins w:id="871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19" w:author="SFC2021" w:date="2025-12-22T16:11:21Z"/>
                <w:rFonts w:ascii="Times New Roman" w:eastAsia="Times New Roman" w:hAnsi="Times New Roman" w:cs="Times New Roman"/>
                <w:b w:val="0"/>
                <w:i w:val="0"/>
                <w:vanish w:val="0"/>
                <w:color w:val="000000"/>
                <w:sz w:val="20"/>
              </w:rPr>
            </w:pPr>
            <w:ins w:id="872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21" w:author="SFC2021" w:date="2025-12-22T16:11:21Z"/>
                <w:rFonts w:ascii="Times New Roman" w:eastAsia="Times New Roman" w:hAnsi="Times New Roman" w:cs="Times New Roman"/>
                <w:b w:val="0"/>
                <w:i w:val="0"/>
                <w:vanish w:val="0"/>
                <w:color w:val="000000"/>
                <w:sz w:val="20"/>
              </w:rPr>
            </w:pPr>
            <w:ins w:id="872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23" w:author="SFC2021" w:date="2025-12-22T16:11:21Z"/>
                <w:rFonts w:ascii="Times New Roman" w:eastAsia="Times New Roman" w:hAnsi="Times New Roman" w:cs="Times New Roman"/>
                <w:b w:val="0"/>
                <w:i w:val="0"/>
                <w:vanish w:val="0"/>
                <w:color w:val="000000"/>
                <w:sz w:val="20"/>
              </w:rPr>
            </w:pPr>
            <w:ins w:id="872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25" w:author="SFC2021" w:date="2025-12-22T16:11:21Z"/>
                <w:rFonts w:ascii="Times New Roman" w:eastAsia="Times New Roman" w:hAnsi="Times New Roman" w:cs="Times New Roman"/>
                <w:b w:val="0"/>
                <w:i w:val="0"/>
                <w:vanish w:val="0"/>
                <w:color w:val="000000"/>
                <w:sz w:val="20"/>
              </w:rPr>
            </w:pPr>
            <w:ins w:id="8726"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727" w:author="SFC2021" w:date="2025-12-22T16:11:21Z"/>
                <w:rFonts w:ascii="Times New Roman" w:eastAsia="Times New Roman" w:hAnsi="Times New Roman" w:cs="Times New Roman"/>
                <w:b w:val="0"/>
                <w:i w:val="0"/>
                <w:vanish w:val="0"/>
                <w:color w:val="000000"/>
                <w:sz w:val="20"/>
              </w:rPr>
            </w:pPr>
            <w:ins w:id="8728" w:author="SFC2021" w:date="2025-12-22T16:11:21Z">
              <w:r>
                <w:rPr>
                  <w:rFonts w:ascii="Times New Roman" w:eastAsia="Times New Roman" w:hAnsi="Times New Roman" w:cs="Times New Roman"/>
                  <w:b w:val="0"/>
                  <w:i w:val="0"/>
                  <w:vanish w:val="0"/>
                  <w:color w:val="000000"/>
                  <w:sz w:val="20"/>
                </w:rPr>
                <w:t>4.609.439,00</w:t>
              </w:r>
            </w:ins>
          </w:p>
        </w:tc>
      </w:tr>
      <w:tr>
        <w:tblPrEx>
          <w:tblW w:w="100%" w:type="pct"/>
        </w:tblPrEx>
        <w:trPr>
          <w:cantSplit w:val="0"/>
          <w:trHeight w:hRule="auto" w:val="0"/>
          <w:ins w:id="872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30" w:author="SFC2021" w:date="2025-12-22T16:11:21Z"/>
                <w:rFonts w:ascii="Times New Roman" w:eastAsia="Times New Roman" w:hAnsi="Times New Roman" w:cs="Times New Roman"/>
                <w:b w:val="0"/>
                <w:i w:val="0"/>
                <w:vanish w:val="0"/>
                <w:color w:val="000000"/>
                <w:sz w:val="20"/>
              </w:rPr>
            </w:pPr>
            <w:ins w:id="8731"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32" w:author="SFC2021" w:date="2025-12-22T16:11:21Z"/>
                <w:rFonts w:ascii="Times New Roman" w:eastAsia="Times New Roman" w:hAnsi="Times New Roman" w:cs="Times New Roman"/>
                <w:b w:val="0"/>
                <w:i w:val="0"/>
                <w:vanish w:val="0"/>
                <w:color w:val="000000"/>
                <w:sz w:val="20"/>
              </w:rPr>
            </w:pPr>
            <w:ins w:id="8733"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34" w:author="SFC2021" w:date="2025-12-22T16:11:21Z"/>
                <w:rFonts w:ascii="Times New Roman" w:eastAsia="Times New Roman" w:hAnsi="Times New Roman" w:cs="Times New Roman"/>
                <w:b w:val="0"/>
                <w:i w:val="0"/>
                <w:vanish w:val="0"/>
                <w:color w:val="000000"/>
                <w:sz w:val="20"/>
              </w:rPr>
            </w:pPr>
            <w:ins w:id="873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36" w:author="SFC2021" w:date="2025-12-22T16:11:21Z"/>
                <w:rFonts w:ascii="Times New Roman" w:eastAsia="Times New Roman" w:hAnsi="Times New Roman" w:cs="Times New Roman"/>
                <w:b w:val="0"/>
                <w:i w:val="0"/>
                <w:vanish w:val="0"/>
                <w:color w:val="000000"/>
                <w:sz w:val="20"/>
              </w:rPr>
            </w:pPr>
            <w:ins w:id="873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38" w:author="SFC2021" w:date="2025-12-22T16:11:21Z"/>
                <w:rFonts w:ascii="Times New Roman" w:eastAsia="Times New Roman" w:hAnsi="Times New Roman" w:cs="Times New Roman"/>
                <w:b w:val="0"/>
                <w:i w:val="0"/>
                <w:vanish w:val="0"/>
                <w:color w:val="000000"/>
                <w:sz w:val="20"/>
              </w:rPr>
            </w:pPr>
            <w:ins w:id="8739"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740" w:author="SFC2021" w:date="2025-12-22T16:11:21Z"/>
                <w:rFonts w:ascii="Times New Roman" w:eastAsia="Times New Roman" w:hAnsi="Times New Roman" w:cs="Times New Roman"/>
                <w:b w:val="0"/>
                <w:i w:val="0"/>
                <w:vanish w:val="0"/>
                <w:color w:val="000000"/>
                <w:sz w:val="20"/>
              </w:rPr>
            </w:pPr>
            <w:ins w:id="8741" w:author="SFC2021" w:date="2025-12-22T16:11:21Z">
              <w:r>
                <w:rPr>
                  <w:rFonts w:ascii="Times New Roman" w:eastAsia="Times New Roman" w:hAnsi="Times New Roman" w:cs="Times New Roman"/>
                  <w:b w:val="0"/>
                  <w:i w:val="0"/>
                  <w:vanish w:val="0"/>
                  <w:color w:val="000000"/>
                  <w:sz w:val="20"/>
                </w:rPr>
                <w:t>25.390.561,00</w:t>
              </w:r>
            </w:ins>
          </w:p>
        </w:tc>
      </w:tr>
      <w:tr>
        <w:tblPrEx>
          <w:tblW w:w="100%" w:type="pct"/>
        </w:tblPrEx>
        <w:trPr>
          <w:cantSplit w:val="0"/>
          <w:trHeight w:hRule="auto" w:val="0"/>
          <w:ins w:id="87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43" w:author="SFC2021" w:date="2025-12-22T16:11:21Z"/>
                <w:rFonts w:ascii="Times New Roman" w:eastAsia="Times New Roman" w:hAnsi="Times New Roman" w:cs="Times New Roman"/>
                <w:b w:val="0"/>
                <w:i w:val="0"/>
                <w:vanish w:val="0"/>
                <w:color w:val="000000"/>
                <w:sz w:val="20"/>
              </w:rPr>
            </w:pPr>
            <w:ins w:id="874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45" w:author="SFC2021" w:date="2025-12-22T16:11:21Z"/>
                <w:rFonts w:ascii="Times New Roman" w:eastAsia="Times New Roman" w:hAnsi="Times New Roman" w:cs="Times New Roman"/>
                <w:b w:val="0"/>
                <w:i w:val="0"/>
                <w:vanish w:val="0"/>
                <w:color w:val="000000"/>
                <w:sz w:val="20"/>
              </w:rPr>
            </w:pPr>
            <w:ins w:id="874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47" w:author="SFC2021" w:date="2025-12-22T16:11:21Z"/>
                <w:rFonts w:ascii="Times New Roman" w:eastAsia="Times New Roman" w:hAnsi="Times New Roman" w:cs="Times New Roman"/>
                <w:b w:val="0"/>
                <w:i w:val="0"/>
                <w:vanish w:val="0"/>
                <w:color w:val="000000"/>
                <w:sz w:val="20"/>
              </w:rPr>
            </w:pPr>
            <w:ins w:id="8748"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4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5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751" w:author="SFC2021" w:date="2025-12-22T16:11:21Z"/>
                <w:rFonts w:ascii="Times New Roman" w:eastAsia="Times New Roman" w:hAnsi="Times New Roman" w:cs="Times New Roman"/>
                <w:b w:val="0"/>
                <w:i w:val="0"/>
                <w:vanish w:val="0"/>
                <w:color w:val="000000"/>
                <w:sz w:val="20"/>
              </w:rPr>
            </w:pPr>
            <w:ins w:id="8752"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8753"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8754" w:author="SFC2021" w:date="2025-12-22T16:11:21Z"/>
          <w:rFonts w:ascii="Times New Roman" w:eastAsia="Times New Roman" w:hAnsi="Times New Roman" w:cs="Times New Roman"/>
          <w:b w:val="0"/>
          <w:i w:val="0"/>
          <w:vanish w:val="0"/>
          <w:color w:val="000000"/>
          <w:sz w:val="24"/>
        </w:rPr>
      </w:pPr>
      <w:bookmarkStart w:id="8755" w:name="_Toc256000417"/>
      <w:ins w:id="8756"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8755"/>
    </w:p>
    <w:p w:rsidR="00A77B3E">
      <w:pPr>
        <w:spacing w:before="100" w:after="0"/>
        <w:jc w:val="start"/>
        <w:rPr>
          <w:ins w:id="875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87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59" w:author="SFC2021" w:date="2025-12-22T16:11:21Z"/>
                <w:rFonts w:ascii="Times New Roman" w:eastAsia="Times New Roman" w:hAnsi="Times New Roman" w:cs="Times New Roman"/>
                <w:b w:val="0"/>
                <w:i w:val="0"/>
                <w:vanish w:val="0"/>
                <w:color w:val="000000"/>
                <w:sz w:val="20"/>
              </w:rPr>
            </w:pPr>
            <w:ins w:id="876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61" w:author="SFC2021" w:date="2025-12-22T16:11:21Z"/>
                <w:rFonts w:ascii="Times New Roman" w:eastAsia="Times New Roman" w:hAnsi="Times New Roman" w:cs="Times New Roman"/>
                <w:b w:val="0"/>
                <w:i w:val="0"/>
                <w:vanish w:val="0"/>
                <w:color w:val="000000"/>
                <w:sz w:val="20"/>
              </w:rPr>
            </w:pPr>
            <w:ins w:id="876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63" w:author="SFC2021" w:date="2025-12-22T16:11:21Z"/>
                <w:rFonts w:ascii="Times New Roman" w:eastAsia="Times New Roman" w:hAnsi="Times New Roman" w:cs="Times New Roman"/>
                <w:b w:val="0"/>
                <w:i w:val="0"/>
                <w:vanish w:val="0"/>
                <w:color w:val="000000"/>
                <w:sz w:val="20"/>
              </w:rPr>
            </w:pPr>
            <w:ins w:id="876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65" w:author="SFC2021" w:date="2025-12-22T16:11:21Z"/>
                <w:rFonts w:ascii="Times New Roman" w:eastAsia="Times New Roman" w:hAnsi="Times New Roman" w:cs="Times New Roman"/>
                <w:b w:val="0"/>
                <w:i w:val="0"/>
                <w:vanish w:val="0"/>
                <w:color w:val="000000"/>
                <w:sz w:val="20"/>
              </w:rPr>
            </w:pPr>
            <w:ins w:id="876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67" w:author="SFC2021" w:date="2025-12-22T16:11:21Z"/>
                <w:rFonts w:ascii="Times New Roman" w:eastAsia="Times New Roman" w:hAnsi="Times New Roman" w:cs="Times New Roman"/>
                <w:b w:val="0"/>
                <w:i w:val="0"/>
                <w:vanish w:val="0"/>
                <w:color w:val="000000"/>
                <w:sz w:val="20"/>
              </w:rPr>
            </w:pPr>
            <w:ins w:id="8768"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769" w:author="SFC2021" w:date="2025-12-22T16:11:21Z"/>
                <w:rFonts w:ascii="Times New Roman" w:eastAsia="Times New Roman" w:hAnsi="Times New Roman" w:cs="Times New Roman"/>
                <w:b w:val="0"/>
                <w:i w:val="0"/>
                <w:vanish w:val="0"/>
                <w:color w:val="000000"/>
                <w:sz w:val="20"/>
              </w:rPr>
            </w:pPr>
            <w:ins w:id="8770"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877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72" w:author="SFC2021" w:date="2025-12-22T16:11:21Z"/>
                <w:rFonts w:ascii="Times New Roman" w:eastAsia="Times New Roman" w:hAnsi="Times New Roman" w:cs="Times New Roman"/>
                <w:b w:val="0"/>
                <w:i w:val="0"/>
                <w:vanish w:val="0"/>
                <w:color w:val="000000"/>
                <w:sz w:val="20"/>
              </w:rPr>
            </w:pPr>
            <w:ins w:id="877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74" w:author="SFC2021" w:date="2025-12-22T16:11:21Z"/>
                <w:rFonts w:ascii="Times New Roman" w:eastAsia="Times New Roman" w:hAnsi="Times New Roman" w:cs="Times New Roman"/>
                <w:b w:val="0"/>
                <w:i w:val="0"/>
                <w:vanish w:val="0"/>
                <w:color w:val="000000"/>
                <w:sz w:val="20"/>
              </w:rPr>
            </w:pPr>
            <w:ins w:id="877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76" w:author="SFC2021" w:date="2025-12-22T16:11:21Z"/>
                <w:rFonts w:ascii="Times New Roman" w:eastAsia="Times New Roman" w:hAnsi="Times New Roman" w:cs="Times New Roman"/>
                <w:b w:val="0"/>
                <w:i w:val="0"/>
                <w:vanish w:val="0"/>
                <w:color w:val="000000"/>
                <w:sz w:val="20"/>
              </w:rPr>
            </w:pPr>
            <w:ins w:id="877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78" w:author="SFC2021" w:date="2025-12-22T16:11:21Z"/>
                <w:rFonts w:ascii="Times New Roman" w:eastAsia="Times New Roman" w:hAnsi="Times New Roman" w:cs="Times New Roman"/>
                <w:b w:val="0"/>
                <w:i w:val="0"/>
                <w:vanish w:val="0"/>
                <w:color w:val="000000"/>
                <w:sz w:val="20"/>
              </w:rPr>
            </w:pPr>
            <w:ins w:id="877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80" w:author="SFC2021" w:date="2025-12-22T16:11:21Z"/>
                <w:rFonts w:ascii="Times New Roman" w:eastAsia="Times New Roman" w:hAnsi="Times New Roman" w:cs="Times New Roman"/>
                <w:b w:val="0"/>
                <w:i w:val="0"/>
                <w:vanish w:val="0"/>
                <w:color w:val="000000"/>
                <w:sz w:val="20"/>
              </w:rPr>
            </w:pPr>
            <w:ins w:id="8781"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782" w:author="SFC2021" w:date="2025-12-22T16:11:21Z"/>
                <w:rFonts w:ascii="Times New Roman" w:eastAsia="Times New Roman" w:hAnsi="Times New Roman" w:cs="Times New Roman"/>
                <w:b w:val="0"/>
                <w:i w:val="0"/>
                <w:vanish w:val="0"/>
                <w:color w:val="000000"/>
                <w:sz w:val="20"/>
              </w:rPr>
            </w:pPr>
            <w:ins w:id="8783" w:author="SFC2021" w:date="2025-12-22T16:11:21Z">
              <w:r>
                <w:rPr>
                  <w:rFonts w:ascii="Times New Roman" w:eastAsia="Times New Roman" w:hAnsi="Times New Roman" w:cs="Times New Roman"/>
                  <w:b w:val="0"/>
                  <w:i w:val="0"/>
                  <w:vanish w:val="0"/>
                  <w:color w:val="000000"/>
                  <w:sz w:val="20"/>
                </w:rPr>
                <w:t>4.609.439,00</w:t>
              </w:r>
            </w:ins>
          </w:p>
        </w:tc>
      </w:tr>
      <w:tr>
        <w:tblPrEx>
          <w:tblW w:w="100%" w:type="pct"/>
        </w:tblPrEx>
        <w:trPr>
          <w:cantSplit w:val="0"/>
          <w:trHeight w:hRule="auto" w:val="0"/>
          <w:ins w:id="878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85" w:author="SFC2021" w:date="2025-12-22T16:11:21Z"/>
                <w:rFonts w:ascii="Times New Roman" w:eastAsia="Times New Roman" w:hAnsi="Times New Roman" w:cs="Times New Roman"/>
                <w:b w:val="0"/>
                <w:i w:val="0"/>
                <w:vanish w:val="0"/>
                <w:color w:val="000000"/>
                <w:sz w:val="20"/>
              </w:rPr>
            </w:pPr>
            <w:ins w:id="8786"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87" w:author="SFC2021" w:date="2025-12-22T16:11:21Z"/>
                <w:rFonts w:ascii="Times New Roman" w:eastAsia="Times New Roman" w:hAnsi="Times New Roman" w:cs="Times New Roman"/>
                <w:b w:val="0"/>
                <w:i w:val="0"/>
                <w:vanish w:val="0"/>
                <w:color w:val="000000"/>
                <w:sz w:val="20"/>
              </w:rPr>
            </w:pPr>
            <w:ins w:id="878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89" w:author="SFC2021" w:date="2025-12-22T16:11:21Z"/>
                <w:rFonts w:ascii="Times New Roman" w:eastAsia="Times New Roman" w:hAnsi="Times New Roman" w:cs="Times New Roman"/>
                <w:b w:val="0"/>
                <w:i w:val="0"/>
                <w:vanish w:val="0"/>
                <w:color w:val="000000"/>
                <w:sz w:val="20"/>
              </w:rPr>
            </w:pPr>
            <w:ins w:id="879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91" w:author="SFC2021" w:date="2025-12-22T16:11:21Z"/>
                <w:rFonts w:ascii="Times New Roman" w:eastAsia="Times New Roman" w:hAnsi="Times New Roman" w:cs="Times New Roman"/>
                <w:b w:val="0"/>
                <w:i w:val="0"/>
                <w:vanish w:val="0"/>
                <w:color w:val="000000"/>
                <w:sz w:val="20"/>
              </w:rPr>
            </w:pPr>
            <w:ins w:id="879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93" w:author="SFC2021" w:date="2025-12-22T16:11:21Z"/>
                <w:rFonts w:ascii="Times New Roman" w:eastAsia="Times New Roman" w:hAnsi="Times New Roman" w:cs="Times New Roman"/>
                <w:b w:val="0"/>
                <w:i w:val="0"/>
                <w:vanish w:val="0"/>
                <w:color w:val="000000"/>
                <w:sz w:val="20"/>
              </w:rPr>
            </w:pPr>
            <w:ins w:id="8794"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795" w:author="SFC2021" w:date="2025-12-22T16:11:21Z"/>
                <w:rFonts w:ascii="Times New Roman" w:eastAsia="Times New Roman" w:hAnsi="Times New Roman" w:cs="Times New Roman"/>
                <w:b w:val="0"/>
                <w:i w:val="0"/>
                <w:vanish w:val="0"/>
                <w:color w:val="000000"/>
                <w:sz w:val="20"/>
              </w:rPr>
            </w:pPr>
            <w:ins w:id="8796" w:author="SFC2021" w:date="2025-12-22T16:11:21Z">
              <w:r>
                <w:rPr>
                  <w:rFonts w:ascii="Times New Roman" w:eastAsia="Times New Roman" w:hAnsi="Times New Roman" w:cs="Times New Roman"/>
                  <w:b w:val="0"/>
                  <w:i w:val="0"/>
                  <w:vanish w:val="0"/>
                  <w:color w:val="000000"/>
                  <w:sz w:val="20"/>
                </w:rPr>
                <w:t>25.390.561,00</w:t>
              </w:r>
            </w:ins>
          </w:p>
        </w:tc>
      </w:tr>
      <w:tr>
        <w:tblPrEx>
          <w:tblW w:w="100%" w:type="pct"/>
        </w:tblPrEx>
        <w:trPr>
          <w:cantSplit w:val="0"/>
          <w:trHeight w:hRule="auto" w:val="0"/>
          <w:ins w:id="879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798" w:author="SFC2021" w:date="2025-12-22T16:11:21Z"/>
                <w:rFonts w:ascii="Times New Roman" w:eastAsia="Times New Roman" w:hAnsi="Times New Roman" w:cs="Times New Roman"/>
                <w:b w:val="0"/>
                <w:i w:val="0"/>
                <w:vanish w:val="0"/>
                <w:color w:val="000000"/>
                <w:sz w:val="20"/>
              </w:rPr>
            </w:pPr>
            <w:ins w:id="879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00" w:author="SFC2021" w:date="2025-12-22T16:11:21Z"/>
                <w:rFonts w:ascii="Times New Roman" w:eastAsia="Times New Roman" w:hAnsi="Times New Roman" w:cs="Times New Roman"/>
                <w:b w:val="0"/>
                <w:i w:val="0"/>
                <w:vanish w:val="0"/>
                <w:color w:val="000000"/>
                <w:sz w:val="20"/>
              </w:rPr>
            </w:pPr>
            <w:ins w:id="8801"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02" w:author="SFC2021" w:date="2025-12-22T16:11:21Z"/>
                <w:rFonts w:ascii="Times New Roman" w:eastAsia="Times New Roman" w:hAnsi="Times New Roman" w:cs="Times New Roman"/>
                <w:b w:val="0"/>
                <w:i w:val="0"/>
                <w:vanish w:val="0"/>
                <w:color w:val="000000"/>
                <w:sz w:val="20"/>
              </w:rPr>
            </w:pPr>
            <w:ins w:id="8803"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0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0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806" w:author="SFC2021" w:date="2025-12-22T16:11:21Z"/>
                <w:rFonts w:ascii="Times New Roman" w:eastAsia="Times New Roman" w:hAnsi="Times New Roman" w:cs="Times New Roman"/>
                <w:b w:val="0"/>
                <w:i w:val="0"/>
                <w:vanish w:val="0"/>
                <w:color w:val="000000"/>
                <w:sz w:val="20"/>
              </w:rPr>
            </w:pPr>
            <w:ins w:id="8807"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8808"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8809" w:author="SFC2021" w:date="2025-12-22T16:11:21Z"/>
          <w:rFonts w:ascii="Times New Roman" w:eastAsia="Times New Roman" w:hAnsi="Times New Roman" w:cs="Times New Roman"/>
          <w:b w:val="0"/>
          <w:i w:val="0"/>
          <w:vanish w:val="0"/>
          <w:color w:val="000000"/>
          <w:sz w:val="24"/>
        </w:rPr>
      </w:pPr>
      <w:bookmarkStart w:id="8810" w:name="_Toc256000418"/>
      <w:ins w:id="8811"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8810"/>
    </w:p>
    <w:p w:rsidR="00A77B3E">
      <w:pPr>
        <w:spacing w:before="100" w:after="0"/>
        <w:jc w:val="start"/>
        <w:rPr>
          <w:ins w:id="881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881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14" w:author="SFC2021" w:date="2025-12-22T16:11:21Z"/>
                <w:rFonts w:ascii="Times New Roman" w:eastAsia="Times New Roman" w:hAnsi="Times New Roman" w:cs="Times New Roman"/>
                <w:b w:val="0"/>
                <w:i w:val="0"/>
                <w:vanish w:val="0"/>
                <w:color w:val="000000"/>
                <w:sz w:val="20"/>
              </w:rPr>
            </w:pPr>
            <w:ins w:id="8815"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16" w:author="SFC2021" w:date="2025-12-22T16:11:21Z"/>
                <w:rFonts w:ascii="Times New Roman" w:eastAsia="Times New Roman" w:hAnsi="Times New Roman" w:cs="Times New Roman"/>
                <w:b w:val="0"/>
                <w:i w:val="0"/>
                <w:vanish w:val="0"/>
                <w:color w:val="000000"/>
                <w:sz w:val="20"/>
              </w:rPr>
            </w:pPr>
            <w:ins w:id="8817"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18" w:author="SFC2021" w:date="2025-12-22T16:11:21Z"/>
                <w:rFonts w:ascii="Times New Roman" w:eastAsia="Times New Roman" w:hAnsi="Times New Roman" w:cs="Times New Roman"/>
                <w:b w:val="0"/>
                <w:i w:val="0"/>
                <w:vanish w:val="0"/>
                <w:color w:val="000000"/>
                <w:sz w:val="20"/>
              </w:rPr>
            </w:pPr>
            <w:ins w:id="8819"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20" w:author="SFC2021" w:date="2025-12-22T16:11:21Z"/>
                <w:rFonts w:ascii="Times New Roman" w:eastAsia="Times New Roman" w:hAnsi="Times New Roman" w:cs="Times New Roman"/>
                <w:b w:val="0"/>
                <w:i w:val="0"/>
                <w:vanish w:val="0"/>
                <w:color w:val="000000"/>
                <w:sz w:val="20"/>
              </w:rPr>
            </w:pPr>
            <w:ins w:id="8821"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22" w:author="SFC2021" w:date="2025-12-22T16:11:21Z"/>
                <w:rFonts w:ascii="Times New Roman" w:eastAsia="Times New Roman" w:hAnsi="Times New Roman" w:cs="Times New Roman"/>
                <w:b w:val="0"/>
                <w:i w:val="0"/>
                <w:vanish w:val="0"/>
                <w:color w:val="000000"/>
                <w:sz w:val="20"/>
              </w:rPr>
            </w:pPr>
            <w:ins w:id="8823"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824" w:author="SFC2021" w:date="2025-12-22T16:11:21Z"/>
                <w:rFonts w:ascii="Times New Roman" w:eastAsia="Times New Roman" w:hAnsi="Times New Roman" w:cs="Times New Roman"/>
                <w:b w:val="0"/>
                <w:i w:val="0"/>
                <w:vanish w:val="0"/>
                <w:color w:val="000000"/>
                <w:sz w:val="20"/>
              </w:rPr>
            </w:pPr>
            <w:ins w:id="8825"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882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27" w:author="SFC2021" w:date="2025-12-22T16:11:21Z"/>
                <w:rFonts w:ascii="Times New Roman" w:eastAsia="Times New Roman" w:hAnsi="Times New Roman" w:cs="Times New Roman"/>
                <w:b w:val="0"/>
                <w:i w:val="0"/>
                <w:vanish w:val="0"/>
                <w:color w:val="000000"/>
                <w:sz w:val="20"/>
              </w:rPr>
            </w:pPr>
            <w:ins w:id="882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29" w:author="SFC2021" w:date="2025-12-22T16:11:21Z"/>
                <w:rFonts w:ascii="Times New Roman" w:eastAsia="Times New Roman" w:hAnsi="Times New Roman" w:cs="Times New Roman"/>
                <w:b w:val="0"/>
                <w:i w:val="0"/>
                <w:vanish w:val="0"/>
                <w:color w:val="000000"/>
                <w:sz w:val="20"/>
              </w:rPr>
            </w:pPr>
            <w:ins w:id="883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31" w:author="SFC2021" w:date="2025-12-22T16:11:21Z"/>
                <w:rFonts w:ascii="Times New Roman" w:eastAsia="Times New Roman" w:hAnsi="Times New Roman" w:cs="Times New Roman"/>
                <w:b w:val="0"/>
                <w:i w:val="0"/>
                <w:vanish w:val="0"/>
                <w:color w:val="000000"/>
                <w:sz w:val="20"/>
              </w:rPr>
            </w:pPr>
            <w:ins w:id="883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33" w:author="SFC2021" w:date="2025-12-22T16:11:21Z"/>
                <w:rFonts w:ascii="Times New Roman" w:eastAsia="Times New Roman" w:hAnsi="Times New Roman" w:cs="Times New Roman"/>
                <w:b w:val="0"/>
                <w:i w:val="0"/>
                <w:vanish w:val="0"/>
                <w:color w:val="000000"/>
                <w:sz w:val="20"/>
              </w:rPr>
            </w:pPr>
            <w:ins w:id="883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35" w:author="SFC2021" w:date="2025-12-22T16:11:21Z"/>
                <w:rFonts w:ascii="Times New Roman" w:eastAsia="Times New Roman" w:hAnsi="Times New Roman" w:cs="Times New Roman"/>
                <w:b w:val="0"/>
                <w:i w:val="0"/>
                <w:vanish w:val="0"/>
                <w:color w:val="000000"/>
                <w:sz w:val="20"/>
              </w:rPr>
            </w:pPr>
            <w:ins w:id="8836"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837" w:author="SFC2021" w:date="2025-12-22T16:11:21Z"/>
                <w:rFonts w:ascii="Times New Roman" w:eastAsia="Times New Roman" w:hAnsi="Times New Roman" w:cs="Times New Roman"/>
                <w:b w:val="0"/>
                <w:i w:val="0"/>
                <w:vanish w:val="0"/>
                <w:color w:val="000000"/>
                <w:sz w:val="20"/>
              </w:rPr>
            </w:pPr>
            <w:ins w:id="8838" w:author="SFC2021" w:date="2025-12-22T16:11:21Z">
              <w:r>
                <w:rPr>
                  <w:rFonts w:ascii="Times New Roman" w:eastAsia="Times New Roman" w:hAnsi="Times New Roman" w:cs="Times New Roman"/>
                  <w:b w:val="0"/>
                  <w:i w:val="0"/>
                  <w:vanish w:val="0"/>
                  <w:color w:val="000000"/>
                  <w:sz w:val="20"/>
                </w:rPr>
                <w:t>4.609.439,00</w:t>
              </w:r>
            </w:ins>
          </w:p>
        </w:tc>
      </w:tr>
      <w:tr>
        <w:tblPrEx>
          <w:tblW w:w="100%" w:type="pct"/>
        </w:tblPrEx>
        <w:trPr>
          <w:cantSplit w:val="0"/>
          <w:trHeight w:hRule="auto" w:val="0"/>
          <w:ins w:id="883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40" w:author="SFC2021" w:date="2025-12-22T16:11:21Z"/>
                <w:rFonts w:ascii="Times New Roman" w:eastAsia="Times New Roman" w:hAnsi="Times New Roman" w:cs="Times New Roman"/>
                <w:b w:val="0"/>
                <w:i w:val="0"/>
                <w:vanish w:val="0"/>
                <w:color w:val="000000"/>
                <w:sz w:val="20"/>
              </w:rPr>
            </w:pPr>
            <w:ins w:id="8841"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42" w:author="SFC2021" w:date="2025-12-22T16:11:21Z"/>
                <w:rFonts w:ascii="Times New Roman" w:eastAsia="Times New Roman" w:hAnsi="Times New Roman" w:cs="Times New Roman"/>
                <w:b w:val="0"/>
                <w:i w:val="0"/>
                <w:vanish w:val="0"/>
                <w:color w:val="000000"/>
                <w:sz w:val="20"/>
              </w:rPr>
            </w:pPr>
            <w:ins w:id="8843"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44" w:author="SFC2021" w:date="2025-12-22T16:11:21Z"/>
                <w:rFonts w:ascii="Times New Roman" w:eastAsia="Times New Roman" w:hAnsi="Times New Roman" w:cs="Times New Roman"/>
                <w:b w:val="0"/>
                <w:i w:val="0"/>
                <w:vanish w:val="0"/>
                <w:color w:val="000000"/>
                <w:sz w:val="20"/>
              </w:rPr>
            </w:pPr>
            <w:ins w:id="884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46" w:author="SFC2021" w:date="2025-12-22T16:11:21Z"/>
                <w:rFonts w:ascii="Times New Roman" w:eastAsia="Times New Roman" w:hAnsi="Times New Roman" w:cs="Times New Roman"/>
                <w:b w:val="0"/>
                <w:i w:val="0"/>
                <w:vanish w:val="0"/>
                <w:color w:val="000000"/>
                <w:sz w:val="20"/>
              </w:rPr>
            </w:pPr>
            <w:ins w:id="884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48" w:author="SFC2021" w:date="2025-12-22T16:11:21Z"/>
                <w:rFonts w:ascii="Times New Roman" w:eastAsia="Times New Roman" w:hAnsi="Times New Roman" w:cs="Times New Roman"/>
                <w:b w:val="0"/>
                <w:i w:val="0"/>
                <w:vanish w:val="0"/>
                <w:color w:val="000000"/>
                <w:sz w:val="20"/>
              </w:rPr>
            </w:pPr>
            <w:ins w:id="8849"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850" w:author="SFC2021" w:date="2025-12-22T16:11:21Z"/>
                <w:rFonts w:ascii="Times New Roman" w:eastAsia="Times New Roman" w:hAnsi="Times New Roman" w:cs="Times New Roman"/>
                <w:b w:val="0"/>
                <w:i w:val="0"/>
                <w:vanish w:val="0"/>
                <w:color w:val="000000"/>
                <w:sz w:val="20"/>
              </w:rPr>
            </w:pPr>
            <w:ins w:id="8851" w:author="SFC2021" w:date="2025-12-22T16:11:21Z">
              <w:r>
                <w:rPr>
                  <w:rFonts w:ascii="Times New Roman" w:eastAsia="Times New Roman" w:hAnsi="Times New Roman" w:cs="Times New Roman"/>
                  <w:b w:val="0"/>
                  <w:i w:val="0"/>
                  <w:vanish w:val="0"/>
                  <w:color w:val="000000"/>
                  <w:sz w:val="20"/>
                </w:rPr>
                <w:t>25.390.561,00</w:t>
              </w:r>
            </w:ins>
          </w:p>
        </w:tc>
      </w:tr>
      <w:tr>
        <w:tblPrEx>
          <w:tblW w:w="100%" w:type="pct"/>
        </w:tblPrEx>
        <w:trPr>
          <w:cantSplit w:val="0"/>
          <w:trHeight w:hRule="auto" w:val="0"/>
          <w:ins w:id="885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53" w:author="SFC2021" w:date="2025-12-22T16:11:21Z"/>
                <w:rFonts w:ascii="Times New Roman" w:eastAsia="Times New Roman" w:hAnsi="Times New Roman" w:cs="Times New Roman"/>
                <w:b w:val="0"/>
                <w:i w:val="0"/>
                <w:vanish w:val="0"/>
                <w:color w:val="000000"/>
                <w:sz w:val="20"/>
              </w:rPr>
            </w:pPr>
            <w:ins w:id="885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55" w:author="SFC2021" w:date="2025-12-22T16:11:21Z"/>
                <w:rFonts w:ascii="Times New Roman" w:eastAsia="Times New Roman" w:hAnsi="Times New Roman" w:cs="Times New Roman"/>
                <w:b w:val="0"/>
                <w:i w:val="0"/>
                <w:vanish w:val="0"/>
                <w:color w:val="000000"/>
                <w:sz w:val="20"/>
              </w:rPr>
            </w:pPr>
            <w:ins w:id="885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57" w:author="SFC2021" w:date="2025-12-22T16:11:21Z"/>
                <w:rFonts w:ascii="Times New Roman" w:eastAsia="Times New Roman" w:hAnsi="Times New Roman" w:cs="Times New Roman"/>
                <w:b w:val="0"/>
                <w:i w:val="0"/>
                <w:vanish w:val="0"/>
                <w:color w:val="000000"/>
                <w:sz w:val="20"/>
              </w:rPr>
            </w:pPr>
            <w:ins w:id="8858"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5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6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8861" w:author="SFC2021" w:date="2025-12-22T16:11:21Z"/>
                <w:rFonts w:ascii="Times New Roman" w:eastAsia="Times New Roman" w:hAnsi="Times New Roman" w:cs="Times New Roman"/>
                <w:b w:val="0"/>
                <w:i w:val="0"/>
                <w:vanish w:val="0"/>
                <w:color w:val="000000"/>
                <w:sz w:val="20"/>
              </w:rPr>
            </w:pPr>
            <w:ins w:id="8862"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8863" w:author="SFC2021" w:date="2025-12-22T16:11:21Z"/>
          <w:rFonts w:ascii="Times New Roman" w:eastAsia="Times New Roman" w:hAnsi="Times New Roman" w:cs="Times New Roman"/>
          <w:b w:val="0"/>
          <w:i w:val="0"/>
          <w:vanish w:val="0"/>
          <w:color w:val="000000"/>
          <w:sz w:val="20"/>
        </w:rPr>
      </w:pPr>
      <w:ins w:id="8864"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8865" w:author="SFC2021" w:date="2025-12-22T16:11:21Z"/>
          <w:rFonts w:ascii="Times New Roman" w:eastAsia="Times New Roman" w:hAnsi="Times New Roman" w:cs="Times New Roman"/>
          <w:b w:val="0"/>
          <w:i w:val="0"/>
          <w:vanish w:val="0"/>
          <w:color w:val="000000"/>
          <w:sz w:val="24"/>
        </w:rPr>
      </w:pPr>
      <w:ins w:id="8866" w:author="SFC2021" w:date="2025-12-22T16:11:21Z">
        <w:r>
          <w:rPr>
            <w:rFonts w:ascii="Times New Roman" w:eastAsia="Times New Roman" w:hAnsi="Times New Roman" w:cs="Times New Roman"/>
            <w:b w:val="0"/>
            <w:i w:val="0"/>
            <w:vanish w:val="0"/>
            <w:color w:val="000000"/>
            <w:sz w:val="24"/>
          </w:rPr>
          <w:br w:type="page"/>
        </w:r>
      </w:ins>
      <w:bookmarkStart w:id="8867" w:name="_Toc256000419"/>
      <w:ins w:id="8868" w:author="SFC2021" w:date="2025-12-22T16:11:21Z">
        <w:r>
          <w:rPr>
            <w:rFonts w:ascii="Times New Roman" w:eastAsia="Times New Roman" w:hAnsi="Times New Roman" w:cs="Times New Roman"/>
            <w:b w:val="0"/>
            <w:i w:val="0"/>
            <w:vanish w:val="0"/>
            <w:color w:val="000000"/>
            <w:sz w:val="24"/>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ins>
      <w:bookmarkEnd w:id="8867"/>
    </w:p>
    <w:p w:rsidR="00A77B3E">
      <w:pPr>
        <w:spacing w:before="100" w:after="0"/>
        <w:jc w:val="start"/>
        <w:rPr>
          <w:ins w:id="8869"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8870" w:author="SFC2021" w:date="2025-12-22T16:11:21Z"/>
          <w:rFonts w:ascii="Times New Roman" w:eastAsia="Times New Roman" w:hAnsi="Times New Roman" w:cs="Times New Roman"/>
          <w:b w:val="0"/>
          <w:i w:val="0"/>
          <w:vanish w:val="0"/>
          <w:color w:val="000000"/>
          <w:sz w:val="24"/>
        </w:rPr>
      </w:pPr>
      <w:bookmarkStart w:id="8871" w:name="_Toc256000420"/>
      <w:ins w:id="8872"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8871"/>
    </w:p>
    <w:p w:rsidR="00A77B3E">
      <w:pPr>
        <w:spacing w:before="100" w:after="0"/>
        <w:jc w:val="start"/>
        <w:rPr>
          <w:ins w:id="887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874" w:author="SFC2021" w:date="2025-12-22T16:11:21Z"/>
          <w:rFonts w:ascii="Times New Roman" w:eastAsia="Times New Roman" w:hAnsi="Times New Roman" w:cs="Times New Roman"/>
          <w:b w:val="0"/>
          <w:i w:val="0"/>
          <w:vanish w:val="0"/>
          <w:color w:val="000000"/>
          <w:sz w:val="0"/>
        </w:rPr>
      </w:pPr>
      <w:ins w:id="8875"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8876" w:author="SFC2021" w:date="2025-12-22T16:11:21Z"/>
          <w:rFonts w:ascii="Times New Roman" w:eastAsia="Times New Roman" w:hAnsi="Times New Roman" w:cs="Times New Roman"/>
          <w:b w:val="0"/>
          <w:i w:val="0"/>
          <w:vanish w:val="0"/>
          <w:color w:val="000000"/>
          <w:sz w:val="24"/>
        </w:rPr>
      </w:pPr>
      <w:bookmarkStart w:id="8877" w:name="_Toc256000421"/>
      <w:ins w:id="8878"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8877"/>
    </w:p>
    <w:p w:rsidR="00A77B3E">
      <w:pPr>
        <w:spacing w:before="100" w:after="0"/>
        <w:jc w:val="start"/>
        <w:rPr>
          <w:ins w:id="887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880"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88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882" w:author="SFC2021" w:date="2025-12-22T16:11:21Z"/>
                <w:rFonts w:ascii="Times New Roman" w:eastAsia="Times New Roman" w:hAnsi="Times New Roman" w:cs="Times New Roman"/>
                <w:b w:val="0"/>
                <w:i w:val="0"/>
                <w:vanish w:val="0"/>
                <w:color w:val="000000"/>
                <w:sz w:val="24"/>
              </w:rPr>
            </w:pPr>
            <w:ins w:id="8883" w:author="SFC2021" w:date="2025-12-22T16:11:21Z">
              <w:r>
                <w:rPr>
                  <w:rFonts w:ascii="Times New Roman" w:eastAsia="Times New Roman" w:hAnsi="Times New Roman" w:cs="Times New Roman"/>
                  <w:b w:val="0"/>
                  <w:i w:val="0"/>
                  <w:vanish w:val="0"/>
                  <w:color w:val="000000"/>
                  <w:sz w:val="24"/>
                </w:rPr>
                <w:t xml:space="preserve">Ο Ειδικός Στόχος 4.7 υποστηρίζει τη </w:t>
              </w:r>
            </w:ins>
            <w:ins w:id="8884" w:author="SFC2021" w:date="2025-12-22T16:11:21Z">
              <w:r>
                <w:rPr>
                  <w:rFonts w:ascii="Times New Roman" w:eastAsia="Times New Roman" w:hAnsi="Times New Roman" w:cs="Times New Roman"/>
                  <w:b/>
                  <w:bCs/>
                  <w:i w:val="0"/>
                  <w:vanish w:val="0"/>
                  <w:color w:val="000000"/>
                  <w:sz w:val="24"/>
                </w:rPr>
                <w:t>διά βίου μάθηση και την επαγγελματική εξειδίκευση</w:t>
              </w:r>
            </w:ins>
            <w:ins w:id="8885" w:author="SFC2021" w:date="2025-12-22T16:11:21Z">
              <w:r>
                <w:rPr>
                  <w:rFonts w:ascii="Times New Roman" w:eastAsia="Times New Roman" w:hAnsi="Times New Roman" w:cs="Times New Roman"/>
                  <w:b w:val="0"/>
                  <w:i w:val="0"/>
                  <w:vanish w:val="0"/>
                  <w:color w:val="000000"/>
                  <w:sz w:val="24"/>
                </w:rPr>
                <w:t xml:space="preserve"> ιδίως εργαζομένων και ανώτερων στελεχών με εμπειρία σε συναφείς τομείς, με στόχο την ενίσχυση της </w:t>
              </w:r>
            </w:ins>
            <w:ins w:id="8886" w:author="SFC2021" w:date="2025-12-22T16:11:21Z">
              <w:r>
                <w:rPr>
                  <w:rFonts w:ascii="Times New Roman" w:eastAsia="Times New Roman" w:hAnsi="Times New Roman" w:cs="Times New Roman"/>
                  <w:b/>
                  <w:bCs/>
                  <w:i w:val="0"/>
                  <w:vanish w:val="0"/>
                  <w:color w:val="000000"/>
                  <w:sz w:val="24"/>
                </w:rPr>
                <w:t>διαθεσιμότητας εξειδικευμένου προσωπικού</w:t>
              </w:r>
            </w:ins>
            <w:ins w:id="8887" w:author="SFC2021" w:date="2025-12-22T16:11:21Z">
              <w:r>
                <w:rPr>
                  <w:rFonts w:ascii="Times New Roman" w:eastAsia="Times New Roman" w:hAnsi="Times New Roman" w:cs="Times New Roman"/>
                  <w:b w:val="0"/>
                  <w:i w:val="0"/>
                  <w:vanish w:val="0"/>
                  <w:color w:val="000000"/>
                  <w:sz w:val="24"/>
                </w:rPr>
                <w:t xml:space="preserve"> για την αμυντική βιομηχανία και τις σχετικές τεχνολογικές δραστηριότητες.</w:t>
              </w:r>
            </w:ins>
          </w:p>
          <w:p w:rsidR="00A77B3E">
            <w:pPr>
              <w:spacing w:before="100" w:after="0"/>
              <w:jc w:val="start"/>
              <w:rPr>
                <w:ins w:id="8888" w:author="SFC2021" w:date="2025-12-22T16:11:21Z"/>
                <w:rFonts w:ascii="Times New Roman" w:eastAsia="Times New Roman" w:hAnsi="Times New Roman" w:cs="Times New Roman"/>
                <w:b w:val="0"/>
                <w:i w:val="0"/>
                <w:vanish w:val="0"/>
                <w:color w:val="000000"/>
                <w:sz w:val="24"/>
              </w:rPr>
            </w:pPr>
            <w:ins w:id="8889" w:author="SFC2021" w:date="2025-12-22T16:11:21Z">
              <w:r>
                <w:rPr>
                  <w:rFonts w:ascii="Times New Roman" w:eastAsia="Times New Roman" w:hAnsi="Times New Roman" w:cs="Times New Roman"/>
                  <w:b w:val="0"/>
                  <w:i w:val="0"/>
                  <w:vanish w:val="0"/>
                  <w:color w:val="000000"/>
                  <w:sz w:val="24"/>
                </w:rPr>
                <w:t xml:space="preserve">Η παρέμβαση </w:t>
              </w:r>
            </w:ins>
            <w:ins w:id="8890" w:author="SFC2021" w:date="2025-12-22T16:11:21Z">
              <w:r>
                <w:rPr>
                  <w:rFonts w:ascii="Times New Roman" w:eastAsia="Times New Roman" w:hAnsi="Times New Roman" w:cs="Times New Roman"/>
                  <w:b/>
                  <w:bCs/>
                  <w:i w:val="0"/>
                  <w:vanish w:val="0"/>
                  <w:color w:val="000000"/>
                  <w:sz w:val="24"/>
                </w:rPr>
                <w:t>εναρμονίζεται πλήρως</w:t>
              </w:r>
            </w:ins>
            <w:ins w:id="8891" w:author="SFC2021" w:date="2025-12-22T16:11:21Z">
              <w:r>
                <w:rPr>
                  <w:rFonts w:ascii="Times New Roman" w:eastAsia="Times New Roman" w:hAnsi="Times New Roman" w:cs="Times New Roman"/>
                  <w:b w:val="0"/>
                  <w:i w:val="0"/>
                  <w:vanish w:val="0"/>
                  <w:color w:val="000000"/>
                  <w:sz w:val="24"/>
                </w:rPr>
                <w:t xml:space="preserve"> με τις ευρωπαϊκές κατευθύνσεις της Πλατφόρμας STEP, τις προτεραιότητες της </w:t>
              </w:r>
            </w:ins>
            <w:ins w:id="8892" w:author="SFC2021" w:date="2025-12-22T16:11:21Z">
              <w:r>
                <w:rPr>
                  <w:rFonts w:ascii="Times New Roman" w:eastAsia="Times New Roman" w:hAnsi="Times New Roman" w:cs="Times New Roman"/>
                  <w:b/>
                  <w:bCs/>
                  <w:i w:val="0"/>
                  <w:vanish w:val="0"/>
                  <w:color w:val="000000"/>
                  <w:sz w:val="24"/>
                </w:rPr>
                <w:t>Λευκής Βίβλου για την Άμυνα</w:t>
              </w:r>
            </w:ins>
            <w:ins w:id="8893" w:author="SFC2021" w:date="2025-12-22T16:11:21Z">
              <w:r>
                <w:rPr>
                  <w:rFonts w:ascii="Times New Roman" w:eastAsia="Times New Roman" w:hAnsi="Times New Roman" w:cs="Times New Roman"/>
                  <w:b w:val="0"/>
                  <w:i w:val="0"/>
                  <w:vanish w:val="0"/>
                  <w:color w:val="000000"/>
                  <w:sz w:val="24"/>
                </w:rPr>
                <w:t xml:space="preserve"> και τις </w:t>
              </w:r>
            </w:ins>
            <w:ins w:id="8894" w:author="SFC2021" w:date="2025-12-22T16:11:21Z">
              <w:r>
                <w:rPr>
                  <w:rFonts w:ascii="Times New Roman" w:eastAsia="Times New Roman" w:hAnsi="Times New Roman" w:cs="Times New Roman"/>
                  <w:b/>
                  <w:bCs/>
                  <w:i w:val="0"/>
                  <w:vanish w:val="0"/>
                  <w:color w:val="000000"/>
                  <w:sz w:val="24"/>
                </w:rPr>
                <w:t>εθνικές πολιτικές</w:t>
              </w:r>
            </w:ins>
            <w:ins w:id="8895" w:author="SFC2021" w:date="2025-12-22T16:11:21Z">
              <w:r>
                <w:rPr>
                  <w:rFonts w:ascii="Times New Roman" w:eastAsia="Times New Roman" w:hAnsi="Times New Roman" w:cs="Times New Roman"/>
                  <w:b w:val="0"/>
                  <w:i w:val="0"/>
                  <w:vanish w:val="0"/>
                  <w:color w:val="000000"/>
                  <w:sz w:val="24"/>
                </w:rPr>
                <w:t xml:space="preserve"> για την ενίσχυση της ετοιμότητας, της τεχνολογικής κυριαρχίας και της βιομηχανικής βάσης άμυνας.</w:t>
              </w:r>
            </w:ins>
          </w:p>
          <w:p w:rsidR="00A77B3E">
            <w:pPr>
              <w:spacing w:before="100" w:after="0"/>
              <w:jc w:val="start"/>
              <w:rPr>
                <w:ins w:id="8896"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8897" w:author="SFC2021" w:date="2025-12-22T16:11:21Z"/>
                <w:rFonts w:ascii="Times New Roman" w:eastAsia="Times New Roman" w:hAnsi="Times New Roman" w:cs="Times New Roman"/>
                <w:b w:val="0"/>
                <w:i w:val="0"/>
                <w:vanish w:val="0"/>
                <w:color w:val="000000"/>
                <w:sz w:val="24"/>
              </w:rPr>
            </w:pPr>
            <w:ins w:id="8898" w:author="SFC2021" w:date="2025-12-22T16:11:21Z">
              <w:r>
                <w:rPr>
                  <w:rFonts w:ascii="Times New Roman" w:eastAsia="Times New Roman" w:hAnsi="Times New Roman" w:cs="Times New Roman"/>
                  <w:b w:val="0"/>
                  <w:i w:val="0"/>
                  <w:vanish w:val="0"/>
                  <w:color w:val="000000"/>
                  <w:sz w:val="24"/>
                </w:rPr>
                <w:t>Ενδεικτικές δράσεις:</w:t>
              </w:r>
            </w:ins>
          </w:p>
          <w:p w:rsidR="00A77B3E">
            <w:pPr>
              <w:numPr>
                <w:ilvl w:val="0"/>
                <w:numId w:val="62"/>
              </w:numPr>
              <w:spacing w:before="100" w:after="0"/>
              <w:ind w:start="720" w:hanging="360"/>
              <w:jc w:val="start"/>
              <w:rPr>
                <w:ins w:id="8899" w:author="SFC2021" w:date="2025-12-22T16:11:21Z"/>
                <w:rFonts w:ascii="Times New Roman" w:eastAsia="Times New Roman" w:hAnsi="Times New Roman" w:cs="Times New Roman"/>
                <w:b w:val="0"/>
                <w:i w:val="0"/>
                <w:vanish w:val="0"/>
                <w:color w:val="000000"/>
                <w:sz w:val="24"/>
              </w:rPr>
            </w:pPr>
            <w:ins w:id="8900" w:author="SFC2021" w:date="2025-12-22T16:11:21Z">
              <w:r>
                <w:rPr>
                  <w:rFonts w:ascii="Times New Roman" w:eastAsia="Times New Roman" w:hAnsi="Times New Roman" w:cs="Times New Roman"/>
                  <w:b w:val="0"/>
                  <w:i w:val="0"/>
                  <w:vanish w:val="0"/>
                  <w:color w:val="000000"/>
                  <w:sz w:val="24"/>
                </w:rPr>
                <w:t>Επανειδίκευση (reskilling) ανθρώπινου δυναμικού υψηλών προσόντων σε αντικείμενα που σχετίζονται με την ανάπτυξη/παραγωγή αμυντικών τεχνολογιών STEP, με στόχο την ενίσχυση της αμυντικής βιομηχανίας.</w:t>
              </w:r>
            </w:ins>
          </w:p>
          <w:p w:rsidR="00A77B3E">
            <w:pPr>
              <w:spacing w:before="100" w:after="0"/>
              <w:jc w:val="start"/>
              <w:rPr>
                <w:ins w:id="8901"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8902" w:author="SFC2021" w:date="2025-12-22T16:11:21Z"/>
                <w:rFonts w:ascii="Times New Roman" w:eastAsia="Times New Roman" w:hAnsi="Times New Roman" w:cs="Times New Roman"/>
                <w:b w:val="0"/>
                <w:i w:val="0"/>
                <w:vanish w:val="0"/>
                <w:color w:val="000000"/>
                <w:sz w:val="24"/>
              </w:rPr>
            </w:pPr>
            <w:ins w:id="8903"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8904"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05"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06"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907" w:author="SFC2021" w:date="2025-12-22T16:11:21Z"/>
          <w:rFonts w:ascii="Times New Roman" w:eastAsia="Times New Roman" w:hAnsi="Times New Roman" w:cs="Times New Roman"/>
          <w:b w:val="0"/>
          <w:i w:val="0"/>
          <w:vanish w:val="0"/>
          <w:color w:val="000000"/>
          <w:sz w:val="24"/>
        </w:rPr>
      </w:pPr>
      <w:bookmarkStart w:id="8908" w:name="_Toc256000422"/>
      <w:ins w:id="8909"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8908"/>
    </w:p>
    <w:p w:rsidR="00A77B3E">
      <w:pPr>
        <w:spacing w:before="100" w:after="0"/>
        <w:jc w:val="start"/>
        <w:rPr>
          <w:ins w:id="891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911"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1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13" w:author="SFC2021" w:date="2025-12-22T16:11:21Z"/>
                <w:rFonts w:ascii="Times New Roman" w:eastAsia="Times New Roman" w:hAnsi="Times New Roman" w:cs="Times New Roman"/>
                <w:b w:val="0"/>
                <w:i w:val="0"/>
                <w:vanish w:val="0"/>
                <w:color w:val="000000"/>
                <w:sz w:val="24"/>
              </w:rPr>
            </w:pPr>
            <w:ins w:id="8914" w:author="SFC2021" w:date="2025-12-22T16:11:21Z">
              <w:r>
                <w:rPr>
                  <w:rFonts w:ascii="Times New Roman" w:eastAsia="Times New Roman" w:hAnsi="Times New Roman" w:cs="Times New Roman"/>
                  <w:b w:val="0"/>
                  <w:i w:val="0"/>
                  <w:vanish w:val="0"/>
                  <w:color w:val="000000"/>
                  <w:sz w:val="24"/>
                </w:rPr>
                <w:t>Ανθρώπινοδυναμικό υψηλών προσόντων με εμπειρία στον τομέα της άμυνας και συναφών τομέων</w:t>
              </w:r>
            </w:ins>
          </w:p>
          <w:p w:rsidR="00A77B3E">
            <w:pPr>
              <w:spacing w:before="100" w:after="0"/>
              <w:jc w:val="start"/>
              <w:rPr>
                <w:ins w:id="891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1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1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918" w:author="SFC2021" w:date="2025-12-22T16:11:21Z"/>
          <w:rFonts w:ascii="Times New Roman" w:eastAsia="Times New Roman" w:hAnsi="Times New Roman" w:cs="Times New Roman"/>
          <w:b w:val="0"/>
          <w:i w:val="0"/>
          <w:vanish w:val="0"/>
          <w:color w:val="000000"/>
          <w:sz w:val="24"/>
        </w:rPr>
      </w:pPr>
      <w:bookmarkStart w:id="8919" w:name="_Toc256000423"/>
      <w:ins w:id="8920"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8919"/>
    </w:p>
    <w:p w:rsidR="00A77B3E">
      <w:pPr>
        <w:spacing w:before="100" w:after="0"/>
        <w:jc w:val="start"/>
        <w:rPr>
          <w:ins w:id="892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92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2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24" w:author="SFC2021" w:date="2025-12-22T16:11:21Z"/>
                <w:rFonts w:ascii="Times New Roman" w:eastAsia="Times New Roman" w:hAnsi="Times New Roman" w:cs="Times New Roman"/>
                <w:b w:val="0"/>
                <w:i w:val="0"/>
                <w:vanish w:val="0"/>
                <w:color w:val="000000"/>
                <w:sz w:val="24"/>
              </w:rPr>
            </w:pPr>
            <w:ins w:id="8925"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8926" w:author="SFC2021" w:date="2025-12-22T16:11:21Z"/>
                <w:rFonts w:ascii="Times New Roman" w:eastAsia="Times New Roman" w:hAnsi="Times New Roman" w:cs="Times New Roman"/>
                <w:b w:val="0"/>
                <w:i w:val="0"/>
                <w:vanish w:val="0"/>
                <w:color w:val="000000"/>
                <w:sz w:val="24"/>
              </w:rPr>
            </w:pPr>
            <w:ins w:id="8927" w:author="SFC2021" w:date="2025-12-22T16:11:21Z">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ins>
          </w:p>
          <w:p w:rsidR="00A77B3E">
            <w:pPr>
              <w:spacing w:before="100" w:after="0"/>
              <w:jc w:val="start"/>
              <w:rPr>
                <w:ins w:id="8928"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29"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30"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931" w:author="SFC2021" w:date="2025-12-22T16:11:21Z"/>
          <w:rFonts w:ascii="Times New Roman" w:eastAsia="Times New Roman" w:hAnsi="Times New Roman" w:cs="Times New Roman"/>
          <w:b w:val="0"/>
          <w:i w:val="0"/>
          <w:vanish w:val="0"/>
          <w:color w:val="000000"/>
          <w:sz w:val="24"/>
        </w:rPr>
      </w:pPr>
      <w:bookmarkStart w:id="8932" w:name="_Toc256000424"/>
      <w:ins w:id="8933"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8932"/>
    </w:p>
    <w:p w:rsidR="00A77B3E">
      <w:pPr>
        <w:spacing w:before="100" w:after="0"/>
        <w:jc w:val="start"/>
        <w:rPr>
          <w:ins w:id="893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93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3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37" w:author="SFC2021" w:date="2025-12-22T16:11:21Z"/>
                <w:rFonts w:ascii="Times New Roman" w:eastAsia="Times New Roman" w:hAnsi="Times New Roman" w:cs="Times New Roman"/>
                <w:b w:val="0"/>
                <w:i w:val="0"/>
                <w:vanish w:val="0"/>
                <w:color w:val="000000"/>
                <w:sz w:val="24"/>
              </w:rPr>
            </w:pPr>
            <w:ins w:id="8938"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893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4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4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942" w:author="SFC2021" w:date="2025-12-22T16:11:21Z"/>
          <w:rFonts w:ascii="Times New Roman" w:eastAsia="Times New Roman" w:hAnsi="Times New Roman" w:cs="Times New Roman"/>
          <w:b w:val="0"/>
          <w:i w:val="0"/>
          <w:vanish w:val="0"/>
          <w:color w:val="000000"/>
          <w:sz w:val="24"/>
        </w:rPr>
      </w:pPr>
      <w:bookmarkStart w:id="8943" w:name="_Toc256000425"/>
      <w:ins w:id="8944"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8943"/>
    </w:p>
    <w:p w:rsidR="00A77B3E">
      <w:pPr>
        <w:spacing w:before="100" w:after="0"/>
        <w:jc w:val="start"/>
        <w:rPr>
          <w:ins w:id="894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946"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4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48" w:author="SFC2021" w:date="2025-12-22T16:11:21Z"/>
                <w:rFonts w:ascii="Times New Roman" w:eastAsia="Times New Roman" w:hAnsi="Times New Roman" w:cs="Times New Roman"/>
                <w:b w:val="0"/>
                <w:i w:val="0"/>
                <w:vanish w:val="0"/>
                <w:color w:val="000000"/>
                <w:sz w:val="24"/>
              </w:rPr>
            </w:pPr>
            <w:ins w:id="8949" w:author="SFC2021" w:date="2025-12-22T16:11:21Z">
              <w:r>
                <w:rPr>
                  <w:rFonts w:ascii="Times New Roman" w:eastAsia="Times New Roman" w:hAnsi="Times New Roman" w:cs="Times New Roman"/>
                  <w:b w:val="0"/>
                  <w:i w:val="0"/>
                  <w:vanish w:val="0"/>
                  <w:color w:val="000000"/>
                  <w:sz w:val="24"/>
                </w:rPr>
                <w:t>Οι παρεμβάσεις του ΕΣ 4.7 στο πλαίσιο της Προτεραιότητας 9, δύναται να περιλαμβάνουν διακρατικές συνεργασίες για την επανειδίκευση προσωπικού υψηλών προσόντων σε αμυντικές τεχνολογίες, μέσω κοινών εκπαιδευτικών δράσεων, ανταλλαγών και κινητικότητας με αμυντικούς και ερευνητικούς φορείς κρατών-μελών, στο πλαίσιο της STEP.</w:t>
              </w:r>
            </w:ins>
          </w:p>
          <w:p w:rsidR="00A77B3E">
            <w:pPr>
              <w:spacing w:before="100" w:after="0"/>
              <w:jc w:val="start"/>
              <w:rPr>
                <w:ins w:id="895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5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5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8953" w:author="SFC2021" w:date="2025-12-22T16:11:21Z"/>
          <w:rFonts w:ascii="Times New Roman" w:eastAsia="Times New Roman" w:hAnsi="Times New Roman" w:cs="Times New Roman"/>
          <w:b w:val="0"/>
          <w:i w:val="0"/>
          <w:vanish w:val="0"/>
          <w:color w:val="000000"/>
          <w:sz w:val="24"/>
        </w:rPr>
      </w:pPr>
      <w:bookmarkStart w:id="8954" w:name="_Toc256000426"/>
      <w:ins w:id="8955"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8954"/>
    </w:p>
    <w:p w:rsidR="00A77B3E">
      <w:pPr>
        <w:spacing w:before="100" w:after="0"/>
        <w:jc w:val="start"/>
        <w:rPr>
          <w:ins w:id="895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895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5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59" w:author="SFC2021" w:date="2025-12-22T16:11:21Z"/>
                <w:rFonts w:ascii="Times New Roman" w:eastAsia="Times New Roman" w:hAnsi="Times New Roman" w:cs="Times New Roman"/>
                <w:b w:val="0"/>
                <w:i w:val="0"/>
                <w:vanish w:val="0"/>
                <w:color w:val="000000"/>
                <w:sz w:val="24"/>
              </w:rPr>
            </w:pPr>
            <w:ins w:id="8960" w:author="SFC2021" w:date="2025-12-22T16:11:21Z">
              <w:r>
                <w:rPr>
                  <w:rFonts w:ascii="Times New Roman" w:eastAsia="Times New Roman" w:hAnsi="Times New Roman" w:cs="Times New Roman"/>
                  <w:b w:val="0"/>
                  <w:i w:val="0"/>
                  <w:vanish w:val="0"/>
                  <w:color w:val="000000"/>
                  <w:sz w:val="24"/>
                </w:rPr>
                <w:t>Το σύνολο των έργων αφορούν επιχορηγήσεις.</w:t>
              </w:r>
            </w:ins>
          </w:p>
          <w:p w:rsidR="00A77B3E">
            <w:pPr>
              <w:spacing w:before="100" w:after="0"/>
              <w:jc w:val="start"/>
              <w:rPr>
                <w:ins w:id="8961"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8962"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8963"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8964" w:author="SFC2021" w:date="2025-12-22T16:11:21Z"/>
          <w:rFonts w:ascii="Times New Roman" w:eastAsia="Times New Roman" w:hAnsi="Times New Roman" w:cs="Times New Roman"/>
          <w:b w:val="0"/>
          <w:i w:val="0"/>
          <w:vanish w:val="0"/>
          <w:color w:val="000000"/>
          <w:sz w:val="24"/>
        </w:rPr>
      </w:pPr>
      <w:bookmarkStart w:id="8965" w:name="_Toc256000427"/>
      <w:ins w:id="8966" w:author="SFC2021" w:date="2025-12-22T16:11:21Z">
        <w:r>
          <w:rPr>
            <w:rFonts w:ascii="Times New Roman" w:eastAsia="Times New Roman" w:hAnsi="Times New Roman" w:cs="Times New Roman"/>
            <w:b w:val="0"/>
            <w:i w:val="0"/>
            <w:vanish w:val="0"/>
            <w:color w:val="000000"/>
            <w:sz w:val="24"/>
          </w:rPr>
          <w:t>2.1.1.1.2. Δείκτες</w:t>
        </w:r>
      </w:ins>
      <w:bookmarkEnd w:id="8965"/>
    </w:p>
    <w:p w:rsidR="00A77B3E">
      <w:pPr>
        <w:spacing w:before="100" w:after="0"/>
        <w:jc w:val="start"/>
        <w:rPr>
          <w:ins w:id="896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8968" w:author="SFC2021" w:date="2025-12-22T16:11:21Z"/>
          <w:rFonts w:ascii="Times New Roman" w:eastAsia="Times New Roman" w:hAnsi="Times New Roman" w:cs="Times New Roman"/>
          <w:b w:val="0"/>
          <w:i w:val="0"/>
          <w:vanish w:val="0"/>
          <w:color w:val="000000"/>
          <w:sz w:val="0"/>
        </w:rPr>
      </w:pPr>
      <w:ins w:id="8969"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8970" w:author="SFC2021" w:date="2025-12-22T16:11:21Z"/>
          <w:rFonts w:ascii="Times New Roman" w:eastAsia="Times New Roman" w:hAnsi="Times New Roman" w:cs="Times New Roman"/>
          <w:b w:val="0"/>
          <w:i w:val="0"/>
          <w:vanish w:val="0"/>
          <w:color w:val="000000"/>
          <w:sz w:val="24"/>
        </w:rPr>
      </w:pPr>
      <w:bookmarkStart w:id="8971" w:name="_Toc256000428"/>
      <w:ins w:id="8972"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8971"/>
    </w:p>
    <w:p w:rsidR="00A77B3E">
      <w:pPr>
        <w:spacing w:before="100" w:after="0"/>
        <w:jc w:val="start"/>
        <w:rPr>
          <w:ins w:id="897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57"/>
        <w:gridCol w:w="692"/>
        <w:gridCol w:w="2182"/>
        <w:gridCol w:w="1823"/>
        <w:gridCol w:w="4623"/>
        <w:gridCol w:w="1270"/>
        <w:gridCol w:w="1193"/>
        <w:gridCol w:w="1104"/>
      </w:tblGrid>
      <w:tr>
        <w:tblPrEx>
          <w:tblW w:w="100%" w:type="pct"/>
        </w:tblPrEx>
        <w:trPr>
          <w:cantSplit w:val="0"/>
          <w:trHeight w:hRule="auto" w:val="0"/>
          <w:ins w:id="897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75" w:author="SFC2021" w:date="2025-12-22T16:11:21Z"/>
                <w:rFonts w:ascii="Times New Roman" w:eastAsia="Times New Roman" w:hAnsi="Times New Roman" w:cs="Times New Roman"/>
                <w:b w:val="0"/>
                <w:i w:val="0"/>
                <w:vanish w:val="0"/>
                <w:color w:val="000000"/>
                <w:sz w:val="20"/>
              </w:rPr>
            </w:pPr>
            <w:ins w:id="897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77" w:author="SFC2021" w:date="2025-12-22T16:11:21Z"/>
                <w:rFonts w:ascii="Times New Roman" w:eastAsia="Times New Roman" w:hAnsi="Times New Roman" w:cs="Times New Roman"/>
                <w:b w:val="0"/>
                <w:i w:val="0"/>
                <w:vanish w:val="0"/>
                <w:color w:val="000000"/>
                <w:sz w:val="20"/>
              </w:rPr>
            </w:pPr>
            <w:ins w:id="897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79" w:author="SFC2021" w:date="2025-12-22T16:11:21Z"/>
                <w:rFonts w:ascii="Times New Roman" w:eastAsia="Times New Roman" w:hAnsi="Times New Roman" w:cs="Times New Roman"/>
                <w:b w:val="0"/>
                <w:i w:val="0"/>
                <w:vanish w:val="0"/>
                <w:color w:val="000000"/>
                <w:sz w:val="20"/>
              </w:rPr>
            </w:pPr>
            <w:ins w:id="898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81" w:author="SFC2021" w:date="2025-12-22T16:11:21Z"/>
                <w:rFonts w:ascii="Times New Roman" w:eastAsia="Times New Roman" w:hAnsi="Times New Roman" w:cs="Times New Roman"/>
                <w:b w:val="0"/>
                <w:i w:val="0"/>
                <w:vanish w:val="0"/>
                <w:color w:val="000000"/>
                <w:sz w:val="20"/>
              </w:rPr>
            </w:pPr>
            <w:ins w:id="898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83" w:author="SFC2021" w:date="2025-12-22T16:11:21Z"/>
                <w:rFonts w:ascii="Times New Roman" w:eastAsia="Times New Roman" w:hAnsi="Times New Roman" w:cs="Times New Roman"/>
                <w:b w:val="0"/>
                <w:i w:val="0"/>
                <w:vanish w:val="0"/>
                <w:color w:val="000000"/>
                <w:sz w:val="20"/>
              </w:rPr>
            </w:pPr>
            <w:ins w:id="8984"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85" w:author="SFC2021" w:date="2025-12-22T16:11:21Z"/>
                <w:rFonts w:ascii="Times New Roman" w:eastAsia="Times New Roman" w:hAnsi="Times New Roman" w:cs="Times New Roman"/>
                <w:b w:val="0"/>
                <w:i w:val="0"/>
                <w:vanish w:val="0"/>
                <w:color w:val="000000"/>
                <w:sz w:val="20"/>
              </w:rPr>
            </w:pPr>
            <w:ins w:id="8986"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87" w:author="SFC2021" w:date="2025-12-22T16:11:21Z"/>
                <w:rFonts w:ascii="Times New Roman" w:eastAsia="Times New Roman" w:hAnsi="Times New Roman" w:cs="Times New Roman"/>
                <w:b w:val="0"/>
                <w:i w:val="0"/>
                <w:vanish w:val="0"/>
                <w:color w:val="000000"/>
                <w:sz w:val="20"/>
              </w:rPr>
            </w:pPr>
            <w:ins w:id="8988"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89" w:author="SFC2021" w:date="2025-12-22T16:11:21Z"/>
                <w:rFonts w:ascii="Times New Roman" w:eastAsia="Times New Roman" w:hAnsi="Times New Roman" w:cs="Times New Roman"/>
                <w:b w:val="0"/>
                <w:i w:val="0"/>
                <w:vanish w:val="0"/>
                <w:color w:val="000000"/>
                <w:sz w:val="20"/>
              </w:rPr>
            </w:pPr>
            <w:ins w:id="8990"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8991" w:author="SFC2021" w:date="2025-12-22T16:11:21Z"/>
                <w:rFonts w:ascii="Times New Roman" w:eastAsia="Times New Roman" w:hAnsi="Times New Roman" w:cs="Times New Roman"/>
                <w:b w:val="0"/>
                <w:i w:val="0"/>
                <w:vanish w:val="0"/>
                <w:color w:val="000000"/>
                <w:sz w:val="20"/>
              </w:rPr>
            </w:pPr>
            <w:ins w:id="8992"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899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94" w:author="SFC2021" w:date="2025-12-22T16:11:21Z"/>
                <w:rFonts w:ascii="Times New Roman" w:eastAsia="Times New Roman" w:hAnsi="Times New Roman" w:cs="Times New Roman"/>
                <w:b w:val="0"/>
                <w:i w:val="0"/>
                <w:vanish w:val="0"/>
                <w:color w:val="000000"/>
                <w:sz w:val="20"/>
              </w:rPr>
            </w:pPr>
            <w:ins w:id="899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96" w:author="SFC2021" w:date="2025-12-22T16:11:21Z"/>
                <w:rFonts w:ascii="Times New Roman" w:eastAsia="Times New Roman" w:hAnsi="Times New Roman" w:cs="Times New Roman"/>
                <w:b w:val="0"/>
                <w:i w:val="0"/>
                <w:vanish w:val="0"/>
                <w:color w:val="000000"/>
                <w:sz w:val="20"/>
              </w:rPr>
            </w:pPr>
            <w:ins w:id="899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8998" w:author="SFC2021" w:date="2025-12-22T16:11:21Z"/>
                <w:rFonts w:ascii="Times New Roman" w:eastAsia="Times New Roman" w:hAnsi="Times New Roman" w:cs="Times New Roman"/>
                <w:b w:val="0"/>
                <w:i w:val="0"/>
                <w:vanish w:val="0"/>
                <w:color w:val="000000"/>
                <w:sz w:val="20"/>
              </w:rPr>
            </w:pPr>
            <w:ins w:id="899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00" w:author="SFC2021" w:date="2025-12-22T16:11:21Z"/>
                <w:rFonts w:ascii="Times New Roman" w:eastAsia="Times New Roman" w:hAnsi="Times New Roman" w:cs="Times New Roman"/>
                <w:b w:val="0"/>
                <w:i w:val="0"/>
                <w:vanish w:val="0"/>
                <w:color w:val="000000"/>
                <w:sz w:val="20"/>
              </w:rPr>
            </w:pPr>
            <w:ins w:id="900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02" w:author="SFC2021" w:date="2025-12-22T16:11:21Z"/>
                <w:rFonts w:ascii="Times New Roman" w:eastAsia="Times New Roman" w:hAnsi="Times New Roman" w:cs="Times New Roman"/>
                <w:b w:val="0"/>
                <w:i w:val="0"/>
                <w:vanish w:val="0"/>
                <w:color w:val="000000"/>
                <w:sz w:val="20"/>
              </w:rPr>
            </w:pPr>
            <w:ins w:id="9003" w:author="SFC2021" w:date="2025-12-22T16:11:21Z">
              <w:r>
                <w:rPr>
                  <w:rFonts w:ascii="Times New Roman" w:eastAsia="Times New Roman" w:hAnsi="Times New Roman" w:cs="Times New Roman"/>
                  <w:b w:val="0"/>
                  <w:i w:val="0"/>
                  <w:vanish w:val="0"/>
                  <w:color w:val="000000"/>
                  <w:sz w:val="20"/>
                </w:rPr>
                <w:t>PSO394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04" w:author="SFC2021" w:date="2025-12-22T16:11:21Z"/>
                <w:rFonts w:ascii="Times New Roman" w:eastAsia="Times New Roman" w:hAnsi="Times New Roman" w:cs="Times New Roman"/>
                <w:b w:val="0"/>
                <w:i w:val="0"/>
                <w:vanish w:val="0"/>
                <w:color w:val="000000"/>
                <w:sz w:val="20"/>
              </w:rPr>
            </w:pPr>
            <w:ins w:id="9005"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06" w:author="SFC2021" w:date="2025-12-22T16:11:21Z"/>
                <w:rFonts w:ascii="Times New Roman" w:eastAsia="Times New Roman" w:hAnsi="Times New Roman" w:cs="Times New Roman"/>
                <w:b w:val="0"/>
                <w:i w:val="0"/>
                <w:vanish w:val="0"/>
                <w:color w:val="000000"/>
                <w:sz w:val="20"/>
              </w:rPr>
            </w:pPr>
            <w:ins w:id="9007"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08" w:author="SFC2021" w:date="2025-12-22T16:11:21Z"/>
                <w:rFonts w:ascii="Times New Roman" w:eastAsia="Times New Roman" w:hAnsi="Times New Roman" w:cs="Times New Roman"/>
                <w:b w:val="0"/>
                <w:i w:val="0"/>
                <w:vanish w:val="0"/>
                <w:color w:val="000000"/>
                <w:sz w:val="20"/>
              </w:rPr>
            </w:pPr>
            <w:ins w:id="900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10" w:author="SFC2021" w:date="2025-12-22T16:11:21Z"/>
                <w:rFonts w:ascii="Times New Roman" w:eastAsia="Times New Roman" w:hAnsi="Times New Roman" w:cs="Times New Roman"/>
                <w:b w:val="0"/>
                <w:i w:val="0"/>
                <w:vanish w:val="0"/>
                <w:color w:val="000000"/>
                <w:sz w:val="20"/>
              </w:rPr>
            </w:pPr>
            <w:ins w:id="9011" w:author="SFC2021" w:date="2025-12-22T16:11:21Z">
              <w:r>
                <w:rPr>
                  <w:rFonts w:ascii="Times New Roman" w:eastAsia="Times New Roman" w:hAnsi="Times New Roman" w:cs="Times New Roman"/>
                  <w:b w:val="0"/>
                  <w:i w:val="0"/>
                  <w:vanish w:val="0"/>
                  <w:color w:val="000000"/>
                  <w:sz w:val="20"/>
                </w:rPr>
                <w:t>4.132,00</w:t>
              </w:r>
            </w:ins>
          </w:p>
        </w:tc>
      </w:tr>
      <w:tr>
        <w:tblPrEx>
          <w:tblW w:w="100%" w:type="pct"/>
        </w:tblPrEx>
        <w:trPr>
          <w:cantSplit w:val="0"/>
          <w:trHeight w:hRule="auto" w:val="0"/>
          <w:ins w:id="901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13" w:author="SFC2021" w:date="2025-12-22T16:11:21Z"/>
                <w:rFonts w:ascii="Times New Roman" w:eastAsia="Times New Roman" w:hAnsi="Times New Roman" w:cs="Times New Roman"/>
                <w:b w:val="0"/>
                <w:i w:val="0"/>
                <w:vanish w:val="0"/>
                <w:color w:val="000000"/>
                <w:sz w:val="20"/>
              </w:rPr>
            </w:pPr>
            <w:ins w:id="9014"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15" w:author="SFC2021" w:date="2025-12-22T16:11:21Z"/>
                <w:rFonts w:ascii="Times New Roman" w:eastAsia="Times New Roman" w:hAnsi="Times New Roman" w:cs="Times New Roman"/>
                <w:b w:val="0"/>
                <w:i w:val="0"/>
                <w:vanish w:val="0"/>
                <w:color w:val="000000"/>
                <w:sz w:val="20"/>
              </w:rPr>
            </w:pPr>
            <w:ins w:id="9016"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17" w:author="SFC2021" w:date="2025-12-22T16:11:21Z"/>
                <w:rFonts w:ascii="Times New Roman" w:eastAsia="Times New Roman" w:hAnsi="Times New Roman" w:cs="Times New Roman"/>
                <w:b w:val="0"/>
                <w:i w:val="0"/>
                <w:vanish w:val="0"/>
                <w:color w:val="000000"/>
                <w:sz w:val="20"/>
              </w:rPr>
            </w:pPr>
            <w:ins w:id="901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19" w:author="SFC2021" w:date="2025-12-22T16:11:21Z"/>
                <w:rFonts w:ascii="Times New Roman" w:eastAsia="Times New Roman" w:hAnsi="Times New Roman" w:cs="Times New Roman"/>
                <w:b w:val="0"/>
                <w:i w:val="0"/>
                <w:vanish w:val="0"/>
                <w:color w:val="000000"/>
                <w:sz w:val="20"/>
              </w:rPr>
            </w:pPr>
            <w:ins w:id="902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21" w:author="SFC2021" w:date="2025-12-22T16:11:21Z"/>
                <w:rFonts w:ascii="Times New Roman" w:eastAsia="Times New Roman" w:hAnsi="Times New Roman" w:cs="Times New Roman"/>
                <w:b w:val="0"/>
                <w:i w:val="0"/>
                <w:vanish w:val="0"/>
                <w:color w:val="000000"/>
                <w:sz w:val="20"/>
              </w:rPr>
            </w:pPr>
            <w:ins w:id="9022" w:author="SFC2021" w:date="2025-12-22T16:11:21Z">
              <w:r>
                <w:rPr>
                  <w:rFonts w:ascii="Times New Roman" w:eastAsia="Times New Roman" w:hAnsi="Times New Roman" w:cs="Times New Roman"/>
                  <w:b w:val="0"/>
                  <w:i w:val="0"/>
                  <w:vanish w:val="0"/>
                  <w:color w:val="000000"/>
                  <w:sz w:val="20"/>
                </w:rPr>
                <w:t>PSO394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23" w:author="SFC2021" w:date="2025-12-22T16:11:21Z"/>
                <w:rFonts w:ascii="Times New Roman" w:eastAsia="Times New Roman" w:hAnsi="Times New Roman" w:cs="Times New Roman"/>
                <w:b w:val="0"/>
                <w:i w:val="0"/>
                <w:vanish w:val="0"/>
                <w:color w:val="000000"/>
                <w:sz w:val="20"/>
              </w:rPr>
            </w:pPr>
            <w:ins w:id="9024"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25" w:author="SFC2021" w:date="2025-12-22T16:11:21Z"/>
                <w:rFonts w:ascii="Times New Roman" w:eastAsia="Times New Roman" w:hAnsi="Times New Roman" w:cs="Times New Roman"/>
                <w:b w:val="0"/>
                <w:i w:val="0"/>
                <w:vanish w:val="0"/>
                <w:color w:val="000000"/>
                <w:sz w:val="20"/>
              </w:rPr>
            </w:pPr>
            <w:ins w:id="9026"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27" w:author="SFC2021" w:date="2025-12-22T16:11:21Z"/>
                <w:rFonts w:ascii="Times New Roman" w:eastAsia="Times New Roman" w:hAnsi="Times New Roman" w:cs="Times New Roman"/>
                <w:b w:val="0"/>
                <w:i w:val="0"/>
                <w:vanish w:val="0"/>
                <w:color w:val="000000"/>
                <w:sz w:val="20"/>
              </w:rPr>
            </w:pPr>
            <w:ins w:id="902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29" w:author="SFC2021" w:date="2025-12-22T16:11:21Z"/>
                <w:rFonts w:ascii="Times New Roman" w:eastAsia="Times New Roman" w:hAnsi="Times New Roman" w:cs="Times New Roman"/>
                <w:b w:val="0"/>
                <w:i w:val="0"/>
                <w:vanish w:val="0"/>
                <w:color w:val="000000"/>
                <w:sz w:val="20"/>
              </w:rPr>
            </w:pPr>
            <w:ins w:id="9030" w:author="SFC2021" w:date="2025-12-22T16:11:21Z">
              <w:r>
                <w:rPr>
                  <w:rFonts w:ascii="Times New Roman" w:eastAsia="Times New Roman" w:hAnsi="Times New Roman" w:cs="Times New Roman"/>
                  <w:b w:val="0"/>
                  <w:i w:val="0"/>
                  <w:vanish w:val="0"/>
                  <w:color w:val="000000"/>
                  <w:sz w:val="20"/>
                </w:rPr>
                <w:t>14.848,00</w:t>
              </w:r>
            </w:ins>
          </w:p>
        </w:tc>
      </w:tr>
    </w:tbl>
    <w:p w:rsidR="00A77B3E">
      <w:pPr>
        <w:spacing w:before="100" w:after="0"/>
        <w:jc w:val="start"/>
        <w:rPr>
          <w:ins w:id="9031"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9032" w:author="SFC2021" w:date="2025-12-22T16:11:21Z"/>
          <w:rFonts w:ascii="Times New Roman" w:eastAsia="Times New Roman" w:hAnsi="Times New Roman" w:cs="Times New Roman"/>
          <w:b w:val="0"/>
          <w:i w:val="0"/>
          <w:vanish w:val="0"/>
          <w:color w:val="000000"/>
          <w:sz w:val="0"/>
        </w:rPr>
      </w:pPr>
      <w:ins w:id="9033"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9034" w:author="SFC2021" w:date="2025-12-22T16:11:21Z"/>
          <w:rFonts w:ascii="Times New Roman" w:eastAsia="Times New Roman" w:hAnsi="Times New Roman" w:cs="Times New Roman"/>
          <w:b w:val="0"/>
          <w:i w:val="0"/>
          <w:vanish w:val="0"/>
          <w:color w:val="000000"/>
          <w:sz w:val="24"/>
        </w:rPr>
      </w:pPr>
      <w:bookmarkStart w:id="9035" w:name="_Toc256000429"/>
      <w:ins w:id="9036"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9035"/>
    </w:p>
    <w:p w:rsidR="00A77B3E">
      <w:pPr>
        <w:spacing w:before="100" w:after="0"/>
        <w:jc w:val="start"/>
        <w:rPr>
          <w:ins w:id="903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846"/>
        <w:gridCol w:w="692"/>
        <w:gridCol w:w="1534"/>
        <w:gridCol w:w="1565"/>
        <w:gridCol w:w="2727"/>
        <w:gridCol w:w="1009"/>
        <w:gridCol w:w="1220"/>
        <w:gridCol w:w="995"/>
        <w:gridCol w:w="978"/>
        <w:gridCol w:w="1089"/>
        <w:gridCol w:w="1288"/>
      </w:tblGrid>
      <w:tr>
        <w:tblPrEx>
          <w:tblW w:w="100%" w:type="pct"/>
        </w:tblPrEx>
        <w:trPr>
          <w:cantSplit w:val="0"/>
          <w:trHeight w:hRule="auto" w:val="0"/>
          <w:ins w:id="903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39" w:author="SFC2021" w:date="2025-12-22T16:11:21Z"/>
                <w:rFonts w:ascii="Times New Roman" w:eastAsia="Times New Roman" w:hAnsi="Times New Roman" w:cs="Times New Roman"/>
                <w:b w:val="0"/>
                <w:i w:val="0"/>
                <w:vanish w:val="0"/>
                <w:color w:val="000000"/>
                <w:sz w:val="20"/>
              </w:rPr>
            </w:pPr>
            <w:ins w:id="904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41" w:author="SFC2021" w:date="2025-12-22T16:11:21Z"/>
                <w:rFonts w:ascii="Times New Roman" w:eastAsia="Times New Roman" w:hAnsi="Times New Roman" w:cs="Times New Roman"/>
                <w:b w:val="0"/>
                <w:i w:val="0"/>
                <w:vanish w:val="0"/>
                <w:color w:val="000000"/>
                <w:sz w:val="20"/>
              </w:rPr>
            </w:pPr>
            <w:ins w:id="904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43" w:author="SFC2021" w:date="2025-12-22T16:11:21Z"/>
                <w:rFonts w:ascii="Times New Roman" w:eastAsia="Times New Roman" w:hAnsi="Times New Roman" w:cs="Times New Roman"/>
                <w:b w:val="0"/>
                <w:i w:val="0"/>
                <w:vanish w:val="0"/>
                <w:color w:val="000000"/>
                <w:sz w:val="20"/>
              </w:rPr>
            </w:pPr>
            <w:ins w:id="904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45" w:author="SFC2021" w:date="2025-12-22T16:11:21Z"/>
                <w:rFonts w:ascii="Times New Roman" w:eastAsia="Times New Roman" w:hAnsi="Times New Roman" w:cs="Times New Roman"/>
                <w:b w:val="0"/>
                <w:i w:val="0"/>
                <w:vanish w:val="0"/>
                <w:color w:val="000000"/>
                <w:sz w:val="20"/>
              </w:rPr>
            </w:pPr>
            <w:ins w:id="904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47" w:author="SFC2021" w:date="2025-12-22T16:11:21Z"/>
                <w:rFonts w:ascii="Times New Roman" w:eastAsia="Times New Roman" w:hAnsi="Times New Roman" w:cs="Times New Roman"/>
                <w:b w:val="0"/>
                <w:i w:val="0"/>
                <w:vanish w:val="0"/>
                <w:color w:val="000000"/>
                <w:sz w:val="20"/>
              </w:rPr>
            </w:pPr>
            <w:ins w:id="9048"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49" w:author="SFC2021" w:date="2025-12-22T16:11:21Z"/>
                <w:rFonts w:ascii="Times New Roman" w:eastAsia="Times New Roman" w:hAnsi="Times New Roman" w:cs="Times New Roman"/>
                <w:b w:val="0"/>
                <w:i w:val="0"/>
                <w:vanish w:val="0"/>
                <w:color w:val="000000"/>
                <w:sz w:val="20"/>
              </w:rPr>
            </w:pPr>
            <w:ins w:id="9050"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51" w:author="SFC2021" w:date="2025-12-22T16:11:21Z"/>
                <w:rFonts w:ascii="Times New Roman" w:eastAsia="Times New Roman" w:hAnsi="Times New Roman" w:cs="Times New Roman"/>
                <w:b w:val="0"/>
                <w:i w:val="0"/>
                <w:vanish w:val="0"/>
                <w:color w:val="000000"/>
                <w:sz w:val="20"/>
              </w:rPr>
            </w:pPr>
            <w:ins w:id="9052"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53" w:author="SFC2021" w:date="2025-12-22T16:11:21Z"/>
                <w:rFonts w:ascii="Times New Roman" w:eastAsia="Times New Roman" w:hAnsi="Times New Roman" w:cs="Times New Roman"/>
                <w:b w:val="0"/>
                <w:i w:val="0"/>
                <w:vanish w:val="0"/>
                <w:color w:val="000000"/>
                <w:sz w:val="20"/>
              </w:rPr>
            </w:pPr>
            <w:ins w:id="9054"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55" w:author="SFC2021" w:date="2025-12-22T16:11:21Z"/>
                <w:rFonts w:ascii="Times New Roman" w:eastAsia="Times New Roman" w:hAnsi="Times New Roman" w:cs="Times New Roman"/>
                <w:b w:val="0"/>
                <w:i w:val="0"/>
                <w:vanish w:val="0"/>
                <w:color w:val="000000"/>
                <w:sz w:val="20"/>
              </w:rPr>
            </w:pPr>
            <w:ins w:id="9056"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57" w:author="SFC2021" w:date="2025-12-22T16:11:21Z"/>
                <w:rFonts w:ascii="Times New Roman" w:eastAsia="Times New Roman" w:hAnsi="Times New Roman" w:cs="Times New Roman"/>
                <w:b w:val="0"/>
                <w:i w:val="0"/>
                <w:vanish w:val="0"/>
                <w:color w:val="000000"/>
                <w:sz w:val="20"/>
              </w:rPr>
            </w:pPr>
            <w:ins w:id="9058"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59" w:author="SFC2021" w:date="2025-12-22T16:11:21Z"/>
                <w:rFonts w:ascii="Times New Roman" w:eastAsia="Times New Roman" w:hAnsi="Times New Roman" w:cs="Times New Roman"/>
                <w:b w:val="0"/>
                <w:i w:val="0"/>
                <w:vanish w:val="0"/>
                <w:color w:val="000000"/>
                <w:sz w:val="20"/>
              </w:rPr>
            </w:pPr>
            <w:ins w:id="9060"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061" w:author="SFC2021" w:date="2025-12-22T16:11:21Z"/>
                <w:rFonts w:ascii="Times New Roman" w:eastAsia="Times New Roman" w:hAnsi="Times New Roman" w:cs="Times New Roman"/>
                <w:b w:val="0"/>
                <w:i w:val="0"/>
                <w:vanish w:val="0"/>
                <w:color w:val="000000"/>
                <w:sz w:val="20"/>
              </w:rPr>
            </w:pPr>
            <w:ins w:id="9062"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906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64" w:author="SFC2021" w:date="2025-12-22T16:11:21Z"/>
                <w:rFonts w:ascii="Times New Roman" w:eastAsia="Times New Roman" w:hAnsi="Times New Roman" w:cs="Times New Roman"/>
                <w:b w:val="0"/>
                <w:i w:val="0"/>
                <w:vanish w:val="0"/>
                <w:color w:val="000000"/>
                <w:sz w:val="20"/>
              </w:rPr>
            </w:pPr>
            <w:ins w:id="906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66" w:author="SFC2021" w:date="2025-12-22T16:11:21Z"/>
                <w:rFonts w:ascii="Times New Roman" w:eastAsia="Times New Roman" w:hAnsi="Times New Roman" w:cs="Times New Roman"/>
                <w:b w:val="0"/>
                <w:i w:val="0"/>
                <w:vanish w:val="0"/>
                <w:color w:val="000000"/>
                <w:sz w:val="20"/>
              </w:rPr>
            </w:pPr>
            <w:ins w:id="906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68" w:author="SFC2021" w:date="2025-12-22T16:11:21Z"/>
                <w:rFonts w:ascii="Times New Roman" w:eastAsia="Times New Roman" w:hAnsi="Times New Roman" w:cs="Times New Roman"/>
                <w:b w:val="0"/>
                <w:i w:val="0"/>
                <w:vanish w:val="0"/>
                <w:color w:val="000000"/>
                <w:sz w:val="20"/>
              </w:rPr>
            </w:pPr>
            <w:ins w:id="906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70" w:author="SFC2021" w:date="2025-12-22T16:11:21Z"/>
                <w:rFonts w:ascii="Times New Roman" w:eastAsia="Times New Roman" w:hAnsi="Times New Roman" w:cs="Times New Roman"/>
                <w:b w:val="0"/>
                <w:i w:val="0"/>
                <w:vanish w:val="0"/>
                <w:color w:val="000000"/>
                <w:sz w:val="20"/>
              </w:rPr>
            </w:pPr>
            <w:ins w:id="907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72" w:author="SFC2021" w:date="2025-12-22T16:11:21Z"/>
                <w:rFonts w:ascii="Times New Roman" w:eastAsia="Times New Roman" w:hAnsi="Times New Roman" w:cs="Times New Roman"/>
                <w:b w:val="0"/>
                <w:i w:val="0"/>
                <w:vanish w:val="0"/>
                <w:color w:val="000000"/>
                <w:sz w:val="20"/>
              </w:rPr>
            </w:pPr>
            <w:ins w:id="9073" w:author="SFC2021" w:date="2025-12-22T16:11:21Z">
              <w:r>
                <w:rPr>
                  <w:rFonts w:ascii="Times New Roman" w:eastAsia="Times New Roman" w:hAnsi="Times New Roman" w:cs="Times New Roman"/>
                  <w:b w:val="0"/>
                  <w:i w:val="0"/>
                  <w:vanish w:val="0"/>
                  <w:color w:val="000000"/>
                  <w:sz w:val="20"/>
                </w:rPr>
                <w:t>PSR394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74" w:author="SFC2021" w:date="2025-12-22T16:11:21Z"/>
                <w:rFonts w:ascii="Times New Roman" w:eastAsia="Times New Roman" w:hAnsi="Times New Roman" w:cs="Times New Roman"/>
                <w:b w:val="0"/>
                <w:i w:val="0"/>
                <w:vanish w:val="0"/>
                <w:color w:val="000000"/>
                <w:sz w:val="20"/>
              </w:rPr>
            </w:pPr>
            <w:ins w:id="9075"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76" w:author="SFC2021" w:date="2025-12-22T16:11:21Z"/>
                <w:rFonts w:ascii="Times New Roman" w:eastAsia="Times New Roman" w:hAnsi="Times New Roman" w:cs="Times New Roman"/>
                <w:b w:val="0"/>
                <w:i w:val="0"/>
                <w:vanish w:val="0"/>
                <w:color w:val="000000"/>
                <w:sz w:val="20"/>
              </w:rPr>
            </w:pPr>
            <w:ins w:id="9077"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78" w:author="SFC2021" w:date="2025-12-22T16:11:21Z"/>
                <w:rFonts w:ascii="Times New Roman" w:eastAsia="Times New Roman" w:hAnsi="Times New Roman" w:cs="Times New Roman"/>
                <w:b w:val="0"/>
                <w:i w:val="0"/>
                <w:vanish w:val="0"/>
                <w:color w:val="000000"/>
                <w:sz w:val="20"/>
              </w:rPr>
            </w:pPr>
            <w:ins w:id="9079" w:author="SFC2021" w:date="2025-12-22T16:11:21Z">
              <w:r>
                <w:rPr>
                  <w:rFonts w:ascii="Times New Roman" w:eastAsia="Times New Roman" w:hAnsi="Times New Roman" w:cs="Times New Roman"/>
                  <w:b w:val="0"/>
                  <w:i w:val="0"/>
                  <w:vanish w:val="0"/>
                  <w:color w:val="000000"/>
                  <w:sz w:val="20"/>
                </w:rPr>
                <w:t>2.066,00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9080" w:author="SFC2021" w:date="2025-12-22T16:11:21Z"/>
                <w:rFonts w:ascii="Times New Roman" w:eastAsia="Times New Roman" w:hAnsi="Times New Roman" w:cs="Times New Roman"/>
                <w:b w:val="0"/>
                <w:i w:val="0"/>
                <w:vanish w:val="0"/>
                <w:color w:val="000000"/>
                <w:sz w:val="20"/>
              </w:rPr>
            </w:pPr>
            <w:ins w:id="9081"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082" w:author="SFC2021" w:date="2025-12-22T16:11:21Z"/>
                <w:rFonts w:ascii="Times New Roman" w:eastAsia="Times New Roman" w:hAnsi="Times New Roman" w:cs="Times New Roman"/>
                <w:b w:val="0"/>
                <w:i w:val="0"/>
                <w:vanish w:val="0"/>
                <w:color w:val="000000"/>
                <w:sz w:val="20"/>
              </w:rPr>
            </w:pPr>
            <w:ins w:id="9083" w:author="SFC2021" w:date="2025-12-22T16:11:21Z">
              <w:r>
                <w:rPr>
                  <w:rFonts w:ascii="Times New Roman" w:eastAsia="Times New Roman" w:hAnsi="Times New Roman" w:cs="Times New Roman"/>
                  <w:b w:val="0"/>
                  <w:i w:val="0"/>
                  <w:vanish w:val="0"/>
                  <w:color w:val="000000"/>
                  <w:sz w:val="20"/>
                </w:rPr>
                <w:t>3.305,00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84" w:author="SFC2021" w:date="2025-12-22T16:11:21Z"/>
                <w:rFonts w:ascii="Times New Roman" w:eastAsia="Times New Roman" w:hAnsi="Times New Roman" w:cs="Times New Roman"/>
                <w:b w:val="0"/>
                <w:i w:val="0"/>
                <w:vanish w:val="0"/>
                <w:color w:val="000000"/>
                <w:sz w:val="20"/>
              </w:rPr>
            </w:pPr>
            <w:ins w:id="9085"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86"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908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88" w:author="SFC2021" w:date="2025-12-22T16:11:21Z"/>
                <w:rFonts w:ascii="Times New Roman" w:eastAsia="Times New Roman" w:hAnsi="Times New Roman" w:cs="Times New Roman"/>
                <w:b w:val="0"/>
                <w:i w:val="0"/>
                <w:vanish w:val="0"/>
                <w:color w:val="000000"/>
                <w:sz w:val="20"/>
              </w:rPr>
            </w:pPr>
            <w:ins w:id="9089"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90" w:author="SFC2021" w:date="2025-12-22T16:11:21Z"/>
                <w:rFonts w:ascii="Times New Roman" w:eastAsia="Times New Roman" w:hAnsi="Times New Roman" w:cs="Times New Roman"/>
                <w:b w:val="0"/>
                <w:i w:val="0"/>
                <w:vanish w:val="0"/>
                <w:color w:val="000000"/>
                <w:sz w:val="20"/>
              </w:rPr>
            </w:pPr>
            <w:ins w:id="9091"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92" w:author="SFC2021" w:date="2025-12-22T16:11:21Z"/>
                <w:rFonts w:ascii="Times New Roman" w:eastAsia="Times New Roman" w:hAnsi="Times New Roman" w:cs="Times New Roman"/>
                <w:b w:val="0"/>
                <w:i w:val="0"/>
                <w:vanish w:val="0"/>
                <w:color w:val="000000"/>
                <w:sz w:val="20"/>
              </w:rPr>
            </w:pPr>
            <w:ins w:id="909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94" w:author="SFC2021" w:date="2025-12-22T16:11:21Z"/>
                <w:rFonts w:ascii="Times New Roman" w:eastAsia="Times New Roman" w:hAnsi="Times New Roman" w:cs="Times New Roman"/>
                <w:b w:val="0"/>
                <w:i w:val="0"/>
                <w:vanish w:val="0"/>
                <w:color w:val="000000"/>
                <w:sz w:val="20"/>
              </w:rPr>
            </w:pPr>
            <w:ins w:id="9095"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96" w:author="SFC2021" w:date="2025-12-22T16:11:21Z"/>
                <w:rFonts w:ascii="Times New Roman" w:eastAsia="Times New Roman" w:hAnsi="Times New Roman" w:cs="Times New Roman"/>
                <w:b w:val="0"/>
                <w:i w:val="0"/>
                <w:vanish w:val="0"/>
                <w:color w:val="000000"/>
                <w:sz w:val="20"/>
              </w:rPr>
            </w:pPr>
            <w:ins w:id="9097" w:author="SFC2021" w:date="2025-12-22T16:11:21Z">
              <w:r>
                <w:rPr>
                  <w:rFonts w:ascii="Times New Roman" w:eastAsia="Times New Roman" w:hAnsi="Times New Roman" w:cs="Times New Roman"/>
                  <w:b w:val="0"/>
                  <w:i w:val="0"/>
                  <w:vanish w:val="0"/>
                  <w:color w:val="000000"/>
                  <w:sz w:val="20"/>
                </w:rPr>
                <w:t>PSR394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098" w:author="SFC2021" w:date="2025-12-22T16:11:21Z"/>
                <w:rFonts w:ascii="Times New Roman" w:eastAsia="Times New Roman" w:hAnsi="Times New Roman" w:cs="Times New Roman"/>
                <w:b w:val="0"/>
                <w:i w:val="0"/>
                <w:vanish w:val="0"/>
                <w:color w:val="000000"/>
                <w:sz w:val="20"/>
              </w:rPr>
            </w:pPr>
            <w:ins w:id="9099"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00" w:author="SFC2021" w:date="2025-12-22T16:11:21Z"/>
                <w:rFonts w:ascii="Times New Roman" w:eastAsia="Times New Roman" w:hAnsi="Times New Roman" w:cs="Times New Roman"/>
                <w:b w:val="0"/>
                <w:i w:val="0"/>
                <w:vanish w:val="0"/>
                <w:color w:val="000000"/>
                <w:sz w:val="20"/>
              </w:rPr>
            </w:pPr>
            <w:ins w:id="9101"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102" w:author="SFC2021" w:date="2025-12-22T16:11:21Z"/>
                <w:rFonts w:ascii="Times New Roman" w:eastAsia="Times New Roman" w:hAnsi="Times New Roman" w:cs="Times New Roman"/>
                <w:b w:val="0"/>
                <w:i w:val="0"/>
                <w:vanish w:val="0"/>
                <w:color w:val="000000"/>
                <w:sz w:val="20"/>
              </w:rPr>
            </w:pPr>
            <w:ins w:id="9103" w:author="SFC2021" w:date="2025-12-22T16:11:21Z">
              <w:r>
                <w:rPr>
                  <w:rFonts w:ascii="Times New Roman" w:eastAsia="Times New Roman" w:hAnsi="Times New Roman" w:cs="Times New Roman"/>
                  <w:b w:val="0"/>
                  <w:i w:val="0"/>
                  <w:vanish w:val="0"/>
                  <w:color w:val="000000"/>
                  <w:sz w:val="20"/>
                </w:rPr>
                <w:t>7.424,00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9104" w:author="SFC2021" w:date="2025-12-22T16:11:21Z"/>
                <w:rFonts w:ascii="Times New Roman" w:eastAsia="Times New Roman" w:hAnsi="Times New Roman" w:cs="Times New Roman"/>
                <w:b w:val="0"/>
                <w:i w:val="0"/>
                <w:vanish w:val="0"/>
                <w:color w:val="000000"/>
                <w:sz w:val="20"/>
              </w:rPr>
            </w:pPr>
            <w:ins w:id="9105"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106" w:author="SFC2021" w:date="2025-12-22T16:11:21Z"/>
                <w:rFonts w:ascii="Times New Roman" w:eastAsia="Times New Roman" w:hAnsi="Times New Roman" w:cs="Times New Roman"/>
                <w:b w:val="0"/>
                <w:i w:val="0"/>
                <w:vanish w:val="0"/>
                <w:color w:val="000000"/>
                <w:sz w:val="20"/>
              </w:rPr>
            </w:pPr>
            <w:ins w:id="9107" w:author="SFC2021" w:date="2025-12-22T16:11:21Z">
              <w:r>
                <w:rPr>
                  <w:rFonts w:ascii="Times New Roman" w:eastAsia="Times New Roman" w:hAnsi="Times New Roman" w:cs="Times New Roman"/>
                  <w:b w:val="0"/>
                  <w:i w:val="0"/>
                  <w:vanish w:val="0"/>
                  <w:color w:val="000000"/>
                  <w:sz w:val="20"/>
                </w:rPr>
                <w:t>11.879,00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08" w:author="SFC2021" w:date="2025-12-22T16:11:21Z"/>
                <w:rFonts w:ascii="Times New Roman" w:eastAsia="Times New Roman" w:hAnsi="Times New Roman" w:cs="Times New Roman"/>
                <w:b w:val="0"/>
                <w:i w:val="0"/>
                <w:vanish w:val="0"/>
                <w:color w:val="000000"/>
                <w:sz w:val="20"/>
              </w:rPr>
            </w:pPr>
            <w:ins w:id="9109"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10"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9111"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9112" w:author="SFC2021" w:date="2025-12-22T16:11:21Z"/>
          <w:rFonts w:ascii="Times New Roman" w:eastAsia="Times New Roman" w:hAnsi="Times New Roman" w:cs="Times New Roman"/>
          <w:b w:val="0"/>
          <w:i w:val="0"/>
          <w:vanish w:val="0"/>
          <w:color w:val="000000"/>
          <w:sz w:val="24"/>
        </w:rPr>
      </w:pPr>
      <w:bookmarkStart w:id="9113" w:name="_Toc256000430"/>
      <w:ins w:id="9114"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9113"/>
    </w:p>
    <w:p w:rsidR="00A77B3E">
      <w:pPr>
        <w:spacing w:before="100" w:after="0"/>
        <w:jc w:val="start"/>
        <w:rPr>
          <w:ins w:id="911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116" w:author="SFC2021" w:date="2025-12-22T16:11:21Z"/>
          <w:rFonts w:ascii="Times New Roman" w:eastAsia="Times New Roman" w:hAnsi="Times New Roman" w:cs="Times New Roman"/>
          <w:b w:val="0"/>
          <w:i w:val="0"/>
          <w:vanish w:val="0"/>
          <w:color w:val="000000"/>
          <w:sz w:val="0"/>
        </w:rPr>
      </w:pPr>
      <w:ins w:id="9117"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9118" w:author="SFC2021" w:date="2025-12-22T16:11:21Z"/>
          <w:rFonts w:ascii="Times New Roman" w:eastAsia="Times New Roman" w:hAnsi="Times New Roman" w:cs="Times New Roman"/>
          <w:b w:val="0"/>
          <w:i w:val="0"/>
          <w:vanish w:val="0"/>
          <w:color w:val="000000"/>
          <w:sz w:val="24"/>
        </w:rPr>
      </w:pPr>
      <w:bookmarkStart w:id="9119" w:name="_Toc256000431"/>
      <w:ins w:id="9120"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9119"/>
    </w:p>
    <w:p w:rsidR="00A77B3E">
      <w:pPr>
        <w:spacing w:before="100" w:after="0"/>
        <w:jc w:val="start"/>
        <w:rPr>
          <w:ins w:id="912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912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23" w:author="SFC2021" w:date="2025-12-22T16:11:21Z"/>
                <w:rFonts w:ascii="Times New Roman" w:eastAsia="Times New Roman" w:hAnsi="Times New Roman" w:cs="Times New Roman"/>
                <w:b w:val="0"/>
                <w:i w:val="0"/>
                <w:vanish w:val="0"/>
                <w:color w:val="000000"/>
                <w:sz w:val="20"/>
              </w:rPr>
            </w:pPr>
            <w:ins w:id="912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25" w:author="SFC2021" w:date="2025-12-22T16:11:21Z"/>
                <w:rFonts w:ascii="Times New Roman" w:eastAsia="Times New Roman" w:hAnsi="Times New Roman" w:cs="Times New Roman"/>
                <w:b w:val="0"/>
                <w:i w:val="0"/>
                <w:vanish w:val="0"/>
                <w:color w:val="000000"/>
                <w:sz w:val="20"/>
              </w:rPr>
            </w:pPr>
            <w:ins w:id="912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27" w:author="SFC2021" w:date="2025-12-22T16:11:21Z"/>
                <w:rFonts w:ascii="Times New Roman" w:eastAsia="Times New Roman" w:hAnsi="Times New Roman" w:cs="Times New Roman"/>
                <w:b w:val="0"/>
                <w:i w:val="0"/>
                <w:vanish w:val="0"/>
                <w:color w:val="000000"/>
                <w:sz w:val="20"/>
              </w:rPr>
            </w:pPr>
            <w:ins w:id="912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29" w:author="SFC2021" w:date="2025-12-22T16:11:21Z"/>
                <w:rFonts w:ascii="Times New Roman" w:eastAsia="Times New Roman" w:hAnsi="Times New Roman" w:cs="Times New Roman"/>
                <w:b w:val="0"/>
                <w:i w:val="0"/>
                <w:vanish w:val="0"/>
                <w:color w:val="000000"/>
                <w:sz w:val="20"/>
              </w:rPr>
            </w:pPr>
            <w:ins w:id="913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31" w:author="SFC2021" w:date="2025-12-22T16:11:21Z"/>
                <w:rFonts w:ascii="Times New Roman" w:eastAsia="Times New Roman" w:hAnsi="Times New Roman" w:cs="Times New Roman"/>
                <w:b w:val="0"/>
                <w:i w:val="0"/>
                <w:vanish w:val="0"/>
                <w:color w:val="000000"/>
                <w:sz w:val="20"/>
              </w:rPr>
            </w:pPr>
            <w:ins w:id="913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33" w:author="SFC2021" w:date="2025-12-22T16:11:21Z"/>
                <w:rFonts w:ascii="Times New Roman" w:eastAsia="Times New Roman" w:hAnsi="Times New Roman" w:cs="Times New Roman"/>
                <w:b w:val="0"/>
                <w:i w:val="0"/>
                <w:vanish w:val="0"/>
                <w:color w:val="000000"/>
                <w:sz w:val="20"/>
              </w:rPr>
            </w:pPr>
            <w:ins w:id="913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13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36" w:author="SFC2021" w:date="2025-12-22T16:11:21Z"/>
                <w:rFonts w:ascii="Times New Roman" w:eastAsia="Times New Roman" w:hAnsi="Times New Roman" w:cs="Times New Roman"/>
                <w:b w:val="0"/>
                <w:i w:val="0"/>
                <w:vanish w:val="0"/>
                <w:color w:val="000000"/>
                <w:sz w:val="20"/>
              </w:rPr>
            </w:pPr>
            <w:ins w:id="913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38" w:author="SFC2021" w:date="2025-12-22T16:11:21Z"/>
                <w:rFonts w:ascii="Times New Roman" w:eastAsia="Times New Roman" w:hAnsi="Times New Roman" w:cs="Times New Roman"/>
                <w:b w:val="0"/>
                <w:i w:val="0"/>
                <w:vanish w:val="0"/>
                <w:color w:val="000000"/>
                <w:sz w:val="20"/>
              </w:rPr>
            </w:pPr>
            <w:ins w:id="913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40" w:author="SFC2021" w:date="2025-12-22T16:11:21Z"/>
                <w:rFonts w:ascii="Times New Roman" w:eastAsia="Times New Roman" w:hAnsi="Times New Roman" w:cs="Times New Roman"/>
                <w:b w:val="0"/>
                <w:i w:val="0"/>
                <w:vanish w:val="0"/>
                <w:color w:val="000000"/>
                <w:sz w:val="20"/>
              </w:rPr>
            </w:pPr>
            <w:ins w:id="914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42" w:author="SFC2021" w:date="2025-12-22T16:11:21Z"/>
                <w:rFonts w:ascii="Times New Roman" w:eastAsia="Times New Roman" w:hAnsi="Times New Roman" w:cs="Times New Roman"/>
                <w:b w:val="0"/>
                <w:i w:val="0"/>
                <w:vanish w:val="0"/>
                <w:color w:val="000000"/>
                <w:sz w:val="20"/>
              </w:rPr>
            </w:pPr>
            <w:ins w:id="914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44" w:author="SFC2021" w:date="2025-12-22T16:11:21Z"/>
                <w:rFonts w:ascii="Times New Roman" w:eastAsia="Times New Roman" w:hAnsi="Times New Roman" w:cs="Times New Roman"/>
                <w:b w:val="0"/>
                <w:i w:val="0"/>
                <w:vanish w:val="0"/>
                <w:color w:val="000000"/>
                <w:sz w:val="20"/>
              </w:rPr>
            </w:pPr>
            <w:ins w:id="9145"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146" w:author="SFC2021" w:date="2025-12-22T16:11:21Z"/>
                <w:rFonts w:ascii="Times New Roman" w:eastAsia="Times New Roman" w:hAnsi="Times New Roman" w:cs="Times New Roman"/>
                <w:b w:val="0"/>
                <w:i w:val="0"/>
                <w:vanish w:val="0"/>
                <w:color w:val="000000"/>
                <w:sz w:val="20"/>
              </w:rPr>
            </w:pPr>
            <w:ins w:id="9147" w:author="SFC2021" w:date="2025-12-22T16:11:21Z">
              <w:r>
                <w:rPr>
                  <w:rFonts w:ascii="Times New Roman" w:eastAsia="Times New Roman" w:hAnsi="Times New Roman" w:cs="Times New Roman"/>
                  <w:b w:val="0"/>
                  <w:i w:val="0"/>
                  <w:vanish w:val="0"/>
                  <w:color w:val="000000"/>
                  <w:sz w:val="20"/>
                </w:rPr>
                <w:t>4.609.440,00</w:t>
              </w:r>
            </w:ins>
          </w:p>
        </w:tc>
      </w:tr>
      <w:tr>
        <w:tblPrEx>
          <w:tblW w:w="100%" w:type="pct"/>
        </w:tblPrEx>
        <w:trPr>
          <w:cantSplit w:val="0"/>
          <w:trHeight w:hRule="auto" w:val="0"/>
          <w:ins w:id="91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49" w:author="SFC2021" w:date="2025-12-22T16:11:21Z"/>
                <w:rFonts w:ascii="Times New Roman" w:eastAsia="Times New Roman" w:hAnsi="Times New Roman" w:cs="Times New Roman"/>
                <w:b w:val="0"/>
                <w:i w:val="0"/>
                <w:vanish w:val="0"/>
                <w:color w:val="000000"/>
                <w:sz w:val="20"/>
              </w:rPr>
            </w:pPr>
            <w:ins w:id="915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51" w:author="SFC2021" w:date="2025-12-22T16:11:21Z"/>
                <w:rFonts w:ascii="Times New Roman" w:eastAsia="Times New Roman" w:hAnsi="Times New Roman" w:cs="Times New Roman"/>
                <w:b w:val="0"/>
                <w:i w:val="0"/>
                <w:vanish w:val="0"/>
                <w:color w:val="000000"/>
                <w:sz w:val="20"/>
              </w:rPr>
            </w:pPr>
            <w:ins w:id="9152"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53" w:author="SFC2021" w:date="2025-12-22T16:11:21Z"/>
                <w:rFonts w:ascii="Times New Roman" w:eastAsia="Times New Roman" w:hAnsi="Times New Roman" w:cs="Times New Roman"/>
                <w:b w:val="0"/>
                <w:i w:val="0"/>
                <w:vanish w:val="0"/>
                <w:color w:val="000000"/>
                <w:sz w:val="20"/>
              </w:rPr>
            </w:pPr>
            <w:ins w:id="915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55" w:author="SFC2021" w:date="2025-12-22T16:11:21Z"/>
                <w:rFonts w:ascii="Times New Roman" w:eastAsia="Times New Roman" w:hAnsi="Times New Roman" w:cs="Times New Roman"/>
                <w:b w:val="0"/>
                <w:i w:val="0"/>
                <w:vanish w:val="0"/>
                <w:color w:val="000000"/>
                <w:sz w:val="20"/>
              </w:rPr>
            </w:pPr>
            <w:ins w:id="915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57" w:author="SFC2021" w:date="2025-12-22T16:11:21Z"/>
                <w:rFonts w:ascii="Times New Roman" w:eastAsia="Times New Roman" w:hAnsi="Times New Roman" w:cs="Times New Roman"/>
                <w:b w:val="0"/>
                <w:i w:val="0"/>
                <w:vanish w:val="0"/>
                <w:color w:val="000000"/>
                <w:sz w:val="20"/>
              </w:rPr>
            </w:pPr>
            <w:ins w:id="9158"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159" w:author="SFC2021" w:date="2025-12-22T16:11:21Z"/>
                <w:rFonts w:ascii="Times New Roman" w:eastAsia="Times New Roman" w:hAnsi="Times New Roman" w:cs="Times New Roman"/>
                <w:b w:val="0"/>
                <w:i w:val="0"/>
                <w:vanish w:val="0"/>
                <w:color w:val="000000"/>
                <w:sz w:val="20"/>
              </w:rPr>
            </w:pPr>
            <w:ins w:id="9160" w:author="SFC2021" w:date="2025-12-22T16:11:21Z">
              <w:r>
                <w:rPr>
                  <w:rFonts w:ascii="Times New Roman" w:eastAsia="Times New Roman" w:hAnsi="Times New Roman" w:cs="Times New Roman"/>
                  <w:b w:val="0"/>
                  <w:i w:val="0"/>
                  <w:vanish w:val="0"/>
                  <w:color w:val="000000"/>
                  <w:sz w:val="20"/>
                </w:rPr>
                <w:t>25.390.560,00</w:t>
              </w:r>
            </w:ins>
          </w:p>
        </w:tc>
      </w:tr>
      <w:tr>
        <w:tblPrEx>
          <w:tblW w:w="100%" w:type="pct"/>
        </w:tblPrEx>
        <w:trPr>
          <w:cantSplit w:val="0"/>
          <w:trHeight w:hRule="auto" w:val="0"/>
          <w:ins w:id="916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62" w:author="SFC2021" w:date="2025-12-22T16:11:21Z"/>
                <w:rFonts w:ascii="Times New Roman" w:eastAsia="Times New Roman" w:hAnsi="Times New Roman" w:cs="Times New Roman"/>
                <w:b w:val="0"/>
                <w:i w:val="0"/>
                <w:vanish w:val="0"/>
                <w:color w:val="000000"/>
                <w:sz w:val="20"/>
              </w:rPr>
            </w:pPr>
            <w:ins w:id="916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64" w:author="SFC2021" w:date="2025-12-22T16:11:21Z"/>
                <w:rFonts w:ascii="Times New Roman" w:eastAsia="Times New Roman" w:hAnsi="Times New Roman" w:cs="Times New Roman"/>
                <w:b w:val="0"/>
                <w:i w:val="0"/>
                <w:vanish w:val="0"/>
                <w:color w:val="000000"/>
                <w:sz w:val="20"/>
              </w:rPr>
            </w:pPr>
            <w:ins w:id="9165"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66" w:author="SFC2021" w:date="2025-12-22T16:11:21Z"/>
                <w:rFonts w:ascii="Times New Roman" w:eastAsia="Times New Roman" w:hAnsi="Times New Roman" w:cs="Times New Roman"/>
                <w:b w:val="0"/>
                <w:i w:val="0"/>
                <w:vanish w:val="0"/>
                <w:color w:val="000000"/>
                <w:sz w:val="20"/>
              </w:rPr>
            </w:pPr>
            <w:ins w:id="916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6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6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170" w:author="SFC2021" w:date="2025-12-22T16:11:21Z"/>
                <w:rFonts w:ascii="Times New Roman" w:eastAsia="Times New Roman" w:hAnsi="Times New Roman" w:cs="Times New Roman"/>
                <w:b w:val="0"/>
                <w:i w:val="0"/>
                <w:vanish w:val="0"/>
                <w:color w:val="000000"/>
                <w:sz w:val="20"/>
              </w:rPr>
            </w:pPr>
            <w:ins w:id="9171"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9172"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173" w:author="SFC2021" w:date="2025-12-22T16:11:21Z"/>
          <w:rFonts w:ascii="Times New Roman" w:eastAsia="Times New Roman" w:hAnsi="Times New Roman" w:cs="Times New Roman"/>
          <w:b w:val="0"/>
          <w:i w:val="0"/>
          <w:vanish w:val="0"/>
          <w:color w:val="000000"/>
          <w:sz w:val="24"/>
        </w:rPr>
      </w:pPr>
      <w:bookmarkStart w:id="9174" w:name="_Toc256000432"/>
      <w:ins w:id="9175"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9174"/>
    </w:p>
    <w:p w:rsidR="00A77B3E">
      <w:pPr>
        <w:spacing w:before="100" w:after="0"/>
        <w:jc w:val="start"/>
        <w:rPr>
          <w:ins w:id="917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917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78" w:author="SFC2021" w:date="2025-12-22T16:11:21Z"/>
                <w:rFonts w:ascii="Times New Roman" w:eastAsia="Times New Roman" w:hAnsi="Times New Roman" w:cs="Times New Roman"/>
                <w:b w:val="0"/>
                <w:i w:val="0"/>
                <w:vanish w:val="0"/>
                <w:color w:val="000000"/>
                <w:sz w:val="20"/>
              </w:rPr>
            </w:pPr>
            <w:ins w:id="917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80" w:author="SFC2021" w:date="2025-12-22T16:11:21Z"/>
                <w:rFonts w:ascii="Times New Roman" w:eastAsia="Times New Roman" w:hAnsi="Times New Roman" w:cs="Times New Roman"/>
                <w:b w:val="0"/>
                <w:i w:val="0"/>
                <w:vanish w:val="0"/>
                <w:color w:val="000000"/>
                <w:sz w:val="20"/>
              </w:rPr>
            </w:pPr>
            <w:ins w:id="918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82" w:author="SFC2021" w:date="2025-12-22T16:11:21Z"/>
                <w:rFonts w:ascii="Times New Roman" w:eastAsia="Times New Roman" w:hAnsi="Times New Roman" w:cs="Times New Roman"/>
                <w:b w:val="0"/>
                <w:i w:val="0"/>
                <w:vanish w:val="0"/>
                <w:color w:val="000000"/>
                <w:sz w:val="20"/>
              </w:rPr>
            </w:pPr>
            <w:ins w:id="918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84" w:author="SFC2021" w:date="2025-12-22T16:11:21Z"/>
                <w:rFonts w:ascii="Times New Roman" w:eastAsia="Times New Roman" w:hAnsi="Times New Roman" w:cs="Times New Roman"/>
                <w:b w:val="0"/>
                <w:i w:val="0"/>
                <w:vanish w:val="0"/>
                <w:color w:val="000000"/>
                <w:sz w:val="20"/>
              </w:rPr>
            </w:pPr>
            <w:ins w:id="918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86" w:author="SFC2021" w:date="2025-12-22T16:11:21Z"/>
                <w:rFonts w:ascii="Times New Roman" w:eastAsia="Times New Roman" w:hAnsi="Times New Roman" w:cs="Times New Roman"/>
                <w:b w:val="0"/>
                <w:i w:val="0"/>
                <w:vanish w:val="0"/>
                <w:color w:val="000000"/>
                <w:sz w:val="20"/>
              </w:rPr>
            </w:pPr>
            <w:ins w:id="9187"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188" w:author="SFC2021" w:date="2025-12-22T16:11:21Z"/>
                <w:rFonts w:ascii="Times New Roman" w:eastAsia="Times New Roman" w:hAnsi="Times New Roman" w:cs="Times New Roman"/>
                <w:b w:val="0"/>
                <w:i w:val="0"/>
                <w:vanish w:val="0"/>
                <w:color w:val="000000"/>
                <w:sz w:val="20"/>
              </w:rPr>
            </w:pPr>
            <w:ins w:id="9189"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19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91" w:author="SFC2021" w:date="2025-12-22T16:11:21Z"/>
                <w:rFonts w:ascii="Times New Roman" w:eastAsia="Times New Roman" w:hAnsi="Times New Roman" w:cs="Times New Roman"/>
                <w:b w:val="0"/>
                <w:i w:val="0"/>
                <w:vanish w:val="0"/>
                <w:color w:val="000000"/>
                <w:sz w:val="20"/>
              </w:rPr>
            </w:pPr>
            <w:ins w:id="919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93" w:author="SFC2021" w:date="2025-12-22T16:11:21Z"/>
                <w:rFonts w:ascii="Times New Roman" w:eastAsia="Times New Roman" w:hAnsi="Times New Roman" w:cs="Times New Roman"/>
                <w:b w:val="0"/>
                <w:i w:val="0"/>
                <w:vanish w:val="0"/>
                <w:color w:val="000000"/>
                <w:sz w:val="20"/>
              </w:rPr>
            </w:pPr>
            <w:ins w:id="9194"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95" w:author="SFC2021" w:date="2025-12-22T16:11:21Z"/>
                <w:rFonts w:ascii="Times New Roman" w:eastAsia="Times New Roman" w:hAnsi="Times New Roman" w:cs="Times New Roman"/>
                <w:b w:val="0"/>
                <w:i w:val="0"/>
                <w:vanish w:val="0"/>
                <w:color w:val="000000"/>
                <w:sz w:val="20"/>
              </w:rPr>
            </w:pPr>
            <w:ins w:id="919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97" w:author="SFC2021" w:date="2025-12-22T16:11:21Z"/>
                <w:rFonts w:ascii="Times New Roman" w:eastAsia="Times New Roman" w:hAnsi="Times New Roman" w:cs="Times New Roman"/>
                <w:b w:val="0"/>
                <w:i w:val="0"/>
                <w:vanish w:val="0"/>
                <w:color w:val="000000"/>
                <w:sz w:val="20"/>
              </w:rPr>
            </w:pPr>
            <w:ins w:id="919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199" w:author="SFC2021" w:date="2025-12-22T16:11:21Z"/>
                <w:rFonts w:ascii="Times New Roman" w:eastAsia="Times New Roman" w:hAnsi="Times New Roman" w:cs="Times New Roman"/>
                <w:b w:val="0"/>
                <w:i w:val="0"/>
                <w:vanish w:val="0"/>
                <w:color w:val="000000"/>
                <w:sz w:val="20"/>
              </w:rPr>
            </w:pPr>
            <w:ins w:id="9200"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01" w:author="SFC2021" w:date="2025-12-22T16:11:21Z"/>
                <w:rFonts w:ascii="Times New Roman" w:eastAsia="Times New Roman" w:hAnsi="Times New Roman" w:cs="Times New Roman"/>
                <w:b w:val="0"/>
                <w:i w:val="0"/>
                <w:vanish w:val="0"/>
                <w:color w:val="000000"/>
                <w:sz w:val="20"/>
              </w:rPr>
            </w:pPr>
            <w:ins w:id="9202" w:author="SFC2021" w:date="2025-12-22T16:11:21Z">
              <w:r>
                <w:rPr>
                  <w:rFonts w:ascii="Times New Roman" w:eastAsia="Times New Roman" w:hAnsi="Times New Roman" w:cs="Times New Roman"/>
                  <w:b w:val="0"/>
                  <w:i w:val="0"/>
                  <w:vanish w:val="0"/>
                  <w:color w:val="000000"/>
                  <w:sz w:val="20"/>
                </w:rPr>
                <w:t>4.609.440,00</w:t>
              </w:r>
            </w:ins>
          </w:p>
        </w:tc>
      </w:tr>
      <w:tr>
        <w:tblPrEx>
          <w:tblW w:w="100%" w:type="pct"/>
        </w:tblPrEx>
        <w:trPr>
          <w:cantSplit w:val="0"/>
          <w:trHeight w:hRule="auto" w:val="0"/>
          <w:ins w:id="920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04" w:author="SFC2021" w:date="2025-12-22T16:11:21Z"/>
                <w:rFonts w:ascii="Times New Roman" w:eastAsia="Times New Roman" w:hAnsi="Times New Roman" w:cs="Times New Roman"/>
                <w:b w:val="0"/>
                <w:i w:val="0"/>
                <w:vanish w:val="0"/>
                <w:color w:val="000000"/>
                <w:sz w:val="20"/>
              </w:rPr>
            </w:pPr>
            <w:ins w:id="920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06" w:author="SFC2021" w:date="2025-12-22T16:11:21Z"/>
                <w:rFonts w:ascii="Times New Roman" w:eastAsia="Times New Roman" w:hAnsi="Times New Roman" w:cs="Times New Roman"/>
                <w:b w:val="0"/>
                <w:i w:val="0"/>
                <w:vanish w:val="0"/>
                <w:color w:val="000000"/>
                <w:sz w:val="20"/>
              </w:rPr>
            </w:pPr>
            <w:ins w:id="920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08" w:author="SFC2021" w:date="2025-12-22T16:11:21Z"/>
                <w:rFonts w:ascii="Times New Roman" w:eastAsia="Times New Roman" w:hAnsi="Times New Roman" w:cs="Times New Roman"/>
                <w:b w:val="0"/>
                <w:i w:val="0"/>
                <w:vanish w:val="0"/>
                <w:color w:val="000000"/>
                <w:sz w:val="20"/>
              </w:rPr>
            </w:pPr>
            <w:ins w:id="920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10" w:author="SFC2021" w:date="2025-12-22T16:11:21Z"/>
                <w:rFonts w:ascii="Times New Roman" w:eastAsia="Times New Roman" w:hAnsi="Times New Roman" w:cs="Times New Roman"/>
                <w:b w:val="0"/>
                <w:i w:val="0"/>
                <w:vanish w:val="0"/>
                <w:color w:val="000000"/>
                <w:sz w:val="20"/>
              </w:rPr>
            </w:pPr>
            <w:ins w:id="921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12" w:author="SFC2021" w:date="2025-12-22T16:11:21Z"/>
                <w:rFonts w:ascii="Times New Roman" w:eastAsia="Times New Roman" w:hAnsi="Times New Roman" w:cs="Times New Roman"/>
                <w:b w:val="0"/>
                <w:i w:val="0"/>
                <w:vanish w:val="0"/>
                <w:color w:val="000000"/>
                <w:sz w:val="20"/>
              </w:rPr>
            </w:pPr>
            <w:ins w:id="9213"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14" w:author="SFC2021" w:date="2025-12-22T16:11:21Z"/>
                <w:rFonts w:ascii="Times New Roman" w:eastAsia="Times New Roman" w:hAnsi="Times New Roman" w:cs="Times New Roman"/>
                <w:b w:val="0"/>
                <w:i w:val="0"/>
                <w:vanish w:val="0"/>
                <w:color w:val="000000"/>
                <w:sz w:val="20"/>
              </w:rPr>
            </w:pPr>
            <w:ins w:id="9215" w:author="SFC2021" w:date="2025-12-22T16:11:21Z">
              <w:r>
                <w:rPr>
                  <w:rFonts w:ascii="Times New Roman" w:eastAsia="Times New Roman" w:hAnsi="Times New Roman" w:cs="Times New Roman"/>
                  <w:b w:val="0"/>
                  <w:i w:val="0"/>
                  <w:vanish w:val="0"/>
                  <w:color w:val="000000"/>
                  <w:sz w:val="20"/>
                </w:rPr>
                <w:t>25.390.560,00</w:t>
              </w:r>
            </w:ins>
          </w:p>
        </w:tc>
      </w:tr>
      <w:tr>
        <w:tblPrEx>
          <w:tblW w:w="100%" w:type="pct"/>
        </w:tblPrEx>
        <w:trPr>
          <w:cantSplit w:val="0"/>
          <w:trHeight w:hRule="auto" w:val="0"/>
          <w:ins w:id="921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17" w:author="SFC2021" w:date="2025-12-22T16:11:21Z"/>
                <w:rFonts w:ascii="Times New Roman" w:eastAsia="Times New Roman" w:hAnsi="Times New Roman" w:cs="Times New Roman"/>
                <w:b w:val="0"/>
                <w:i w:val="0"/>
                <w:vanish w:val="0"/>
                <w:color w:val="000000"/>
                <w:sz w:val="20"/>
              </w:rPr>
            </w:pPr>
            <w:ins w:id="921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19" w:author="SFC2021" w:date="2025-12-22T16:11:21Z"/>
                <w:rFonts w:ascii="Times New Roman" w:eastAsia="Times New Roman" w:hAnsi="Times New Roman" w:cs="Times New Roman"/>
                <w:b w:val="0"/>
                <w:i w:val="0"/>
                <w:vanish w:val="0"/>
                <w:color w:val="000000"/>
                <w:sz w:val="20"/>
              </w:rPr>
            </w:pPr>
            <w:ins w:id="9220"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21" w:author="SFC2021" w:date="2025-12-22T16:11:21Z"/>
                <w:rFonts w:ascii="Times New Roman" w:eastAsia="Times New Roman" w:hAnsi="Times New Roman" w:cs="Times New Roman"/>
                <w:b w:val="0"/>
                <w:i w:val="0"/>
                <w:vanish w:val="0"/>
                <w:color w:val="000000"/>
                <w:sz w:val="20"/>
              </w:rPr>
            </w:pPr>
            <w:ins w:id="9222"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2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2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25" w:author="SFC2021" w:date="2025-12-22T16:11:21Z"/>
                <w:rFonts w:ascii="Times New Roman" w:eastAsia="Times New Roman" w:hAnsi="Times New Roman" w:cs="Times New Roman"/>
                <w:b w:val="0"/>
                <w:i w:val="0"/>
                <w:vanish w:val="0"/>
                <w:color w:val="000000"/>
                <w:sz w:val="20"/>
              </w:rPr>
            </w:pPr>
            <w:ins w:id="9226"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922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228" w:author="SFC2021" w:date="2025-12-22T16:11:21Z"/>
          <w:rFonts w:ascii="Times New Roman" w:eastAsia="Times New Roman" w:hAnsi="Times New Roman" w:cs="Times New Roman"/>
          <w:b w:val="0"/>
          <w:i w:val="0"/>
          <w:vanish w:val="0"/>
          <w:color w:val="000000"/>
          <w:sz w:val="24"/>
        </w:rPr>
      </w:pPr>
      <w:bookmarkStart w:id="9229" w:name="_Toc256000866"/>
      <w:ins w:id="9230"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9229"/>
    </w:p>
    <w:p w:rsidR="00A77B3E">
      <w:pPr>
        <w:spacing w:before="100" w:after="0"/>
        <w:jc w:val="start"/>
        <w:rPr>
          <w:ins w:id="923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923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33" w:author="SFC2021" w:date="2025-12-22T16:11:21Z"/>
                <w:rFonts w:ascii="Times New Roman" w:eastAsia="Times New Roman" w:hAnsi="Times New Roman" w:cs="Times New Roman"/>
                <w:b w:val="0"/>
                <w:i w:val="0"/>
                <w:vanish w:val="0"/>
                <w:color w:val="000000"/>
                <w:sz w:val="20"/>
              </w:rPr>
            </w:pPr>
            <w:ins w:id="923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35" w:author="SFC2021" w:date="2025-12-22T16:11:21Z"/>
                <w:rFonts w:ascii="Times New Roman" w:eastAsia="Times New Roman" w:hAnsi="Times New Roman" w:cs="Times New Roman"/>
                <w:b w:val="0"/>
                <w:i w:val="0"/>
                <w:vanish w:val="0"/>
                <w:color w:val="000000"/>
                <w:sz w:val="20"/>
              </w:rPr>
            </w:pPr>
            <w:ins w:id="923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37" w:author="SFC2021" w:date="2025-12-22T16:11:21Z"/>
                <w:rFonts w:ascii="Times New Roman" w:eastAsia="Times New Roman" w:hAnsi="Times New Roman" w:cs="Times New Roman"/>
                <w:b w:val="0"/>
                <w:i w:val="0"/>
                <w:vanish w:val="0"/>
                <w:color w:val="000000"/>
                <w:sz w:val="20"/>
              </w:rPr>
            </w:pPr>
            <w:ins w:id="923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39" w:author="SFC2021" w:date="2025-12-22T16:11:21Z"/>
                <w:rFonts w:ascii="Times New Roman" w:eastAsia="Times New Roman" w:hAnsi="Times New Roman" w:cs="Times New Roman"/>
                <w:b w:val="0"/>
                <w:i w:val="0"/>
                <w:vanish w:val="0"/>
                <w:color w:val="000000"/>
                <w:sz w:val="20"/>
              </w:rPr>
            </w:pPr>
            <w:ins w:id="924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41" w:author="SFC2021" w:date="2025-12-22T16:11:21Z"/>
                <w:rFonts w:ascii="Times New Roman" w:eastAsia="Times New Roman" w:hAnsi="Times New Roman" w:cs="Times New Roman"/>
                <w:b w:val="0"/>
                <w:i w:val="0"/>
                <w:vanish w:val="0"/>
                <w:color w:val="000000"/>
                <w:sz w:val="20"/>
              </w:rPr>
            </w:pPr>
            <w:ins w:id="924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43" w:author="SFC2021" w:date="2025-12-22T16:11:21Z"/>
                <w:rFonts w:ascii="Times New Roman" w:eastAsia="Times New Roman" w:hAnsi="Times New Roman" w:cs="Times New Roman"/>
                <w:b w:val="0"/>
                <w:i w:val="0"/>
                <w:vanish w:val="0"/>
                <w:color w:val="000000"/>
                <w:sz w:val="20"/>
              </w:rPr>
            </w:pPr>
            <w:ins w:id="924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24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46" w:author="SFC2021" w:date="2025-12-22T16:11:21Z"/>
                <w:rFonts w:ascii="Times New Roman" w:eastAsia="Times New Roman" w:hAnsi="Times New Roman" w:cs="Times New Roman"/>
                <w:b w:val="0"/>
                <w:i w:val="0"/>
                <w:vanish w:val="0"/>
                <w:color w:val="000000"/>
                <w:sz w:val="20"/>
              </w:rPr>
            </w:pPr>
            <w:ins w:id="924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48" w:author="SFC2021" w:date="2025-12-22T16:11:21Z"/>
                <w:rFonts w:ascii="Times New Roman" w:eastAsia="Times New Roman" w:hAnsi="Times New Roman" w:cs="Times New Roman"/>
                <w:b w:val="0"/>
                <w:i w:val="0"/>
                <w:vanish w:val="0"/>
                <w:color w:val="000000"/>
                <w:sz w:val="20"/>
              </w:rPr>
            </w:pPr>
            <w:ins w:id="924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50" w:author="SFC2021" w:date="2025-12-22T16:11:21Z"/>
                <w:rFonts w:ascii="Times New Roman" w:eastAsia="Times New Roman" w:hAnsi="Times New Roman" w:cs="Times New Roman"/>
                <w:b w:val="0"/>
                <w:i w:val="0"/>
                <w:vanish w:val="0"/>
                <w:color w:val="000000"/>
                <w:sz w:val="20"/>
              </w:rPr>
            </w:pPr>
            <w:ins w:id="925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52" w:author="SFC2021" w:date="2025-12-22T16:11:21Z"/>
                <w:rFonts w:ascii="Times New Roman" w:eastAsia="Times New Roman" w:hAnsi="Times New Roman" w:cs="Times New Roman"/>
                <w:b w:val="0"/>
                <w:i w:val="0"/>
                <w:vanish w:val="0"/>
                <w:color w:val="000000"/>
                <w:sz w:val="20"/>
              </w:rPr>
            </w:pPr>
            <w:ins w:id="925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54" w:author="SFC2021" w:date="2025-12-22T16:11:21Z"/>
                <w:rFonts w:ascii="Times New Roman" w:eastAsia="Times New Roman" w:hAnsi="Times New Roman" w:cs="Times New Roman"/>
                <w:b w:val="0"/>
                <w:i w:val="0"/>
                <w:vanish w:val="0"/>
                <w:color w:val="000000"/>
                <w:sz w:val="20"/>
              </w:rPr>
            </w:pPr>
            <w:ins w:id="9255"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56" w:author="SFC2021" w:date="2025-12-22T16:11:21Z"/>
                <w:rFonts w:ascii="Times New Roman" w:eastAsia="Times New Roman" w:hAnsi="Times New Roman" w:cs="Times New Roman"/>
                <w:b w:val="0"/>
                <w:i w:val="0"/>
                <w:vanish w:val="0"/>
                <w:color w:val="000000"/>
                <w:sz w:val="20"/>
              </w:rPr>
            </w:pPr>
            <w:ins w:id="9257" w:author="SFC2021" w:date="2025-12-22T16:11:21Z">
              <w:r>
                <w:rPr>
                  <w:rFonts w:ascii="Times New Roman" w:eastAsia="Times New Roman" w:hAnsi="Times New Roman" w:cs="Times New Roman"/>
                  <w:b w:val="0"/>
                  <w:i w:val="0"/>
                  <w:vanish w:val="0"/>
                  <w:color w:val="000000"/>
                  <w:sz w:val="20"/>
                </w:rPr>
                <w:t>4.609.440,00</w:t>
              </w:r>
            </w:ins>
          </w:p>
        </w:tc>
      </w:tr>
      <w:tr>
        <w:tblPrEx>
          <w:tblW w:w="100%" w:type="pct"/>
        </w:tblPrEx>
        <w:trPr>
          <w:cantSplit w:val="0"/>
          <w:trHeight w:hRule="auto" w:val="0"/>
          <w:ins w:id="92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59" w:author="SFC2021" w:date="2025-12-22T16:11:21Z"/>
                <w:rFonts w:ascii="Times New Roman" w:eastAsia="Times New Roman" w:hAnsi="Times New Roman" w:cs="Times New Roman"/>
                <w:b w:val="0"/>
                <w:i w:val="0"/>
                <w:vanish w:val="0"/>
                <w:color w:val="000000"/>
                <w:sz w:val="20"/>
              </w:rPr>
            </w:pPr>
            <w:ins w:id="926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61" w:author="SFC2021" w:date="2025-12-22T16:11:21Z"/>
                <w:rFonts w:ascii="Times New Roman" w:eastAsia="Times New Roman" w:hAnsi="Times New Roman" w:cs="Times New Roman"/>
                <w:b w:val="0"/>
                <w:i w:val="0"/>
                <w:vanish w:val="0"/>
                <w:color w:val="000000"/>
                <w:sz w:val="20"/>
              </w:rPr>
            </w:pPr>
            <w:ins w:id="9262"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63" w:author="SFC2021" w:date="2025-12-22T16:11:21Z"/>
                <w:rFonts w:ascii="Times New Roman" w:eastAsia="Times New Roman" w:hAnsi="Times New Roman" w:cs="Times New Roman"/>
                <w:b w:val="0"/>
                <w:i w:val="0"/>
                <w:vanish w:val="0"/>
                <w:color w:val="000000"/>
                <w:sz w:val="20"/>
              </w:rPr>
            </w:pPr>
            <w:ins w:id="926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65" w:author="SFC2021" w:date="2025-12-22T16:11:21Z"/>
                <w:rFonts w:ascii="Times New Roman" w:eastAsia="Times New Roman" w:hAnsi="Times New Roman" w:cs="Times New Roman"/>
                <w:b w:val="0"/>
                <w:i w:val="0"/>
                <w:vanish w:val="0"/>
                <w:color w:val="000000"/>
                <w:sz w:val="20"/>
              </w:rPr>
            </w:pPr>
            <w:ins w:id="926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67" w:author="SFC2021" w:date="2025-12-22T16:11:21Z"/>
                <w:rFonts w:ascii="Times New Roman" w:eastAsia="Times New Roman" w:hAnsi="Times New Roman" w:cs="Times New Roman"/>
                <w:b w:val="0"/>
                <w:i w:val="0"/>
                <w:vanish w:val="0"/>
                <w:color w:val="000000"/>
                <w:sz w:val="20"/>
              </w:rPr>
            </w:pPr>
            <w:ins w:id="9268"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69" w:author="SFC2021" w:date="2025-12-22T16:11:21Z"/>
                <w:rFonts w:ascii="Times New Roman" w:eastAsia="Times New Roman" w:hAnsi="Times New Roman" w:cs="Times New Roman"/>
                <w:b w:val="0"/>
                <w:i w:val="0"/>
                <w:vanish w:val="0"/>
                <w:color w:val="000000"/>
                <w:sz w:val="20"/>
              </w:rPr>
            </w:pPr>
            <w:ins w:id="9270" w:author="SFC2021" w:date="2025-12-22T16:11:21Z">
              <w:r>
                <w:rPr>
                  <w:rFonts w:ascii="Times New Roman" w:eastAsia="Times New Roman" w:hAnsi="Times New Roman" w:cs="Times New Roman"/>
                  <w:b w:val="0"/>
                  <w:i w:val="0"/>
                  <w:vanish w:val="0"/>
                  <w:color w:val="000000"/>
                  <w:sz w:val="20"/>
                </w:rPr>
                <w:t>25.390.560,00</w:t>
              </w:r>
            </w:ins>
          </w:p>
        </w:tc>
      </w:tr>
      <w:tr>
        <w:tblPrEx>
          <w:tblW w:w="100%" w:type="pct"/>
        </w:tblPrEx>
        <w:trPr>
          <w:cantSplit w:val="0"/>
          <w:trHeight w:hRule="auto" w:val="0"/>
          <w:ins w:id="927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72" w:author="SFC2021" w:date="2025-12-22T16:11:21Z"/>
                <w:rFonts w:ascii="Times New Roman" w:eastAsia="Times New Roman" w:hAnsi="Times New Roman" w:cs="Times New Roman"/>
                <w:b w:val="0"/>
                <w:i w:val="0"/>
                <w:vanish w:val="0"/>
                <w:color w:val="000000"/>
                <w:sz w:val="20"/>
              </w:rPr>
            </w:pPr>
            <w:ins w:id="927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74" w:author="SFC2021" w:date="2025-12-22T16:11:21Z"/>
                <w:rFonts w:ascii="Times New Roman" w:eastAsia="Times New Roman" w:hAnsi="Times New Roman" w:cs="Times New Roman"/>
                <w:b w:val="0"/>
                <w:i w:val="0"/>
                <w:vanish w:val="0"/>
                <w:color w:val="000000"/>
                <w:sz w:val="20"/>
              </w:rPr>
            </w:pPr>
            <w:ins w:id="9275"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76" w:author="SFC2021" w:date="2025-12-22T16:11:21Z"/>
                <w:rFonts w:ascii="Times New Roman" w:eastAsia="Times New Roman" w:hAnsi="Times New Roman" w:cs="Times New Roman"/>
                <w:b w:val="0"/>
                <w:i w:val="0"/>
                <w:vanish w:val="0"/>
                <w:color w:val="000000"/>
                <w:sz w:val="20"/>
              </w:rPr>
            </w:pPr>
            <w:ins w:id="927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7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27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280" w:author="SFC2021" w:date="2025-12-22T16:11:21Z"/>
                <w:rFonts w:ascii="Times New Roman" w:eastAsia="Times New Roman" w:hAnsi="Times New Roman" w:cs="Times New Roman"/>
                <w:b w:val="0"/>
                <w:i w:val="0"/>
                <w:vanish w:val="0"/>
                <w:color w:val="000000"/>
                <w:sz w:val="20"/>
              </w:rPr>
            </w:pPr>
            <w:ins w:id="9281"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9282"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283" w:author="SFC2021" w:date="2025-12-22T16:11:21Z"/>
          <w:rFonts w:ascii="Times New Roman" w:eastAsia="Times New Roman" w:hAnsi="Times New Roman" w:cs="Times New Roman"/>
          <w:b w:val="0"/>
          <w:i w:val="0"/>
          <w:vanish w:val="0"/>
          <w:color w:val="000000"/>
          <w:sz w:val="24"/>
        </w:rPr>
      </w:pPr>
      <w:bookmarkStart w:id="9284" w:name="_Toc256000867"/>
      <w:ins w:id="9285"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9284"/>
    </w:p>
    <w:p w:rsidR="00A77B3E">
      <w:pPr>
        <w:spacing w:before="100" w:after="0"/>
        <w:jc w:val="start"/>
        <w:rPr>
          <w:ins w:id="928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928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88" w:author="SFC2021" w:date="2025-12-22T16:11:21Z"/>
                <w:rFonts w:ascii="Times New Roman" w:eastAsia="Times New Roman" w:hAnsi="Times New Roman" w:cs="Times New Roman"/>
                <w:b w:val="0"/>
                <w:i w:val="0"/>
                <w:vanish w:val="0"/>
                <w:color w:val="000000"/>
                <w:sz w:val="20"/>
              </w:rPr>
            </w:pPr>
            <w:ins w:id="928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90" w:author="SFC2021" w:date="2025-12-22T16:11:21Z"/>
                <w:rFonts w:ascii="Times New Roman" w:eastAsia="Times New Roman" w:hAnsi="Times New Roman" w:cs="Times New Roman"/>
                <w:b w:val="0"/>
                <w:i w:val="0"/>
                <w:vanish w:val="0"/>
                <w:color w:val="000000"/>
                <w:sz w:val="20"/>
              </w:rPr>
            </w:pPr>
            <w:ins w:id="929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92" w:author="SFC2021" w:date="2025-12-22T16:11:21Z"/>
                <w:rFonts w:ascii="Times New Roman" w:eastAsia="Times New Roman" w:hAnsi="Times New Roman" w:cs="Times New Roman"/>
                <w:b w:val="0"/>
                <w:i w:val="0"/>
                <w:vanish w:val="0"/>
                <w:color w:val="000000"/>
                <w:sz w:val="20"/>
              </w:rPr>
            </w:pPr>
            <w:ins w:id="929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94" w:author="SFC2021" w:date="2025-12-22T16:11:21Z"/>
                <w:rFonts w:ascii="Times New Roman" w:eastAsia="Times New Roman" w:hAnsi="Times New Roman" w:cs="Times New Roman"/>
                <w:b w:val="0"/>
                <w:i w:val="0"/>
                <w:vanish w:val="0"/>
                <w:color w:val="000000"/>
                <w:sz w:val="20"/>
              </w:rPr>
            </w:pPr>
            <w:ins w:id="929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96" w:author="SFC2021" w:date="2025-12-22T16:11:21Z"/>
                <w:rFonts w:ascii="Times New Roman" w:eastAsia="Times New Roman" w:hAnsi="Times New Roman" w:cs="Times New Roman"/>
                <w:b w:val="0"/>
                <w:i w:val="0"/>
                <w:vanish w:val="0"/>
                <w:color w:val="000000"/>
                <w:sz w:val="20"/>
              </w:rPr>
            </w:pPr>
            <w:ins w:id="9297"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298" w:author="SFC2021" w:date="2025-12-22T16:11:21Z"/>
                <w:rFonts w:ascii="Times New Roman" w:eastAsia="Times New Roman" w:hAnsi="Times New Roman" w:cs="Times New Roman"/>
                <w:b w:val="0"/>
                <w:i w:val="0"/>
                <w:vanish w:val="0"/>
                <w:color w:val="000000"/>
                <w:sz w:val="20"/>
              </w:rPr>
            </w:pPr>
            <w:ins w:id="9299"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30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01" w:author="SFC2021" w:date="2025-12-22T16:11:21Z"/>
                <w:rFonts w:ascii="Times New Roman" w:eastAsia="Times New Roman" w:hAnsi="Times New Roman" w:cs="Times New Roman"/>
                <w:b w:val="0"/>
                <w:i w:val="0"/>
                <w:vanish w:val="0"/>
                <w:color w:val="000000"/>
                <w:sz w:val="20"/>
              </w:rPr>
            </w:pPr>
            <w:ins w:id="9302"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03" w:author="SFC2021" w:date="2025-12-22T16:11:21Z"/>
                <w:rFonts w:ascii="Times New Roman" w:eastAsia="Times New Roman" w:hAnsi="Times New Roman" w:cs="Times New Roman"/>
                <w:b w:val="0"/>
                <w:i w:val="0"/>
                <w:vanish w:val="0"/>
                <w:color w:val="000000"/>
                <w:sz w:val="20"/>
              </w:rPr>
            </w:pPr>
            <w:ins w:id="9304"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05" w:author="SFC2021" w:date="2025-12-22T16:11:21Z"/>
                <w:rFonts w:ascii="Times New Roman" w:eastAsia="Times New Roman" w:hAnsi="Times New Roman" w:cs="Times New Roman"/>
                <w:b w:val="0"/>
                <w:i w:val="0"/>
                <w:vanish w:val="0"/>
                <w:color w:val="000000"/>
                <w:sz w:val="20"/>
              </w:rPr>
            </w:pPr>
            <w:ins w:id="930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07" w:author="SFC2021" w:date="2025-12-22T16:11:21Z"/>
                <w:rFonts w:ascii="Times New Roman" w:eastAsia="Times New Roman" w:hAnsi="Times New Roman" w:cs="Times New Roman"/>
                <w:b w:val="0"/>
                <w:i w:val="0"/>
                <w:vanish w:val="0"/>
                <w:color w:val="000000"/>
                <w:sz w:val="20"/>
              </w:rPr>
            </w:pPr>
            <w:ins w:id="930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09" w:author="SFC2021" w:date="2025-12-22T16:11:21Z"/>
                <w:rFonts w:ascii="Times New Roman" w:eastAsia="Times New Roman" w:hAnsi="Times New Roman" w:cs="Times New Roman"/>
                <w:b w:val="0"/>
                <w:i w:val="0"/>
                <w:vanish w:val="0"/>
                <w:color w:val="000000"/>
                <w:sz w:val="20"/>
              </w:rPr>
            </w:pPr>
            <w:ins w:id="9310"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11" w:author="SFC2021" w:date="2025-12-22T16:11:21Z"/>
                <w:rFonts w:ascii="Times New Roman" w:eastAsia="Times New Roman" w:hAnsi="Times New Roman" w:cs="Times New Roman"/>
                <w:b w:val="0"/>
                <w:i w:val="0"/>
                <w:vanish w:val="0"/>
                <w:color w:val="000000"/>
                <w:sz w:val="20"/>
              </w:rPr>
            </w:pPr>
            <w:ins w:id="9312" w:author="SFC2021" w:date="2025-12-22T16:11:21Z">
              <w:r>
                <w:rPr>
                  <w:rFonts w:ascii="Times New Roman" w:eastAsia="Times New Roman" w:hAnsi="Times New Roman" w:cs="Times New Roman"/>
                  <w:b w:val="0"/>
                  <w:i w:val="0"/>
                  <w:vanish w:val="0"/>
                  <w:color w:val="000000"/>
                  <w:sz w:val="20"/>
                </w:rPr>
                <w:t>4.609.440,00</w:t>
              </w:r>
            </w:ins>
          </w:p>
        </w:tc>
      </w:tr>
      <w:tr>
        <w:tblPrEx>
          <w:tblW w:w="100%" w:type="pct"/>
        </w:tblPrEx>
        <w:trPr>
          <w:cantSplit w:val="0"/>
          <w:trHeight w:hRule="auto" w:val="0"/>
          <w:ins w:id="931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14" w:author="SFC2021" w:date="2025-12-22T16:11:21Z"/>
                <w:rFonts w:ascii="Times New Roman" w:eastAsia="Times New Roman" w:hAnsi="Times New Roman" w:cs="Times New Roman"/>
                <w:b w:val="0"/>
                <w:i w:val="0"/>
                <w:vanish w:val="0"/>
                <w:color w:val="000000"/>
                <w:sz w:val="20"/>
              </w:rPr>
            </w:pPr>
            <w:ins w:id="9315"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16" w:author="SFC2021" w:date="2025-12-22T16:11:21Z"/>
                <w:rFonts w:ascii="Times New Roman" w:eastAsia="Times New Roman" w:hAnsi="Times New Roman" w:cs="Times New Roman"/>
                <w:b w:val="0"/>
                <w:i w:val="0"/>
                <w:vanish w:val="0"/>
                <w:color w:val="000000"/>
                <w:sz w:val="20"/>
              </w:rPr>
            </w:pPr>
            <w:ins w:id="931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18" w:author="SFC2021" w:date="2025-12-22T16:11:21Z"/>
                <w:rFonts w:ascii="Times New Roman" w:eastAsia="Times New Roman" w:hAnsi="Times New Roman" w:cs="Times New Roman"/>
                <w:b w:val="0"/>
                <w:i w:val="0"/>
                <w:vanish w:val="0"/>
                <w:color w:val="000000"/>
                <w:sz w:val="20"/>
              </w:rPr>
            </w:pPr>
            <w:ins w:id="931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20" w:author="SFC2021" w:date="2025-12-22T16:11:21Z"/>
                <w:rFonts w:ascii="Times New Roman" w:eastAsia="Times New Roman" w:hAnsi="Times New Roman" w:cs="Times New Roman"/>
                <w:b w:val="0"/>
                <w:i w:val="0"/>
                <w:vanish w:val="0"/>
                <w:color w:val="000000"/>
                <w:sz w:val="20"/>
              </w:rPr>
            </w:pPr>
            <w:ins w:id="932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22" w:author="SFC2021" w:date="2025-12-22T16:11:21Z"/>
                <w:rFonts w:ascii="Times New Roman" w:eastAsia="Times New Roman" w:hAnsi="Times New Roman" w:cs="Times New Roman"/>
                <w:b w:val="0"/>
                <w:i w:val="0"/>
                <w:vanish w:val="0"/>
                <w:color w:val="000000"/>
                <w:sz w:val="20"/>
              </w:rPr>
            </w:pPr>
            <w:ins w:id="9323"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24" w:author="SFC2021" w:date="2025-12-22T16:11:21Z"/>
                <w:rFonts w:ascii="Times New Roman" w:eastAsia="Times New Roman" w:hAnsi="Times New Roman" w:cs="Times New Roman"/>
                <w:b w:val="0"/>
                <w:i w:val="0"/>
                <w:vanish w:val="0"/>
                <w:color w:val="000000"/>
                <w:sz w:val="20"/>
              </w:rPr>
            </w:pPr>
            <w:ins w:id="9325" w:author="SFC2021" w:date="2025-12-22T16:11:21Z">
              <w:r>
                <w:rPr>
                  <w:rFonts w:ascii="Times New Roman" w:eastAsia="Times New Roman" w:hAnsi="Times New Roman" w:cs="Times New Roman"/>
                  <w:b w:val="0"/>
                  <w:i w:val="0"/>
                  <w:vanish w:val="0"/>
                  <w:color w:val="000000"/>
                  <w:sz w:val="20"/>
                </w:rPr>
                <w:t>25.390.560,00</w:t>
              </w:r>
            </w:ins>
          </w:p>
        </w:tc>
      </w:tr>
      <w:tr>
        <w:tblPrEx>
          <w:tblW w:w="100%" w:type="pct"/>
        </w:tblPrEx>
        <w:trPr>
          <w:cantSplit w:val="0"/>
          <w:trHeight w:hRule="auto" w:val="0"/>
          <w:ins w:id="932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27" w:author="SFC2021" w:date="2025-12-22T16:11:21Z"/>
                <w:rFonts w:ascii="Times New Roman" w:eastAsia="Times New Roman" w:hAnsi="Times New Roman" w:cs="Times New Roman"/>
                <w:b w:val="0"/>
                <w:i w:val="0"/>
                <w:vanish w:val="0"/>
                <w:color w:val="000000"/>
                <w:sz w:val="20"/>
              </w:rPr>
            </w:pPr>
            <w:ins w:id="9328"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29" w:author="SFC2021" w:date="2025-12-22T16:11:21Z"/>
                <w:rFonts w:ascii="Times New Roman" w:eastAsia="Times New Roman" w:hAnsi="Times New Roman" w:cs="Times New Roman"/>
                <w:b w:val="0"/>
                <w:i w:val="0"/>
                <w:vanish w:val="0"/>
                <w:color w:val="000000"/>
                <w:sz w:val="20"/>
              </w:rPr>
            </w:pPr>
            <w:ins w:id="9330"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31" w:author="SFC2021" w:date="2025-12-22T16:11:21Z"/>
                <w:rFonts w:ascii="Times New Roman" w:eastAsia="Times New Roman" w:hAnsi="Times New Roman" w:cs="Times New Roman"/>
                <w:b w:val="0"/>
                <w:i w:val="0"/>
                <w:vanish w:val="0"/>
                <w:color w:val="000000"/>
                <w:sz w:val="20"/>
              </w:rPr>
            </w:pPr>
            <w:ins w:id="9332"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33"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3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35" w:author="SFC2021" w:date="2025-12-22T16:11:21Z"/>
                <w:rFonts w:ascii="Times New Roman" w:eastAsia="Times New Roman" w:hAnsi="Times New Roman" w:cs="Times New Roman"/>
                <w:b w:val="0"/>
                <w:i w:val="0"/>
                <w:vanish w:val="0"/>
                <w:color w:val="000000"/>
                <w:sz w:val="20"/>
              </w:rPr>
            </w:pPr>
            <w:ins w:id="9336"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9337"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338" w:author="SFC2021" w:date="2025-12-22T16:11:21Z"/>
          <w:rFonts w:ascii="Times New Roman" w:eastAsia="Times New Roman" w:hAnsi="Times New Roman" w:cs="Times New Roman"/>
          <w:b w:val="0"/>
          <w:i w:val="0"/>
          <w:vanish w:val="0"/>
          <w:color w:val="000000"/>
          <w:sz w:val="24"/>
        </w:rPr>
      </w:pPr>
      <w:bookmarkStart w:id="9339" w:name="_Toc256000868"/>
      <w:ins w:id="9340"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9339"/>
    </w:p>
    <w:p w:rsidR="00A77B3E">
      <w:pPr>
        <w:spacing w:before="100" w:after="0"/>
        <w:jc w:val="start"/>
        <w:rPr>
          <w:ins w:id="934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93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43" w:author="SFC2021" w:date="2025-12-22T16:11:21Z"/>
                <w:rFonts w:ascii="Times New Roman" w:eastAsia="Times New Roman" w:hAnsi="Times New Roman" w:cs="Times New Roman"/>
                <w:b w:val="0"/>
                <w:i w:val="0"/>
                <w:vanish w:val="0"/>
                <w:color w:val="000000"/>
                <w:sz w:val="20"/>
              </w:rPr>
            </w:pPr>
            <w:ins w:id="934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45" w:author="SFC2021" w:date="2025-12-22T16:11:21Z"/>
                <w:rFonts w:ascii="Times New Roman" w:eastAsia="Times New Roman" w:hAnsi="Times New Roman" w:cs="Times New Roman"/>
                <w:b w:val="0"/>
                <w:i w:val="0"/>
                <w:vanish w:val="0"/>
                <w:color w:val="000000"/>
                <w:sz w:val="20"/>
              </w:rPr>
            </w:pPr>
            <w:ins w:id="934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47" w:author="SFC2021" w:date="2025-12-22T16:11:21Z"/>
                <w:rFonts w:ascii="Times New Roman" w:eastAsia="Times New Roman" w:hAnsi="Times New Roman" w:cs="Times New Roman"/>
                <w:b w:val="0"/>
                <w:i w:val="0"/>
                <w:vanish w:val="0"/>
                <w:color w:val="000000"/>
                <w:sz w:val="20"/>
              </w:rPr>
            </w:pPr>
            <w:ins w:id="934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49" w:author="SFC2021" w:date="2025-12-22T16:11:21Z"/>
                <w:rFonts w:ascii="Times New Roman" w:eastAsia="Times New Roman" w:hAnsi="Times New Roman" w:cs="Times New Roman"/>
                <w:b w:val="0"/>
                <w:i w:val="0"/>
                <w:vanish w:val="0"/>
                <w:color w:val="000000"/>
                <w:sz w:val="20"/>
              </w:rPr>
            </w:pPr>
            <w:ins w:id="935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51" w:author="SFC2021" w:date="2025-12-22T16:11:21Z"/>
                <w:rFonts w:ascii="Times New Roman" w:eastAsia="Times New Roman" w:hAnsi="Times New Roman" w:cs="Times New Roman"/>
                <w:b w:val="0"/>
                <w:i w:val="0"/>
                <w:vanish w:val="0"/>
                <w:color w:val="000000"/>
                <w:sz w:val="20"/>
              </w:rPr>
            </w:pPr>
            <w:ins w:id="9352"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353" w:author="SFC2021" w:date="2025-12-22T16:11:21Z"/>
                <w:rFonts w:ascii="Times New Roman" w:eastAsia="Times New Roman" w:hAnsi="Times New Roman" w:cs="Times New Roman"/>
                <w:b w:val="0"/>
                <w:i w:val="0"/>
                <w:vanish w:val="0"/>
                <w:color w:val="000000"/>
                <w:sz w:val="20"/>
              </w:rPr>
            </w:pPr>
            <w:ins w:id="9354"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35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56" w:author="SFC2021" w:date="2025-12-22T16:11:21Z"/>
                <w:rFonts w:ascii="Times New Roman" w:eastAsia="Times New Roman" w:hAnsi="Times New Roman" w:cs="Times New Roman"/>
                <w:b w:val="0"/>
                <w:i w:val="0"/>
                <w:vanish w:val="0"/>
                <w:color w:val="000000"/>
                <w:sz w:val="20"/>
              </w:rPr>
            </w:pPr>
            <w:ins w:id="9357"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58" w:author="SFC2021" w:date="2025-12-22T16:11:21Z"/>
                <w:rFonts w:ascii="Times New Roman" w:eastAsia="Times New Roman" w:hAnsi="Times New Roman" w:cs="Times New Roman"/>
                <w:b w:val="0"/>
                <w:i w:val="0"/>
                <w:vanish w:val="0"/>
                <w:color w:val="000000"/>
                <w:sz w:val="20"/>
              </w:rPr>
            </w:pPr>
            <w:ins w:id="935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60" w:author="SFC2021" w:date="2025-12-22T16:11:21Z"/>
                <w:rFonts w:ascii="Times New Roman" w:eastAsia="Times New Roman" w:hAnsi="Times New Roman" w:cs="Times New Roman"/>
                <w:b w:val="0"/>
                <w:i w:val="0"/>
                <w:vanish w:val="0"/>
                <w:color w:val="000000"/>
                <w:sz w:val="20"/>
              </w:rPr>
            </w:pPr>
            <w:ins w:id="936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62" w:author="SFC2021" w:date="2025-12-22T16:11:21Z"/>
                <w:rFonts w:ascii="Times New Roman" w:eastAsia="Times New Roman" w:hAnsi="Times New Roman" w:cs="Times New Roman"/>
                <w:b w:val="0"/>
                <w:i w:val="0"/>
                <w:vanish w:val="0"/>
                <w:color w:val="000000"/>
                <w:sz w:val="20"/>
              </w:rPr>
            </w:pPr>
            <w:ins w:id="936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64" w:author="SFC2021" w:date="2025-12-22T16:11:21Z"/>
                <w:rFonts w:ascii="Times New Roman" w:eastAsia="Times New Roman" w:hAnsi="Times New Roman" w:cs="Times New Roman"/>
                <w:b w:val="0"/>
                <w:i w:val="0"/>
                <w:vanish w:val="0"/>
                <w:color w:val="000000"/>
                <w:sz w:val="20"/>
              </w:rPr>
            </w:pPr>
            <w:ins w:id="9365"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66" w:author="SFC2021" w:date="2025-12-22T16:11:21Z"/>
                <w:rFonts w:ascii="Times New Roman" w:eastAsia="Times New Roman" w:hAnsi="Times New Roman" w:cs="Times New Roman"/>
                <w:b w:val="0"/>
                <w:i w:val="0"/>
                <w:vanish w:val="0"/>
                <w:color w:val="000000"/>
                <w:sz w:val="20"/>
              </w:rPr>
            </w:pPr>
            <w:ins w:id="9367" w:author="SFC2021" w:date="2025-12-22T16:11:21Z">
              <w:r>
                <w:rPr>
                  <w:rFonts w:ascii="Times New Roman" w:eastAsia="Times New Roman" w:hAnsi="Times New Roman" w:cs="Times New Roman"/>
                  <w:b w:val="0"/>
                  <w:i w:val="0"/>
                  <w:vanish w:val="0"/>
                  <w:color w:val="000000"/>
                  <w:sz w:val="20"/>
                </w:rPr>
                <w:t>4.609.440,00</w:t>
              </w:r>
            </w:ins>
          </w:p>
        </w:tc>
      </w:tr>
      <w:tr>
        <w:tblPrEx>
          <w:tblW w:w="100%" w:type="pct"/>
        </w:tblPrEx>
        <w:trPr>
          <w:cantSplit w:val="0"/>
          <w:trHeight w:hRule="auto" w:val="0"/>
          <w:ins w:id="936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69" w:author="SFC2021" w:date="2025-12-22T16:11:21Z"/>
                <w:rFonts w:ascii="Times New Roman" w:eastAsia="Times New Roman" w:hAnsi="Times New Roman" w:cs="Times New Roman"/>
                <w:b w:val="0"/>
                <w:i w:val="0"/>
                <w:vanish w:val="0"/>
                <w:color w:val="000000"/>
                <w:sz w:val="20"/>
              </w:rPr>
            </w:pPr>
            <w:ins w:id="9370"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71" w:author="SFC2021" w:date="2025-12-22T16:11:21Z"/>
                <w:rFonts w:ascii="Times New Roman" w:eastAsia="Times New Roman" w:hAnsi="Times New Roman" w:cs="Times New Roman"/>
                <w:b w:val="0"/>
                <w:i w:val="0"/>
                <w:vanish w:val="0"/>
                <w:color w:val="000000"/>
                <w:sz w:val="20"/>
              </w:rPr>
            </w:pPr>
            <w:ins w:id="9372"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73" w:author="SFC2021" w:date="2025-12-22T16:11:21Z"/>
                <w:rFonts w:ascii="Times New Roman" w:eastAsia="Times New Roman" w:hAnsi="Times New Roman" w:cs="Times New Roman"/>
                <w:b w:val="0"/>
                <w:i w:val="0"/>
                <w:vanish w:val="0"/>
                <w:color w:val="000000"/>
                <w:sz w:val="20"/>
              </w:rPr>
            </w:pPr>
            <w:ins w:id="937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75" w:author="SFC2021" w:date="2025-12-22T16:11:21Z"/>
                <w:rFonts w:ascii="Times New Roman" w:eastAsia="Times New Roman" w:hAnsi="Times New Roman" w:cs="Times New Roman"/>
                <w:b w:val="0"/>
                <w:i w:val="0"/>
                <w:vanish w:val="0"/>
                <w:color w:val="000000"/>
                <w:sz w:val="20"/>
              </w:rPr>
            </w:pPr>
            <w:ins w:id="937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77" w:author="SFC2021" w:date="2025-12-22T16:11:21Z"/>
                <w:rFonts w:ascii="Times New Roman" w:eastAsia="Times New Roman" w:hAnsi="Times New Roman" w:cs="Times New Roman"/>
                <w:b w:val="0"/>
                <w:i w:val="0"/>
                <w:vanish w:val="0"/>
                <w:color w:val="000000"/>
                <w:sz w:val="20"/>
              </w:rPr>
            </w:pPr>
            <w:ins w:id="9378"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79" w:author="SFC2021" w:date="2025-12-22T16:11:21Z"/>
                <w:rFonts w:ascii="Times New Roman" w:eastAsia="Times New Roman" w:hAnsi="Times New Roman" w:cs="Times New Roman"/>
                <w:b w:val="0"/>
                <w:i w:val="0"/>
                <w:vanish w:val="0"/>
                <w:color w:val="000000"/>
                <w:sz w:val="20"/>
              </w:rPr>
            </w:pPr>
            <w:ins w:id="9380" w:author="SFC2021" w:date="2025-12-22T16:11:21Z">
              <w:r>
                <w:rPr>
                  <w:rFonts w:ascii="Times New Roman" w:eastAsia="Times New Roman" w:hAnsi="Times New Roman" w:cs="Times New Roman"/>
                  <w:b w:val="0"/>
                  <w:i w:val="0"/>
                  <w:vanish w:val="0"/>
                  <w:color w:val="000000"/>
                  <w:sz w:val="20"/>
                </w:rPr>
                <w:t>25.390.560,00</w:t>
              </w:r>
            </w:ins>
          </w:p>
        </w:tc>
      </w:tr>
      <w:tr>
        <w:tblPrEx>
          <w:tblW w:w="100%" w:type="pct"/>
        </w:tblPrEx>
        <w:trPr>
          <w:cantSplit w:val="0"/>
          <w:trHeight w:hRule="auto" w:val="0"/>
          <w:ins w:id="938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82" w:author="SFC2021" w:date="2025-12-22T16:11:21Z"/>
                <w:rFonts w:ascii="Times New Roman" w:eastAsia="Times New Roman" w:hAnsi="Times New Roman" w:cs="Times New Roman"/>
                <w:b w:val="0"/>
                <w:i w:val="0"/>
                <w:vanish w:val="0"/>
                <w:color w:val="000000"/>
                <w:sz w:val="20"/>
              </w:rPr>
            </w:pPr>
            <w:ins w:id="9383" w:author="SFC2021" w:date="2025-12-22T16:11:21Z">
              <w:r>
                <w:rPr>
                  <w:rFonts w:ascii="Times New Roman" w:eastAsia="Times New Roman" w:hAnsi="Times New Roman" w:cs="Times New Roman"/>
                  <w:b w:val="0"/>
                  <w:i w:val="0"/>
                  <w:vanish w:val="0"/>
                  <w:color w:val="000000"/>
                  <w:sz w:val="20"/>
                </w:rPr>
                <w:t>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84" w:author="SFC2021" w:date="2025-12-22T16:11:21Z"/>
                <w:rFonts w:ascii="Times New Roman" w:eastAsia="Times New Roman" w:hAnsi="Times New Roman" w:cs="Times New Roman"/>
                <w:b w:val="0"/>
                <w:i w:val="0"/>
                <w:vanish w:val="0"/>
                <w:color w:val="000000"/>
                <w:sz w:val="20"/>
              </w:rPr>
            </w:pPr>
            <w:ins w:id="9385"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86" w:author="SFC2021" w:date="2025-12-22T16:11:21Z"/>
                <w:rFonts w:ascii="Times New Roman" w:eastAsia="Times New Roman" w:hAnsi="Times New Roman" w:cs="Times New Roman"/>
                <w:b w:val="0"/>
                <w:i w:val="0"/>
                <w:vanish w:val="0"/>
                <w:color w:val="000000"/>
                <w:sz w:val="20"/>
              </w:rPr>
            </w:pPr>
            <w:ins w:id="9387"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88"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38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390" w:author="SFC2021" w:date="2025-12-22T16:11:21Z"/>
                <w:rFonts w:ascii="Times New Roman" w:eastAsia="Times New Roman" w:hAnsi="Times New Roman" w:cs="Times New Roman"/>
                <w:b w:val="0"/>
                <w:i w:val="0"/>
                <w:vanish w:val="0"/>
                <w:color w:val="000000"/>
                <w:sz w:val="20"/>
              </w:rPr>
            </w:pPr>
            <w:ins w:id="9391" w:author="SFC2021" w:date="2025-12-22T16:11:21Z">
              <w:r>
                <w:rPr>
                  <w:rFonts w:ascii="Times New Roman" w:eastAsia="Times New Roman" w:hAnsi="Times New Roman" w:cs="Times New Roman"/>
                  <w:b w:val="0"/>
                  <w:i w:val="0"/>
                  <w:vanish w:val="0"/>
                  <w:color w:val="000000"/>
                  <w:sz w:val="20"/>
                </w:rPr>
                <w:t>30.000.000,00</w:t>
              </w:r>
            </w:ins>
          </w:p>
        </w:tc>
      </w:tr>
    </w:tbl>
    <w:p w:rsidR="00A77B3E">
      <w:pPr>
        <w:spacing w:before="100" w:after="0"/>
        <w:jc w:val="start"/>
        <w:rPr>
          <w:ins w:id="9392" w:author="SFC2021" w:date="2025-12-22T16:11:21Z"/>
          <w:rFonts w:ascii="Times New Roman" w:eastAsia="Times New Roman" w:hAnsi="Times New Roman" w:cs="Times New Roman"/>
          <w:b w:val="0"/>
          <w:i w:val="0"/>
          <w:vanish w:val="0"/>
          <w:color w:val="000000"/>
          <w:sz w:val="20"/>
        </w:rPr>
      </w:pPr>
      <w:ins w:id="9393"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3"/>
        <w:spacing w:before="100" w:after="0"/>
        <w:jc w:val="start"/>
        <w:rPr>
          <w:ins w:id="9394" w:author="SFC2021" w:date="2025-12-22T16:11:21Z"/>
          <w:rFonts w:ascii="Times New Roman" w:eastAsia="Times New Roman" w:hAnsi="Times New Roman" w:cs="Times New Roman"/>
          <w:b w:val="0"/>
          <w:i w:val="0"/>
          <w:vanish w:val="0"/>
          <w:color w:val="000000"/>
          <w:sz w:val="24"/>
        </w:rPr>
      </w:pPr>
      <w:ins w:id="9395" w:author="SFC2021" w:date="2025-12-22T16:11:21Z">
        <w:r>
          <w:rPr>
            <w:rFonts w:ascii="Times New Roman" w:eastAsia="Times New Roman" w:hAnsi="Times New Roman" w:cs="Times New Roman"/>
            <w:b w:val="0"/>
            <w:i w:val="0"/>
            <w:vanish w:val="0"/>
            <w:color w:val="000000"/>
            <w:sz w:val="24"/>
          </w:rPr>
          <w:br w:type="page"/>
        </w:r>
      </w:ins>
      <w:bookmarkStart w:id="9396" w:name="_Toc256000869"/>
      <w:ins w:id="9397" w:author="SFC2021" w:date="2025-12-22T16:11:21Z">
        <w:r>
          <w:rPr>
            <w:rFonts w:ascii="Times New Roman" w:eastAsia="Times New Roman" w:hAnsi="Times New Roman" w:cs="Times New Roman"/>
            <w:b w:val="0"/>
            <w:i w:val="0"/>
            <w:vanish w:val="0"/>
            <w:color w:val="000000"/>
            <w:sz w:val="24"/>
          </w:rPr>
          <w:t>2.1.1. Προτεραιότητα: 10. ΠΡΟΤΕΡΑΙΟΤΗΤΑ 10 - ΕΝΙΣΧΥΣΗ ΔΕΞΙΟΤΗΤΩΝ ΣΤΟΥΣ ΤΟΜΕΙΣ ΤΗΣ ΠΟΛΙΤΙΚΗΣ ΕΤΟΙΜΟΤΗΤΑΣ, ΑΜΥΝΤΙΚΗΣ ΒΙΟΜΧΑΝΙΑΣ &amp; ΑΣΦΑΛΕΙΑΣ ΣΤΟΝ ΚΥΒΕΡΝΟΧΩΡΟ</w:t>
        </w:r>
      </w:ins>
      <w:bookmarkEnd w:id="9396"/>
    </w:p>
    <w:p w:rsidR="00A77B3E">
      <w:pPr>
        <w:spacing w:before="100" w:after="0"/>
        <w:jc w:val="start"/>
        <w:rPr>
          <w:ins w:id="9398"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9399" w:author="SFC2021" w:date="2025-12-22T16:11:21Z"/>
          <w:rFonts w:ascii="Times New Roman" w:eastAsia="Times New Roman" w:hAnsi="Times New Roman" w:cs="Times New Roman"/>
          <w:b w:val="0"/>
          <w:i w:val="0"/>
          <w:vanish w:val="0"/>
          <w:color w:val="000000"/>
          <w:sz w:val="24"/>
        </w:rPr>
      </w:pPr>
      <w:bookmarkStart w:id="9400" w:name="_Toc256000870"/>
      <w:ins w:id="9401" w:author="SFC2021" w:date="2025-12-22T16:11:21Z">
        <w:r>
          <w:rPr>
            <w:rFonts w:ascii="Times New Roman" w:eastAsia="Times New Roman" w:hAnsi="Times New Roman" w:cs="Times New Roman"/>
            <w:b w:val="0"/>
            <w:i w:val="0"/>
            <w:vanish w:val="0"/>
            <w:color w:val="000000"/>
            <w:sz w:val="24"/>
          </w:rPr>
          <w:t>2.1.1.1. Ειδικός στόχος: 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ins>
      <w:bookmarkEnd w:id="9400"/>
    </w:p>
    <w:p w:rsidR="00A77B3E">
      <w:pPr>
        <w:spacing w:before="100" w:after="0"/>
        <w:jc w:val="start"/>
        <w:rPr>
          <w:ins w:id="9402"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9403" w:author="SFC2021" w:date="2025-12-22T16:11:21Z"/>
          <w:rFonts w:ascii="Times New Roman" w:eastAsia="Times New Roman" w:hAnsi="Times New Roman" w:cs="Times New Roman"/>
          <w:b w:val="0"/>
          <w:i w:val="0"/>
          <w:vanish w:val="0"/>
          <w:color w:val="000000"/>
          <w:sz w:val="24"/>
        </w:rPr>
      </w:pPr>
      <w:bookmarkStart w:id="9404" w:name="_Toc256000871"/>
      <w:ins w:id="9405"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9404"/>
    </w:p>
    <w:p w:rsidR="00A77B3E">
      <w:pPr>
        <w:spacing w:before="100" w:after="0"/>
        <w:jc w:val="start"/>
        <w:rPr>
          <w:ins w:id="940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07" w:author="SFC2021" w:date="2025-12-22T16:11:21Z"/>
          <w:rFonts w:ascii="Times New Roman" w:eastAsia="Times New Roman" w:hAnsi="Times New Roman" w:cs="Times New Roman"/>
          <w:b w:val="0"/>
          <w:i w:val="0"/>
          <w:vanish w:val="0"/>
          <w:color w:val="000000"/>
          <w:sz w:val="0"/>
        </w:rPr>
      </w:pPr>
      <w:ins w:id="9408"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9409" w:author="SFC2021" w:date="2025-12-22T16:11:21Z"/>
          <w:rFonts w:ascii="Times New Roman" w:eastAsia="Times New Roman" w:hAnsi="Times New Roman" w:cs="Times New Roman"/>
          <w:b w:val="0"/>
          <w:i w:val="0"/>
          <w:vanish w:val="0"/>
          <w:color w:val="000000"/>
          <w:sz w:val="24"/>
        </w:rPr>
      </w:pPr>
      <w:bookmarkStart w:id="9410" w:name="_Toc256000872"/>
      <w:ins w:id="9411"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9410"/>
    </w:p>
    <w:p w:rsidR="00A77B3E">
      <w:pPr>
        <w:spacing w:before="100" w:after="0"/>
        <w:jc w:val="start"/>
        <w:rPr>
          <w:ins w:id="941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1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14"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15" w:author="SFC2021" w:date="2025-12-22T16:11:21Z"/>
                <w:rFonts w:ascii="Times New Roman" w:eastAsia="Times New Roman" w:hAnsi="Times New Roman" w:cs="Times New Roman"/>
                <w:b w:val="0"/>
                <w:i w:val="0"/>
                <w:vanish w:val="0"/>
                <w:color w:val="000000"/>
                <w:sz w:val="24"/>
              </w:rPr>
            </w:pPr>
            <w:ins w:id="9416" w:author="SFC2021" w:date="2025-12-22T16:11:21Z">
              <w:r>
                <w:rPr>
                  <w:rFonts w:ascii="Times New Roman" w:eastAsia="Times New Roman" w:hAnsi="Times New Roman" w:cs="Times New Roman"/>
                  <w:b w:val="0"/>
                  <w:i w:val="0"/>
                  <w:vanish w:val="0"/>
                  <w:color w:val="000000"/>
                  <w:sz w:val="24"/>
                </w:rPr>
                <w:t>Οι γεωπολιτικές εξελίξεις και οι αυξανόμενες απειλές κατά της ασφάλειας της ΕΕ ανέδειξαν την ανάγκη ενίσχυσης της στρατηγικής αυτονομίας, της ανθεκτικότητας και της ετοιμότητας της Ένωσης. Το Ευρωπαϊκό Συμβούλιο (6.3.2025) κάλεσε για επιτάχυνση της κινητοποίησης πόρων με στόχο την ενίσχυση της αμυντικής ικανότητας και της τεχνολογικής και βιομηχανικής βάσης της Ευρώπης.</w:t>
              </w:r>
            </w:ins>
          </w:p>
          <w:p w:rsidR="00A77B3E">
            <w:pPr>
              <w:spacing w:before="100" w:after="0"/>
              <w:jc w:val="start"/>
              <w:rPr>
                <w:ins w:id="9417"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418" w:author="SFC2021" w:date="2025-12-22T16:11:21Z"/>
                <w:rFonts w:ascii="Times New Roman" w:eastAsia="Times New Roman" w:hAnsi="Times New Roman" w:cs="Times New Roman"/>
                <w:b w:val="0"/>
                <w:i w:val="0"/>
                <w:vanish w:val="0"/>
                <w:color w:val="000000"/>
                <w:sz w:val="24"/>
              </w:rPr>
            </w:pPr>
            <w:ins w:id="9419" w:author="SFC2021" w:date="2025-12-22T16:11:21Z">
              <w:r>
                <w:rPr>
                  <w:rFonts w:ascii="Times New Roman" w:eastAsia="Times New Roman" w:hAnsi="Times New Roman" w:cs="Times New Roman"/>
                  <w:b w:val="0"/>
                  <w:i w:val="0"/>
                  <w:vanish w:val="0"/>
                  <w:color w:val="000000"/>
                  <w:sz w:val="24"/>
                </w:rPr>
                <w:t xml:space="preserve">Στο πλαίσιο αυτό, η </w:t>
              </w:r>
            </w:ins>
            <w:ins w:id="9420" w:author="SFC2021" w:date="2025-12-22T16:11:21Z">
              <w:r>
                <w:rPr>
                  <w:rFonts w:ascii="Times New Roman" w:eastAsia="Times New Roman" w:hAnsi="Times New Roman" w:cs="Times New Roman"/>
                  <w:b/>
                  <w:bCs/>
                  <w:i w:val="0"/>
                  <w:vanish w:val="0"/>
                  <w:color w:val="000000"/>
                  <w:sz w:val="24"/>
                </w:rPr>
                <w:t>Λευκή Βίβλος για την Ευρωπαϊκή Άμυνα (19.3.2025)</w:t>
              </w:r>
            </w:ins>
            <w:ins w:id="9421" w:author="SFC2021" w:date="2025-12-22T16:11:21Z">
              <w:r>
                <w:rPr>
                  <w:rFonts w:ascii="Times New Roman" w:eastAsia="Times New Roman" w:hAnsi="Times New Roman" w:cs="Times New Roman"/>
                  <w:b w:val="0"/>
                  <w:i w:val="0"/>
                  <w:vanish w:val="0"/>
                  <w:color w:val="000000"/>
                  <w:sz w:val="24"/>
                </w:rPr>
                <w:t xml:space="preserve"> και η Ανακοίνωση </w:t>
              </w:r>
            </w:ins>
            <w:ins w:id="9422" w:author="SFC2021" w:date="2025-12-22T16:11:21Z">
              <w:r>
                <w:rPr>
                  <w:rFonts w:ascii="Times New Roman" w:eastAsia="Times New Roman" w:hAnsi="Times New Roman" w:cs="Times New Roman"/>
                  <w:b/>
                  <w:bCs/>
                  <w:i w:val="0"/>
                  <w:vanish w:val="0"/>
                  <w:color w:val="000000"/>
                  <w:sz w:val="24"/>
                </w:rPr>
                <w:t>«Μια Ένωση Δεξιοτήτων» (5.3.2025)</w:t>
              </w:r>
            </w:ins>
            <w:ins w:id="9423" w:author="SFC2021" w:date="2025-12-22T16:11:21Z">
              <w:r>
                <w:rPr>
                  <w:rFonts w:ascii="Times New Roman" w:eastAsia="Times New Roman" w:hAnsi="Times New Roman" w:cs="Times New Roman"/>
                  <w:b w:val="0"/>
                  <w:i w:val="0"/>
                  <w:vanish w:val="0"/>
                  <w:color w:val="000000"/>
                  <w:sz w:val="24"/>
                </w:rPr>
                <w:t xml:space="preserve"> υπογραμμίζουν τον κρίσιμο ρόλο των δεξιοτήτων στην πολιτική ετοιμότητα, την ασφάλεια και την αμυντική βιομηχανία, καλώντας τα κράτη μέλη να αξιοποιήσουν την πολιτική συνοχής για επενδύσεις στο ανθρώπινο δυναμικό στους τομείς αυτούς.</w:t>
              </w:r>
            </w:ins>
          </w:p>
          <w:p w:rsidR="00A77B3E">
            <w:pPr>
              <w:spacing w:before="100" w:after="0"/>
              <w:jc w:val="start"/>
              <w:rPr>
                <w:ins w:id="9424"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425" w:author="SFC2021" w:date="2025-12-22T16:11:21Z"/>
                <w:rFonts w:ascii="Times New Roman" w:eastAsia="Times New Roman" w:hAnsi="Times New Roman" w:cs="Times New Roman"/>
                <w:b w:val="0"/>
                <w:i w:val="0"/>
                <w:vanish w:val="0"/>
                <w:color w:val="000000"/>
                <w:sz w:val="24"/>
              </w:rPr>
            </w:pPr>
            <w:ins w:id="9426" w:author="SFC2021" w:date="2025-12-22T16:11:21Z">
              <w:r>
                <w:rPr>
                  <w:rFonts w:ascii="Times New Roman" w:eastAsia="Times New Roman" w:hAnsi="Times New Roman" w:cs="Times New Roman"/>
                  <w:b w:val="0"/>
                  <w:i w:val="0"/>
                  <w:vanish w:val="0"/>
                  <w:color w:val="000000"/>
                  <w:sz w:val="24"/>
                </w:rPr>
                <w:t>Στην κατεύθυνση αυτή, με την τροποποίηση του Κανονισμού ΕΚΤ+ (ΕΕ 2025/1913) ενσωματώθηκαν ειδικές Προτεραιότητες για δεξιότητες στην πολιτική ετοιμότητα, την αμυντική βιομηχανία και την κυβερνοασφάλεια, παρέχοντας αυξημένη ευελιξία και κίνητρα για άμεση ενεργοποίηση επενδύσεων στους κρίσιμους αυτούς τομείς.</w:t>
              </w:r>
            </w:ins>
          </w:p>
          <w:p w:rsidR="00A77B3E">
            <w:pPr>
              <w:spacing w:before="100" w:after="0"/>
              <w:jc w:val="start"/>
              <w:rPr>
                <w:ins w:id="9427"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428" w:author="SFC2021" w:date="2025-12-22T16:11:21Z"/>
                <w:rFonts w:ascii="Times New Roman" w:eastAsia="Times New Roman" w:hAnsi="Times New Roman" w:cs="Times New Roman"/>
                <w:b w:val="0"/>
                <w:i w:val="0"/>
                <w:vanish w:val="0"/>
                <w:color w:val="000000"/>
                <w:sz w:val="24"/>
              </w:rPr>
            </w:pPr>
            <w:ins w:id="9429" w:author="SFC2021" w:date="2025-12-22T16:11:21Z">
              <w:r>
                <w:rPr>
                  <w:rFonts w:ascii="Times New Roman" w:eastAsia="Times New Roman" w:hAnsi="Times New Roman" w:cs="Times New Roman"/>
                  <w:b w:val="0"/>
                  <w:i w:val="0"/>
                  <w:vanish w:val="0"/>
                  <w:color w:val="000000"/>
                  <w:sz w:val="24"/>
                </w:rPr>
                <w:t>Μέσω του Ειδικού Στόχου 4.1 της Προτεραιότητας 10, επιδιώκεται η ενίσχυση της πρόσβασης στην αγορά εργασίας και της απασχολησιμότητας των ατόμων που αναζητούν εργασία στους τομείς της πολιτικής ετοιμότητας, της αμυντικής βιομηχανίας και της κυβερνοασφάλειας. Η παρέμβαση στοχεύει τόσο στην κάλυψη των αυξανόμενων αναγκών των εν λόγω τομέων, οι οποίοι αναμένεται να αναπτυχθούν σημαντικά τα επόμενα χρόνια, όσο και στη θωράκιση της οικονομικής και θεσμικής ανθεκτικότητας της χώρας μέσω της διαθεσιμότητας εξειδικευμένου ανθρώπινου δυναμικού.</w:t>
              </w:r>
            </w:ins>
          </w:p>
          <w:p w:rsidR="00A77B3E">
            <w:pPr>
              <w:spacing w:before="100" w:after="0"/>
              <w:jc w:val="start"/>
              <w:rPr>
                <w:ins w:id="9430"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431" w:author="SFC2021" w:date="2025-12-22T16:11:21Z"/>
                <w:rFonts w:ascii="Times New Roman" w:eastAsia="Times New Roman" w:hAnsi="Times New Roman" w:cs="Times New Roman"/>
                <w:b w:val="0"/>
                <w:i w:val="0"/>
                <w:vanish w:val="0"/>
                <w:color w:val="000000"/>
                <w:sz w:val="24"/>
              </w:rPr>
            </w:pPr>
            <w:ins w:id="9432" w:author="SFC2021" w:date="2025-12-22T16:11:21Z">
              <w:r>
                <w:rPr>
                  <w:rFonts w:ascii="Times New Roman" w:eastAsia="Times New Roman" w:hAnsi="Times New Roman" w:cs="Times New Roman"/>
                  <w:b w:val="0"/>
                  <w:i w:val="0"/>
                  <w:vanish w:val="0"/>
                  <w:color w:val="000000"/>
                  <w:sz w:val="24"/>
                </w:rPr>
                <w:t>Ενδεικτικοί τύποι δράσεων:</w:t>
              </w:r>
            </w:ins>
          </w:p>
          <w:p w:rsidR="00A77B3E">
            <w:pPr>
              <w:numPr>
                <w:ilvl w:val="0"/>
                <w:numId w:val="63"/>
              </w:numPr>
              <w:spacing w:before="100" w:after="0"/>
              <w:ind w:start="720" w:hanging="360"/>
              <w:jc w:val="start"/>
              <w:rPr>
                <w:ins w:id="9433" w:author="SFC2021" w:date="2025-12-22T16:11:21Z"/>
                <w:rFonts w:ascii="Times New Roman" w:eastAsia="Times New Roman" w:hAnsi="Times New Roman" w:cs="Times New Roman"/>
                <w:b w:val="0"/>
                <w:i w:val="0"/>
                <w:vanish w:val="0"/>
                <w:color w:val="000000"/>
                <w:sz w:val="24"/>
              </w:rPr>
            </w:pPr>
            <w:ins w:id="9434" w:author="SFC2021" w:date="2025-12-22T16:11:21Z">
              <w:r>
                <w:rPr>
                  <w:rFonts w:ascii="Times New Roman" w:eastAsia="Times New Roman" w:hAnsi="Times New Roman" w:cs="Times New Roman"/>
                  <w:b w:val="0"/>
                  <w:i w:val="0"/>
                  <w:vanish w:val="0"/>
                  <w:color w:val="000000"/>
                  <w:sz w:val="24"/>
                </w:rPr>
                <w:t>Κατάρτιση/πιστοποίηση ανέργων και ανενεργών για την απόκτηση δεξιοτήτων σε αντικείμενα κυβερνο-ασφάλειας (αφορά σε ανέργους και ανενεργούς υψηλών τυπικών προσόντων) &amp; πολιτικής προστασίας/ετοιμότητας για τη βελτίωση της απασχολησιμότητάς τους σε ανάλογους τομείς</w:t>
              </w:r>
            </w:ins>
          </w:p>
          <w:p w:rsidR="00A77B3E">
            <w:pPr>
              <w:spacing w:before="100" w:after="0"/>
              <w:jc w:val="start"/>
              <w:rPr>
                <w:ins w:id="9435"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436" w:author="SFC2021" w:date="2025-12-22T16:11:21Z"/>
                <w:rFonts w:ascii="Times New Roman" w:eastAsia="Times New Roman" w:hAnsi="Times New Roman" w:cs="Times New Roman"/>
                <w:b w:val="0"/>
                <w:i w:val="0"/>
                <w:vanish w:val="0"/>
                <w:color w:val="000000"/>
                <w:sz w:val="24"/>
              </w:rPr>
            </w:pPr>
            <w:ins w:id="9437"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9438"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39"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40"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441" w:author="SFC2021" w:date="2025-12-22T16:11:21Z"/>
          <w:rFonts w:ascii="Times New Roman" w:eastAsia="Times New Roman" w:hAnsi="Times New Roman" w:cs="Times New Roman"/>
          <w:b w:val="0"/>
          <w:i w:val="0"/>
          <w:vanish w:val="0"/>
          <w:color w:val="000000"/>
          <w:sz w:val="24"/>
        </w:rPr>
      </w:pPr>
      <w:bookmarkStart w:id="9442" w:name="_Toc256000873"/>
      <w:ins w:id="9443"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9442"/>
    </w:p>
    <w:p w:rsidR="00A77B3E">
      <w:pPr>
        <w:spacing w:before="100" w:after="0"/>
        <w:jc w:val="start"/>
        <w:rPr>
          <w:ins w:id="944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4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46" w:author="SFC2021" w:date="2025-12-22T16:11:21Z"/>
                <w:rFonts w:ascii="Times New Roman" w:eastAsia="Times New Roman" w:hAnsi="Times New Roman" w:cs="Times New Roman"/>
                <w:b w:val="0"/>
                <w:i w:val="0"/>
                <w:vanish w:val="0"/>
                <w:color w:val="000000"/>
                <w:sz w:val="0"/>
              </w:rPr>
            </w:pPr>
          </w:p>
          <w:p w:rsidR="00A77B3E">
            <w:pPr>
              <w:numPr>
                <w:ilvl w:val="0"/>
                <w:numId w:val="64"/>
              </w:numPr>
              <w:spacing w:before="100" w:after="0"/>
              <w:ind w:start="720" w:hanging="360"/>
              <w:jc w:val="start"/>
              <w:rPr>
                <w:ins w:id="9447" w:author="SFC2021" w:date="2025-12-22T16:11:21Z"/>
                <w:rFonts w:ascii="Times New Roman" w:eastAsia="Times New Roman" w:hAnsi="Times New Roman" w:cs="Times New Roman"/>
                <w:b w:val="0"/>
                <w:i w:val="0"/>
                <w:vanish w:val="0"/>
                <w:color w:val="000000"/>
                <w:sz w:val="24"/>
              </w:rPr>
            </w:pPr>
            <w:ins w:id="9448" w:author="SFC2021" w:date="2025-12-22T16:11:21Z">
              <w:r>
                <w:rPr>
                  <w:rFonts w:ascii="Times New Roman" w:eastAsia="Times New Roman" w:hAnsi="Times New Roman" w:cs="Times New Roman"/>
                  <w:b w:val="0"/>
                  <w:i w:val="0"/>
                  <w:vanish w:val="0"/>
                  <w:color w:val="000000"/>
                  <w:sz w:val="24"/>
                </w:rPr>
                <w:t>Άνεργοι και ανενεργοί υψηλών προσόντων</w:t>
              </w:r>
            </w:ins>
          </w:p>
          <w:p w:rsidR="00A77B3E">
            <w:pPr>
              <w:spacing w:before="100" w:after="0"/>
              <w:jc w:val="start"/>
              <w:rPr>
                <w:ins w:id="944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5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5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452" w:author="SFC2021" w:date="2025-12-22T16:11:21Z"/>
          <w:rFonts w:ascii="Times New Roman" w:eastAsia="Times New Roman" w:hAnsi="Times New Roman" w:cs="Times New Roman"/>
          <w:b w:val="0"/>
          <w:i w:val="0"/>
          <w:vanish w:val="0"/>
          <w:color w:val="000000"/>
          <w:sz w:val="24"/>
        </w:rPr>
      </w:pPr>
      <w:bookmarkStart w:id="9453" w:name="_Toc256000874"/>
      <w:ins w:id="9454"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9453"/>
    </w:p>
    <w:p w:rsidR="00A77B3E">
      <w:pPr>
        <w:spacing w:before="100" w:after="0"/>
        <w:jc w:val="start"/>
        <w:rPr>
          <w:ins w:id="945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56"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5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58" w:author="SFC2021" w:date="2025-12-22T16:11:21Z"/>
                <w:rFonts w:ascii="Times New Roman" w:eastAsia="Times New Roman" w:hAnsi="Times New Roman" w:cs="Times New Roman"/>
                <w:b w:val="0"/>
                <w:i w:val="0"/>
                <w:vanish w:val="0"/>
                <w:color w:val="000000"/>
                <w:sz w:val="24"/>
              </w:rPr>
            </w:pPr>
            <w:ins w:id="9459" w:author="SFC2021" w:date="2025-12-22T16:11:21Z">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λαμβάνοντας υπόψη, με επιπλέον μοριοδότηση, τη μακροχρόνια ανεργία.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ins>
          </w:p>
          <w:p w:rsidR="00A77B3E">
            <w:pPr>
              <w:spacing w:before="100" w:after="0"/>
              <w:jc w:val="start"/>
              <w:rPr>
                <w:ins w:id="9460" w:author="SFC2021" w:date="2025-12-22T16:11:21Z"/>
                <w:rFonts w:ascii="Times New Roman" w:eastAsia="Times New Roman" w:hAnsi="Times New Roman" w:cs="Times New Roman"/>
                <w:b w:val="0"/>
                <w:i w:val="0"/>
                <w:vanish w:val="0"/>
                <w:color w:val="000000"/>
                <w:sz w:val="24"/>
              </w:rPr>
            </w:pPr>
            <w:ins w:id="9461" w:author="SFC2021" w:date="2025-12-22T16:11:21Z">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κατάρτισης ανέργων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ins>
          </w:p>
          <w:p w:rsidR="00A77B3E">
            <w:pPr>
              <w:spacing w:before="100" w:after="0"/>
              <w:jc w:val="start"/>
              <w:rPr>
                <w:ins w:id="9462" w:author="SFC2021" w:date="2025-12-22T16:11:21Z"/>
                <w:rFonts w:ascii="Times New Roman" w:eastAsia="Times New Roman" w:hAnsi="Times New Roman" w:cs="Times New Roman"/>
                <w:b w:val="0"/>
                <w:i w:val="0"/>
                <w:vanish w:val="0"/>
                <w:color w:val="000000"/>
                <w:sz w:val="24"/>
              </w:rPr>
            </w:pPr>
            <w:ins w:id="9463" w:author="SFC2021" w:date="2025-12-22T16:11:21Z">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ins>
          </w:p>
          <w:p w:rsidR="00A77B3E">
            <w:pPr>
              <w:spacing w:before="100" w:after="0"/>
              <w:jc w:val="start"/>
              <w:rPr>
                <w:ins w:id="9464"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65"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66"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467" w:author="SFC2021" w:date="2025-12-22T16:11:21Z"/>
          <w:rFonts w:ascii="Times New Roman" w:eastAsia="Times New Roman" w:hAnsi="Times New Roman" w:cs="Times New Roman"/>
          <w:b w:val="0"/>
          <w:i w:val="0"/>
          <w:vanish w:val="0"/>
          <w:color w:val="000000"/>
          <w:sz w:val="24"/>
        </w:rPr>
      </w:pPr>
      <w:bookmarkStart w:id="9468" w:name="_Toc256000875"/>
      <w:ins w:id="9469"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9468"/>
    </w:p>
    <w:p w:rsidR="00A77B3E">
      <w:pPr>
        <w:spacing w:before="100" w:after="0"/>
        <w:jc w:val="start"/>
        <w:rPr>
          <w:ins w:id="947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71"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7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73" w:author="SFC2021" w:date="2025-12-22T16:11:21Z"/>
                <w:rFonts w:ascii="Times New Roman" w:eastAsia="Times New Roman" w:hAnsi="Times New Roman" w:cs="Times New Roman"/>
                <w:b w:val="0"/>
                <w:i w:val="0"/>
                <w:vanish w:val="0"/>
                <w:color w:val="000000"/>
                <w:sz w:val="24"/>
              </w:rPr>
            </w:pPr>
            <w:ins w:id="9474"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947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7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7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478" w:author="SFC2021" w:date="2025-12-22T16:11:21Z"/>
          <w:rFonts w:ascii="Times New Roman" w:eastAsia="Times New Roman" w:hAnsi="Times New Roman" w:cs="Times New Roman"/>
          <w:b w:val="0"/>
          <w:i w:val="0"/>
          <w:vanish w:val="0"/>
          <w:color w:val="000000"/>
          <w:sz w:val="24"/>
        </w:rPr>
      </w:pPr>
      <w:bookmarkStart w:id="9479" w:name="_Toc256000876"/>
      <w:ins w:id="9480"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9479"/>
    </w:p>
    <w:p w:rsidR="00A77B3E">
      <w:pPr>
        <w:spacing w:before="100" w:after="0"/>
        <w:jc w:val="start"/>
        <w:rPr>
          <w:ins w:id="948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8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8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84" w:author="SFC2021" w:date="2025-12-22T16:11:21Z"/>
                <w:rFonts w:ascii="Times New Roman" w:eastAsia="Times New Roman" w:hAnsi="Times New Roman" w:cs="Times New Roman"/>
                <w:b w:val="0"/>
                <w:i w:val="0"/>
                <w:vanish w:val="0"/>
                <w:color w:val="000000"/>
                <w:sz w:val="24"/>
              </w:rPr>
            </w:pPr>
            <w:ins w:id="9485" w:author="SFC2021" w:date="2025-12-22T16:11:21Z">
              <w:r>
                <w:rPr>
                  <w:rFonts w:ascii="Times New Roman" w:eastAsia="Times New Roman" w:hAnsi="Times New Roman" w:cs="Times New Roman"/>
                  <w:b w:val="0"/>
                  <w:i w:val="0"/>
                  <w:vanish w:val="0"/>
                  <w:color w:val="000000"/>
                  <w:sz w:val="24"/>
                </w:rPr>
                <w:t>Στο πλαίσιο του Ειδικού Στόχου, δύναται να αξιοποιηθούν διακρατικές και διαπεριφερειακές συνεργασίες για την ανάπτυξη εξειδικευμένων δεξιοτήτων σε προηγμένες τεχνολογίες άμυνας και ασφάλειας, σε συνέργεια με πρωτοβουλίες της ΕΕ στον τομέα της αμυντικής βιομηχανίας και των αμυντικών τεχνολογιών. Ενδεικτικά, η συνεργασία μπορεί να περιλαμβάνει ανταλλαγή τεχνογνωσίας, κοινά προγράμματα κατάρτισης ή δράσεις κινητικότητας με εταίρους από Κράτη Μέλη και περιφέρειες της ΕΕ που διαθέτουν αναπτυγμένα οικοσυστήματα στην αμυντική τεχνολογία και στις δυνατότητες διττής χρήσης. Οι δράσεις αυτές θα υποστηρίζουν τη δημιουργία εξειδικευμένου ανθρώπινου δυναμικού και θα συμβάλλουν στην ενίσχυση της ευρωπαϊκής τεχνολογικής και βιομηχανικής βάσης άμυνας.</w:t>
              </w:r>
            </w:ins>
          </w:p>
          <w:p w:rsidR="00A77B3E">
            <w:pPr>
              <w:spacing w:before="100" w:after="0"/>
              <w:jc w:val="start"/>
              <w:rPr>
                <w:ins w:id="948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8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88"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489" w:author="SFC2021" w:date="2025-12-22T16:11:21Z"/>
          <w:rFonts w:ascii="Times New Roman" w:eastAsia="Times New Roman" w:hAnsi="Times New Roman" w:cs="Times New Roman"/>
          <w:b w:val="0"/>
          <w:i w:val="0"/>
          <w:vanish w:val="0"/>
          <w:color w:val="000000"/>
          <w:sz w:val="24"/>
        </w:rPr>
      </w:pPr>
      <w:bookmarkStart w:id="9490" w:name="_Toc256000877"/>
      <w:ins w:id="9491"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9490"/>
    </w:p>
    <w:p w:rsidR="00A77B3E">
      <w:pPr>
        <w:spacing w:before="100" w:after="0"/>
        <w:jc w:val="start"/>
        <w:rPr>
          <w:ins w:id="949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49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494"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495" w:author="SFC2021" w:date="2025-12-22T16:11:21Z"/>
                <w:rFonts w:ascii="Times New Roman" w:eastAsia="Times New Roman" w:hAnsi="Times New Roman" w:cs="Times New Roman"/>
                <w:b w:val="0"/>
                <w:i w:val="0"/>
                <w:vanish w:val="0"/>
                <w:color w:val="000000"/>
                <w:sz w:val="24"/>
              </w:rPr>
            </w:pPr>
            <w:ins w:id="9496" w:author="SFC2021" w:date="2025-12-22T16:11:21Z">
              <w:r>
                <w:rPr>
                  <w:rFonts w:ascii="Times New Roman" w:eastAsia="Times New Roman" w:hAnsi="Times New Roman" w:cs="Times New Roman"/>
                  <w:b w:val="0"/>
                  <w:i w:val="0"/>
                  <w:vanish w:val="0"/>
                  <w:color w:val="000000"/>
                  <w:sz w:val="24"/>
                </w:rPr>
                <w:t xml:space="preserve">Το σύνολο των έργων αφορούν επιχορηγήσεις. </w:t>
              </w:r>
            </w:ins>
          </w:p>
          <w:p w:rsidR="00A77B3E">
            <w:pPr>
              <w:spacing w:before="100" w:after="0"/>
              <w:jc w:val="start"/>
              <w:rPr>
                <w:ins w:id="9497"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49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499"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9500" w:author="SFC2021" w:date="2025-12-22T16:11:21Z"/>
          <w:rFonts w:ascii="Times New Roman" w:eastAsia="Times New Roman" w:hAnsi="Times New Roman" w:cs="Times New Roman"/>
          <w:b w:val="0"/>
          <w:i w:val="0"/>
          <w:vanish w:val="0"/>
          <w:color w:val="000000"/>
          <w:sz w:val="24"/>
        </w:rPr>
      </w:pPr>
      <w:bookmarkStart w:id="9501" w:name="_Toc256000878"/>
      <w:ins w:id="9502" w:author="SFC2021" w:date="2025-12-22T16:11:21Z">
        <w:r>
          <w:rPr>
            <w:rFonts w:ascii="Times New Roman" w:eastAsia="Times New Roman" w:hAnsi="Times New Roman" w:cs="Times New Roman"/>
            <w:b w:val="0"/>
            <w:i w:val="0"/>
            <w:vanish w:val="0"/>
            <w:color w:val="000000"/>
            <w:sz w:val="24"/>
          </w:rPr>
          <w:t>2.1.1.1.2. Δείκτες</w:t>
        </w:r>
      </w:ins>
      <w:bookmarkEnd w:id="9501"/>
    </w:p>
    <w:p w:rsidR="00A77B3E">
      <w:pPr>
        <w:spacing w:before="100" w:after="0"/>
        <w:jc w:val="start"/>
        <w:rPr>
          <w:ins w:id="950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504" w:author="SFC2021" w:date="2025-12-22T16:11:21Z"/>
          <w:rFonts w:ascii="Times New Roman" w:eastAsia="Times New Roman" w:hAnsi="Times New Roman" w:cs="Times New Roman"/>
          <w:b w:val="0"/>
          <w:i w:val="0"/>
          <w:vanish w:val="0"/>
          <w:color w:val="000000"/>
          <w:sz w:val="0"/>
        </w:rPr>
      </w:pPr>
      <w:ins w:id="9505"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9506" w:author="SFC2021" w:date="2025-12-22T16:11:21Z"/>
          <w:rFonts w:ascii="Times New Roman" w:eastAsia="Times New Roman" w:hAnsi="Times New Roman" w:cs="Times New Roman"/>
          <w:b w:val="0"/>
          <w:i w:val="0"/>
          <w:vanish w:val="0"/>
          <w:color w:val="000000"/>
          <w:sz w:val="24"/>
        </w:rPr>
      </w:pPr>
      <w:bookmarkStart w:id="9507" w:name="_Toc256000879"/>
      <w:ins w:id="9508"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9507"/>
    </w:p>
    <w:p w:rsidR="00A77B3E">
      <w:pPr>
        <w:spacing w:before="100" w:after="0"/>
        <w:jc w:val="start"/>
        <w:rPr>
          <w:ins w:id="950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41"/>
        <w:gridCol w:w="692"/>
        <w:gridCol w:w="2440"/>
        <w:gridCol w:w="1925"/>
        <w:gridCol w:w="3973"/>
        <w:gridCol w:w="1374"/>
        <w:gridCol w:w="1277"/>
        <w:gridCol w:w="1122"/>
      </w:tblGrid>
      <w:tr>
        <w:tblPrEx>
          <w:tblW w:w="100%" w:type="pct"/>
        </w:tblPrEx>
        <w:trPr>
          <w:cantSplit w:val="0"/>
          <w:trHeight w:hRule="auto" w:val="0"/>
          <w:ins w:id="951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11" w:author="SFC2021" w:date="2025-12-22T16:11:21Z"/>
                <w:rFonts w:ascii="Times New Roman" w:eastAsia="Times New Roman" w:hAnsi="Times New Roman" w:cs="Times New Roman"/>
                <w:b w:val="0"/>
                <w:i w:val="0"/>
                <w:vanish w:val="0"/>
                <w:color w:val="000000"/>
                <w:sz w:val="20"/>
              </w:rPr>
            </w:pPr>
            <w:ins w:id="951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13" w:author="SFC2021" w:date="2025-12-22T16:11:21Z"/>
                <w:rFonts w:ascii="Times New Roman" w:eastAsia="Times New Roman" w:hAnsi="Times New Roman" w:cs="Times New Roman"/>
                <w:b w:val="0"/>
                <w:i w:val="0"/>
                <w:vanish w:val="0"/>
                <w:color w:val="000000"/>
                <w:sz w:val="20"/>
              </w:rPr>
            </w:pPr>
            <w:ins w:id="951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15" w:author="SFC2021" w:date="2025-12-22T16:11:21Z"/>
                <w:rFonts w:ascii="Times New Roman" w:eastAsia="Times New Roman" w:hAnsi="Times New Roman" w:cs="Times New Roman"/>
                <w:b w:val="0"/>
                <w:i w:val="0"/>
                <w:vanish w:val="0"/>
                <w:color w:val="000000"/>
                <w:sz w:val="20"/>
              </w:rPr>
            </w:pPr>
            <w:ins w:id="951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17" w:author="SFC2021" w:date="2025-12-22T16:11:21Z"/>
                <w:rFonts w:ascii="Times New Roman" w:eastAsia="Times New Roman" w:hAnsi="Times New Roman" w:cs="Times New Roman"/>
                <w:b w:val="0"/>
                <w:i w:val="0"/>
                <w:vanish w:val="0"/>
                <w:color w:val="000000"/>
                <w:sz w:val="20"/>
              </w:rPr>
            </w:pPr>
            <w:ins w:id="951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19" w:author="SFC2021" w:date="2025-12-22T16:11:21Z"/>
                <w:rFonts w:ascii="Times New Roman" w:eastAsia="Times New Roman" w:hAnsi="Times New Roman" w:cs="Times New Roman"/>
                <w:b w:val="0"/>
                <w:i w:val="0"/>
                <w:vanish w:val="0"/>
                <w:color w:val="000000"/>
                <w:sz w:val="20"/>
              </w:rPr>
            </w:pPr>
            <w:ins w:id="9520"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21" w:author="SFC2021" w:date="2025-12-22T16:11:21Z"/>
                <w:rFonts w:ascii="Times New Roman" w:eastAsia="Times New Roman" w:hAnsi="Times New Roman" w:cs="Times New Roman"/>
                <w:b w:val="0"/>
                <w:i w:val="0"/>
                <w:vanish w:val="0"/>
                <w:color w:val="000000"/>
                <w:sz w:val="20"/>
              </w:rPr>
            </w:pPr>
            <w:ins w:id="9522"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23" w:author="SFC2021" w:date="2025-12-22T16:11:21Z"/>
                <w:rFonts w:ascii="Times New Roman" w:eastAsia="Times New Roman" w:hAnsi="Times New Roman" w:cs="Times New Roman"/>
                <w:b w:val="0"/>
                <w:i w:val="0"/>
                <w:vanish w:val="0"/>
                <w:color w:val="000000"/>
                <w:sz w:val="20"/>
              </w:rPr>
            </w:pPr>
            <w:ins w:id="9524"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25" w:author="SFC2021" w:date="2025-12-22T16:11:21Z"/>
                <w:rFonts w:ascii="Times New Roman" w:eastAsia="Times New Roman" w:hAnsi="Times New Roman" w:cs="Times New Roman"/>
                <w:b w:val="0"/>
                <w:i w:val="0"/>
                <w:vanish w:val="0"/>
                <w:color w:val="000000"/>
                <w:sz w:val="20"/>
              </w:rPr>
            </w:pPr>
            <w:ins w:id="9526"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27" w:author="SFC2021" w:date="2025-12-22T16:11:21Z"/>
                <w:rFonts w:ascii="Times New Roman" w:eastAsia="Times New Roman" w:hAnsi="Times New Roman" w:cs="Times New Roman"/>
                <w:b w:val="0"/>
                <w:i w:val="0"/>
                <w:vanish w:val="0"/>
                <w:color w:val="000000"/>
                <w:sz w:val="20"/>
              </w:rPr>
            </w:pPr>
            <w:ins w:id="9528"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952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30" w:author="SFC2021" w:date="2025-12-22T16:11:21Z"/>
                <w:rFonts w:ascii="Times New Roman" w:eastAsia="Times New Roman" w:hAnsi="Times New Roman" w:cs="Times New Roman"/>
                <w:b w:val="0"/>
                <w:i w:val="0"/>
                <w:vanish w:val="0"/>
                <w:color w:val="000000"/>
                <w:sz w:val="20"/>
              </w:rPr>
            </w:pPr>
            <w:ins w:id="953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32" w:author="SFC2021" w:date="2025-12-22T16:11:21Z"/>
                <w:rFonts w:ascii="Times New Roman" w:eastAsia="Times New Roman" w:hAnsi="Times New Roman" w:cs="Times New Roman"/>
                <w:b w:val="0"/>
                <w:i w:val="0"/>
                <w:vanish w:val="0"/>
                <w:color w:val="000000"/>
                <w:sz w:val="20"/>
              </w:rPr>
            </w:pPr>
            <w:ins w:id="953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34" w:author="SFC2021" w:date="2025-12-22T16:11:21Z"/>
                <w:rFonts w:ascii="Times New Roman" w:eastAsia="Times New Roman" w:hAnsi="Times New Roman" w:cs="Times New Roman"/>
                <w:b w:val="0"/>
                <w:i w:val="0"/>
                <w:vanish w:val="0"/>
                <w:color w:val="000000"/>
                <w:sz w:val="20"/>
              </w:rPr>
            </w:pPr>
            <w:ins w:id="953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36" w:author="SFC2021" w:date="2025-12-22T16:11:21Z"/>
                <w:rFonts w:ascii="Times New Roman" w:eastAsia="Times New Roman" w:hAnsi="Times New Roman" w:cs="Times New Roman"/>
                <w:b w:val="0"/>
                <w:i w:val="0"/>
                <w:vanish w:val="0"/>
                <w:color w:val="000000"/>
                <w:sz w:val="20"/>
              </w:rPr>
            </w:pPr>
            <w:ins w:id="9537"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38" w:author="SFC2021" w:date="2025-12-22T16:11:21Z"/>
                <w:rFonts w:ascii="Times New Roman" w:eastAsia="Times New Roman" w:hAnsi="Times New Roman" w:cs="Times New Roman"/>
                <w:b w:val="0"/>
                <w:i w:val="0"/>
                <w:vanish w:val="0"/>
                <w:color w:val="000000"/>
                <w:sz w:val="20"/>
              </w:rPr>
            </w:pPr>
            <w:ins w:id="9539" w:author="SFC2021" w:date="2025-12-22T16:11:21Z">
              <w:r>
                <w:rPr>
                  <w:rFonts w:ascii="Times New Roman" w:eastAsia="Times New Roman" w:hAnsi="Times New Roman" w:cs="Times New Roman"/>
                  <w:b w:val="0"/>
                  <w:i w:val="0"/>
                  <w:vanish w:val="0"/>
                  <w:color w:val="000000"/>
                  <w:sz w:val="20"/>
                </w:rPr>
                <w:t>EECO02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40" w:author="SFC2021" w:date="2025-12-22T16:11:21Z"/>
                <w:rFonts w:ascii="Times New Roman" w:eastAsia="Times New Roman" w:hAnsi="Times New Roman" w:cs="Times New Roman"/>
                <w:b w:val="0"/>
                <w:i w:val="0"/>
                <w:vanish w:val="0"/>
                <w:color w:val="000000"/>
                <w:sz w:val="20"/>
              </w:rPr>
            </w:pPr>
            <w:ins w:id="9541" w:author="SFC2021" w:date="2025-12-22T16:11:21Z">
              <w:r>
                <w:rPr>
                  <w:rFonts w:ascii="Times New Roman" w:eastAsia="Times New Roman" w:hAnsi="Times New Roman" w:cs="Times New Roman"/>
                  <w:b w:val="0"/>
                  <w:i w:val="0"/>
                  <w:vanish w:val="0"/>
                  <w:color w:val="000000"/>
                  <w:sz w:val="20"/>
                </w:rPr>
                <w:t>Άνεργοι, συμπεριλαμβανομένων των μακροχρόνια ανέργων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42" w:author="SFC2021" w:date="2025-12-22T16:11:21Z"/>
                <w:rFonts w:ascii="Times New Roman" w:eastAsia="Times New Roman" w:hAnsi="Times New Roman" w:cs="Times New Roman"/>
                <w:b w:val="0"/>
                <w:i w:val="0"/>
                <w:vanish w:val="0"/>
                <w:color w:val="000000"/>
                <w:sz w:val="20"/>
              </w:rPr>
            </w:pPr>
            <w:ins w:id="9543"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544" w:author="SFC2021" w:date="2025-12-22T16:11:21Z"/>
                <w:rFonts w:ascii="Times New Roman" w:eastAsia="Times New Roman" w:hAnsi="Times New Roman" w:cs="Times New Roman"/>
                <w:b w:val="0"/>
                <w:i w:val="0"/>
                <w:vanish w:val="0"/>
                <w:color w:val="000000"/>
                <w:sz w:val="20"/>
              </w:rPr>
            </w:pPr>
            <w:ins w:id="9545"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546" w:author="SFC2021" w:date="2025-12-22T16:11:21Z"/>
                <w:rFonts w:ascii="Times New Roman" w:eastAsia="Times New Roman" w:hAnsi="Times New Roman" w:cs="Times New Roman"/>
                <w:b w:val="0"/>
                <w:i w:val="0"/>
                <w:vanish w:val="0"/>
                <w:color w:val="000000"/>
                <w:sz w:val="20"/>
              </w:rPr>
            </w:pPr>
            <w:ins w:id="9547" w:author="SFC2021" w:date="2025-12-22T16:11:21Z">
              <w:r>
                <w:rPr>
                  <w:rFonts w:ascii="Times New Roman" w:eastAsia="Times New Roman" w:hAnsi="Times New Roman" w:cs="Times New Roman"/>
                  <w:b w:val="0"/>
                  <w:i w:val="0"/>
                  <w:vanish w:val="0"/>
                  <w:color w:val="000000"/>
                  <w:sz w:val="20"/>
                </w:rPr>
                <w:t>691,00</w:t>
              </w:r>
            </w:ins>
          </w:p>
        </w:tc>
      </w:tr>
      <w:tr>
        <w:tblPrEx>
          <w:tblW w:w="100%" w:type="pct"/>
        </w:tblPrEx>
        <w:trPr>
          <w:cantSplit w:val="0"/>
          <w:trHeight w:hRule="auto" w:val="0"/>
          <w:ins w:id="95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49" w:author="SFC2021" w:date="2025-12-22T16:11:21Z"/>
                <w:rFonts w:ascii="Times New Roman" w:eastAsia="Times New Roman" w:hAnsi="Times New Roman" w:cs="Times New Roman"/>
                <w:b w:val="0"/>
                <w:i w:val="0"/>
                <w:vanish w:val="0"/>
                <w:color w:val="000000"/>
                <w:sz w:val="20"/>
              </w:rPr>
            </w:pPr>
            <w:ins w:id="955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51" w:author="SFC2021" w:date="2025-12-22T16:11:21Z"/>
                <w:rFonts w:ascii="Times New Roman" w:eastAsia="Times New Roman" w:hAnsi="Times New Roman" w:cs="Times New Roman"/>
                <w:b w:val="0"/>
                <w:i w:val="0"/>
                <w:vanish w:val="0"/>
                <w:color w:val="000000"/>
                <w:sz w:val="20"/>
              </w:rPr>
            </w:pPr>
            <w:ins w:id="9552"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53" w:author="SFC2021" w:date="2025-12-22T16:11:21Z"/>
                <w:rFonts w:ascii="Times New Roman" w:eastAsia="Times New Roman" w:hAnsi="Times New Roman" w:cs="Times New Roman"/>
                <w:b w:val="0"/>
                <w:i w:val="0"/>
                <w:vanish w:val="0"/>
                <w:color w:val="000000"/>
                <w:sz w:val="20"/>
              </w:rPr>
            </w:pPr>
            <w:ins w:id="955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55" w:author="SFC2021" w:date="2025-12-22T16:11:21Z"/>
                <w:rFonts w:ascii="Times New Roman" w:eastAsia="Times New Roman" w:hAnsi="Times New Roman" w:cs="Times New Roman"/>
                <w:b w:val="0"/>
                <w:i w:val="0"/>
                <w:vanish w:val="0"/>
                <w:color w:val="000000"/>
                <w:sz w:val="20"/>
              </w:rPr>
            </w:pPr>
            <w:ins w:id="955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57" w:author="SFC2021" w:date="2025-12-22T16:11:21Z"/>
                <w:rFonts w:ascii="Times New Roman" w:eastAsia="Times New Roman" w:hAnsi="Times New Roman" w:cs="Times New Roman"/>
                <w:b w:val="0"/>
                <w:i w:val="0"/>
                <w:vanish w:val="0"/>
                <w:color w:val="000000"/>
                <w:sz w:val="20"/>
              </w:rPr>
            </w:pPr>
            <w:ins w:id="9558" w:author="SFC2021" w:date="2025-12-22T16:11:21Z">
              <w:r>
                <w:rPr>
                  <w:rFonts w:ascii="Times New Roman" w:eastAsia="Times New Roman" w:hAnsi="Times New Roman" w:cs="Times New Roman"/>
                  <w:b w:val="0"/>
                  <w:i w:val="0"/>
                  <w:vanish w:val="0"/>
                  <w:color w:val="000000"/>
                  <w:sz w:val="20"/>
                </w:rPr>
                <w:t>EECO02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59" w:author="SFC2021" w:date="2025-12-22T16:11:21Z"/>
                <w:rFonts w:ascii="Times New Roman" w:eastAsia="Times New Roman" w:hAnsi="Times New Roman" w:cs="Times New Roman"/>
                <w:b w:val="0"/>
                <w:i w:val="0"/>
                <w:vanish w:val="0"/>
                <w:color w:val="000000"/>
                <w:sz w:val="20"/>
              </w:rPr>
            </w:pPr>
            <w:ins w:id="9560" w:author="SFC2021" w:date="2025-12-22T16:11:21Z">
              <w:r>
                <w:rPr>
                  <w:rFonts w:ascii="Times New Roman" w:eastAsia="Times New Roman" w:hAnsi="Times New Roman" w:cs="Times New Roman"/>
                  <w:b w:val="0"/>
                  <w:i w:val="0"/>
                  <w:vanish w:val="0"/>
                  <w:color w:val="000000"/>
                  <w:sz w:val="20"/>
                </w:rPr>
                <w:t>Άνεργοι, συμπεριλαμβανομένων των μακροχρόνια ανέργων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561" w:author="SFC2021" w:date="2025-12-22T16:11:21Z"/>
                <w:rFonts w:ascii="Times New Roman" w:eastAsia="Times New Roman" w:hAnsi="Times New Roman" w:cs="Times New Roman"/>
                <w:b w:val="0"/>
                <w:i w:val="0"/>
                <w:vanish w:val="0"/>
                <w:color w:val="000000"/>
                <w:sz w:val="20"/>
              </w:rPr>
            </w:pPr>
            <w:ins w:id="9562"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563" w:author="SFC2021" w:date="2025-12-22T16:11:21Z"/>
                <w:rFonts w:ascii="Times New Roman" w:eastAsia="Times New Roman" w:hAnsi="Times New Roman" w:cs="Times New Roman"/>
                <w:b w:val="0"/>
                <w:i w:val="0"/>
                <w:vanish w:val="0"/>
                <w:color w:val="000000"/>
                <w:sz w:val="20"/>
              </w:rPr>
            </w:pPr>
            <w:ins w:id="956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565" w:author="SFC2021" w:date="2025-12-22T16:11:21Z"/>
                <w:rFonts w:ascii="Times New Roman" w:eastAsia="Times New Roman" w:hAnsi="Times New Roman" w:cs="Times New Roman"/>
                <w:b w:val="0"/>
                <w:i w:val="0"/>
                <w:vanish w:val="0"/>
                <w:color w:val="000000"/>
                <w:sz w:val="20"/>
              </w:rPr>
            </w:pPr>
            <w:ins w:id="9566" w:author="SFC2021" w:date="2025-12-22T16:11:21Z">
              <w:r>
                <w:rPr>
                  <w:rFonts w:ascii="Times New Roman" w:eastAsia="Times New Roman" w:hAnsi="Times New Roman" w:cs="Times New Roman"/>
                  <w:b w:val="0"/>
                  <w:i w:val="0"/>
                  <w:vanish w:val="0"/>
                  <w:color w:val="000000"/>
                  <w:sz w:val="20"/>
                </w:rPr>
                <w:t>2.481,00</w:t>
              </w:r>
            </w:ins>
          </w:p>
        </w:tc>
      </w:tr>
    </w:tbl>
    <w:p w:rsidR="00A77B3E">
      <w:pPr>
        <w:spacing w:before="100" w:after="0"/>
        <w:jc w:val="start"/>
        <w:rPr>
          <w:ins w:id="9567"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9568" w:author="SFC2021" w:date="2025-12-22T16:11:21Z"/>
          <w:rFonts w:ascii="Times New Roman" w:eastAsia="Times New Roman" w:hAnsi="Times New Roman" w:cs="Times New Roman"/>
          <w:b w:val="0"/>
          <w:i w:val="0"/>
          <w:vanish w:val="0"/>
          <w:color w:val="000000"/>
          <w:sz w:val="0"/>
        </w:rPr>
      </w:pPr>
      <w:ins w:id="9569"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9570" w:author="SFC2021" w:date="2025-12-22T16:11:21Z"/>
          <w:rFonts w:ascii="Times New Roman" w:eastAsia="Times New Roman" w:hAnsi="Times New Roman" w:cs="Times New Roman"/>
          <w:b w:val="0"/>
          <w:i w:val="0"/>
          <w:vanish w:val="0"/>
          <w:color w:val="000000"/>
          <w:sz w:val="24"/>
        </w:rPr>
      </w:pPr>
      <w:bookmarkStart w:id="9571" w:name="_Toc256000880"/>
      <w:ins w:id="9572"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9571"/>
    </w:p>
    <w:p w:rsidR="00A77B3E">
      <w:pPr>
        <w:spacing w:before="100" w:after="0"/>
        <w:jc w:val="start"/>
        <w:rPr>
          <w:ins w:id="957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62"/>
        <w:gridCol w:w="692"/>
        <w:gridCol w:w="1588"/>
        <w:gridCol w:w="1587"/>
        <w:gridCol w:w="2445"/>
        <w:gridCol w:w="1031"/>
        <w:gridCol w:w="1273"/>
        <w:gridCol w:w="1009"/>
        <w:gridCol w:w="909"/>
        <w:gridCol w:w="1260"/>
        <w:gridCol w:w="1288"/>
      </w:tblGrid>
      <w:tr>
        <w:tblPrEx>
          <w:tblW w:w="100%" w:type="pct"/>
        </w:tblPrEx>
        <w:trPr>
          <w:cantSplit w:val="0"/>
          <w:trHeight w:hRule="auto" w:val="0"/>
          <w:ins w:id="957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75" w:author="SFC2021" w:date="2025-12-22T16:11:21Z"/>
                <w:rFonts w:ascii="Times New Roman" w:eastAsia="Times New Roman" w:hAnsi="Times New Roman" w:cs="Times New Roman"/>
                <w:b w:val="0"/>
                <w:i w:val="0"/>
                <w:vanish w:val="0"/>
                <w:color w:val="000000"/>
                <w:sz w:val="20"/>
              </w:rPr>
            </w:pPr>
            <w:ins w:id="957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77" w:author="SFC2021" w:date="2025-12-22T16:11:21Z"/>
                <w:rFonts w:ascii="Times New Roman" w:eastAsia="Times New Roman" w:hAnsi="Times New Roman" w:cs="Times New Roman"/>
                <w:b w:val="0"/>
                <w:i w:val="0"/>
                <w:vanish w:val="0"/>
                <w:color w:val="000000"/>
                <w:sz w:val="20"/>
              </w:rPr>
            </w:pPr>
            <w:ins w:id="957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79" w:author="SFC2021" w:date="2025-12-22T16:11:21Z"/>
                <w:rFonts w:ascii="Times New Roman" w:eastAsia="Times New Roman" w:hAnsi="Times New Roman" w:cs="Times New Roman"/>
                <w:b w:val="0"/>
                <w:i w:val="0"/>
                <w:vanish w:val="0"/>
                <w:color w:val="000000"/>
                <w:sz w:val="20"/>
              </w:rPr>
            </w:pPr>
            <w:ins w:id="958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81" w:author="SFC2021" w:date="2025-12-22T16:11:21Z"/>
                <w:rFonts w:ascii="Times New Roman" w:eastAsia="Times New Roman" w:hAnsi="Times New Roman" w:cs="Times New Roman"/>
                <w:b w:val="0"/>
                <w:i w:val="0"/>
                <w:vanish w:val="0"/>
                <w:color w:val="000000"/>
                <w:sz w:val="20"/>
              </w:rPr>
            </w:pPr>
            <w:ins w:id="958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83" w:author="SFC2021" w:date="2025-12-22T16:11:21Z"/>
                <w:rFonts w:ascii="Times New Roman" w:eastAsia="Times New Roman" w:hAnsi="Times New Roman" w:cs="Times New Roman"/>
                <w:b w:val="0"/>
                <w:i w:val="0"/>
                <w:vanish w:val="0"/>
                <w:color w:val="000000"/>
                <w:sz w:val="20"/>
              </w:rPr>
            </w:pPr>
            <w:ins w:id="9584"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85" w:author="SFC2021" w:date="2025-12-22T16:11:21Z"/>
                <w:rFonts w:ascii="Times New Roman" w:eastAsia="Times New Roman" w:hAnsi="Times New Roman" w:cs="Times New Roman"/>
                <w:b w:val="0"/>
                <w:i w:val="0"/>
                <w:vanish w:val="0"/>
                <w:color w:val="000000"/>
                <w:sz w:val="20"/>
              </w:rPr>
            </w:pPr>
            <w:ins w:id="9586"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87" w:author="SFC2021" w:date="2025-12-22T16:11:21Z"/>
                <w:rFonts w:ascii="Times New Roman" w:eastAsia="Times New Roman" w:hAnsi="Times New Roman" w:cs="Times New Roman"/>
                <w:b w:val="0"/>
                <w:i w:val="0"/>
                <w:vanish w:val="0"/>
                <w:color w:val="000000"/>
                <w:sz w:val="20"/>
              </w:rPr>
            </w:pPr>
            <w:ins w:id="9588"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89" w:author="SFC2021" w:date="2025-12-22T16:11:21Z"/>
                <w:rFonts w:ascii="Times New Roman" w:eastAsia="Times New Roman" w:hAnsi="Times New Roman" w:cs="Times New Roman"/>
                <w:b w:val="0"/>
                <w:i w:val="0"/>
                <w:vanish w:val="0"/>
                <w:color w:val="000000"/>
                <w:sz w:val="20"/>
              </w:rPr>
            </w:pPr>
            <w:ins w:id="9590"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91" w:author="SFC2021" w:date="2025-12-22T16:11:21Z"/>
                <w:rFonts w:ascii="Times New Roman" w:eastAsia="Times New Roman" w:hAnsi="Times New Roman" w:cs="Times New Roman"/>
                <w:b w:val="0"/>
                <w:i w:val="0"/>
                <w:vanish w:val="0"/>
                <w:color w:val="000000"/>
                <w:sz w:val="20"/>
              </w:rPr>
            </w:pPr>
            <w:ins w:id="9592"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93" w:author="SFC2021" w:date="2025-12-22T16:11:21Z"/>
                <w:rFonts w:ascii="Times New Roman" w:eastAsia="Times New Roman" w:hAnsi="Times New Roman" w:cs="Times New Roman"/>
                <w:b w:val="0"/>
                <w:i w:val="0"/>
                <w:vanish w:val="0"/>
                <w:color w:val="000000"/>
                <w:sz w:val="20"/>
              </w:rPr>
            </w:pPr>
            <w:ins w:id="9594"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95" w:author="SFC2021" w:date="2025-12-22T16:11:21Z"/>
                <w:rFonts w:ascii="Times New Roman" w:eastAsia="Times New Roman" w:hAnsi="Times New Roman" w:cs="Times New Roman"/>
                <w:b w:val="0"/>
                <w:i w:val="0"/>
                <w:vanish w:val="0"/>
                <w:color w:val="000000"/>
                <w:sz w:val="20"/>
              </w:rPr>
            </w:pPr>
            <w:ins w:id="9596"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597" w:author="SFC2021" w:date="2025-12-22T16:11:21Z"/>
                <w:rFonts w:ascii="Times New Roman" w:eastAsia="Times New Roman" w:hAnsi="Times New Roman" w:cs="Times New Roman"/>
                <w:b w:val="0"/>
                <w:i w:val="0"/>
                <w:vanish w:val="0"/>
                <w:color w:val="000000"/>
                <w:sz w:val="20"/>
              </w:rPr>
            </w:pPr>
            <w:ins w:id="9598"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959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00" w:author="SFC2021" w:date="2025-12-22T16:11:21Z"/>
                <w:rFonts w:ascii="Times New Roman" w:eastAsia="Times New Roman" w:hAnsi="Times New Roman" w:cs="Times New Roman"/>
                <w:b w:val="0"/>
                <w:i w:val="0"/>
                <w:vanish w:val="0"/>
                <w:color w:val="000000"/>
                <w:sz w:val="20"/>
              </w:rPr>
            </w:pPr>
            <w:ins w:id="960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02" w:author="SFC2021" w:date="2025-12-22T16:11:21Z"/>
                <w:rFonts w:ascii="Times New Roman" w:eastAsia="Times New Roman" w:hAnsi="Times New Roman" w:cs="Times New Roman"/>
                <w:b w:val="0"/>
                <w:i w:val="0"/>
                <w:vanish w:val="0"/>
                <w:color w:val="000000"/>
                <w:sz w:val="20"/>
              </w:rPr>
            </w:pPr>
            <w:ins w:id="960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04" w:author="SFC2021" w:date="2025-12-22T16:11:21Z"/>
                <w:rFonts w:ascii="Times New Roman" w:eastAsia="Times New Roman" w:hAnsi="Times New Roman" w:cs="Times New Roman"/>
                <w:b w:val="0"/>
                <w:i w:val="0"/>
                <w:vanish w:val="0"/>
                <w:color w:val="000000"/>
                <w:sz w:val="20"/>
              </w:rPr>
            </w:pPr>
            <w:ins w:id="960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06" w:author="SFC2021" w:date="2025-12-22T16:11:21Z"/>
                <w:rFonts w:ascii="Times New Roman" w:eastAsia="Times New Roman" w:hAnsi="Times New Roman" w:cs="Times New Roman"/>
                <w:b w:val="0"/>
                <w:i w:val="0"/>
                <w:vanish w:val="0"/>
                <w:color w:val="000000"/>
                <w:sz w:val="20"/>
              </w:rPr>
            </w:pPr>
            <w:ins w:id="9607"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08" w:author="SFC2021" w:date="2025-12-22T16:11:21Z"/>
                <w:rFonts w:ascii="Times New Roman" w:eastAsia="Times New Roman" w:hAnsi="Times New Roman" w:cs="Times New Roman"/>
                <w:b w:val="0"/>
                <w:i w:val="0"/>
                <w:vanish w:val="0"/>
                <w:color w:val="000000"/>
                <w:sz w:val="20"/>
              </w:rPr>
            </w:pPr>
            <w:ins w:id="9609"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10" w:author="SFC2021" w:date="2025-12-22T16:11:21Z"/>
                <w:rFonts w:ascii="Times New Roman" w:eastAsia="Times New Roman" w:hAnsi="Times New Roman" w:cs="Times New Roman"/>
                <w:b w:val="0"/>
                <w:i w:val="0"/>
                <w:vanish w:val="0"/>
                <w:color w:val="000000"/>
                <w:sz w:val="20"/>
              </w:rPr>
            </w:pPr>
            <w:ins w:id="9611"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12" w:author="SFC2021" w:date="2025-12-22T16:11:21Z"/>
                <w:rFonts w:ascii="Times New Roman" w:eastAsia="Times New Roman" w:hAnsi="Times New Roman" w:cs="Times New Roman"/>
                <w:b w:val="0"/>
                <w:i w:val="0"/>
                <w:vanish w:val="0"/>
                <w:color w:val="000000"/>
                <w:sz w:val="20"/>
              </w:rPr>
            </w:pPr>
            <w:ins w:id="9613"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14" w:author="SFC2021" w:date="2025-12-22T16:11:21Z"/>
                <w:rFonts w:ascii="Times New Roman" w:eastAsia="Times New Roman" w:hAnsi="Times New Roman" w:cs="Times New Roman"/>
                <w:b w:val="0"/>
                <w:i w:val="0"/>
                <w:vanish w:val="0"/>
                <w:color w:val="000000"/>
                <w:sz w:val="20"/>
              </w:rPr>
            </w:pPr>
            <w:ins w:id="9615"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9616" w:author="SFC2021" w:date="2025-12-22T16:11:21Z"/>
                <w:rFonts w:ascii="Times New Roman" w:eastAsia="Times New Roman" w:hAnsi="Times New Roman" w:cs="Times New Roman"/>
                <w:b w:val="0"/>
                <w:i w:val="0"/>
                <w:vanish w:val="0"/>
                <w:color w:val="000000"/>
                <w:sz w:val="20"/>
              </w:rPr>
            </w:pPr>
            <w:ins w:id="9617"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18" w:author="SFC2021" w:date="2025-12-22T16:11:21Z"/>
                <w:rFonts w:ascii="Times New Roman" w:eastAsia="Times New Roman" w:hAnsi="Times New Roman" w:cs="Times New Roman"/>
                <w:b w:val="0"/>
                <w:i w:val="0"/>
                <w:vanish w:val="0"/>
                <w:color w:val="000000"/>
                <w:sz w:val="20"/>
              </w:rPr>
            </w:pPr>
            <w:ins w:id="9619" w:author="SFC2021" w:date="2025-12-22T16:11:21Z">
              <w:r>
                <w:rPr>
                  <w:rFonts w:ascii="Times New Roman" w:eastAsia="Times New Roman" w:hAnsi="Times New Roman" w:cs="Times New Roman"/>
                  <w:b w:val="0"/>
                  <w:i w:val="0"/>
                  <w:vanish w:val="0"/>
                  <w:color w:val="000000"/>
                  <w:sz w:val="20"/>
                </w:rPr>
                <w:t>449,00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20" w:author="SFC2021" w:date="2025-12-22T16:11:21Z"/>
                <w:rFonts w:ascii="Times New Roman" w:eastAsia="Times New Roman" w:hAnsi="Times New Roman" w:cs="Times New Roman"/>
                <w:b w:val="0"/>
                <w:i w:val="0"/>
                <w:vanish w:val="0"/>
                <w:color w:val="000000"/>
                <w:sz w:val="20"/>
              </w:rPr>
            </w:pPr>
            <w:ins w:id="9621"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22"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96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24" w:author="SFC2021" w:date="2025-12-22T16:11:21Z"/>
                <w:rFonts w:ascii="Times New Roman" w:eastAsia="Times New Roman" w:hAnsi="Times New Roman" w:cs="Times New Roman"/>
                <w:b w:val="0"/>
                <w:i w:val="0"/>
                <w:vanish w:val="0"/>
                <w:color w:val="000000"/>
                <w:sz w:val="20"/>
              </w:rPr>
            </w:pPr>
            <w:ins w:id="962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26" w:author="SFC2021" w:date="2025-12-22T16:11:21Z"/>
                <w:rFonts w:ascii="Times New Roman" w:eastAsia="Times New Roman" w:hAnsi="Times New Roman" w:cs="Times New Roman"/>
                <w:b w:val="0"/>
                <w:i w:val="0"/>
                <w:vanish w:val="0"/>
                <w:color w:val="000000"/>
                <w:sz w:val="20"/>
              </w:rPr>
            </w:pPr>
            <w:ins w:id="9627"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28" w:author="SFC2021" w:date="2025-12-22T16:11:21Z"/>
                <w:rFonts w:ascii="Times New Roman" w:eastAsia="Times New Roman" w:hAnsi="Times New Roman" w:cs="Times New Roman"/>
                <w:b w:val="0"/>
                <w:i w:val="0"/>
                <w:vanish w:val="0"/>
                <w:color w:val="000000"/>
                <w:sz w:val="20"/>
              </w:rPr>
            </w:pPr>
            <w:ins w:id="962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30" w:author="SFC2021" w:date="2025-12-22T16:11:21Z"/>
                <w:rFonts w:ascii="Times New Roman" w:eastAsia="Times New Roman" w:hAnsi="Times New Roman" w:cs="Times New Roman"/>
                <w:b w:val="0"/>
                <w:i w:val="0"/>
                <w:vanish w:val="0"/>
                <w:color w:val="000000"/>
                <w:sz w:val="20"/>
              </w:rPr>
            </w:pPr>
            <w:ins w:id="963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32" w:author="SFC2021" w:date="2025-12-22T16:11:21Z"/>
                <w:rFonts w:ascii="Times New Roman" w:eastAsia="Times New Roman" w:hAnsi="Times New Roman" w:cs="Times New Roman"/>
                <w:b w:val="0"/>
                <w:i w:val="0"/>
                <w:vanish w:val="0"/>
                <w:color w:val="000000"/>
                <w:sz w:val="20"/>
              </w:rPr>
            </w:pPr>
            <w:ins w:id="9633"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34" w:author="SFC2021" w:date="2025-12-22T16:11:21Z"/>
                <w:rFonts w:ascii="Times New Roman" w:eastAsia="Times New Roman" w:hAnsi="Times New Roman" w:cs="Times New Roman"/>
                <w:b w:val="0"/>
                <w:i w:val="0"/>
                <w:vanish w:val="0"/>
                <w:color w:val="000000"/>
                <w:sz w:val="20"/>
              </w:rPr>
            </w:pPr>
            <w:ins w:id="9635"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36" w:author="SFC2021" w:date="2025-12-22T16:11:21Z"/>
                <w:rFonts w:ascii="Times New Roman" w:eastAsia="Times New Roman" w:hAnsi="Times New Roman" w:cs="Times New Roman"/>
                <w:b w:val="0"/>
                <w:i w:val="0"/>
                <w:vanish w:val="0"/>
                <w:color w:val="000000"/>
                <w:sz w:val="20"/>
              </w:rPr>
            </w:pPr>
            <w:ins w:id="9637"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38" w:author="SFC2021" w:date="2025-12-22T16:11:21Z"/>
                <w:rFonts w:ascii="Times New Roman" w:eastAsia="Times New Roman" w:hAnsi="Times New Roman" w:cs="Times New Roman"/>
                <w:b w:val="0"/>
                <w:i w:val="0"/>
                <w:vanish w:val="0"/>
                <w:color w:val="000000"/>
                <w:sz w:val="20"/>
              </w:rPr>
            </w:pPr>
            <w:ins w:id="963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9640" w:author="SFC2021" w:date="2025-12-22T16:11:21Z"/>
                <w:rFonts w:ascii="Times New Roman" w:eastAsia="Times New Roman" w:hAnsi="Times New Roman" w:cs="Times New Roman"/>
                <w:b w:val="0"/>
                <w:i w:val="0"/>
                <w:vanish w:val="0"/>
                <w:color w:val="000000"/>
                <w:sz w:val="20"/>
              </w:rPr>
            </w:pPr>
            <w:ins w:id="9641"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42" w:author="SFC2021" w:date="2025-12-22T16:11:21Z"/>
                <w:rFonts w:ascii="Times New Roman" w:eastAsia="Times New Roman" w:hAnsi="Times New Roman" w:cs="Times New Roman"/>
                <w:b w:val="0"/>
                <w:i w:val="0"/>
                <w:vanish w:val="0"/>
                <w:color w:val="000000"/>
                <w:sz w:val="20"/>
              </w:rPr>
            </w:pPr>
            <w:ins w:id="9643" w:author="SFC2021" w:date="2025-12-22T16:11:21Z">
              <w:r>
                <w:rPr>
                  <w:rFonts w:ascii="Times New Roman" w:eastAsia="Times New Roman" w:hAnsi="Times New Roman" w:cs="Times New Roman"/>
                  <w:b w:val="0"/>
                  <w:i w:val="0"/>
                  <w:vanish w:val="0"/>
                  <w:color w:val="000000"/>
                  <w:sz w:val="20"/>
                </w:rPr>
                <w:t>1.613,00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44" w:author="SFC2021" w:date="2025-12-22T16:11:21Z"/>
                <w:rFonts w:ascii="Times New Roman" w:eastAsia="Times New Roman" w:hAnsi="Times New Roman" w:cs="Times New Roman"/>
                <w:b w:val="0"/>
                <w:i w:val="0"/>
                <w:vanish w:val="0"/>
                <w:color w:val="000000"/>
                <w:sz w:val="20"/>
              </w:rPr>
            </w:pPr>
            <w:ins w:id="9645" w:author="SFC2021" w:date="2025-12-22T16:11:21Z">
              <w:r>
                <w:rPr>
                  <w:rFonts w:ascii="Times New Roman" w:eastAsia="Times New Roman" w:hAnsi="Times New Roman" w:cs="Times New Roman"/>
                  <w:b w:val="0"/>
                  <w:i w:val="0"/>
                  <w:vanish w:val="0"/>
                  <w:color w:val="000000"/>
                  <w:sz w:val="20"/>
                </w:rPr>
                <w:t>ΟΠΣ,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46"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9647"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9648" w:author="SFC2021" w:date="2025-12-22T16:11:21Z"/>
          <w:rFonts w:ascii="Times New Roman" w:eastAsia="Times New Roman" w:hAnsi="Times New Roman" w:cs="Times New Roman"/>
          <w:b w:val="0"/>
          <w:i w:val="0"/>
          <w:vanish w:val="0"/>
          <w:color w:val="000000"/>
          <w:sz w:val="24"/>
        </w:rPr>
      </w:pPr>
      <w:bookmarkStart w:id="9649" w:name="_Toc256000881"/>
      <w:ins w:id="9650"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9649"/>
    </w:p>
    <w:p w:rsidR="00A77B3E">
      <w:pPr>
        <w:spacing w:before="100" w:after="0"/>
        <w:jc w:val="start"/>
        <w:rPr>
          <w:ins w:id="965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652" w:author="SFC2021" w:date="2025-12-22T16:11:21Z"/>
          <w:rFonts w:ascii="Times New Roman" w:eastAsia="Times New Roman" w:hAnsi="Times New Roman" w:cs="Times New Roman"/>
          <w:b w:val="0"/>
          <w:i w:val="0"/>
          <w:vanish w:val="0"/>
          <w:color w:val="000000"/>
          <w:sz w:val="0"/>
        </w:rPr>
      </w:pPr>
      <w:ins w:id="9653"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9654" w:author="SFC2021" w:date="2025-12-22T16:11:21Z"/>
          <w:rFonts w:ascii="Times New Roman" w:eastAsia="Times New Roman" w:hAnsi="Times New Roman" w:cs="Times New Roman"/>
          <w:b w:val="0"/>
          <w:i w:val="0"/>
          <w:vanish w:val="0"/>
          <w:color w:val="000000"/>
          <w:sz w:val="24"/>
        </w:rPr>
      </w:pPr>
      <w:bookmarkStart w:id="9655" w:name="_Toc256000882"/>
      <w:ins w:id="9656"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9655"/>
    </w:p>
    <w:p w:rsidR="00A77B3E">
      <w:pPr>
        <w:spacing w:before="100" w:after="0"/>
        <w:jc w:val="start"/>
        <w:rPr>
          <w:ins w:id="965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96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59" w:author="SFC2021" w:date="2025-12-22T16:11:21Z"/>
                <w:rFonts w:ascii="Times New Roman" w:eastAsia="Times New Roman" w:hAnsi="Times New Roman" w:cs="Times New Roman"/>
                <w:b w:val="0"/>
                <w:i w:val="0"/>
                <w:vanish w:val="0"/>
                <w:color w:val="000000"/>
                <w:sz w:val="20"/>
              </w:rPr>
            </w:pPr>
            <w:ins w:id="966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61" w:author="SFC2021" w:date="2025-12-22T16:11:21Z"/>
                <w:rFonts w:ascii="Times New Roman" w:eastAsia="Times New Roman" w:hAnsi="Times New Roman" w:cs="Times New Roman"/>
                <w:b w:val="0"/>
                <w:i w:val="0"/>
                <w:vanish w:val="0"/>
                <w:color w:val="000000"/>
                <w:sz w:val="20"/>
              </w:rPr>
            </w:pPr>
            <w:ins w:id="966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63" w:author="SFC2021" w:date="2025-12-22T16:11:21Z"/>
                <w:rFonts w:ascii="Times New Roman" w:eastAsia="Times New Roman" w:hAnsi="Times New Roman" w:cs="Times New Roman"/>
                <w:b w:val="0"/>
                <w:i w:val="0"/>
                <w:vanish w:val="0"/>
                <w:color w:val="000000"/>
                <w:sz w:val="20"/>
              </w:rPr>
            </w:pPr>
            <w:ins w:id="966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65" w:author="SFC2021" w:date="2025-12-22T16:11:21Z"/>
                <w:rFonts w:ascii="Times New Roman" w:eastAsia="Times New Roman" w:hAnsi="Times New Roman" w:cs="Times New Roman"/>
                <w:b w:val="0"/>
                <w:i w:val="0"/>
                <w:vanish w:val="0"/>
                <w:color w:val="000000"/>
                <w:sz w:val="20"/>
              </w:rPr>
            </w:pPr>
            <w:ins w:id="966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67" w:author="SFC2021" w:date="2025-12-22T16:11:21Z"/>
                <w:rFonts w:ascii="Times New Roman" w:eastAsia="Times New Roman" w:hAnsi="Times New Roman" w:cs="Times New Roman"/>
                <w:b w:val="0"/>
                <w:i w:val="0"/>
                <w:vanish w:val="0"/>
                <w:color w:val="000000"/>
                <w:sz w:val="20"/>
              </w:rPr>
            </w:pPr>
            <w:ins w:id="9668"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669" w:author="SFC2021" w:date="2025-12-22T16:11:21Z"/>
                <w:rFonts w:ascii="Times New Roman" w:eastAsia="Times New Roman" w:hAnsi="Times New Roman" w:cs="Times New Roman"/>
                <w:b w:val="0"/>
                <w:i w:val="0"/>
                <w:vanish w:val="0"/>
                <w:color w:val="000000"/>
                <w:sz w:val="20"/>
              </w:rPr>
            </w:pPr>
            <w:ins w:id="9670"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67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72" w:author="SFC2021" w:date="2025-12-22T16:11:21Z"/>
                <w:rFonts w:ascii="Times New Roman" w:eastAsia="Times New Roman" w:hAnsi="Times New Roman" w:cs="Times New Roman"/>
                <w:b w:val="0"/>
                <w:i w:val="0"/>
                <w:vanish w:val="0"/>
                <w:color w:val="000000"/>
                <w:sz w:val="20"/>
              </w:rPr>
            </w:pPr>
            <w:ins w:id="967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74" w:author="SFC2021" w:date="2025-12-22T16:11:21Z"/>
                <w:rFonts w:ascii="Times New Roman" w:eastAsia="Times New Roman" w:hAnsi="Times New Roman" w:cs="Times New Roman"/>
                <w:b w:val="0"/>
                <w:i w:val="0"/>
                <w:vanish w:val="0"/>
                <w:color w:val="000000"/>
                <w:sz w:val="20"/>
              </w:rPr>
            </w:pPr>
            <w:ins w:id="9675"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76" w:author="SFC2021" w:date="2025-12-22T16:11:21Z"/>
                <w:rFonts w:ascii="Times New Roman" w:eastAsia="Times New Roman" w:hAnsi="Times New Roman" w:cs="Times New Roman"/>
                <w:b w:val="0"/>
                <w:i w:val="0"/>
                <w:vanish w:val="0"/>
                <w:color w:val="000000"/>
                <w:sz w:val="20"/>
              </w:rPr>
            </w:pPr>
            <w:ins w:id="967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78" w:author="SFC2021" w:date="2025-12-22T16:11:21Z"/>
                <w:rFonts w:ascii="Times New Roman" w:eastAsia="Times New Roman" w:hAnsi="Times New Roman" w:cs="Times New Roman"/>
                <w:b w:val="0"/>
                <w:i w:val="0"/>
                <w:vanish w:val="0"/>
                <w:color w:val="000000"/>
                <w:sz w:val="20"/>
              </w:rPr>
            </w:pPr>
            <w:ins w:id="967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80" w:author="SFC2021" w:date="2025-12-22T16:11:21Z"/>
                <w:rFonts w:ascii="Times New Roman" w:eastAsia="Times New Roman" w:hAnsi="Times New Roman" w:cs="Times New Roman"/>
                <w:b w:val="0"/>
                <w:i w:val="0"/>
                <w:vanish w:val="0"/>
                <w:color w:val="000000"/>
                <w:sz w:val="20"/>
              </w:rPr>
            </w:pPr>
            <w:ins w:id="9681"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82" w:author="SFC2021" w:date="2025-12-22T16:11:21Z"/>
                <w:rFonts w:ascii="Times New Roman" w:eastAsia="Times New Roman" w:hAnsi="Times New Roman" w:cs="Times New Roman"/>
                <w:b w:val="0"/>
                <w:i w:val="0"/>
                <w:vanish w:val="0"/>
                <w:color w:val="000000"/>
                <w:sz w:val="20"/>
              </w:rPr>
            </w:pPr>
            <w:ins w:id="9683" w:author="SFC2021" w:date="2025-12-22T16:11:21Z">
              <w:r>
                <w:rPr>
                  <w:rFonts w:ascii="Times New Roman" w:eastAsia="Times New Roman" w:hAnsi="Times New Roman" w:cs="Times New Roman"/>
                  <w:b w:val="0"/>
                  <w:i w:val="0"/>
                  <w:vanish w:val="0"/>
                  <w:color w:val="000000"/>
                  <w:sz w:val="20"/>
                </w:rPr>
                <w:t>1.536.480,00</w:t>
              </w:r>
            </w:ins>
          </w:p>
        </w:tc>
      </w:tr>
      <w:tr>
        <w:tblPrEx>
          <w:tblW w:w="100%" w:type="pct"/>
        </w:tblPrEx>
        <w:trPr>
          <w:cantSplit w:val="0"/>
          <w:trHeight w:hRule="auto" w:val="0"/>
          <w:ins w:id="968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85" w:author="SFC2021" w:date="2025-12-22T16:11:21Z"/>
                <w:rFonts w:ascii="Times New Roman" w:eastAsia="Times New Roman" w:hAnsi="Times New Roman" w:cs="Times New Roman"/>
                <w:b w:val="0"/>
                <w:i w:val="0"/>
                <w:vanish w:val="0"/>
                <w:color w:val="000000"/>
                <w:sz w:val="20"/>
              </w:rPr>
            </w:pPr>
            <w:ins w:id="968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87" w:author="SFC2021" w:date="2025-12-22T16:11:21Z"/>
                <w:rFonts w:ascii="Times New Roman" w:eastAsia="Times New Roman" w:hAnsi="Times New Roman" w:cs="Times New Roman"/>
                <w:b w:val="0"/>
                <w:i w:val="0"/>
                <w:vanish w:val="0"/>
                <w:color w:val="000000"/>
                <w:sz w:val="20"/>
              </w:rPr>
            </w:pPr>
            <w:ins w:id="968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89" w:author="SFC2021" w:date="2025-12-22T16:11:21Z"/>
                <w:rFonts w:ascii="Times New Roman" w:eastAsia="Times New Roman" w:hAnsi="Times New Roman" w:cs="Times New Roman"/>
                <w:b w:val="0"/>
                <w:i w:val="0"/>
                <w:vanish w:val="0"/>
                <w:color w:val="000000"/>
                <w:sz w:val="20"/>
              </w:rPr>
            </w:pPr>
            <w:ins w:id="969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91" w:author="SFC2021" w:date="2025-12-22T16:11:21Z"/>
                <w:rFonts w:ascii="Times New Roman" w:eastAsia="Times New Roman" w:hAnsi="Times New Roman" w:cs="Times New Roman"/>
                <w:b w:val="0"/>
                <w:i w:val="0"/>
                <w:vanish w:val="0"/>
                <w:color w:val="000000"/>
                <w:sz w:val="20"/>
              </w:rPr>
            </w:pPr>
            <w:ins w:id="969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93" w:author="SFC2021" w:date="2025-12-22T16:11:21Z"/>
                <w:rFonts w:ascii="Times New Roman" w:eastAsia="Times New Roman" w:hAnsi="Times New Roman" w:cs="Times New Roman"/>
                <w:b w:val="0"/>
                <w:i w:val="0"/>
                <w:vanish w:val="0"/>
                <w:color w:val="000000"/>
                <w:sz w:val="20"/>
              </w:rPr>
            </w:pPr>
            <w:ins w:id="9694"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695" w:author="SFC2021" w:date="2025-12-22T16:11:21Z"/>
                <w:rFonts w:ascii="Times New Roman" w:eastAsia="Times New Roman" w:hAnsi="Times New Roman" w:cs="Times New Roman"/>
                <w:b w:val="0"/>
                <w:i w:val="0"/>
                <w:vanish w:val="0"/>
                <w:color w:val="000000"/>
                <w:sz w:val="20"/>
              </w:rPr>
            </w:pPr>
            <w:ins w:id="9696" w:author="SFC2021" w:date="2025-12-22T16:11:21Z">
              <w:r>
                <w:rPr>
                  <w:rFonts w:ascii="Times New Roman" w:eastAsia="Times New Roman" w:hAnsi="Times New Roman" w:cs="Times New Roman"/>
                  <w:b w:val="0"/>
                  <w:i w:val="0"/>
                  <w:vanish w:val="0"/>
                  <w:color w:val="000000"/>
                  <w:sz w:val="20"/>
                </w:rPr>
                <w:t>8.463.520,00</w:t>
              </w:r>
            </w:ins>
          </w:p>
        </w:tc>
      </w:tr>
      <w:tr>
        <w:tblPrEx>
          <w:tblW w:w="100%" w:type="pct"/>
        </w:tblPrEx>
        <w:trPr>
          <w:cantSplit w:val="0"/>
          <w:trHeight w:hRule="auto" w:val="0"/>
          <w:ins w:id="969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698" w:author="SFC2021" w:date="2025-12-22T16:11:21Z"/>
                <w:rFonts w:ascii="Times New Roman" w:eastAsia="Times New Roman" w:hAnsi="Times New Roman" w:cs="Times New Roman"/>
                <w:b w:val="0"/>
                <w:i w:val="0"/>
                <w:vanish w:val="0"/>
                <w:color w:val="000000"/>
                <w:sz w:val="20"/>
              </w:rPr>
            </w:pPr>
            <w:ins w:id="969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00" w:author="SFC2021" w:date="2025-12-22T16:11:21Z"/>
                <w:rFonts w:ascii="Times New Roman" w:eastAsia="Times New Roman" w:hAnsi="Times New Roman" w:cs="Times New Roman"/>
                <w:b w:val="0"/>
                <w:i w:val="0"/>
                <w:vanish w:val="0"/>
                <w:color w:val="000000"/>
                <w:sz w:val="20"/>
              </w:rPr>
            </w:pPr>
            <w:ins w:id="970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02" w:author="SFC2021" w:date="2025-12-22T16:11:21Z"/>
                <w:rFonts w:ascii="Times New Roman" w:eastAsia="Times New Roman" w:hAnsi="Times New Roman" w:cs="Times New Roman"/>
                <w:b w:val="0"/>
                <w:i w:val="0"/>
                <w:vanish w:val="0"/>
                <w:color w:val="000000"/>
                <w:sz w:val="20"/>
              </w:rPr>
            </w:pPr>
            <w:ins w:id="9703"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0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0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706" w:author="SFC2021" w:date="2025-12-22T16:11:21Z"/>
                <w:rFonts w:ascii="Times New Roman" w:eastAsia="Times New Roman" w:hAnsi="Times New Roman" w:cs="Times New Roman"/>
                <w:b w:val="0"/>
                <w:i w:val="0"/>
                <w:vanish w:val="0"/>
                <w:color w:val="000000"/>
                <w:sz w:val="20"/>
              </w:rPr>
            </w:pPr>
            <w:ins w:id="9707" w:author="SFC2021" w:date="2025-12-22T16:11:21Z">
              <w:r>
                <w:rPr>
                  <w:rFonts w:ascii="Times New Roman" w:eastAsia="Times New Roman" w:hAnsi="Times New Roman" w:cs="Times New Roman"/>
                  <w:b w:val="0"/>
                  <w:i w:val="0"/>
                  <w:vanish w:val="0"/>
                  <w:color w:val="000000"/>
                  <w:sz w:val="20"/>
                </w:rPr>
                <w:t>10.000.000,00</w:t>
              </w:r>
            </w:ins>
          </w:p>
        </w:tc>
      </w:tr>
    </w:tbl>
    <w:p w:rsidR="00A77B3E">
      <w:pPr>
        <w:spacing w:before="100" w:after="0"/>
        <w:jc w:val="start"/>
        <w:rPr>
          <w:ins w:id="9708"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709" w:author="SFC2021" w:date="2025-12-22T16:11:21Z"/>
          <w:rFonts w:ascii="Times New Roman" w:eastAsia="Times New Roman" w:hAnsi="Times New Roman" w:cs="Times New Roman"/>
          <w:b w:val="0"/>
          <w:i w:val="0"/>
          <w:vanish w:val="0"/>
          <w:color w:val="000000"/>
          <w:sz w:val="24"/>
        </w:rPr>
      </w:pPr>
      <w:bookmarkStart w:id="9710" w:name="_Toc256000883"/>
      <w:ins w:id="9711"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9710"/>
    </w:p>
    <w:p w:rsidR="00A77B3E">
      <w:pPr>
        <w:spacing w:before="100" w:after="0"/>
        <w:jc w:val="start"/>
        <w:rPr>
          <w:ins w:id="971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971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14" w:author="SFC2021" w:date="2025-12-22T16:11:21Z"/>
                <w:rFonts w:ascii="Times New Roman" w:eastAsia="Times New Roman" w:hAnsi="Times New Roman" w:cs="Times New Roman"/>
                <w:b w:val="0"/>
                <w:i w:val="0"/>
                <w:vanish w:val="0"/>
                <w:color w:val="000000"/>
                <w:sz w:val="20"/>
              </w:rPr>
            </w:pPr>
            <w:ins w:id="9715"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16" w:author="SFC2021" w:date="2025-12-22T16:11:21Z"/>
                <w:rFonts w:ascii="Times New Roman" w:eastAsia="Times New Roman" w:hAnsi="Times New Roman" w:cs="Times New Roman"/>
                <w:b w:val="0"/>
                <w:i w:val="0"/>
                <w:vanish w:val="0"/>
                <w:color w:val="000000"/>
                <w:sz w:val="20"/>
              </w:rPr>
            </w:pPr>
            <w:ins w:id="9717"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18" w:author="SFC2021" w:date="2025-12-22T16:11:21Z"/>
                <w:rFonts w:ascii="Times New Roman" w:eastAsia="Times New Roman" w:hAnsi="Times New Roman" w:cs="Times New Roman"/>
                <w:b w:val="0"/>
                <w:i w:val="0"/>
                <w:vanish w:val="0"/>
                <w:color w:val="000000"/>
                <w:sz w:val="20"/>
              </w:rPr>
            </w:pPr>
            <w:ins w:id="9719"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20" w:author="SFC2021" w:date="2025-12-22T16:11:21Z"/>
                <w:rFonts w:ascii="Times New Roman" w:eastAsia="Times New Roman" w:hAnsi="Times New Roman" w:cs="Times New Roman"/>
                <w:b w:val="0"/>
                <w:i w:val="0"/>
                <w:vanish w:val="0"/>
                <w:color w:val="000000"/>
                <w:sz w:val="20"/>
              </w:rPr>
            </w:pPr>
            <w:ins w:id="9721"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22" w:author="SFC2021" w:date="2025-12-22T16:11:21Z"/>
                <w:rFonts w:ascii="Times New Roman" w:eastAsia="Times New Roman" w:hAnsi="Times New Roman" w:cs="Times New Roman"/>
                <w:b w:val="0"/>
                <w:i w:val="0"/>
                <w:vanish w:val="0"/>
                <w:color w:val="000000"/>
                <w:sz w:val="20"/>
              </w:rPr>
            </w:pPr>
            <w:ins w:id="9723"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24" w:author="SFC2021" w:date="2025-12-22T16:11:21Z"/>
                <w:rFonts w:ascii="Times New Roman" w:eastAsia="Times New Roman" w:hAnsi="Times New Roman" w:cs="Times New Roman"/>
                <w:b w:val="0"/>
                <w:i w:val="0"/>
                <w:vanish w:val="0"/>
                <w:color w:val="000000"/>
                <w:sz w:val="20"/>
              </w:rPr>
            </w:pPr>
            <w:ins w:id="9725"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72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27" w:author="SFC2021" w:date="2025-12-22T16:11:21Z"/>
                <w:rFonts w:ascii="Times New Roman" w:eastAsia="Times New Roman" w:hAnsi="Times New Roman" w:cs="Times New Roman"/>
                <w:b w:val="0"/>
                <w:i w:val="0"/>
                <w:vanish w:val="0"/>
                <w:color w:val="000000"/>
                <w:sz w:val="20"/>
              </w:rPr>
            </w:pPr>
            <w:ins w:id="972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29" w:author="SFC2021" w:date="2025-12-22T16:11:21Z"/>
                <w:rFonts w:ascii="Times New Roman" w:eastAsia="Times New Roman" w:hAnsi="Times New Roman" w:cs="Times New Roman"/>
                <w:b w:val="0"/>
                <w:i w:val="0"/>
                <w:vanish w:val="0"/>
                <w:color w:val="000000"/>
                <w:sz w:val="20"/>
              </w:rPr>
            </w:pPr>
            <w:ins w:id="9730"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31" w:author="SFC2021" w:date="2025-12-22T16:11:21Z"/>
                <w:rFonts w:ascii="Times New Roman" w:eastAsia="Times New Roman" w:hAnsi="Times New Roman" w:cs="Times New Roman"/>
                <w:b w:val="0"/>
                <w:i w:val="0"/>
                <w:vanish w:val="0"/>
                <w:color w:val="000000"/>
                <w:sz w:val="20"/>
              </w:rPr>
            </w:pPr>
            <w:ins w:id="973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33" w:author="SFC2021" w:date="2025-12-22T16:11:21Z"/>
                <w:rFonts w:ascii="Times New Roman" w:eastAsia="Times New Roman" w:hAnsi="Times New Roman" w:cs="Times New Roman"/>
                <w:b w:val="0"/>
                <w:i w:val="0"/>
                <w:vanish w:val="0"/>
                <w:color w:val="000000"/>
                <w:sz w:val="20"/>
              </w:rPr>
            </w:pPr>
            <w:ins w:id="973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35" w:author="SFC2021" w:date="2025-12-22T16:11:21Z"/>
                <w:rFonts w:ascii="Times New Roman" w:eastAsia="Times New Roman" w:hAnsi="Times New Roman" w:cs="Times New Roman"/>
                <w:b w:val="0"/>
                <w:i w:val="0"/>
                <w:vanish w:val="0"/>
                <w:color w:val="000000"/>
                <w:sz w:val="20"/>
              </w:rPr>
            </w:pPr>
            <w:ins w:id="9736"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737" w:author="SFC2021" w:date="2025-12-22T16:11:21Z"/>
                <w:rFonts w:ascii="Times New Roman" w:eastAsia="Times New Roman" w:hAnsi="Times New Roman" w:cs="Times New Roman"/>
                <w:b w:val="0"/>
                <w:i w:val="0"/>
                <w:vanish w:val="0"/>
                <w:color w:val="000000"/>
                <w:sz w:val="20"/>
              </w:rPr>
            </w:pPr>
            <w:ins w:id="9738" w:author="SFC2021" w:date="2025-12-22T16:11:21Z">
              <w:r>
                <w:rPr>
                  <w:rFonts w:ascii="Times New Roman" w:eastAsia="Times New Roman" w:hAnsi="Times New Roman" w:cs="Times New Roman"/>
                  <w:b w:val="0"/>
                  <w:i w:val="0"/>
                  <w:vanish w:val="0"/>
                  <w:color w:val="000000"/>
                  <w:sz w:val="20"/>
                </w:rPr>
                <w:t>1.536.480,00</w:t>
              </w:r>
            </w:ins>
          </w:p>
        </w:tc>
      </w:tr>
      <w:tr>
        <w:tblPrEx>
          <w:tblW w:w="100%" w:type="pct"/>
        </w:tblPrEx>
        <w:trPr>
          <w:cantSplit w:val="0"/>
          <w:trHeight w:hRule="auto" w:val="0"/>
          <w:ins w:id="973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40" w:author="SFC2021" w:date="2025-12-22T16:11:21Z"/>
                <w:rFonts w:ascii="Times New Roman" w:eastAsia="Times New Roman" w:hAnsi="Times New Roman" w:cs="Times New Roman"/>
                <w:b w:val="0"/>
                <w:i w:val="0"/>
                <w:vanish w:val="0"/>
                <w:color w:val="000000"/>
                <w:sz w:val="20"/>
              </w:rPr>
            </w:pPr>
            <w:ins w:id="974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42" w:author="SFC2021" w:date="2025-12-22T16:11:21Z"/>
                <w:rFonts w:ascii="Times New Roman" w:eastAsia="Times New Roman" w:hAnsi="Times New Roman" w:cs="Times New Roman"/>
                <w:b w:val="0"/>
                <w:i w:val="0"/>
                <w:vanish w:val="0"/>
                <w:color w:val="000000"/>
                <w:sz w:val="20"/>
              </w:rPr>
            </w:pPr>
            <w:ins w:id="974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44" w:author="SFC2021" w:date="2025-12-22T16:11:21Z"/>
                <w:rFonts w:ascii="Times New Roman" w:eastAsia="Times New Roman" w:hAnsi="Times New Roman" w:cs="Times New Roman"/>
                <w:b w:val="0"/>
                <w:i w:val="0"/>
                <w:vanish w:val="0"/>
                <w:color w:val="000000"/>
                <w:sz w:val="20"/>
              </w:rPr>
            </w:pPr>
            <w:ins w:id="974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46" w:author="SFC2021" w:date="2025-12-22T16:11:21Z"/>
                <w:rFonts w:ascii="Times New Roman" w:eastAsia="Times New Roman" w:hAnsi="Times New Roman" w:cs="Times New Roman"/>
                <w:b w:val="0"/>
                <w:i w:val="0"/>
                <w:vanish w:val="0"/>
                <w:color w:val="000000"/>
                <w:sz w:val="20"/>
              </w:rPr>
            </w:pPr>
            <w:ins w:id="974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48" w:author="SFC2021" w:date="2025-12-22T16:11:21Z"/>
                <w:rFonts w:ascii="Times New Roman" w:eastAsia="Times New Roman" w:hAnsi="Times New Roman" w:cs="Times New Roman"/>
                <w:b w:val="0"/>
                <w:i w:val="0"/>
                <w:vanish w:val="0"/>
                <w:color w:val="000000"/>
                <w:sz w:val="20"/>
              </w:rPr>
            </w:pPr>
            <w:ins w:id="9749"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750" w:author="SFC2021" w:date="2025-12-22T16:11:21Z"/>
                <w:rFonts w:ascii="Times New Roman" w:eastAsia="Times New Roman" w:hAnsi="Times New Roman" w:cs="Times New Roman"/>
                <w:b w:val="0"/>
                <w:i w:val="0"/>
                <w:vanish w:val="0"/>
                <w:color w:val="000000"/>
                <w:sz w:val="20"/>
              </w:rPr>
            </w:pPr>
            <w:ins w:id="9751" w:author="SFC2021" w:date="2025-12-22T16:11:21Z">
              <w:r>
                <w:rPr>
                  <w:rFonts w:ascii="Times New Roman" w:eastAsia="Times New Roman" w:hAnsi="Times New Roman" w:cs="Times New Roman"/>
                  <w:b w:val="0"/>
                  <w:i w:val="0"/>
                  <w:vanish w:val="0"/>
                  <w:color w:val="000000"/>
                  <w:sz w:val="20"/>
                </w:rPr>
                <w:t>8.463.520,00</w:t>
              </w:r>
            </w:ins>
          </w:p>
        </w:tc>
      </w:tr>
      <w:tr>
        <w:tblPrEx>
          <w:tblW w:w="100%" w:type="pct"/>
        </w:tblPrEx>
        <w:trPr>
          <w:cantSplit w:val="0"/>
          <w:trHeight w:hRule="auto" w:val="0"/>
          <w:ins w:id="975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53" w:author="SFC2021" w:date="2025-12-22T16:11:21Z"/>
                <w:rFonts w:ascii="Times New Roman" w:eastAsia="Times New Roman" w:hAnsi="Times New Roman" w:cs="Times New Roman"/>
                <w:b w:val="0"/>
                <w:i w:val="0"/>
                <w:vanish w:val="0"/>
                <w:color w:val="000000"/>
                <w:sz w:val="20"/>
              </w:rPr>
            </w:pPr>
            <w:ins w:id="975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55" w:author="SFC2021" w:date="2025-12-22T16:11:21Z"/>
                <w:rFonts w:ascii="Times New Roman" w:eastAsia="Times New Roman" w:hAnsi="Times New Roman" w:cs="Times New Roman"/>
                <w:b w:val="0"/>
                <w:i w:val="0"/>
                <w:vanish w:val="0"/>
                <w:color w:val="000000"/>
                <w:sz w:val="20"/>
              </w:rPr>
            </w:pPr>
            <w:ins w:id="9756"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57" w:author="SFC2021" w:date="2025-12-22T16:11:21Z"/>
                <w:rFonts w:ascii="Times New Roman" w:eastAsia="Times New Roman" w:hAnsi="Times New Roman" w:cs="Times New Roman"/>
                <w:b w:val="0"/>
                <w:i w:val="0"/>
                <w:vanish w:val="0"/>
                <w:color w:val="000000"/>
                <w:sz w:val="20"/>
              </w:rPr>
            </w:pPr>
            <w:ins w:id="9758"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5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6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761" w:author="SFC2021" w:date="2025-12-22T16:11:21Z"/>
                <w:rFonts w:ascii="Times New Roman" w:eastAsia="Times New Roman" w:hAnsi="Times New Roman" w:cs="Times New Roman"/>
                <w:b w:val="0"/>
                <w:i w:val="0"/>
                <w:vanish w:val="0"/>
                <w:color w:val="000000"/>
                <w:sz w:val="20"/>
              </w:rPr>
            </w:pPr>
            <w:ins w:id="9762" w:author="SFC2021" w:date="2025-12-22T16:11:21Z">
              <w:r>
                <w:rPr>
                  <w:rFonts w:ascii="Times New Roman" w:eastAsia="Times New Roman" w:hAnsi="Times New Roman" w:cs="Times New Roman"/>
                  <w:b w:val="0"/>
                  <w:i w:val="0"/>
                  <w:vanish w:val="0"/>
                  <w:color w:val="000000"/>
                  <w:sz w:val="20"/>
                </w:rPr>
                <w:t>10.000.000,00</w:t>
              </w:r>
            </w:ins>
          </w:p>
        </w:tc>
      </w:tr>
    </w:tbl>
    <w:p w:rsidR="00A77B3E">
      <w:pPr>
        <w:spacing w:before="100" w:after="0"/>
        <w:jc w:val="start"/>
        <w:rPr>
          <w:ins w:id="9763"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764" w:author="SFC2021" w:date="2025-12-22T16:11:21Z"/>
          <w:rFonts w:ascii="Times New Roman" w:eastAsia="Times New Roman" w:hAnsi="Times New Roman" w:cs="Times New Roman"/>
          <w:b w:val="0"/>
          <w:i w:val="0"/>
          <w:vanish w:val="0"/>
          <w:color w:val="000000"/>
          <w:sz w:val="24"/>
        </w:rPr>
      </w:pPr>
      <w:bookmarkStart w:id="9765" w:name="_Toc256000884"/>
      <w:ins w:id="9766"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9765"/>
    </w:p>
    <w:p w:rsidR="00A77B3E">
      <w:pPr>
        <w:spacing w:before="100" w:after="0"/>
        <w:jc w:val="start"/>
        <w:rPr>
          <w:ins w:id="976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976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69" w:author="SFC2021" w:date="2025-12-22T16:11:21Z"/>
                <w:rFonts w:ascii="Times New Roman" w:eastAsia="Times New Roman" w:hAnsi="Times New Roman" w:cs="Times New Roman"/>
                <w:b w:val="0"/>
                <w:i w:val="0"/>
                <w:vanish w:val="0"/>
                <w:color w:val="000000"/>
                <w:sz w:val="20"/>
              </w:rPr>
            </w:pPr>
            <w:ins w:id="977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71" w:author="SFC2021" w:date="2025-12-22T16:11:21Z"/>
                <w:rFonts w:ascii="Times New Roman" w:eastAsia="Times New Roman" w:hAnsi="Times New Roman" w:cs="Times New Roman"/>
                <w:b w:val="0"/>
                <w:i w:val="0"/>
                <w:vanish w:val="0"/>
                <w:color w:val="000000"/>
                <w:sz w:val="20"/>
              </w:rPr>
            </w:pPr>
            <w:ins w:id="977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73" w:author="SFC2021" w:date="2025-12-22T16:11:21Z"/>
                <w:rFonts w:ascii="Times New Roman" w:eastAsia="Times New Roman" w:hAnsi="Times New Roman" w:cs="Times New Roman"/>
                <w:b w:val="0"/>
                <w:i w:val="0"/>
                <w:vanish w:val="0"/>
                <w:color w:val="000000"/>
                <w:sz w:val="20"/>
              </w:rPr>
            </w:pPr>
            <w:ins w:id="977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75" w:author="SFC2021" w:date="2025-12-22T16:11:21Z"/>
                <w:rFonts w:ascii="Times New Roman" w:eastAsia="Times New Roman" w:hAnsi="Times New Roman" w:cs="Times New Roman"/>
                <w:b w:val="0"/>
                <w:i w:val="0"/>
                <w:vanish w:val="0"/>
                <w:color w:val="000000"/>
                <w:sz w:val="20"/>
              </w:rPr>
            </w:pPr>
            <w:ins w:id="977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77" w:author="SFC2021" w:date="2025-12-22T16:11:21Z"/>
                <w:rFonts w:ascii="Times New Roman" w:eastAsia="Times New Roman" w:hAnsi="Times New Roman" w:cs="Times New Roman"/>
                <w:b w:val="0"/>
                <w:i w:val="0"/>
                <w:vanish w:val="0"/>
                <w:color w:val="000000"/>
                <w:sz w:val="20"/>
              </w:rPr>
            </w:pPr>
            <w:ins w:id="9778"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779" w:author="SFC2021" w:date="2025-12-22T16:11:21Z"/>
                <w:rFonts w:ascii="Times New Roman" w:eastAsia="Times New Roman" w:hAnsi="Times New Roman" w:cs="Times New Roman"/>
                <w:b w:val="0"/>
                <w:i w:val="0"/>
                <w:vanish w:val="0"/>
                <w:color w:val="000000"/>
                <w:sz w:val="20"/>
              </w:rPr>
            </w:pPr>
            <w:ins w:id="9780"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78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82" w:author="SFC2021" w:date="2025-12-22T16:11:21Z"/>
                <w:rFonts w:ascii="Times New Roman" w:eastAsia="Times New Roman" w:hAnsi="Times New Roman" w:cs="Times New Roman"/>
                <w:b w:val="0"/>
                <w:i w:val="0"/>
                <w:vanish w:val="0"/>
                <w:color w:val="000000"/>
                <w:sz w:val="20"/>
              </w:rPr>
            </w:pPr>
            <w:ins w:id="978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84" w:author="SFC2021" w:date="2025-12-22T16:11:21Z"/>
                <w:rFonts w:ascii="Times New Roman" w:eastAsia="Times New Roman" w:hAnsi="Times New Roman" w:cs="Times New Roman"/>
                <w:b w:val="0"/>
                <w:i w:val="0"/>
                <w:vanish w:val="0"/>
                <w:color w:val="000000"/>
                <w:sz w:val="20"/>
              </w:rPr>
            </w:pPr>
            <w:ins w:id="9785"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86" w:author="SFC2021" w:date="2025-12-22T16:11:21Z"/>
                <w:rFonts w:ascii="Times New Roman" w:eastAsia="Times New Roman" w:hAnsi="Times New Roman" w:cs="Times New Roman"/>
                <w:b w:val="0"/>
                <w:i w:val="0"/>
                <w:vanish w:val="0"/>
                <w:color w:val="000000"/>
                <w:sz w:val="20"/>
              </w:rPr>
            </w:pPr>
            <w:ins w:id="978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88" w:author="SFC2021" w:date="2025-12-22T16:11:21Z"/>
                <w:rFonts w:ascii="Times New Roman" w:eastAsia="Times New Roman" w:hAnsi="Times New Roman" w:cs="Times New Roman"/>
                <w:b w:val="0"/>
                <w:i w:val="0"/>
                <w:vanish w:val="0"/>
                <w:color w:val="000000"/>
                <w:sz w:val="20"/>
              </w:rPr>
            </w:pPr>
            <w:ins w:id="978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90" w:author="SFC2021" w:date="2025-12-22T16:11:21Z"/>
                <w:rFonts w:ascii="Times New Roman" w:eastAsia="Times New Roman" w:hAnsi="Times New Roman" w:cs="Times New Roman"/>
                <w:b w:val="0"/>
                <w:i w:val="0"/>
                <w:vanish w:val="0"/>
                <w:color w:val="000000"/>
                <w:sz w:val="20"/>
              </w:rPr>
            </w:pPr>
            <w:ins w:id="9791"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792" w:author="SFC2021" w:date="2025-12-22T16:11:21Z"/>
                <w:rFonts w:ascii="Times New Roman" w:eastAsia="Times New Roman" w:hAnsi="Times New Roman" w:cs="Times New Roman"/>
                <w:b w:val="0"/>
                <w:i w:val="0"/>
                <w:vanish w:val="0"/>
                <w:color w:val="000000"/>
                <w:sz w:val="20"/>
              </w:rPr>
            </w:pPr>
            <w:ins w:id="9793" w:author="SFC2021" w:date="2025-12-22T16:11:21Z">
              <w:r>
                <w:rPr>
                  <w:rFonts w:ascii="Times New Roman" w:eastAsia="Times New Roman" w:hAnsi="Times New Roman" w:cs="Times New Roman"/>
                  <w:b w:val="0"/>
                  <w:i w:val="0"/>
                  <w:vanish w:val="0"/>
                  <w:color w:val="000000"/>
                  <w:sz w:val="20"/>
                </w:rPr>
                <w:t>1.536.480,00</w:t>
              </w:r>
            </w:ins>
          </w:p>
        </w:tc>
      </w:tr>
      <w:tr>
        <w:tblPrEx>
          <w:tblW w:w="100%" w:type="pct"/>
        </w:tblPrEx>
        <w:trPr>
          <w:cantSplit w:val="0"/>
          <w:trHeight w:hRule="auto" w:val="0"/>
          <w:ins w:id="979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95" w:author="SFC2021" w:date="2025-12-22T16:11:21Z"/>
                <w:rFonts w:ascii="Times New Roman" w:eastAsia="Times New Roman" w:hAnsi="Times New Roman" w:cs="Times New Roman"/>
                <w:b w:val="0"/>
                <w:i w:val="0"/>
                <w:vanish w:val="0"/>
                <w:color w:val="000000"/>
                <w:sz w:val="20"/>
              </w:rPr>
            </w:pPr>
            <w:ins w:id="979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97" w:author="SFC2021" w:date="2025-12-22T16:11:21Z"/>
                <w:rFonts w:ascii="Times New Roman" w:eastAsia="Times New Roman" w:hAnsi="Times New Roman" w:cs="Times New Roman"/>
                <w:b w:val="0"/>
                <w:i w:val="0"/>
                <w:vanish w:val="0"/>
                <w:color w:val="000000"/>
                <w:sz w:val="20"/>
              </w:rPr>
            </w:pPr>
            <w:ins w:id="979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799" w:author="SFC2021" w:date="2025-12-22T16:11:21Z"/>
                <w:rFonts w:ascii="Times New Roman" w:eastAsia="Times New Roman" w:hAnsi="Times New Roman" w:cs="Times New Roman"/>
                <w:b w:val="0"/>
                <w:i w:val="0"/>
                <w:vanish w:val="0"/>
                <w:color w:val="000000"/>
                <w:sz w:val="20"/>
              </w:rPr>
            </w:pPr>
            <w:ins w:id="980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01" w:author="SFC2021" w:date="2025-12-22T16:11:21Z"/>
                <w:rFonts w:ascii="Times New Roman" w:eastAsia="Times New Roman" w:hAnsi="Times New Roman" w:cs="Times New Roman"/>
                <w:b w:val="0"/>
                <w:i w:val="0"/>
                <w:vanish w:val="0"/>
                <w:color w:val="000000"/>
                <w:sz w:val="20"/>
              </w:rPr>
            </w:pPr>
            <w:ins w:id="980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03" w:author="SFC2021" w:date="2025-12-22T16:11:21Z"/>
                <w:rFonts w:ascii="Times New Roman" w:eastAsia="Times New Roman" w:hAnsi="Times New Roman" w:cs="Times New Roman"/>
                <w:b w:val="0"/>
                <w:i w:val="0"/>
                <w:vanish w:val="0"/>
                <w:color w:val="000000"/>
                <w:sz w:val="20"/>
              </w:rPr>
            </w:pPr>
            <w:ins w:id="9804"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805" w:author="SFC2021" w:date="2025-12-22T16:11:21Z"/>
                <w:rFonts w:ascii="Times New Roman" w:eastAsia="Times New Roman" w:hAnsi="Times New Roman" w:cs="Times New Roman"/>
                <w:b w:val="0"/>
                <w:i w:val="0"/>
                <w:vanish w:val="0"/>
                <w:color w:val="000000"/>
                <w:sz w:val="20"/>
              </w:rPr>
            </w:pPr>
            <w:ins w:id="9806" w:author="SFC2021" w:date="2025-12-22T16:11:21Z">
              <w:r>
                <w:rPr>
                  <w:rFonts w:ascii="Times New Roman" w:eastAsia="Times New Roman" w:hAnsi="Times New Roman" w:cs="Times New Roman"/>
                  <w:b w:val="0"/>
                  <w:i w:val="0"/>
                  <w:vanish w:val="0"/>
                  <w:color w:val="000000"/>
                  <w:sz w:val="20"/>
                </w:rPr>
                <w:t>8.463.520,00</w:t>
              </w:r>
            </w:ins>
          </w:p>
        </w:tc>
      </w:tr>
      <w:tr>
        <w:tblPrEx>
          <w:tblW w:w="100%" w:type="pct"/>
        </w:tblPrEx>
        <w:trPr>
          <w:cantSplit w:val="0"/>
          <w:trHeight w:hRule="auto" w:val="0"/>
          <w:ins w:id="980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08" w:author="SFC2021" w:date="2025-12-22T16:11:21Z"/>
                <w:rFonts w:ascii="Times New Roman" w:eastAsia="Times New Roman" w:hAnsi="Times New Roman" w:cs="Times New Roman"/>
                <w:b w:val="0"/>
                <w:i w:val="0"/>
                <w:vanish w:val="0"/>
                <w:color w:val="000000"/>
                <w:sz w:val="20"/>
              </w:rPr>
            </w:pPr>
            <w:ins w:id="980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10" w:author="SFC2021" w:date="2025-12-22T16:11:21Z"/>
                <w:rFonts w:ascii="Times New Roman" w:eastAsia="Times New Roman" w:hAnsi="Times New Roman" w:cs="Times New Roman"/>
                <w:b w:val="0"/>
                <w:i w:val="0"/>
                <w:vanish w:val="0"/>
                <w:color w:val="000000"/>
                <w:sz w:val="20"/>
              </w:rPr>
            </w:pPr>
            <w:ins w:id="981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12" w:author="SFC2021" w:date="2025-12-22T16:11:21Z"/>
                <w:rFonts w:ascii="Times New Roman" w:eastAsia="Times New Roman" w:hAnsi="Times New Roman" w:cs="Times New Roman"/>
                <w:b w:val="0"/>
                <w:i w:val="0"/>
                <w:vanish w:val="0"/>
                <w:color w:val="000000"/>
                <w:sz w:val="20"/>
              </w:rPr>
            </w:pPr>
            <w:ins w:id="9813"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1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1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816" w:author="SFC2021" w:date="2025-12-22T16:11:21Z"/>
                <w:rFonts w:ascii="Times New Roman" w:eastAsia="Times New Roman" w:hAnsi="Times New Roman" w:cs="Times New Roman"/>
                <w:b w:val="0"/>
                <w:i w:val="0"/>
                <w:vanish w:val="0"/>
                <w:color w:val="000000"/>
                <w:sz w:val="20"/>
              </w:rPr>
            </w:pPr>
            <w:ins w:id="9817" w:author="SFC2021" w:date="2025-12-22T16:11:21Z">
              <w:r>
                <w:rPr>
                  <w:rFonts w:ascii="Times New Roman" w:eastAsia="Times New Roman" w:hAnsi="Times New Roman" w:cs="Times New Roman"/>
                  <w:b w:val="0"/>
                  <w:i w:val="0"/>
                  <w:vanish w:val="0"/>
                  <w:color w:val="000000"/>
                  <w:sz w:val="20"/>
                </w:rPr>
                <w:t>10.000.000,00</w:t>
              </w:r>
            </w:ins>
          </w:p>
        </w:tc>
      </w:tr>
    </w:tbl>
    <w:p w:rsidR="00A77B3E">
      <w:pPr>
        <w:spacing w:before="100" w:after="0"/>
        <w:jc w:val="start"/>
        <w:rPr>
          <w:ins w:id="9818"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819" w:author="SFC2021" w:date="2025-12-22T16:11:21Z"/>
          <w:rFonts w:ascii="Times New Roman" w:eastAsia="Times New Roman" w:hAnsi="Times New Roman" w:cs="Times New Roman"/>
          <w:b w:val="0"/>
          <w:i w:val="0"/>
          <w:vanish w:val="0"/>
          <w:color w:val="000000"/>
          <w:sz w:val="24"/>
        </w:rPr>
      </w:pPr>
      <w:bookmarkStart w:id="9820" w:name="_Toc256000885"/>
      <w:ins w:id="9821"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9820"/>
    </w:p>
    <w:p w:rsidR="00A77B3E">
      <w:pPr>
        <w:spacing w:before="100" w:after="0"/>
        <w:jc w:val="start"/>
        <w:rPr>
          <w:ins w:id="982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98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24" w:author="SFC2021" w:date="2025-12-22T16:11:21Z"/>
                <w:rFonts w:ascii="Times New Roman" w:eastAsia="Times New Roman" w:hAnsi="Times New Roman" w:cs="Times New Roman"/>
                <w:b w:val="0"/>
                <w:i w:val="0"/>
                <w:vanish w:val="0"/>
                <w:color w:val="000000"/>
                <w:sz w:val="20"/>
              </w:rPr>
            </w:pPr>
            <w:ins w:id="9825"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26" w:author="SFC2021" w:date="2025-12-22T16:11:21Z"/>
                <w:rFonts w:ascii="Times New Roman" w:eastAsia="Times New Roman" w:hAnsi="Times New Roman" w:cs="Times New Roman"/>
                <w:b w:val="0"/>
                <w:i w:val="0"/>
                <w:vanish w:val="0"/>
                <w:color w:val="000000"/>
                <w:sz w:val="20"/>
              </w:rPr>
            </w:pPr>
            <w:ins w:id="9827"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28" w:author="SFC2021" w:date="2025-12-22T16:11:21Z"/>
                <w:rFonts w:ascii="Times New Roman" w:eastAsia="Times New Roman" w:hAnsi="Times New Roman" w:cs="Times New Roman"/>
                <w:b w:val="0"/>
                <w:i w:val="0"/>
                <w:vanish w:val="0"/>
                <w:color w:val="000000"/>
                <w:sz w:val="20"/>
              </w:rPr>
            </w:pPr>
            <w:ins w:id="9829"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30" w:author="SFC2021" w:date="2025-12-22T16:11:21Z"/>
                <w:rFonts w:ascii="Times New Roman" w:eastAsia="Times New Roman" w:hAnsi="Times New Roman" w:cs="Times New Roman"/>
                <w:b w:val="0"/>
                <w:i w:val="0"/>
                <w:vanish w:val="0"/>
                <w:color w:val="000000"/>
                <w:sz w:val="20"/>
              </w:rPr>
            </w:pPr>
            <w:ins w:id="9831"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32" w:author="SFC2021" w:date="2025-12-22T16:11:21Z"/>
                <w:rFonts w:ascii="Times New Roman" w:eastAsia="Times New Roman" w:hAnsi="Times New Roman" w:cs="Times New Roman"/>
                <w:b w:val="0"/>
                <w:i w:val="0"/>
                <w:vanish w:val="0"/>
                <w:color w:val="000000"/>
                <w:sz w:val="20"/>
              </w:rPr>
            </w:pPr>
            <w:ins w:id="9833"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34" w:author="SFC2021" w:date="2025-12-22T16:11:21Z"/>
                <w:rFonts w:ascii="Times New Roman" w:eastAsia="Times New Roman" w:hAnsi="Times New Roman" w:cs="Times New Roman"/>
                <w:b w:val="0"/>
                <w:i w:val="0"/>
                <w:vanish w:val="0"/>
                <w:color w:val="000000"/>
                <w:sz w:val="20"/>
              </w:rPr>
            </w:pPr>
            <w:ins w:id="9835"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83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37" w:author="SFC2021" w:date="2025-12-22T16:11:21Z"/>
                <w:rFonts w:ascii="Times New Roman" w:eastAsia="Times New Roman" w:hAnsi="Times New Roman" w:cs="Times New Roman"/>
                <w:b w:val="0"/>
                <w:i w:val="0"/>
                <w:vanish w:val="0"/>
                <w:color w:val="000000"/>
                <w:sz w:val="20"/>
              </w:rPr>
            </w:pPr>
            <w:ins w:id="983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39" w:author="SFC2021" w:date="2025-12-22T16:11:21Z"/>
                <w:rFonts w:ascii="Times New Roman" w:eastAsia="Times New Roman" w:hAnsi="Times New Roman" w:cs="Times New Roman"/>
                <w:b w:val="0"/>
                <w:i w:val="0"/>
                <w:vanish w:val="0"/>
                <w:color w:val="000000"/>
                <w:sz w:val="20"/>
              </w:rPr>
            </w:pPr>
            <w:ins w:id="9840"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41" w:author="SFC2021" w:date="2025-12-22T16:11:21Z"/>
                <w:rFonts w:ascii="Times New Roman" w:eastAsia="Times New Roman" w:hAnsi="Times New Roman" w:cs="Times New Roman"/>
                <w:b w:val="0"/>
                <w:i w:val="0"/>
                <w:vanish w:val="0"/>
                <w:color w:val="000000"/>
                <w:sz w:val="20"/>
              </w:rPr>
            </w:pPr>
            <w:ins w:id="984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43" w:author="SFC2021" w:date="2025-12-22T16:11:21Z"/>
                <w:rFonts w:ascii="Times New Roman" w:eastAsia="Times New Roman" w:hAnsi="Times New Roman" w:cs="Times New Roman"/>
                <w:b w:val="0"/>
                <w:i w:val="0"/>
                <w:vanish w:val="0"/>
                <w:color w:val="000000"/>
                <w:sz w:val="20"/>
              </w:rPr>
            </w:pPr>
            <w:ins w:id="984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45" w:author="SFC2021" w:date="2025-12-22T16:11:21Z"/>
                <w:rFonts w:ascii="Times New Roman" w:eastAsia="Times New Roman" w:hAnsi="Times New Roman" w:cs="Times New Roman"/>
                <w:b w:val="0"/>
                <w:i w:val="0"/>
                <w:vanish w:val="0"/>
                <w:color w:val="000000"/>
                <w:sz w:val="20"/>
              </w:rPr>
            </w:pPr>
            <w:ins w:id="9846"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847" w:author="SFC2021" w:date="2025-12-22T16:11:21Z"/>
                <w:rFonts w:ascii="Times New Roman" w:eastAsia="Times New Roman" w:hAnsi="Times New Roman" w:cs="Times New Roman"/>
                <w:b w:val="0"/>
                <w:i w:val="0"/>
                <w:vanish w:val="0"/>
                <w:color w:val="000000"/>
                <w:sz w:val="20"/>
              </w:rPr>
            </w:pPr>
            <w:ins w:id="9848" w:author="SFC2021" w:date="2025-12-22T16:11:21Z">
              <w:r>
                <w:rPr>
                  <w:rFonts w:ascii="Times New Roman" w:eastAsia="Times New Roman" w:hAnsi="Times New Roman" w:cs="Times New Roman"/>
                  <w:b w:val="0"/>
                  <w:i w:val="0"/>
                  <w:vanish w:val="0"/>
                  <w:color w:val="000000"/>
                  <w:sz w:val="20"/>
                </w:rPr>
                <w:t>1.536.480,00</w:t>
              </w:r>
            </w:ins>
          </w:p>
        </w:tc>
      </w:tr>
      <w:tr>
        <w:tblPrEx>
          <w:tblW w:w="100%" w:type="pct"/>
        </w:tblPrEx>
        <w:trPr>
          <w:cantSplit w:val="0"/>
          <w:trHeight w:hRule="auto" w:val="0"/>
          <w:ins w:id="984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50" w:author="SFC2021" w:date="2025-12-22T16:11:21Z"/>
                <w:rFonts w:ascii="Times New Roman" w:eastAsia="Times New Roman" w:hAnsi="Times New Roman" w:cs="Times New Roman"/>
                <w:b w:val="0"/>
                <w:i w:val="0"/>
                <w:vanish w:val="0"/>
                <w:color w:val="000000"/>
                <w:sz w:val="20"/>
              </w:rPr>
            </w:pPr>
            <w:ins w:id="985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52" w:author="SFC2021" w:date="2025-12-22T16:11:21Z"/>
                <w:rFonts w:ascii="Times New Roman" w:eastAsia="Times New Roman" w:hAnsi="Times New Roman" w:cs="Times New Roman"/>
                <w:b w:val="0"/>
                <w:i w:val="0"/>
                <w:vanish w:val="0"/>
                <w:color w:val="000000"/>
                <w:sz w:val="20"/>
              </w:rPr>
            </w:pPr>
            <w:ins w:id="9853"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54" w:author="SFC2021" w:date="2025-12-22T16:11:21Z"/>
                <w:rFonts w:ascii="Times New Roman" w:eastAsia="Times New Roman" w:hAnsi="Times New Roman" w:cs="Times New Roman"/>
                <w:b w:val="0"/>
                <w:i w:val="0"/>
                <w:vanish w:val="0"/>
                <w:color w:val="000000"/>
                <w:sz w:val="20"/>
              </w:rPr>
            </w:pPr>
            <w:ins w:id="985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56" w:author="SFC2021" w:date="2025-12-22T16:11:21Z"/>
                <w:rFonts w:ascii="Times New Roman" w:eastAsia="Times New Roman" w:hAnsi="Times New Roman" w:cs="Times New Roman"/>
                <w:b w:val="0"/>
                <w:i w:val="0"/>
                <w:vanish w:val="0"/>
                <w:color w:val="000000"/>
                <w:sz w:val="20"/>
              </w:rPr>
            </w:pPr>
            <w:ins w:id="985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58" w:author="SFC2021" w:date="2025-12-22T16:11:21Z"/>
                <w:rFonts w:ascii="Times New Roman" w:eastAsia="Times New Roman" w:hAnsi="Times New Roman" w:cs="Times New Roman"/>
                <w:b w:val="0"/>
                <w:i w:val="0"/>
                <w:vanish w:val="0"/>
                <w:color w:val="000000"/>
                <w:sz w:val="20"/>
              </w:rPr>
            </w:pPr>
            <w:ins w:id="9859"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860" w:author="SFC2021" w:date="2025-12-22T16:11:21Z"/>
                <w:rFonts w:ascii="Times New Roman" w:eastAsia="Times New Roman" w:hAnsi="Times New Roman" w:cs="Times New Roman"/>
                <w:b w:val="0"/>
                <w:i w:val="0"/>
                <w:vanish w:val="0"/>
                <w:color w:val="000000"/>
                <w:sz w:val="20"/>
              </w:rPr>
            </w:pPr>
            <w:ins w:id="9861" w:author="SFC2021" w:date="2025-12-22T16:11:21Z">
              <w:r>
                <w:rPr>
                  <w:rFonts w:ascii="Times New Roman" w:eastAsia="Times New Roman" w:hAnsi="Times New Roman" w:cs="Times New Roman"/>
                  <w:b w:val="0"/>
                  <w:i w:val="0"/>
                  <w:vanish w:val="0"/>
                  <w:color w:val="000000"/>
                  <w:sz w:val="20"/>
                </w:rPr>
                <w:t>8.463.520,00</w:t>
              </w:r>
            </w:ins>
          </w:p>
        </w:tc>
      </w:tr>
      <w:tr>
        <w:tblPrEx>
          <w:tblW w:w="100%" w:type="pct"/>
        </w:tblPrEx>
        <w:trPr>
          <w:cantSplit w:val="0"/>
          <w:trHeight w:hRule="auto" w:val="0"/>
          <w:ins w:id="986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63" w:author="SFC2021" w:date="2025-12-22T16:11:21Z"/>
                <w:rFonts w:ascii="Times New Roman" w:eastAsia="Times New Roman" w:hAnsi="Times New Roman" w:cs="Times New Roman"/>
                <w:b w:val="0"/>
                <w:i w:val="0"/>
                <w:vanish w:val="0"/>
                <w:color w:val="000000"/>
                <w:sz w:val="20"/>
              </w:rPr>
            </w:pPr>
            <w:ins w:id="986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65" w:author="SFC2021" w:date="2025-12-22T16:11:21Z"/>
                <w:rFonts w:ascii="Times New Roman" w:eastAsia="Times New Roman" w:hAnsi="Times New Roman" w:cs="Times New Roman"/>
                <w:b w:val="0"/>
                <w:i w:val="0"/>
                <w:vanish w:val="0"/>
                <w:color w:val="000000"/>
                <w:sz w:val="20"/>
              </w:rPr>
            </w:pPr>
            <w:ins w:id="9866"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67" w:author="SFC2021" w:date="2025-12-22T16:11:21Z"/>
                <w:rFonts w:ascii="Times New Roman" w:eastAsia="Times New Roman" w:hAnsi="Times New Roman" w:cs="Times New Roman"/>
                <w:b w:val="0"/>
                <w:i w:val="0"/>
                <w:vanish w:val="0"/>
                <w:color w:val="000000"/>
                <w:sz w:val="20"/>
              </w:rPr>
            </w:pPr>
            <w:ins w:id="9868"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69"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7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871" w:author="SFC2021" w:date="2025-12-22T16:11:21Z"/>
                <w:rFonts w:ascii="Times New Roman" w:eastAsia="Times New Roman" w:hAnsi="Times New Roman" w:cs="Times New Roman"/>
                <w:b w:val="0"/>
                <w:i w:val="0"/>
                <w:vanish w:val="0"/>
                <w:color w:val="000000"/>
                <w:sz w:val="20"/>
              </w:rPr>
            </w:pPr>
            <w:ins w:id="9872" w:author="SFC2021" w:date="2025-12-22T16:11:21Z">
              <w:r>
                <w:rPr>
                  <w:rFonts w:ascii="Times New Roman" w:eastAsia="Times New Roman" w:hAnsi="Times New Roman" w:cs="Times New Roman"/>
                  <w:b w:val="0"/>
                  <w:i w:val="0"/>
                  <w:vanish w:val="0"/>
                  <w:color w:val="000000"/>
                  <w:sz w:val="20"/>
                </w:rPr>
                <w:t>10.000.000,00</w:t>
              </w:r>
            </w:ins>
          </w:p>
        </w:tc>
      </w:tr>
    </w:tbl>
    <w:p w:rsidR="00A77B3E">
      <w:pPr>
        <w:spacing w:before="100" w:after="0"/>
        <w:jc w:val="start"/>
        <w:rPr>
          <w:ins w:id="9873"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9874" w:author="SFC2021" w:date="2025-12-22T16:11:21Z"/>
          <w:rFonts w:ascii="Times New Roman" w:eastAsia="Times New Roman" w:hAnsi="Times New Roman" w:cs="Times New Roman"/>
          <w:b w:val="0"/>
          <w:i w:val="0"/>
          <w:vanish w:val="0"/>
          <w:color w:val="000000"/>
          <w:sz w:val="24"/>
        </w:rPr>
      </w:pPr>
      <w:bookmarkStart w:id="9875" w:name="_Toc256000886"/>
      <w:ins w:id="9876"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9875"/>
    </w:p>
    <w:p w:rsidR="00A77B3E">
      <w:pPr>
        <w:spacing w:before="100" w:after="0"/>
        <w:jc w:val="start"/>
        <w:rPr>
          <w:ins w:id="987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987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79" w:author="SFC2021" w:date="2025-12-22T16:11:21Z"/>
                <w:rFonts w:ascii="Times New Roman" w:eastAsia="Times New Roman" w:hAnsi="Times New Roman" w:cs="Times New Roman"/>
                <w:b w:val="0"/>
                <w:i w:val="0"/>
                <w:vanish w:val="0"/>
                <w:color w:val="000000"/>
                <w:sz w:val="20"/>
              </w:rPr>
            </w:pPr>
            <w:ins w:id="9880"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81" w:author="SFC2021" w:date="2025-12-22T16:11:21Z"/>
                <w:rFonts w:ascii="Times New Roman" w:eastAsia="Times New Roman" w:hAnsi="Times New Roman" w:cs="Times New Roman"/>
                <w:b w:val="0"/>
                <w:i w:val="0"/>
                <w:vanish w:val="0"/>
                <w:color w:val="000000"/>
                <w:sz w:val="20"/>
              </w:rPr>
            </w:pPr>
            <w:ins w:id="9882"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83" w:author="SFC2021" w:date="2025-12-22T16:11:21Z"/>
                <w:rFonts w:ascii="Times New Roman" w:eastAsia="Times New Roman" w:hAnsi="Times New Roman" w:cs="Times New Roman"/>
                <w:b w:val="0"/>
                <w:i w:val="0"/>
                <w:vanish w:val="0"/>
                <w:color w:val="000000"/>
                <w:sz w:val="20"/>
              </w:rPr>
            </w:pPr>
            <w:ins w:id="9884"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85" w:author="SFC2021" w:date="2025-12-22T16:11:21Z"/>
                <w:rFonts w:ascii="Times New Roman" w:eastAsia="Times New Roman" w:hAnsi="Times New Roman" w:cs="Times New Roman"/>
                <w:b w:val="0"/>
                <w:i w:val="0"/>
                <w:vanish w:val="0"/>
                <w:color w:val="000000"/>
                <w:sz w:val="20"/>
              </w:rPr>
            </w:pPr>
            <w:ins w:id="9886"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87" w:author="SFC2021" w:date="2025-12-22T16:11:21Z"/>
                <w:rFonts w:ascii="Times New Roman" w:eastAsia="Times New Roman" w:hAnsi="Times New Roman" w:cs="Times New Roman"/>
                <w:b w:val="0"/>
                <w:i w:val="0"/>
                <w:vanish w:val="0"/>
                <w:color w:val="000000"/>
                <w:sz w:val="20"/>
              </w:rPr>
            </w:pPr>
            <w:ins w:id="9888"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9889" w:author="SFC2021" w:date="2025-12-22T16:11:21Z"/>
                <w:rFonts w:ascii="Times New Roman" w:eastAsia="Times New Roman" w:hAnsi="Times New Roman" w:cs="Times New Roman"/>
                <w:b w:val="0"/>
                <w:i w:val="0"/>
                <w:vanish w:val="0"/>
                <w:color w:val="000000"/>
                <w:sz w:val="20"/>
              </w:rPr>
            </w:pPr>
            <w:ins w:id="9890"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989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92" w:author="SFC2021" w:date="2025-12-22T16:11:21Z"/>
                <w:rFonts w:ascii="Times New Roman" w:eastAsia="Times New Roman" w:hAnsi="Times New Roman" w:cs="Times New Roman"/>
                <w:b w:val="0"/>
                <w:i w:val="0"/>
                <w:vanish w:val="0"/>
                <w:color w:val="000000"/>
                <w:sz w:val="20"/>
              </w:rPr>
            </w:pPr>
            <w:ins w:id="989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94" w:author="SFC2021" w:date="2025-12-22T16:11:21Z"/>
                <w:rFonts w:ascii="Times New Roman" w:eastAsia="Times New Roman" w:hAnsi="Times New Roman" w:cs="Times New Roman"/>
                <w:b w:val="0"/>
                <w:i w:val="0"/>
                <w:vanish w:val="0"/>
                <w:color w:val="000000"/>
                <w:sz w:val="20"/>
              </w:rPr>
            </w:pPr>
            <w:ins w:id="9895"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96" w:author="SFC2021" w:date="2025-12-22T16:11:21Z"/>
                <w:rFonts w:ascii="Times New Roman" w:eastAsia="Times New Roman" w:hAnsi="Times New Roman" w:cs="Times New Roman"/>
                <w:b w:val="0"/>
                <w:i w:val="0"/>
                <w:vanish w:val="0"/>
                <w:color w:val="000000"/>
                <w:sz w:val="20"/>
              </w:rPr>
            </w:pPr>
            <w:ins w:id="989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898" w:author="SFC2021" w:date="2025-12-22T16:11:21Z"/>
                <w:rFonts w:ascii="Times New Roman" w:eastAsia="Times New Roman" w:hAnsi="Times New Roman" w:cs="Times New Roman"/>
                <w:b w:val="0"/>
                <w:i w:val="0"/>
                <w:vanish w:val="0"/>
                <w:color w:val="000000"/>
                <w:sz w:val="20"/>
              </w:rPr>
            </w:pPr>
            <w:ins w:id="989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00" w:author="SFC2021" w:date="2025-12-22T16:11:21Z"/>
                <w:rFonts w:ascii="Times New Roman" w:eastAsia="Times New Roman" w:hAnsi="Times New Roman" w:cs="Times New Roman"/>
                <w:b w:val="0"/>
                <w:i w:val="0"/>
                <w:vanish w:val="0"/>
                <w:color w:val="000000"/>
                <w:sz w:val="20"/>
              </w:rPr>
            </w:pPr>
            <w:ins w:id="9901"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902" w:author="SFC2021" w:date="2025-12-22T16:11:21Z"/>
                <w:rFonts w:ascii="Times New Roman" w:eastAsia="Times New Roman" w:hAnsi="Times New Roman" w:cs="Times New Roman"/>
                <w:b w:val="0"/>
                <w:i w:val="0"/>
                <w:vanish w:val="0"/>
                <w:color w:val="000000"/>
                <w:sz w:val="20"/>
              </w:rPr>
            </w:pPr>
            <w:ins w:id="9903" w:author="SFC2021" w:date="2025-12-22T16:11:21Z">
              <w:r>
                <w:rPr>
                  <w:rFonts w:ascii="Times New Roman" w:eastAsia="Times New Roman" w:hAnsi="Times New Roman" w:cs="Times New Roman"/>
                  <w:b w:val="0"/>
                  <w:i w:val="0"/>
                  <w:vanish w:val="0"/>
                  <w:color w:val="000000"/>
                  <w:sz w:val="20"/>
                </w:rPr>
                <w:t>1.536.480,00</w:t>
              </w:r>
            </w:ins>
          </w:p>
        </w:tc>
      </w:tr>
      <w:tr>
        <w:tblPrEx>
          <w:tblW w:w="100%" w:type="pct"/>
        </w:tblPrEx>
        <w:trPr>
          <w:cantSplit w:val="0"/>
          <w:trHeight w:hRule="auto" w:val="0"/>
          <w:ins w:id="990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05" w:author="SFC2021" w:date="2025-12-22T16:11:21Z"/>
                <w:rFonts w:ascii="Times New Roman" w:eastAsia="Times New Roman" w:hAnsi="Times New Roman" w:cs="Times New Roman"/>
                <w:b w:val="0"/>
                <w:i w:val="0"/>
                <w:vanish w:val="0"/>
                <w:color w:val="000000"/>
                <w:sz w:val="20"/>
              </w:rPr>
            </w:pPr>
            <w:ins w:id="990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07" w:author="SFC2021" w:date="2025-12-22T16:11:21Z"/>
                <w:rFonts w:ascii="Times New Roman" w:eastAsia="Times New Roman" w:hAnsi="Times New Roman" w:cs="Times New Roman"/>
                <w:b w:val="0"/>
                <w:i w:val="0"/>
                <w:vanish w:val="0"/>
                <w:color w:val="000000"/>
                <w:sz w:val="20"/>
              </w:rPr>
            </w:pPr>
            <w:ins w:id="9908"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09" w:author="SFC2021" w:date="2025-12-22T16:11:21Z"/>
                <w:rFonts w:ascii="Times New Roman" w:eastAsia="Times New Roman" w:hAnsi="Times New Roman" w:cs="Times New Roman"/>
                <w:b w:val="0"/>
                <w:i w:val="0"/>
                <w:vanish w:val="0"/>
                <w:color w:val="000000"/>
                <w:sz w:val="20"/>
              </w:rPr>
            </w:pPr>
            <w:ins w:id="991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11" w:author="SFC2021" w:date="2025-12-22T16:11:21Z"/>
                <w:rFonts w:ascii="Times New Roman" w:eastAsia="Times New Roman" w:hAnsi="Times New Roman" w:cs="Times New Roman"/>
                <w:b w:val="0"/>
                <w:i w:val="0"/>
                <w:vanish w:val="0"/>
                <w:color w:val="000000"/>
                <w:sz w:val="20"/>
              </w:rPr>
            </w:pPr>
            <w:ins w:id="991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13" w:author="SFC2021" w:date="2025-12-22T16:11:21Z"/>
                <w:rFonts w:ascii="Times New Roman" w:eastAsia="Times New Roman" w:hAnsi="Times New Roman" w:cs="Times New Roman"/>
                <w:b w:val="0"/>
                <w:i w:val="0"/>
                <w:vanish w:val="0"/>
                <w:color w:val="000000"/>
                <w:sz w:val="20"/>
              </w:rPr>
            </w:pPr>
            <w:ins w:id="9914"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915" w:author="SFC2021" w:date="2025-12-22T16:11:21Z"/>
                <w:rFonts w:ascii="Times New Roman" w:eastAsia="Times New Roman" w:hAnsi="Times New Roman" w:cs="Times New Roman"/>
                <w:b w:val="0"/>
                <w:i w:val="0"/>
                <w:vanish w:val="0"/>
                <w:color w:val="000000"/>
                <w:sz w:val="20"/>
              </w:rPr>
            </w:pPr>
            <w:ins w:id="9916" w:author="SFC2021" w:date="2025-12-22T16:11:21Z">
              <w:r>
                <w:rPr>
                  <w:rFonts w:ascii="Times New Roman" w:eastAsia="Times New Roman" w:hAnsi="Times New Roman" w:cs="Times New Roman"/>
                  <w:b w:val="0"/>
                  <w:i w:val="0"/>
                  <w:vanish w:val="0"/>
                  <w:color w:val="000000"/>
                  <w:sz w:val="20"/>
                </w:rPr>
                <w:t>8.463.520,00</w:t>
              </w:r>
            </w:ins>
          </w:p>
        </w:tc>
      </w:tr>
      <w:tr>
        <w:tblPrEx>
          <w:tblW w:w="100%" w:type="pct"/>
        </w:tblPrEx>
        <w:trPr>
          <w:cantSplit w:val="0"/>
          <w:trHeight w:hRule="auto" w:val="0"/>
          <w:ins w:id="991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18" w:author="SFC2021" w:date="2025-12-22T16:11:21Z"/>
                <w:rFonts w:ascii="Times New Roman" w:eastAsia="Times New Roman" w:hAnsi="Times New Roman" w:cs="Times New Roman"/>
                <w:b w:val="0"/>
                <w:i w:val="0"/>
                <w:vanish w:val="0"/>
                <w:color w:val="000000"/>
                <w:sz w:val="20"/>
              </w:rPr>
            </w:pPr>
            <w:ins w:id="991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20" w:author="SFC2021" w:date="2025-12-22T16:11:21Z"/>
                <w:rFonts w:ascii="Times New Roman" w:eastAsia="Times New Roman" w:hAnsi="Times New Roman" w:cs="Times New Roman"/>
                <w:b w:val="0"/>
                <w:i w:val="0"/>
                <w:vanish w:val="0"/>
                <w:color w:val="000000"/>
                <w:sz w:val="20"/>
              </w:rPr>
            </w:pPr>
            <w:ins w:id="9921" w:author="SFC2021" w:date="2025-12-22T16:11:21Z">
              <w:r>
                <w:rPr>
                  <w:rFonts w:ascii="Times New Roman" w:eastAsia="Times New Roman" w:hAnsi="Times New Roman" w:cs="Times New Roman"/>
                  <w:b w:val="0"/>
                  <w:i w:val="0"/>
                  <w:vanish w:val="0"/>
                  <w:color w:val="000000"/>
                  <w:sz w:val="20"/>
                </w:rPr>
                <w:t>ESO4.1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22" w:author="SFC2021" w:date="2025-12-22T16:11:21Z"/>
                <w:rFonts w:ascii="Times New Roman" w:eastAsia="Times New Roman" w:hAnsi="Times New Roman" w:cs="Times New Roman"/>
                <w:b w:val="0"/>
                <w:i w:val="0"/>
                <w:vanish w:val="0"/>
                <w:color w:val="000000"/>
                <w:sz w:val="20"/>
              </w:rPr>
            </w:pPr>
            <w:ins w:id="9923"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24"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2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9926" w:author="SFC2021" w:date="2025-12-22T16:11:21Z"/>
                <w:rFonts w:ascii="Times New Roman" w:eastAsia="Times New Roman" w:hAnsi="Times New Roman" w:cs="Times New Roman"/>
                <w:b w:val="0"/>
                <w:i w:val="0"/>
                <w:vanish w:val="0"/>
                <w:color w:val="000000"/>
                <w:sz w:val="20"/>
              </w:rPr>
            </w:pPr>
            <w:ins w:id="9927" w:author="SFC2021" w:date="2025-12-22T16:11:21Z">
              <w:r>
                <w:rPr>
                  <w:rFonts w:ascii="Times New Roman" w:eastAsia="Times New Roman" w:hAnsi="Times New Roman" w:cs="Times New Roman"/>
                  <w:b w:val="0"/>
                  <w:i w:val="0"/>
                  <w:vanish w:val="0"/>
                  <w:color w:val="000000"/>
                  <w:sz w:val="20"/>
                </w:rPr>
                <w:t>10.000.000,00</w:t>
              </w:r>
            </w:ins>
          </w:p>
        </w:tc>
      </w:tr>
    </w:tbl>
    <w:p w:rsidR="00A77B3E">
      <w:pPr>
        <w:spacing w:before="100" w:after="0"/>
        <w:jc w:val="start"/>
        <w:rPr>
          <w:ins w:id="9928" w:author="SFC2021" w:date="2025-12-22T16:11:21Z"/>
          <w:rFonts w:ascii="Times New Roman" w:eastAsia="Times New Roman" w:hAnsi="Times New Roman" w:cs="Times New Roman"/>
          <w:b w:val="0"/>
          <w:i w:val="0"/>
          <w:vanish w:val="0"/>
          <w:color w:val="000000"/>
          <w:sz w:val="20"/>
        </w:rPr>
      </w:pPr>
      <w:ins w:id="9929"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9930" w:author="SFC2021" w:date="2025-12-22T16:11:21Z"/>
          <w:rFonts w:ascii="Times New Roman" w:eastAsia="Times New Roman" w:hAnsi="Times New Roman" w:cs="Times New Roman"/>
          <w:b w:val="0"/>
          <w:i w:val="0"/>
          <w:vanish w:val="0"/>
          <w:color w:val="000000"/>
          <w:sz w:val="24"/>
        </w:rPr>
      </w:pPr>
      <w:ins w:id="9931" w:author="SFC2021" w:date="2025-12-22T16:11:21Z">
        <w:r>
          <w:rPr>
            <w:rFonts w:ascii="Times New Roman" w:eastAsia="Times New Roman" w:hAnsi="Times New Roman" w:cs="Times New Roman"/>
            <w:b w:val="0"/>
            <w:i w:val="0"/>
            <w:vanish w:val="0"/>
            <w:color w:val="000000"/>
            <w:sz w:val="24"/>
          </w:rPr>
          <w:br w:type="page"/>
        </w:r>
      </w:ins>
      <w:bookmarkStart w:id="9932" w:name="_Toc256000887"/>
      <w:ins w:id="9933" w:author="SFC2021" w:date="2025-12-22T16:11:21Z">
        <w:r>
          <w:rPr>
            <w:rFonts w:ascii="Times New Roman" w:eastAsia="Times New Roman" w:hAnsi="Times New Roman" w:cs="Times New Roman"/>
            <w:b w:val="0"/>
            <w:i w:val="0"/>
            <w:vanish w:val="0"/>
            <w:color w:val="000000"/>
            <w:sz w:val="24"/>
          </w:rPr>
          <w:t>2.1.1.1. Ειδικός στόχος: ESO4.4. Προώθηση της προσαρμογής των εργαζομένων, των επιχειρήσεων και των επιχειρηματιών στην αλλαγή, της ενεργητικής και υγιούς γήρανσης, καθώς και ενός υγιούς και καλά προσαρμοσμένου περιβάλλοντος εργασίας που αντιμετωπίζει τους κινδύνους για την υγεία (ΕΚΤ+)</w:t>
        </w:r>
      </w:ins>
      <w:bookmarkEnd w:id="9932"/>
    </w:p>
    <w:p w:rsidR="00A77B3E">
      <w:pPr>
        <w:spacing w:before="100" w:after="0"/>
        <w:jc w:val="start"/>
        <w:rPr>
          <w:ins w:id="9934"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9935" w:author="SFC2021" w:date="2025-12-22T16:11:21Z"/>
          <w:rFonts w:ascii="Times New Roman" w:eastAsia="Times New Roman" w:hAnsi="Times New Roman" w:cs="Times New Roman"/>
          <w:b w:val="0"/>
          <w:i w:val="0"/>
          <w:vanish w:val="0"/>
          <w:color w:val="000000"/>
          <w:sz w:val="24"/>
        </w:rPr>
      </w:pPr>
      <w:bookmarkStart w:id="9936" w:name="_Toc256000888"/>
      <w:ins w:id="9937"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9936"/>
    </w:p>
    <w:p w:rsidR="00A77B3E">
      <w:pPr>
        <w:spacing w:before="100" w:after="0"/>
        <w:jc w:val="start"/>
        <w:rPr>
          <w:ins w:id="993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939" w:author="SFC2021" w:date="2025-12-22T16:11:21Z"/>
          <w:rFonts w:ascii="Times New Roman" w:eastAsia="Times New Roman" w:hAnsi="Times New Roman" w:cs="Times New Roman"/>
          <w:b w:val="0"/>
          <w:i w:val="0"/>
          <w:vanish w:val="0"/>
          <w:color w:val="000000"/>
          <w:sz w:val="0"/>
        </w:rPr>
      </w:pPr>
      <w:ins w:id="9940"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9941" w:author="SFC2021" w:date="2025-12-22T16:11:21Z"/>
          <w:rFonts w:ascii="Times New Roman" w:eastAsia="Times New Roman" w:hAnsi="Times New Roman" w:cs="Times New Roman"/>
          <w:b w:val="0"/>
          <w:i w:val="0"/>
          <w:vanish w:val="0"/>
          <w:color w:val="000000"/>
          <w:sz w:val="24"/>
        </w:rPr>
      </w:pPr>
      <w:bookmarkStart w:id="9942" w:name="_Toc256000889"/>
      <w:ins w:id="9943"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9942"/>
    </w:p>
    <w:p w:rsidR="00A77B3E">
      <w:pPr>
        <w:spacing w:before="100" w:after="0"/>
        <w:jc w:val="start"/>
        <w:rPr>
          <w:ins w:id="994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94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4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9947" w:author="SFC2021" w:date="2025-12-22T16:11:21Z"/>
                <w:rFonts w:ascii="Times New Roman" w:eastAsia="Times New Roman" w:hAnsi="Times New Roman" w:cs="Times New Roman"/>
                <w:b w:val="0"/>
                <w:i w:val="0"/>
                <w:vanish w:val="0"/>
                <w:color w:val="000000"/>
                <w:sz w:val="24"/>
              </w:rPr>
            </w:pPr>
            <w:ins w:id="9948" w:author="SFC2021" w:date="2025-12-22T16:11:21Z">
              <w:r>
                <w:rPr>
                  <w:rFonts w:ascii="Times New Roman" w:eastAsia="Times New Roman" w:hAnsi="Times New Roman" w:cs="Times New Roman"/>
                  <w:b w:val="0"/>
                  <w:i w:val="0"/>
                  <w:vanish w:val="0"/>
                  <w:color w:val="000000"/>
                  <w:sz w:val="24"/>
                </w:rPr>
                <w:t>Μέσω του Ειδικού Στόχου 4.4 της Προτεραιότητας 10 επιδιώκεται η ενίσχυση των δεξιοτήτων και της επιχειρησιακής ικανότητας του ανθρώπινου δυναμικού σε κρίσιμους τομείς για την εθνική και ευρωπαϊκή ασφάλεια, την τεχνολογική κυριαρχία και τη στρατηγική ανθεκτικότητα.</w:t>
              </w:r>
            </w:ins>
          </w:p>
          <w:p w:rsidR="00A77B3E">
            <w:pPr>
              <w:spacing w:before="100" w:after="0"/>
              <w:jc w:val="start"/>
              <w:rPr>
                <w:ins w:id="9949" w:author="SFC2021" w:date="2025-12-22T16:11:21Z"/>
                <w:rFonts w:ascii="Times New Roman" w:eastAsia="Times New Roman" w:hAnsi="Times New Roman" w:cs="Times New Roman"/>
                <w:b w:val="0"/>
                <w:i w:val="0"/>
                <w:vanish w:val="0"/>
                <w:color w:val="000000"/>
                <w:sz w:val="24"/>
              </w:rPr>
            </w:pPr>
            <w:ins w:id="9950" w:author="SFC2021" w:date="2025-12-22T16:11:21Z">
              <w:r>
                <w:rPr>
                  <w:rFonts w:ascii="Times New Roman" w:eastAsia="Times New Roman" w:hAnsi="Times New Roman" w:cs="Times New Roman"/>
                  <w:b w:val="0"/>
                  <w:i w:val="0"/>
                  <w:vanish w:val="0"/>
                  <w:color w:val="000000"/>
                  <w:sz w:val="24"/>
                </w:rPr>
                <w:t>Η παρέμβαση εστιάζει στη στοχευμένη αναβάθμιση και επανειδίκευση προσωπικού, όπως προσωπικό της Δημόσιας Διοίκησης (συμπεριλαμβανομένου του πολιτικού προσωπικού του Υπουργείου Εθνικής Άμυνας), εργαζόμενοι του ιδιωτικού τομέα συμπεριλαμβανομένων αυτών σε επισφαλείς θέσεις εργασίας που θα συμμετέχουν σε δράσεις upskilling/reskilling ώστε να δύνανται μελλοντικά να απασχοληθούν σε τομείς συναφείς με την αμυντική βιομηχανία και επαγγελματίες υγείας σε τομείς υψηλής προτεραιότητας, όπως η κυβερνοασφάλεια, τα ευφυή πληροφοριακά συστήματα, η διαχείριση κρίσεων και οι τεχνολογίες υψηλής απόδοσης), καθώς και στην θεσμική ενδυνάμωση φορέων σε ζητήματα κυβερνοασφάλειας και διττής χρήσης</w:t>
              </w:r>
            </w:ins>
          </w:p>
          <w:p w:rsidR="00A77B3E">
            <w:pPr>
              <w:spacing w:before="100" w:after="0"/>
              <w:jc w:val="start"/>
              <w:rPr>
                <w:ins w:id="9951" w:author="SFC2021" w:date="2025-12-22T16:11:21Z"/>
                <w:rFonts w:ascii="Times New Roman" w:eastAsia="Times New Roman" w:hAnsi="Times New Roman" w:cs="Times New Roman"/>
                <w:b w:val="0"/>
                <w:i w:val="0"/>
                <w:vanish w:val="0"/>
                <w:color w:val="000000"/>
                <w:sz w:val="24"/>
              </w:rPr>
            </w:pPr>
            <w:ins w:id="9952" w:author="SFC2021" w:date="2025-12-22T16:11:21Z">
              <w:r>
                <w:rPr>
                  <w:rFonts w:ascii="Times New Roman" w:eastAsia="Times New Roman" w:hAnsi="Times New Roman" w:cs="Times New Roman"/>
                  <w:b w:val="0"/>
                  <w:i w:val="0"/>
                  <w:vanish w:val="0"/>
                  <w:color w:val="000000"/>
                  <w:sz w:val="24"/>
                </w:rPr>
                <w:t>Σημειώνεται ότι το Υπουργείο Εθνικής Άμυνας (ΥΕΘΑ) αποτελεί ουσιώδη και θεσμικά κατοχυρωμένο πυλώνα του Εθνικού Μηχανισμού Πολιτικής Προστασίας, όπως αυτό προβλέπεται στο Γενικό Σχέδιο Πολιτικής Προστασίας «ΞΕΝΟΚΡΑΤΗΣ» (Υ.Α. 1299/2003, ΦΕΚ Β΄ 423), καθώς και στους Νόμους 3013/2002, 4662/2020, 5075/2023 και 2292/1995. Μέσω των Ενόπλων Δυνάμεων και του πολιτικού του προσωπικού, το ΥΕΘΑ συμμετέχει ενεργά στην αντιμετώπιση φυσικών, τεχνολογικών και λοιπών καταστροφών στο χερσαίο, θαλάσσιο και εναέριο χώρο, παρέχοντας μέσα, υποδομές και εξειδικευμένο προσωπικό για δράσεις πρόληψης, ετοιμότητας, αντιμετώπισης και αποκατάστασης. Στο πλαίσιο αυτό, το ΥΕΘΑ συνδράμει, κατόπιν αιτήματος της Πολιτικής Προστασίας, σε επιχειρήσεις έρευνας και διάσωσης, δασοπυρόσβεσης, αποχιονισμού, πλημμυρικής ή σεισμικής αποκατάστασης, καθώς και σε δράσεις ανθρωπιστικής και κοινωνικής βοήθειας προς το ευρύτερο κοινωνικό σύνολο. Η θεσμικά κατοχυρωμένη αυτή αποστολή, αναδεικνύει το ΥΕΘΑ ως καθοριστικό φορέα υποστήριξης της κοινωνικής συνοχής και της δημόσιας ασφάλειας</w:t>
              </w:r>
            </w:ins>
          </w:p>
          <w:p w:rsidR="00A77B3E">
            <w:pPr>
              <w:spacing w:before="100" w:after="0"/>
              <w:jc w:val="start"/>
              <w:rPr>
                <w:ins w:id="995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954" w:author="SFC2021" w:date="2025-12-22T16:11:21Z"/>
                <w:rFonts w:ascii="Times New Roman" w:eastAsia="Times New Roman" w:hAnsi="Times New Roman" w:cs="Times New Roman"/>
                <w:b w:val="0"/>
                <w:i w:val="0"/>
                <w:vanish w:val="0"/>
                <w:color w:val="000000"/>
                <w:sz w:val="24"/>
              </w:rPr>
            </w:pPr>
            <w:ins w:id="9955" w:author="SFC2021" w:date="2025-12-22T16:11:21Z">
              <w:r>
                <w:rPr>
                  <w:rFonts w:ascii="Times New Roman" w:eastAsia="Times New Roman" w:hAnsi="Times New Roman" w:cs="Times New Roman"/>
                  <w:b w:val="0"/>
                  <w:i w:val="0"/>
                  <w:vanish w:val="0"/>
                  <w:color w:val="000000"/>
                  <w:sz w:val="24"/>
                </w:rPr>
                <w:t>Η κατεύθυνση αυτή ευθυγραμμίζεται πλήρως με:</w:t>
              </w:r>
            </w:ins>
          </w:p>
          <w:p w:rsidR="00A77B3E">
            <w:pPr>
              <w:numPr>
                <w:ilvl w:val="0"/>
                <w:numId w:val="65"/>
              </w:numPr>
              <w:spacing w:before="100" w:after="0"/>
              <w:ind w:start="720" w:hanging="360"/>
              <w:jc w:val="start"/>
              <w:rPr>
                <w:ins w:id="9956" w:author="SFC2021" w:date="2025-12-22T16:11:21Z"/>
                <w:rFonts w:ascii="Times New Roman" w:eastAsia="Times New Roman" w:hAnsi="Times New Roman" w:cs="Times New Roman"/>
                <w:b w:val="0"/>
                <w:i w:val="0"/>
                <w:vanish w:val="0"/>
                <w:color w:val="000000"/>
                <w:sz w:val="24"/>
              </w:rPr>
            </w:pPr>
            <w:ins w:id="9957" w:author="SFC2021" w:date="2025-12-22T16:11:21Z">
              <w:r>
                <w:rPr>
                  <w:rFonts w:ascii="Times New Roman" w:eastAsia="Times New Roman" w:hAnsi="Times New Roman" w:cs="Times New Roman"/>
                  <w:b w:val="0"/>
                  <w:i w:val="0"/>
                  <w:vanish w:val="0"/>
                  <w:color w:val="000000"/>
                  <w:sz w:val="24"/>
                </w:rPr>
                <w:t>τη Λευκή Βίβλο για την Ευρωπαϊκή Άμυνα (2025),</w:t>
              </w:r>
            </w:ins>
          </w:p>
          <w:p w:rsidR="00A77B3E">
            <w:pPr>
              <w:numPr>
                <w:ilvl w:val="0"/>
                <w:numId w:val="65"/>
              </w:numPr>
              <w:spacing w:before="100" w:after="0"/>
              <w:ind w:start="720" w:hanging="360"/>
              <w:jc w:val="start"/>
              <w:rPr>
                <w:ins w:id="9958" w:author="SFC2021" w:date="2025-12-22T16:11:21Z"/>
                <w:rFonts w:ascii="Times New Roman" w:eastAsia="Times New Roman" w:hAnsi="Times New Roman" w:cs="Times New Roman"/>
                <w:b w:val="0"/>
                <w:i w:val="0"/>
                <w:vanish w:val="0"/>
                <w:color w:val="000000"/>
                <w:sz w:val="24"/>
              </w:rPr>
            </w:pPr>
            <w:ins w:id="9959" w:author="SFC2021" w:date="2025-12-22T16:11:21Z">
              <w:r>
                <w:rPr>
                  <w:rFonts w:ascii="Times New Roman" w:eastAsia="Times New Roman" w:hAnsi="Times New Roman" w:cs="Times New Roman"/>
                  <w:b w:val="0"/>
                  <w:i w:val="0"/>
                  <w:vanish w:val="0"/>
                  <w:color w:val="000000"/>
                  <w:sz w:val="24"/>
                </w:rPr>
                <w:t>την Ανακοίνωση «Μια Ένωση Δεξιοτήτων» και</w:t>
              </w:r>
            </w:ins>
          </w:p>
          <w:p w:rsidR="00A77B3E">
            <w:pPr>
              <w:numPr>
                <w:ilvl w:val="0"/>
                <w:numId w:val="65"/>
              </w:numPr>
              <w:spacing w:before="100" w:after="0"/>
              <w:ind w:start="720" w:hanging="360"/>
              <w:jc w:val="start"/>
              <w:rPr>
                <w:ins w:id="9960" w:author="SFC2021" w:date="2025-12-22T16:11:21Z"/>
                <w:rFonts w:ascii="Times New Roman" w:eastAsia="Times New Roman" w:hAnsi="Times New Roman" w:cs="Times New Roman"/>
                <w:b w:val="0"/>
                <w:i w:val="0"/>
                <w:vanish w:val="0"/>
                <w:color w:val="000000"/>
                <w:sz w:val="24"/>
              </w:rPr>
            </w:pPr>
            <w:ins w:id="9961" w:author="SFC2021" w:date="2025-12-22T16:11:21Z">
              <w:r>
                <w:rPr>
                  <w:rFonts w:ascii="Times New Roman" w:eastAsia="Times New Roman" w:hAnsi="Times New Roman" w:cs="Times New Roman"/>
                  <w:b w:val="0"/>
                  <w:i w:val="0"/>
                  <w:vanish w:val="0"/>
                  <w:color w:val="000000"/>
                  <w:sz w:val="24"/>
                </w:rPr>
                <w:t>το άρθρο 12γ του Κανονισμού (ΕΕ) 2021/1057 για το ΕΚΤ+.</w:t>
              </w:r>
            </w:ins>
          </w:p>
          <w:p w:rsidR="00A77B3E">
            <w:pPr>
              <w:spacing w:before="100" w:after="0"/>
              <w:jc w:val="start"/>
              <w:rPr>
                <w:ins w:id="9962" w:author="SFC2021" w:date="2025-12-22T16:11:21Z"/>
                <w:rFonts w:ascii="Times New Roman" w:eastAsia="Times New Roman" w:hAnsi="Times New Roman" w:cs="Times New Roman"/>
                <w:b w:val="0"/>
                <w:i w:val="0"/>
                <w:vanish w:val="0"/>
                <w:color w:val="000000"/>
                <w:sz w:val="24"/>
              </w:rPr>
            </w:pPr>
            <w:ins w:id="9963" w:author="SFC2021" w:date="2025-12-22T16:11:21Z">
              <w:r>
                <w:rPr>
                  <w:rFonts w:ascii="Times New Roman" w:eastAsia="Times New Roman" w:hAnsi="Times New Roman" w:cs="Times New Roman"/>
                  <w:b w:val="0"/>
                  <w:i w:val="0"/>
                  <w:vanish w:val="0"/>
                  <w:color w:val="000000"/>
                  <w:sz w:val="24"/>
                </w:rPr>
                <w:t>Στόχος είναι η δημιουργία ενός ικανού, τεχνολογικά προηγμένου και άμεσα επιχειρησιακά αξιοποιήσιμου ανθρώπινου δυναμικού, ικανού να ανταποκριθεί σε νέες ανάγκες εθνικής και ευρωπαϊκής ετοιμότητας, ασφάλειας και καινοτομίας.</w:t>
              </w:r>
            </w:ins>
          </w:p>
          <w:p w:rsidR="00A77B3E">
            <w:pPr>
              <w:spacing w:before="100" w:after="0"/>
              <w:jc w:val="start"/>
              <w:rPr>
                <w:ins w:id="9964"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965" w:author="SFC2021" w:date="2025-12-22T16:11:21Z"/>
                <w:rFonts w:ascii="Times New Roman" w:eastAsia="Times New Roman" w:hAnsi="Times New Roman" w:cs="Times New Roman"/>
                <w:b w:val="0"/>
                <w:i w:val="0"/>
                <w:vanish w:val="0"/>
                <w:color w:val="000000"/>
                <w:sz w:val="24"/>
              </w:rPr>
            </w:pPr>
            <w:ins w:id="9966" w:author="SFC2021" w:date="2025-12-22T16:11:21Z">
              <w:r>
                <w:rPr>
                  <w:rFonts w:ascii="Times New Roman" w:eastAsia="Times New Roman" w:hAnsi="Times New Roman" w:cs="Times New Roman"/>
                  <w:b w:val="0"/>
                  <w:i w:val="0"/>
                  <w:vanish w:val="0"/>
                  <w:color w:val="000000"/>
                  <w:sz w:val="24"/>
                </w:rPr>
                <w:t>Ενδεικτικές Δράσεις:</w:t>
              </w:r>
            </w:ins>
          </w:p>
          <w:p w:rsidR="00A77B3E">
            <w:pPr>
              <w:numPr>
                <w:ilvl w:val="0"/>
                <w:numId w:val="66"/>
              </w:numPr>
              <w:spacing w:before="100" w:after="0"/>
              <w:ind w:start="720" w:hanging="360"/>
              <w:jc w:val="start"/>
              <w:rPr>
                <w:ins w:id="9967" w:author="SFC2021" w:date="2025-12-22T16:11:21Z"/>
                <w:rFonts w:ascii="Times New Roman" w:eastAsia="Times New Roman" w:hAnsi="Times New Roman" w:cs="Times New Roman"/>
                <w:b w:val="0"/>
                <w:i w:val="0"/>
                <w:vanish w:val="0"/>
                <w:color w:val="000000"/>
                <w:sz w:val="24"/>
              </w:rPr>
            </w:pPr>
            <w:ins w:id="9968" w:author="SFC2021" w:date="2025-12-22T16:11:21Z">
              <w:r>
                <w:rPr>
                  <w:rFonts w:ascii="Times New Roman" w:eastAsia="Times New Roman" w:hAnsi="Times New Roman" w:cs="Times New Roman"/>
                  <w:b w:val="0"/>
                  <w:i w:val="0"/>
                  <w:vanish w:val="0"/>
                  <w:color w:val="000000"/>
                  <w:sz w:val="24"/>
                </w:rPr>
                <w:t>Αναβάθμιση δεξιοτήτων (upskilling) ή/και επανειδίκευση (reskilling) του ανθρώπινου δυναμικού της Δημόσιας Διοίκησης και θεσμική ενδυνάμωση φορέων, σε αντικείμενα που αφορούν καταστάσεις έκτακτης ανάγκης, κυβερνο-ασφάλειας, διαχείρισης κρίσεων/έκτακτων αναγκών.</w:t>
              </w:r>
            </w:ins>
          </w:p>
          <w:p w:rsidR="00A77B3E">
            <w:pPr>
              <w:numPr>
                <w:ilvl w:val="0"/>
                <w:numId w:val="66"/>
              </w:numPr>
              <w:spacing w:before="100" w:after="0"/>
              <w:ind w:start="720" w:hanging="360"/>
              <w:jc w:val="start"/>
              <w:rPr>
                <w:ins w:id="9969" w:author="SFC2021" w:date="2025-12-22T16:11:21Z"/>
                <w:rFonts w:ascii="Times New Roman" w:eastAsia="Times New Roman" w:hAnsi="Times New Roman" w:cs="Times New Roman"/>
                <w:b w:val="0"/>
                <w:i w:val="0"/>
                <w:vanish w:val="0"/>
                <w:color w:val="000000"/>
                <w:sz w:val="24"/>
              </w:rPr>
            </w:pPr>
            <w:ins w:id="9970" w:author="SFC2021" w:date="2025-12-22T16:11:21Z">
              <w:r>
                <w:rPr>
                  <w:rFonts w:ascii="Times New Roman" w:eastAsia="Times New Roman" w:hAnsi="Times New Roman" w:cs="Times New Roman"/>
                  <w:b w:val="0"/>
                  <w:i w:val="0"/>
                  <w:vanish w:val="0"/>
                  <w:color w:val="000000"/>
                  <w:sz w:val="24"/>
                </w:rPr>
                <w:t>Αναβάθμιση και επανεκπαίδευση εργαζομένων του ιδιωτικού τομέα σε τομείς συναφείς με την αμυντική βιομηχανία σε προηγμένους τομείς STEM (Επιστήμη, Τεχνολογία, Μηχανική και Μαθηματικά)</w:t>
              </w:r>
            </w:ins>
          </w:p>
          <w:p w:rsidR="00A77B3E">
            <w:pPr>
              <w:numPr>
                <w:ilvl w:val="0"/>
                <w:numId w:val="66"/>
              </w:numPr>
              <w:spacing w:before="100" w:after="0"/>
              <w:ind w:start="720" w:hanging="360"/>
              <w:jc w:val="start"/>
              <w:rPr>
                <w:ins w:id="9971" w:author="SFC2021" w:date="2025-12-22T16:11:21Z"/>
                <w:rFonts w:ascii="Times New Roman" w:eastAsia="Times New Roman" w:hAnsi="Times New Roman" w:cs="Times New Roman"/>
                <w:b w:val="0"/>
                <w:i w:val="0"/>
                <w:vanish w:val="0"/>
                <w:color w:val="000000"/>
                <w:sz w:val="24"/>
              </w:rPr>
            </w:pPr>
            <w:ins w:id="9972" w:author="SFC2021" w:date="2025-12-22T16:11:21Z">
              <w:r>
                <w:rPr>
                  <w:rFonts w:ascii="Times New Roman" w:eastAsia="Times New Roman" w:hAnsi="Times New Roman" w:cs="Times New Roman"/>
                  <w:b w:val="0"/>
                  <w:i w:val="0"/>
                  <w:vanish w:val="0"/>
                  <w:color w:val="000000"/>
                  <w:sz w:val="24"/>
                </w:rPr>
                <w:t>Αναβάθμιση δεξιοτήτων (upskilling) ή/και επανειδίκευση (reskilling) εργαζομένων του ιδιωτικού τομέα σε αντικείμενα σχετικά με κυβερνοασφάλεια, διαχείριση έκτακτων αναγκών, ευφυή συστήματα πληροφοριών συστήματα υπολογιστών υψηλής απόδοσης, συστήματα που εξυπηρετούν διττή χρήση κλπ</w:t>
              </w:r>
            </w:ins>
          </w:p>
          <w:p w:rsidR="00A77B3E">
            <w:pPr>
              <w:numPr>
                <w:ilvl w:val="0"/>
                <w:numId w:val="66"/>
              </w:numPr>
              <w:spacing w:before="100" w:after="0"/>
              <w:ind w:start="720" w:hanging="360"/>
              <w:jc w:val="start"/>
              <w:rPr>
                <w:ins w:id="9973" w:author="SFC2021" w:date="2025-12-22T16:11:21Z"/>
                <w:rFonts w:ascii="Times New Roman" w:eastAsia="Times New Roman" w:hAnsi="Times New Roman" w:cs="Times New Roman"/>
                <w:b w:val="0"/>
                <w:i w:val="0"/>
                <w:vanish w:val="0"/>
                <w:color w:val="000000"/>
                <w:sz w:val="24"/>
              </w:rPr>
            </w:pPr>
            <w:ins w:id="9974" w:author="SFC2021" w:date="2025-12-22T16:11:21Z">
              <w:r>
                <w:rPr>
                  <w:rFonts w:ascii="Times New Roman" w:eastAsia="Times New Roman" w:hAnsi="Times New Roman" w:cs="Times New Roman"/>
                  <w:b w:val="0"/>
                  <w:i w:val="0"/>
                  <w:vanish w:val="0"/>
                  <w:color w:val="000000"/>
                  <w:sz w:val="24"/>
                </w:rPr>
                <w:t>Ανάπτυξη εξειδικευμένων γνώσεων και ψηφιακών δεξιοτήτων του πολιτικού προσωπικού του Υπουργείου Εθνικής Άμυνας, του στρατιωτικού προσωπικού του Λιμενικού Σώματος – Ελληνικής Ακτοφυλακής καθώς και του πολιτικού προσωπικού του Υπουργείου Ναυτιλίας και Νησιωτικής Πολιτικής</w:t>
              </w:r>
            </w:ins>
          </w:p>
          <w:p w:rsidR="00A77B3E">
            <w:pPr>
              <w:numPr>
                <w:ilvl w:val="0"/>
                <w:numId w:val="66"/>
              </w:numPr>
              <w:spacing w:before="100" w:after="0"/>
              <w:ind w:start="720" w:hanging="360"/>
              <w:jc w:val="start"/>
              <w:rPr>
                <w:ins w:id="9975" w:author="SFC2021" w:date="2025-12-22T16:11:21Z"/>
                <w:rFonts w:ascii="Times New Roman" w:eastAsia="Times New Roman" w:hAnsi="Times New Roman" w:cs="Times New Roman"/>
                <w:b w:val="0"/>
                <w:i w:val="0"/>
                <w:vanish w:val="0"/>
                <w:color w:val="000000"/>
                <w:sz w:val="24"/>
              </w:rPr>
            </w:pPr>
            <w:ins w:id="9976" w:author="SFC2021" w:date="2025-12-22T16:11:21Z">
              <w:r>
                <w:rPr>
                  <w:rFonts w:ascii="Times New Roman" w:eastAsia="Times New Roman" w:hAnsi="Times New Roman" w:cs="Times New Roman"/>
                  <w:b w:val="0"/>
                  <w:i w:val="0"/>
                  <w:vanish w:val="0"/>
                  <w:color w:val="000000"/>
                  <w:sz w:val="24"/>
                </w:rPr>
                <w:t>Εκπαίδευση επαγγελματιών υγείας για την ανάπτυξη δεξιοτήτων στο πλαίσιο αντιμετώπισης καταστάσεων έκτακτης ανάγκης, κυβερνοασφάλειας των νοσοκομείων και των παρόχων υγειονομικής περίθαλψης κλπ</w:t>
              </w:r>
            </w:ins>
          </w:p>
          <w:p w:rsidR="00A77B3E">
            <w:pPr>
              <w:spacing w:before="100" w:after="0"/>
              <w:jc w:val="start"/>
              <w:rPr>
                <w:ins w:id="9977"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9978" w:author="SFC2021" w:date="2025-12-22T16:11:21Z"/>
                <w:rFonts w:ascii="Times New Roman" w:eastAsia="Times New Roman" w:hAnsi="Times New Roman" w:cs="Times New Roman"/>
                <w:b w:val="0"/>
                <w:i w:val="0"/>
                <w:vanish w:val="0"/>
                <w:color w:val="000000"/>
                <w:sz w:val="24"/>
              </w:rPr>
            </w:pPr>
            <w:ins w:id="9979"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998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998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998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9983" w:author="SFC2021" w:date="2025-12-22T16:11:21Z"/>
          <w:rFonts w:ascii="Times New Roman" w:eastAsia="Times New Roman" w:hAnsi="Times New Roman" w:cs="Times New Roman"/>
          <w:b w:val="0"/>
          <w:i w:val="0"/>
          <w:vanish w:val="0"/>
          <w:color w:val="000000"/>
          <w:sz w:val="24"/>
        </w:rPr>
      </w:pPr>
      <w:bookmarkStart w:id="9984" w:name="_Toc256000890"/>
      <w:ins w:id="9985"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9984"/>
    </w:p>
    <w:p w:rsidR="00A77B3E">
      <w:pPr>
        <w:spacing w:before="100" w:after="0"/>
        <w:jc w:val="start"/>
        <w:rPr>
          <w:ins w:id="998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998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9988" w:author="SFC2021" w:date="2025-12-22T16:11:21Z"/>
                <w:rFonts w:ascii="Times New Roman" w:eastAsia="Times New Roman" w:hAnsi="Times New Roman" w:cs="Times New Roman"/>
                <w:b w:val="0"/>
                <w:i w:val="0"/>
                <w:vanish w:val="0"/>
                <w:color w:val="000000"/>
                <w:sz w:val="0"/>
              </w:rPr>
            </w:pPr>
          </w:p>
          <w:p w:rsidR="00A77B3E">
            <w:pPr>
              <w:numPr>
                <w:ilvl w:val="0"/>
                <w:numId w:val="67"/>
              </w:numPr>
              <w:spacing w:before="100" w:after="0"/>
              <w:ind w:start="720" w:hanging="360"/>
              <w:jc w:val="start"/>
              <w:rPr>
                <w:ins w:id="9989" w:author="SFC2021" w:date="2025-12-22T16:11:21Z"/>
                <w:rFonts w:ascii="Times New Roman" w:eastAsia="Times New Roman" w:hAnsi="Times New Roman" w:cs="Times New Roman"/>
                <w:b w:val="0"/>
                <w:i w:val="0"/>
                <w:vanish w:val="0"/>
                <w:color w:val="000000"/>
                <w:sz w:val="24"/>
              </w:rPr>
            </w:pPr>
            <w:ins w:id="9990" w:author="SFC2021" w:date="2025-12-22T16:11:21Z">
              <w:r>
                <w:rPr>
                  <w:rFonts w:ascii="Times New Roman" w:eastAsia="Times New Roman" w:hAnsi="Times New Roman" w:cs="Times New Roman"/>
                  <w:b w:val="0"/>
                  <w:i w:val="0"/>
                  <w:vanish w:val="0"/>
                  <w:color w:val="000000"/>
                  <w:sz w:val="24"/>
                </w:rPr>
                <w:t>Ανθρώπινο δυναμικό δημόσιας διοίκησης</w:t>
              </w:r>
            </w:ins>
          </w:p>
          <w:p w:rsidR="00A77B3E">
            <w:pPr>
              <w:numPr>
                <w:ilvl w:val="0"/>
                <w:numId w:val="67"/>
              </w:numPr>
              <w:spacing w:before="100" w:after="0"/>
              <w:ind w:start="720" w:hanging="360"/>
              <w:jc w:val="start"/>
              <w:rPr>
                <w:ins w:id="9991" w:author="SFC2021" w:date="2025-12-22T16:11:21Z"/>
                <w:rFonts w:ascii="Times New Roman" w:eastAsia="Times New Roman" w:hAnsi="Times New Roman" w:cs="Times New Roman"/>
                <w:b w:val="0"/>
                <w:i w:val="0"/>
                <w:vanish w:val="0"/>
                <w:color w:val="000000"/>
                <w:sz w:val="24"/>
              </w:rPr>
            </w:pPr>
            <w:ins w:id="9992" w:author="SFC2021" w:date="2025-12-22T16:11:21Z">
              <w:r>
                <w:rPr>
                  <w:rFonts w:ascii="Times New Roman" w:eastAsia="Times New Roman" w:hAnsi="Times New Roman" w:cs="Times New Roman"/>
                  <w:b w:val="0"/>
                  <w:i w:val="0"/>
                  <w:vanish w:val="0"/>
                  <w:color w:val="000000"/>
                  <w:sz w:val="24"/>
                </w:rPr>
                <w:t>Εργαζόμενοι σε τομείς συναφείς με την αμυντική βιομηχανία</w:t>
              </w:r>
            </w:ins>
          </w:p>
          <w:p w:rsidR="00A77B3E">
            <w:pPr>
              <w:numPr>
                <w:ilvl w:val="0"/>
                <w:numId w:val="67"/>
              </w:numPr>
              <w:spacing w:before="100" w:after="0"/>
              <w:ind w:start="720" w:hanging="360"/>
              <w:jc w:val="start"/>
              <w:rPr>
                <w:ins w:id="9993" w:author="SFC2021" w:date="2025-12-22T16:11:21Z"/>
                <w:rFonts w:ascii="Times New Roman" w:eastAsia="Times New Roman" w:hAnsi="Times New Roman" w:cs="Times New Roman"/>
                <w:b w:val="0"/>
                <w:i w:val="0"/>
                <w:vanish w:val="0"/>
                <w:color w:val="000000"/>
                <w:sz w:val="24"/>
              </w:rPr>
            </w:pPr>
            <w:ins w:id="9994" w:author="SFC2021" w:date="2025-12-22T16:11:21Z">
              <w:r>
                <w:rPr>
                  <w:rFonts w:ascii="Times New Roman" w:eastAsia="Times New Roman" w:hAnsi="Times New Roman" w:cs="Times New Roman"/>
                  <w:b w:val="0"/>
                  <w:i w:val="0"/>
                  <w:vanish w:val="0"/>
                  <w:color w:val="000000"/>
                  <w:sz w:val="24"/>
                </w:rPr>
                <w:t>Εργαζόμενοι συμπεριλαμβανομένων των εργαζόμενων σε επισφαλείς θέσεις εργασίας (εκ περιτροπής, επίσχεση, διαθεσιμότητα, συμβάσεις ορισμένου χρόνου κλπ)</w:t>
              </w:r>
            </w:ins>
          </w:p>
          <w:p w:rsidR="00A77B3E">
            <w:pPr>
              <w:numPr>
                <w:ilvl w:val="0"/>
                <w:numId w:val="67"/>
              </w:numPr>
              <w:spacing w:before="100" w:after="0"/>
              <w:ind w:start="720" w:hanging="360"/>
              <w:jc w:val="start"/>
              <w:rPr>
                <w:ins w:id="9995" w:author="SFC2021" w:date="2025-12-22T16:11:21Z"/>
                <w:rFonts w:ascii="Times New Roman" w:eastAsia="Times New Roman" w:hAnsi="Times New Roman" w:cs="Times New Roman"/>
                <w:b w:val="0"/>
                <w:i w:val="0"/>
                <w:vanish w:val="0"/>
                <w:color w:val="000000"/>
                <w:sz w:val="24"/>
              </w:rPr>
            </w:pPr>
            <w:ins w:id="9996" w:author="SFC2021" w:date="2025-12-22T16:11:21Z">
              <w:r>
                <w:rPr>
                  <w:rFonts w:ascii="Times New Roman" w:eastAsia="Times New Roman" w:hAnsi="Times New Roman" w:cs="Times New Roman"/>
                  <w:b w:val="0"/>
                  <w:i w:val="0"/>
                  <w:vanish w:val="0"/>
                  <w:color w:val="000000"/>
                  <w:sz w:val="24"/>
                </w:rPr>
                <w:t>Επαγγελματίες υγείας</w:t>
              </w:r>
            </w:ins>
          </w:p>
          <w:p w:rsidR="00A77B3E">
            <w:pPr>
              <w:numPr>
                <w:ilvl w:val="0"/>
                <w:numId w:val="67"/>
              </w:numPr>
              <w:spacing w:before="100" w:after="0"/>
              <w:ind w:start="720" w:hanging="360"/>
              <w:jc w:val="start"/>
              <w:rPr>
                <w:ins w:id="9997" w:author="SFC2021" w:date="2025-12-22T16:11:21Z"/>
                <w:rFonts w:ascii="Times New Roman" w:eastAsia="Times New Roman" w:hAnsi="Times New Roman" w:cs="Times New Roman"/>
                <w:b w:val="0"/>
                <w:i w:val="0"/>
                <w:vanish w:val="0"/>
                <w:color w:val="000000"/>
                <w:sz w:val="24"/>
              </w:rPr>
            </w:pPr>
            <w:ins w:id="9998" w:author="SFC2021" w:date="2025-12-22T16:11:21Z">
              <w:r>
                <w:rPr>
                  <w:rFonts w:ascii="Times New Roman" w:eastAsia="Times New Roman" w:hAnsi="Times New Roman" w:cs="Times New Roman"/>
                  <w:b w:val="0"/>
                  <w:i w:val="0"/>
                  <w:vanish w:val="0"/>
                  <w:color w:val="000000"/>
                  <w:sz w:val="24"/>
                </w:rPr>
                <w:t>Φορείς Δημόσιας Διοίκησης</w:t>
              </w:r>
            </w:ins>
          </w:p>
          <w:p w:rsidR="00A77B3E">
            <w:pPr>
              <w:spacing w:before="100" w:after="0"/>
              <w:jc w:val="start"/>
              <w:rPr>
                <w:ins w:id="999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00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001"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002" w:author="SFC2021" w:date="2025-12-22T16:11:21Z"/>
          <w:rFonts w:ascii="Times New Roman" w:eastAsia="Times New Roman" w:hAnsi="Times New Roman" w:cs="Times New Roman"/>
          <w:b w:val="0"/>
          <w:i w:val="0"/>
          <w:vanish w:val="0"/>
          <w:color w:val="000000"/>
          <w:sz w:val="24"/>
        </w:rPr>
      </w:pPr>
      <w:bookmarkStart w:id="10003" w:name="_Toc256000891"/>
      <w:ins w:id="10004"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10003"/>
    </w:p>
    <w:p w:rsidR="00A77B3E">
      <w:pPr>
        <w:spacing w:before="100" w:after="0"/>
        <w:jc w:val="start"/>
        <w:rPr>
          <w:ins w:id="1000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006"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0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008" w:author="SFC2021" w:date="2025-12-22T16:11:21Z"/>
                <w:rFonts w:ascii="Times New Roman" w:eastAsia="Times New Roman" w:hAnsi="Times New Roman" w:cs="Times New Roman"/>
                <w:b w:val="0"/>
                <w:i w:val="0"/>
                <w:vanish w:val="0"/>
                <w:color w:val="000000"/>
                <w:sz w:val="24"/>
              </w:rPr>
            </w:pPr>
            <w:ins w:id="10009"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10010" w:author="SFC2021" w:date="2025-12-22T16:11:21Z"/>
                <w:rFonts w:ascii="Times New Roman" w:eastAsia="Times New Roman" w:hAnsi="Times New Roman" w:cs="Times New Roman"/>
                <w:b w:val="0"/>
                <w:i w:val="0"/>
                <w:vanish w:val="0"/>
                <w:color w:val="000000"/>
                <w:sz w:val="24"/>
              </w:rPr>
            </w:pPr>
            <w:ins w:id="10011" w:author="SFC2021" w:date="2025-12-22T16:11:21Z">
              <w:r>
                <w:rPr>
                  <w:rFonts w:ascii="Times New Roman" w:eastAsia="Times New Roman" w:hAnsi="Times New Roman" w:cs="Times New Roman"/>
                  <w:b w:val="0"/>
                  <w:i w:val="0"/>
                  <w:vanish w:val="0"/>
                  <w:color w:val="000000"/>
                  <w:sz w:val="24"/>
                </w:rPr>
                <w:t>Επιπλέον, όσον αφορά τις γυναίκες σε όλα τα προγράμματα που θα υλοποιηθούν θα τηρηθεί ένα αυξανόμενο ποσοστό συμμετοχής σε αυτά. Σε ορισμένες περιπτώσεις κατά το σχεδιασμό προγραμμάτων θα επιλέγονται ειδικότητες που ευνοούν την αυξημένη συμμετοχή τους ή δράσεις που απευθύνονται αποκλειστικά σε αυτές.</w:t>
              </w:r>
            </w:ins>
          </w:p>
          <w:p w:rsidR="00A77B3E">
            <w:pPr>
              <w:spacing w:before="100" w:after="0"/>
              <w:jc w:val="start"/>
              <w:rPr>
                <w:ins w:id="10012" w:author="SFC2021" w:date="2025-12-22T16:11:21Z"/>
                <w:rFonts w:ascii="Times New Roman" w:eastAsia="Times New Roman" w:hAnsi="Times New Roman" w:cs="Times New Roman"/>
                <w:b w:val="0"/>
                <w:i w:val="0"/>
                <w:vanish w:val="0"/>
                <w:color w:val="000000"/>
                <w:sz w:val="24"/>
              </w:rPr>
            </w:pPr>
            <w:ins w:id="10013" w:author="SFC2021" w:date="2025-12-22T16:11:21Z">
              <w:r>
                <w:rPr>
                  <w:rFonts w:ascii="Times New Roman" w:eastAsia="Times New Roman" w:hAnsi="Times New Roman" w:cs="Times New Roman"/>
                  <w:b w:val="0"/>
                  <w:i w:val="0"/>
                  <w:vanish w:val="0"/>
                  <w:color w:val="000000"/>
                  <w:sz w:val="24"/>
                </w:rPr>
                <w:t xml:space="preserve">Όσον αφορά στα άτομα με αναπηρία, πέραν των εξειδικευμένων δράσεων αποκλειστικά για αυτά, σε όλες τις προσκλήσεις που υλοποιούνται με τη μέθοδο της επιταγής κατάρτισης/ εισόδου στην αγορά εργασίας, λαμβάνεται ειδική πρόβλεψη (μοριοδότηση, προσβασιμότητα-χωρική, εκπαιδευτικού υλικού) για τη συγκεκριμένη ομάδα. </w:t>
              </w:r>
            </w:ins>
          </w:p>
          <w:p w:rsidR="00A77B3E">
            <w:pPr>
              <w:spacing w:before="100" w:after="0"/>
              <w:jc w:val="start"/>
              <w:rPr>
                <w:ins w:id="10014" w:author="SFC2021" w:date="2025-12-22T16:11:21Z"/>
                <w:rFonts w:ascii="Times New Roman" w:eastAsia="Times New Roman" w:hAnsi="Times New Roman" w:cs="Times New Roman"/>
                <w:b w:val="0"/>
                <w:i w:val="0"/>
                <w:vanish w:val="0"/>
                <w:color w:val="000000"/>
                <w:sz w:val="24"/>
              </w:rPr>
            </w:pPr>
            <w:ins w:id="10015" w:author="SFC2021" w:date="2025-12-22T16:11:21Z">
              <w:r>
                <w:rPr>
                  <w:rFonts w:ascii="Times New Roman" w:eastAsia="Times New Roman" w:hAnsi="Times New Roman" w:cs="Times New Roman"/>
                  <w:b w:val="0"/>
                  <w:i w:val="0"/>
                  <w:vanish w:val="0"/>
                  <w:color w:val="000000"/>
                  <w:sz w:val="24"/>
                </w:rPr>
                <w:t xml:space="preserve">Σε κάθε περίπτωση σε όλα τα έργα προάγεται η ισότιμη συμμετοχή όλων των ομάδων πληθυσμού. </w:t>
              </w:r>
            </w:ins>
          </w:p>
          <w:p w:rsidR="00A77B3E">
            <w:pPr>
              <w:spacing w:before="100" w:after="0"/>
              <w:jc w:val="start"/>
              <w:rPr>
                <w:ins w:id="1001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01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018"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019" w:author="SFC2021" w:date="2025-12-22T16:11:21Z"/>
          <w:rFonts w:ascii="Times New Roman" w:eastAsia="Times New Roman" w:hAnsi="Times New Roman" w:cs="Times New Roman"/>
          <w:b w:val="0"/>
          <w:i w:val="0"/>
          <w:vanish w:val="0"/>
          <w:color w:val="000000"/>
          <w:sz w:val="24"/>
        </w:rPr>
      </w:pPr>
      <w:bookmarkStart w:id="10020" w:name="_Toc256000892"/>
      <w:ins w:id="10021"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10020"/>
    </w:p>
    <w:p w:rsidR="00A77B3E">
      <w:pPr>
        <w:spacing w:before="100" w:after="0"/>
        <w:jc w:val="start"/>
        <w:rPr>
          <w:ins w:id="1002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02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24"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025" w:author="SFC2021" w:date="2025-12-22T16:11:21Z"/>
                <w:rFonts w:ascii="Times New Roman" w:eastAsia="Times New Roman" w:hAnsi="Times New Roman" w:cs="Times New Roman"/>
                <w:b w:val="0"/>
                <w:i w:val="0"/>
                <w:vanish w:val="0"/>
                <w:color w:val="000000"/>
                <w:sz w:val="24"/>
              </w:rPr>
            </w:pPr>
            <w:ins w:id="10026"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10027"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02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029"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030" w:author="SFC2021" w:date="2025-12-22T16:11:21Z"/>
          <w:rFonts w:ascii="Times New Roman" w:eastAsia="Times New Roman" w:hAnsi="Times New Roman" w:cs="Times New Roman"/>
          <w:b w:val="0"/>
          <w:i w:val="0"/>
          <w:vanish w:val="0"/>
          <w:color w:val="000000"/>
          <w:sz w:val="24"/>
        </w:rPr>
      </w:pPr>
      <w:bookmarkStart w:id="10031" w:name="_Toc256000893"/>
      <w:ins w:id="10032"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10031"/>
    </w:p>
    <w:p w:rsidR="00A77B3E">
      <w:pPr>
        <w:spacing w:before="100" w:after="0"/>
        <w:jc w:val="start"/>
        <w:rPr>
          <w:ins w:id="1003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034"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3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036" w:author="SFC2021" w:date="2025-12-22T16:11:21Z"/>
                <w:rFonts w:ascii="Times New Roman" w:eastAsia="Times New Roman" w:hAnsi="Times New Roman" w:cs="Times New Roman"/>
                <w:b w:val="0"/>
                <w:i w:val="0"/>
                <w:vanish w:val="0"/>
                <w:color w:val="000000"/>
                <w:sz w:val="24"/>
              </w:rPr>
            </w:pPr>
            <w:ins w:id="10037" w:author="SFC2021" w:date="2025-12-22T16:11:21Z">
              <w:r>
                <w:rPr>
                  <w:rFonts w:ascii="Times New Roman" w:eastAsia="Times New Roman" w:hAnsi="Times New Roman" w:cs="Times New Roman"/>
                  <w:b w:val="0"/>
                  <w:i w:val="0"/>
                  <w:vanish w:val="0"/>
                  <w:color w:val="000000"/>
                  <w:sz w:val="24"/>
                </w:rPr>
                <w:t>Δύναται να υλοποιηθούν συνεργασίες με ευρωπαϊκούς φορείς και οικοσυστήματα άμυνας, πολιτικής ετοιμότητας και κυβερνοασφάλειας για ανταλλαγή τεχνογνωσίας και κοινές δράσεις ανάπτυξης δεξιοτήτων.</w:t>
              </w:r>
            </w:ins>
          </w:p>
          <w:p w:rsidR="00A77B3E">
            <w:pPr>
              <w:spacing w:before="100" w:after="0"/>
              <w:jc w:val="start"/>
              <w:rPr>
                <w:ins w:id="10038"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039"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040"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041" w:author="SFC2021" w:date="2025-12-22T16:11:21Z"/>
          <w:rFonts w:ascii="Times New Roman" w:eastAsia="Times New Roman" w:hAnsi="Times New Roman" w:cs="Times New Roman"/>
          <w:b w:val="0"/>
          <w:i w:val="0"/>
          <w:vanish w:val="0"/>
          <w:color w:val="000000"/>
          <w:sz w:val="24"/>
        </w:rPr>
      </w:pPr>
      <w:bookmarkStart w:id="10042" w:name="_Toc256000894"/>
      <w:ins w:id="10043"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10042"/>
    </w:p>
    <w:p w:rsidR="00A77B3E">
      <w:pPr>
        <w:spacing w:before="100" w:after="0"/>
        <w:jc w:val="start"/>
        <w:rPr>
          <w:ins w:id="1004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045"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46"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047" w:author="SFC2021" w:date="2025-12-22T16:11:21Z"/>
                <w:rFonts w:ascii="Times New Roman" w:eastAsia="Times New Roman" w:hAnsi="Times New Roman" w:cs="Times New Roman"/>
                <w:b w:val="0"/>
                <w:i w:val="0"/>
                <w:vanish w:val="0"/>
                <w:color w:val="000000"/>
                <w:sz w:val="24"/>
              </w:rPr>
            </w:pPr>
            <w:ins w:id="10048" w:author="SFC2021" w:date="2025-12-22T16:11:21Z">
              <w:r>
                <w:rPr>
                  <w:rFonts w:ascii="Times New Roman" w:eastAsia="Times New Roman" w:hAnsi="Times New Roman" w:cs="Times New Roman"/>
                  <w:b w:val="0"/>
                  <w:i w:val="0"/>
                  <w:vanish w:val="0"/>
                  <w:color w:val="000000"/>
                  <w:sz w:val="24"/>
                </w:rPr>
                <w:t>Το σύνολο των έργων αφορούν επιχορηγήσεις.</w:t>
              </w:r>
            </w:ins>
          </w:p>
          <w:p w:rsidR="00A77B3E">
            <w:pPr>
              <w:spacing w:before="100" w:after="0"/>
              <w:jc w:val="start"/>
              <w:rPr>
                <w:ins w:id="10049"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050"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051"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10052" w:author="SFC2021" w:date="2025-12-22T16:11:21Z"/>
          <w:rFonts w:ascii="Times New Roman" w:eastAsia="Times New Roman" w:hAnsi="Times New Roman" w:cs="Times New Roman"/>
          <w:b w:val="0"/>
          <w:i w:val="0"/>
          <w:vanish w:val="0"/>
          <w:color w:val="000000"/>
          <w:sz w:val="24"/>
        </w:rPr>
      </w:pPr>
      <w:bookmarkStart w:id="10053" w:name="_Toc256000895"/>
      <w:ins w:id="10054" w:author="SFC2021" w:date="2025-12-22T16:11:21Z">
        <w:r>
          <w:rPr>
            <w:rFonts w:ascii="Times New Roman" w:eastAsia="Times New Roman" w:hAnsi="Times New Roman" w:cs="Times New Roman"/>
            <w:b w:val="0"/>
            <w:i w:val="0"/>
            <w:vanish w:val="0"/>
            <w:color w:val="000000"/>
            <w:sz w:val="24"/>
          </w:rPr>
          <w:t>2.1.1.1.2. Δείκτες</w:t>
        </w:r>
      </w:ins>
      <w:bookmarkEnd w:id="10053"/>
    </w:p>
    <w:p w:rsidR="00A77B3E">
      <w:pPr>
        <w:spacing w:before="100" w:after="0"/>
        <w:jc w:val="start"/>
        <w:rPr>
          <w:ins w:id="1005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056" w:author="SFC2021" w:date="2025-12-22T16:11:21Z"/>
          <w:rFonts w:ascii="Times New Roman" w:eastAsia="Times New Roman" w:hAnsi="Times New Roman" w:cs="Times New Roman"/>
          <w:b w:val="0"/>
          <w:i w:val="0"/>
          <w:vanish w:val="0"/>
          <w:color w:val="000000"/>
          <w:sz w:val="0"/>
        </w:rPr>
      </w:pPr>
      <w:ins w:id="10057"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10058" w:author="SFC2021" w:date="2025-12-22T16:11:21Z"/>
          <w:rFonts w:ascii="Times New Roman" w:eastAsia="Times New Roman" w:hAnsi="Times New Roman" w:cs="Times New Roman"/>
          <w:b w:val="0"/>
          <w:i w:val="0"/>
          <w:vanish w:val="0"/>
          <w:color w:val="000000"/>
          <w:sz w:val="24"/>
        </w:rPr>
      </w:pPr>
      <w:bookmarkStart w:id="10059" w:name="_Toc256000896"/>
      <w:ins w:id="10060"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10059"/>
    </w:p>
    <w:p w:rsidR="00A77B3E">
      <w:pPr>
        <w:spacing w:before="100" w:after="0"/>
        <w:jc w:val="start"/>
        <w:rPr>
          <w:ins w:id="1006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105"/>
        <w:gridCol w:w="692"/>
        <w:gridCol w:w="2330"/>
        <w:gridCol w:w="1881"/>
        <w:gridCol w:w="4231"/>
        <w:gridCol w:w="1330"/>
        <w:gridCol w:w="1242"/>
        <w:gridCol w:w="1133"/>
      </w:tblGrid>
      <w:tr>
        <w:tblPrEx>
          <w:tblW w:w="100%" w:type="pct"/>
        </w:tblPrEx>
        <w:trPr>
          <w:cantSplit w:val="0"/>
          <w:trHeight w:hRule="auto" w:val="0"/>
          <w:ins w:id="1006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63" w:author="SFC2021" w:date="2025-12-22T16:11:21Z"/>
                <w:rFonts w:ascii="Times New Roman" w:eastAsia="Times New Roman" w:hAnsi="Times New Roman" w:cs="Times New Roman"/>
                <w:b w:val="0"/>
                <w:i w:val="0"/>
                <w:vanish w:val="0"/>
                <w:color w:val="000000"/>
                <w:sz w:val="20"/>
              </w:rPr>
            </w:pPr>
            <w:ins w:id="10064"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65" w:author="SFC2021" w:date="2025-12-22T16:11:21Z"/>
                <w:rFonts w:ascii="Times New Roman" w:eastAsia="Times New Roman" w:hAnsi="Times New Roman" w:cs="Times New Roman"/>
                <w:b w:val="0"/>
                <w:i w:val="0"/>
                <w:vanish w:val="0"/>
                <w:color w:val="000000"/>
                <w:sz w:val="20"/>
              </w:rPr>
            </w:pPr>
            <w:ins w:id="10066"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67" w:author="SFC2021" w:date="2025-12-22T16:11:21Z"/>
                <w:rFonts w:ascii="Times New Roman" w:eastAsia="Times New Roman" w:hAnsi="Times New Roman" w:cs="Times New Roman"/>
                <w:b w:val="0"/>
                <w:i w:val="0"/>
                <w:vanish w:val="0"/>
                <w:color w:val="000000"/>
                <w:sz w:val="20"/>
              </w:rPr>
            </w:pPr>
            <w:ins w:id="10068"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69" w:author="SFC2021" w:date="2025-12-22T16:11:21Z"/>
                <w:rFonts w:ascii="Times New Roman" w:eastAsia="Times New Roman" w:hAnsi="Times New Roman" w:cs="Times New Roman"/>
                <w:b w:val="0"/>
                <w:i w:val="0"/>
                <w:vanish w:val="0"/>
                <w:color w:val="000000"/>
                <w:sz w:val="20"/>
              </w:rPr>
            </w:pPr>
            <w:ins w:id="10070"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71" w:author="SFC2021" w:date="2025-12-22T16:11:21Z"/>
                <w:rFonts w:ascii="Times New Roman" w:eastAsia="Times New Roman" w:hAnsi="Times New Roman" w:cs="Times New Roman"/>
                <w:b w:val="0"/>
                <w:i w:val="0"/>
                <w:vanish w:val="0"/>
                <w:color w:val="000000"/>
                <w:sz w:val="20"/>
              </w:rPr>
            </w:pPr>
            <w:ins w:id="10072"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73" w:author="SFC2021" w:date="2025-12-22T16:11:21Z"/>
                <w:rFonts w:ascii="Times New Roman" w:eastAsia="Times New Roman" w:hAnsi="Times New Roman" w:cs="Times New Roman"/>
                <w:b w:val="0"/>
                <w:i w:val="0"/>
                <w:vanish w:val="0"/>
                <w:color w:val="000000"/>
                <w:sz w:val="20"/>
              </w:rPr>
            </w:pPr>
            <w:ins w:id="10074"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75" w:author="SFC2021" w:date="2025-12-22T16:11:21Z"/>
                <w:rFonts w:ascii="Times New Roman" w:eastAsia="Times New Roman" w:hAnsi="Times New Roman" w:cs="Times New Roman"/>
                <w:b w:val="0"/>
                <w:i w:val="0"/>
                <w:vanish w:val="0"/>
                <w:color w:val="000000"/>
                <w:sz w:val="20"/>
              </w:rPr>
            </w:pPr>
            <w:ins w:id="10076"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77" w:author="SFC2021" w:date="2025-12-22T16:11:21Z"/>
                <w:rFonts w:ascii="Times New Roman" w:eastAsia="Times New Roman" w:hAnsi="Times New Roman" w:cs="Times New Roman"/>
                <w:b w:val="0"/>
                <w:i w:val="0"/>
                <w:vanish w:val="0"/>
                <w:color w:val="000000"/>
                <w:sz w:val="20"/>
              </w:rPr>
            </w:pPr>
            <w:ins w:id="10078"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079" w:author="SFC2021" w:date="2025-12-22T16:11:21Z"/>
                <w:rFonts w:ascii="Times New Roman" w:eastAsia="Times New Roman" w:hAnsi="Times New Roman" w:cs="Times New Roman"/>
                <w:b w:val="0"/>
                <w:i w:val="0"/>
                <w:vanish w:val="0"/>
                <w:color w:val="000000"/>
                <w:sz w:val="20"/>
              </w:rPr>
            </w:pPr>
            <w:ins w:id="10080"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1008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82" w:author="SFC2021" w:date="2025-12-22T16:11:21Z"/>
                <w:rFonts w:ascii="Times New Roman" w:eastAsia="Times New Roman" w:hAnsi="Times New Roman" w:cs="Times New Roman"/>
                <w:b w:val="0"/>
                <w:i w:val="0"/>
                <w:vanish w:val="0"/>
                <w:color w:val="000000"/>
                <w:sz w:val="20"/>
              </w:rPr>
            </w:pPr>
            <w:ins w:id="1008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84" w:author="SFC2021" w:date="2025-12-22T16:11:21Z"/>
                <w:rFonts w:ascii="Times New Roman" w:eastAsia="Times New Roman" w:hAnsi="Times New Roman" w:cs="Times New Roman"/>
                <w:b w:val="0"/>
                <w:i w:val="0"/>
                <w:vanish w:val="0"/>
                <w:color w:val="000000"/>
                <w:sz w:val="20"/>
              </w:rPr>
            </w:pPr>
            <w:ins w:id="1008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86" w:author="SFC2021" w:date="2025-12-22T16:11:21Z"/>
                <w:rFonts w:ascii="Times New Roman" w:eastAsia="Times New Roman" w:hAnsi="Times New Roman" w:cs="Times New Roman"/>
                <w:b w:val="0"/>
                <w:i w:val="0"/>
                <w:vanish w:val="0"/>
                <w:color w:val="000000"/>
                <w:sz w:val="20"/>
              </w:rPr>
            </w:pPr>
            <w:ins w:id="1008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88" w:author="SFC2021" w:date="2025-12-22T16:11:21Z"/>
                <w:rFonts w:ascii="Times New Roman" w:eastAsia="Times New Roman" w:hAnsi="Times New Roman" w:cs="Times New Roman"/>
                <w:b w:val="0"/>
                <w:i w:val="0"/>
                <w:vanish w:val="0"/>
                <w:color w:val="000000"/>
                <w:sz w:val="20"/>
              </w:rPr>
            </w:pPr>
            <w:ins w:id="1008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90" w:author="SFC2021" w:date="2025-12-22T16:11:21Z"/>
                <w:rFonts w:ascii="Times New Roman" w:eastAsia="Times New Roman" w:hAnsi="Times New Roman" w:cs="Times New Roman"/>
                <w:b w:val="0"/>
                <w:i w:val="0"/>
                <w:vanish w:val="0"/>
                <w:color w:val="000000"/>
                <w:sz w:val="20"/>
              </w:rPr>
            </w:pPr>
            <w:ins w:id="10091" w:author="SFC2021" w:date="2025-12-22T16:11:21Z">
              <w:r>
                <w:rPr>
                  <w:rFonts w:ascii="Times New Roman" w:eastAsia="Times New Roman" w:hAnsi="Times New Roman" w:cs="Times New Roman"/>
                  <w:b w:val="0"/>
                  <w:i w:val="0"/>
                  <w:vanish w:val="0"/>
                  <w:color w:val="000000"/>
                  <w:sz w:val="20"/>
                </w:rPr>
                <w:t>EECO05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92" w:author="SFC2021" w:date="2025-12-22T16:11:21Z"/>
                <w:rFonts w:ascii="Times New Roman" w:eastAsia="Times New Roman" w:hAnsi="Times New Roman" w:cs="Times New Roman"/>
                <w:b w:val="0"/>
                <w:i w:val="0"/>
                <w:vanish w:val="0"/>
                <w:color w:val="000000"/>
                <w:sz w:val="20"/>
              </w:rPr>
            </w:pPr>
            <w:ins w:id="10093" w:author="SFC2021" w:date="2025-12-22T16:11:21Z">
              <w:r>
                <w:rPr>
                  <w:rFonts w:ascii="Times New Roman" w:eastAsia="Times New Roman" w:hAnsi="Times New Roman" w:cs="Times New Roman"/>
                  <w:b w:val="0"/>
                  <w:i w:val="0"/>
                  <w:vanish w:val="0"/>
                  <w:color w:val="000000"/>
                  <w:sz w:val="20"/>
                </w:rPr>
                <w:t>Απασχολούμενοι, συμπεριλαμβανομένων των αυτοαπασχολουμένων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094" w:author="SFC2021" w:date="2025-12-22T16:11:21Z"/>
                <w:rFonts w:ascii="Times New Roman" w:eastAsia="Times New Roman" w:hAnsi="Times New Roman" w:cs="Times New Roman"/>
                <w:b w:val="0"/>
                <w:i w:val="0"/>
                <w:vanish w:val="0"/>
                <w:color w:val="000000"/>
                <w:sz w:val="20"/>
              </w:rPr>
            </w:pPr>
            <w:ins w:id="10095"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096" w:author="SFC2021" w:date="2025-12-22T16:11:21Z"/>
                <w:rFonts w:ascii="Times New Roman" w:eastAsia="Times New Roman" w:hAnsi="Times New Roman" w:cs="Times New Roman"/>
                <w:b w:val="0"/>
                <w:i w:val="0"/>
                <w:vanish w:val="0"/>
                <w:color w:val="000000"/>
                <w:sz w:val="20"/>
              </w:rPr>
            </w:pPr>
            <w:ins w:id="10097"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098" w:author="SFC2021" w:date="2025-12-22T16:11:21Z"/>
                <w:rFonts w:ascii="Times New Roman" w:eastAsia="Times New Roman" w:hAnsi="Times New Roman" w:cs="Times New Roman"/>
                <w:b w:val="0"/>
                <w:i w:val="0"/>
                <w:vanish w:val="0"/>
                <w:color w:val="000000"/>
                <w:sz w:val="20"/>
              </w:rPr>
            </w:pPr>
            <w:ins w:id="10099" w:author="SFC2021" w:date="2025-12-22T16:11:21Z">
              <w:r>
                <w:rPr>
                  <w:rFonts w:ascii="Times New Roman" w:eastAsia="Times New Roman" w:hAnsi="Times New Roman" w:cs="Times New Roman"/>
                  <w:b w:val="0"/>
                  <w:i w:val="0"/>
                  <w:vanish w:val="0"/>
                  <w:color w:val="000000"/>
                  <w:sz w:val="20"/>
                </w:rPr>
                <w:t>6.449,00</w:t>
              </w:r>
            </w:ins>
          </w:p>
        </w:tc>
      </w:tr>
      <w:tr>
        <w:tblPrEx>
          <w:tblW w:w="100%" w:type="pct"/>
        </w:tblPrEx>
        <w:trPr>
          <w:cantSplit w:val="0"/>
          <w:trHeight w:hRule="auto" w:val="0"/>
          <w:ins w:id="1010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01" w:author="SFC2021" w:date="2025-12-22T16:11:21Z"/>
                <w:rFonts w:ascii="Times New Roman" w:eastAsia="Times New Roman" w:hAnsi="Times New Roman" w:cs="Times New Roman"/>
                <w:b w:val="0"/>
                <w:i w:val="0"/>
                <w:vanish w:val="0"/>
                <w:color w:val="000000"/>
                <w:sz w:val="20"/>
              </w:rPr>
            </w:pPr>
            <w:ins w:id="1010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03" w:author="SFC2021" w:date="2025-12-22T16:11:21Z"/>
                <w:rFonts w:ascii="Times New Roman" w:eastAsia="Times New Roman" w:hAnsi="Times New Roman" w:cs="Times New Roman"/>
                <w:b w:val="0"/>
                <w:i w:val="0"/>
                <w:vanish w:val="0"/>
                <w:color w:val="000000"/>
                <w:sz w:val="20"/>
              </w:rPr>
            </w:pPr>
            <w:ins w:id="10104"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05" w:author="SFC2021" w:date="2025-12-22T16:11:21Z"/>
                <w:rFonts w:ascii="Times New Roman" w:eastAsia="Times New Roman" w:hAnsi="Times New Roman" w:cs="Times New Roman"/>
                <w:b w:val="0"/>
                <w:i w:val="0"/>
                <w:vanish w:val="0"/>
                <w:color w:val="000000"/>
                <w:sz w:val="20"/>
              </w:rPr>
            </w:pPr>
            <w:ins w:id="1010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07" w:author="SFC2021" w:date="2025-12-22T16:11:21Z"/>
                <w:rFonts w:ascii="Times New Roman" w:eastAsia="Times New Roman" w:hAnsi="Times New Roman" w:cs="Times New Roman"/>
                <w:b w:val="0"/>
                <w:i w:val="0"/>
                <w:vanish w:val="0"/>
                <w:color w:val="000000"/>
                <w:sz w:val="20"/>
              </w:rPr>
            </w:pPr>
            <w:ins w:id="1010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09" w:author="SFC2021" w:date="2025-12-22T16:11:21Z"/>
                <w:rFonts w:ascii="Times New Roman" w:eastAsia="Times New Roman" w:hAnsi="Times New Roman" w:cs="Times New Roman"/>
                <w:b w:val="0"/>
                <w:i w:val="0"/>
                <w:vanish w:val="0"/>
                <w:color w:val="000000"/>
                <w:sz w:val="20"/>
              </w:rPr>
            </w:pPr>
            <w:ins w:id="10110" w:author="SFC2021" w:date="2025-12-22T16:11:21Z">
              <w:r>
                <w:rPr>
                  <w:rFonts w:ascii="Times New Roman" w:eastAsia="Times New Roman" w:hAnsi="Times New Roman" w:cs="Times New Roman"/>
                  <w:b w:val="0"/>
                  <w:i w:val="0"/>
                  <w:vanish w:val="0"/>
                  <w:color w:val="000000"/>
                  <w:sz w:val="20"/>
                </w:rPr>
                <w:t>EECO05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11" w:author="SFC2021" w:date="2025-12-22T16:11:21Z"/>
                <w:rFonts w:ascii="Times New Roman" w:eastAsia="Times New Roman" w:hAnsi="Times New Roman" w:cs="Times New Roman"/>
                <w:b w:val="0"/>
                <w:i w:val="0"/>
                <w:vanish w:val="0"/>
                <w:color w:val="000000"/>
                <w:sz w:val="20"/>
              </w:rPr>
            </w:pPr>
            <w:ins w:id="10112" w:author="SFC2021" w:date="2025-12-22T16:11:21Z">
              <w:r>
                <w:rPr>
                  <w:rFonts w:ascii="Times New Roman" w:eastAsia="Times New Roman" w:hAnsi="Times New Roman" w:cs="Times New Roman"/>
                  <w:b w:val="0"/>
                  <w:i w:val="0"/>
                  <w:vanish w:val="0"/>
                  <w:color w:val="000000"/>
                  <w:sz w:val="20"/>
                </w:rPr>
                <w:t>Απασχολούμενοι, συμπεριλαμβανομένων των αυτοαπασχολουμένων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13" w:author="SFC2021" w:date="2025-12-22T16:11:21Z"/>
                <w:rFonts w:ascii="Times New Roman" w:eastAsia="Times New Roman" w:hAnsi="Times New Roman" w:cs="Times New Roman"/>
                <w:b w:val="0"/>
                <w:i w:val="0"/>
                <w:vanish w:val="0"/>
                <w:color w:val="000000"/>
                <w:sz w:val="20"/>
              </w:rPr>
            </w:pPr>
            <w:ins w:id="10114"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15" w:author="SFC2021" w:date="2025-12-22T16:11:21Z"/>
                <w:rFonts w:ascii="Times New Roman" w:eastAsia="Times New Roman" w:hAnsi="Times New Roman" w:cs="Times New Roman"/>
                <w:b w:val="0"/>
                <w:i w:val="0"/>
                <w:vanish w:val="0"/>
                <w:color w:val="000000"/>
                <w:sz w:val="20"/>
              </w:rPr>
            </w:pPr>
            <w:ins w:id="10116"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17" w:author="SFC2021" w:date="2025-12-22T16:11:21Z"/>
                <w:rFonts w:ascii="Times New Roman" w:eastAsia="Times New Roman" w:hAnsi="Times New Roman" w:cs="Times New Roman"/>
                <w:b w:val="0"/>
                <w:i w:val="0"/>
                <w:vanish w:val="0"/>
                <w:color w:val="000000"/>
                <w:sz w:val="20"/>
              </w:rPr>
            </w:pPr>
            <w:ins w:id="10118" w:author="SFC2021" w:date="2025-12-22T16:11:21Z">
              <w:r>
                <w:rPr>
                  <w:rFonts w:ascii="Times New Roman" w:eastAsia="Times New Roman" w:hAnsi="Times New Roman" w:cs="Times New Roman"/>
                  <w:b w:val="0"/>
                  <w:i w:val="0"/>
                  <w:vanish w:val="0"/>
                  <w:color w:val="000000"/>
                  <w:sz w:val="20"/>
                </w:rPr>
                <w:t>23.175,00</w:t>
              </w:r>
            </w:ins>
          </w:p>
        </w:tc>
      </w:tr>
    </w:tbl>
    <w:p w:rsidR="00A77B3E">
      <w:pPr>
        <w:spacing w:before="100" w:after="0"/>
        <w:jc w:val="start"/>
        <w:rPr>
          <w:ins w:id="10119"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10120" w:author="SFC2021" w:date="2025-12-22T16:11:21Z"/>
          <w:rFonts w:ascii="Times New Roman" w:eastAsia="Times New Roman" w:hAnsi="Times New Roman" w:cs="Times New Roman"/>
          <w:b w:val="0"/>
          <w:i w:val="0"/>
          <w:vanish w:val="0"/>
          <w:color w:val="000000"/>
          <w:sz w:val="0"/>
        </w:rPr>
      </w:pPr>
      <w:ins w:id="10121"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10122" w:author="SFC2021" w:date="2025-12-22T16:11:21Z"/>
          <w:rFonts w:ascii="Times New Roman" w:eastAsia="Times New Roman" w:hAnsi="Times New Roman" w:cs="Times New Roman"/>
          <w:b w:val="0"/>
          <w:i w:val="0"/>
          <w:vanish w:val="0"/>
          <w:color w:val="000000"/>
          <w:sz w:val="24"/>
        </w:rPr>
      </w:pPr>
      <w:bookmarkStart w:id="10123" w:name="_Toc256000897"/>
      <w:ins w:id="10124"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10123"/>
    </w:p>
    <w:p w:rsidR="00A77B3E">
      <w:pPr>
        <w:spacing w:before="100" w:after="0"/>
        <w:jc w:val="start"/>
        <w:rPr>
          <w:ins w:id="1012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49"/>
        <w:gridCol w:w="692"/>
        <w:gridCol w:w="1545"/>
        <w:gridCol w:w="1570"/>
        <w:gridCol w:w="2312"/>
        <w:gridCol w:w="1014"/>
        <w:gridCol w:w="1232"/>
        <w:gridCol w:w="998"/>
        <w:gridCol w:w="981"/>
        <w:gridCol w:w="1463"/>
        <w:gridCol w:w="1288"/>
      </w:tblGrid>
      <w:tr>
        <w:tblPrEx>
          <w:tblW w:w="100%" w:type="pct"/>
        </w:tblPrEx>
        <w:trPr>
          <w:cantSplit w:val="0"/>
          <w:trHeight w:hRule="auto" w:val="0"/>
          <w:ins w:id="1012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27" w:author="SFC2021" w:date="2025-12-22T16:11:21Z"/>
                <w:rFonts w:ascii="Times New Roman" w:eastAsia="Times New Roman" w:hAnsi="Times New Roman" w:cs="Times New Roman"/>
                <w:b w:val="0"/>
                <w:i w:val="0"/>
                <w:vanish w:val="0"/>
                <w:color w:val="000000"/>
                <w:sz w:val="20"/>
              </w:rPr>
            </w:pPr>
            <w:ins w:id="10128"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29" w:author="SFC2021" w:date="2025-12-22T16:11:21Z"/>
                <w:rFonts w:ascii="Times New Roman" w:eastAsia="Times New Roman" w:hAnsi="Times New Roman" w:cs="Times New Roman"/>
                <w:b w:val="0"/>
                <w:i w:val="0"/>
                <w:vanish w:val="0"/>
                <w:color w:val="000000"/>
                <w:sz w:val="20"/>
              </w:rPr>
            </w:pPr>
            <w:ins w:id="10130"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31" w:author="SFC2021" w:date="2025-12-22T16:11:21Z"/>
                <w:rFonts w:ascii="Times New Roman" w:eastAsia="Times New Roman" w:hAnsi="Times New Roman" w:cs="Times New Roman"/>
                <w:b w:val="0"/>
                <w:i w:val="0"/>
                <w:vanish w:val="0"/>
                <w:color w:val="000000"/>
                <w:sz w:val="20"/>
              </w:rPr>
            </w:pPr>
            <w:ins w:id="10132"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33" w:author="SFC2021" w:date="2025-12-22T16:11:21Z"/>
                <w:rFonts w:ascii="Times New Roman" w:eastAsia="Times New Roman" w:hAnsi="Times New Roman" w:cs="Times New Roman"/>
                <w:b w:val="0"/>
                <w:i w:val="0"/>
                <w:vanish w:val="0"/>
                <w:color w:val="000000"/>
                <w:sz w:val="20"/>
              </w:rPr>
            </w:pPr>
            <w:ins w:id="10134"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35" w:author="SFC2021" w:date="2025-12-22T16:11:21Z"/>
                <w:rFonts w:ascii="Times New Roman" w:eastAsia="Times New Roman" w:hAnsi="Times New Roman" w:cs="Times New Roman"/>
                <w:b w:val="0"/>
                <w:i w:val="0"/>
                <w:vanish w:val="0"/>
                <w:color w:val="000000"/>
                <w:sz w:val="20"/>
              </w:rPr>
            </w:pPr>
            <w:ins w:id="10136"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37" w:author="SFC2021" w:date="2025-12-22T16:11:21Z"/>
                <w:rFonts w:ascii="Times New Roman" w:eastAsia="Times New Roman" w:hAnsi="Times New Roman" w:cs="Times New Roman"/>
                <w:b w:val="0"/>
                <w:i w:val="0"/>
                <w:vanish w:val="0"/>
                <w:color w:val="000000"/>
                <w:sz w:val="20"/>
              </w:rPr>
            </w:pPr>
            <w:ins w:id="10138"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39" w:author="SFC2021" w:date="2025-12-22T16:11:21Z"/>
                <w:rFonts w:ascii="Times New Roman" w:eastAsia="Times New Roman" w:hAnsi="Times New Roman" w:cs="Times New Roman"/>
                <w:b w:val="0"/>
                <w:i w:val="0"/>
                <w:vanish w:val="0"/>
                <w:color w:val="000000"/>
                <w:sz w:val="20"/>
              </w:rPr>
            </w:pPr>
            <w:ins w:id="10140"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41" w:author="SFC2021" w:date="2025-12-22T16:11:21Z"/>
                <w:rFonts w:ascii="Times New Roman" w:eastAsia="Times New Roman" w:hAnsi="Times New Roman" w:cs="Times New Roman"/>
                <w:b w:val="0"/>
                <w:i w:val="0"/>
                <w:vanish w:val="0"/>
                <w:color w:val="000000"/>
                <w:sz w:val="20"/>
              </w:rPr>
            </w:pPr>
            <w:ins w:id="10142"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43" w:author="SFC2021" w:date="2025-12-22T16:11:21Z"/>
                <w:rFonts w:ascii="Times New Roman" w:eastAsia="Times New Roman" w:hAnsi="Times New Roman" w:cs="Times New Roman"/>
                <w:b w:val="0"/>
                <w:i w:val="0"/>
                <w:vanish w:val="0"/>
                <w:color w:val="000000"/>
                <w:sz w:val="20"/>
              </w:rPr>
            </w:pPr>
            <w:ins w:id="10144"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45" w:author="SFC2021" w:date="2025-12-22T16:11:21Z"/>
                <w:rFonts w:ascii="Times New Roman" w:eastAsia="Times New Roman" w:hAnsi="Times New Roman" w:cs="Times New Roman"/>
                <w:b w:val="0"/>
                <w:i w:val="0"/>
                <w:vanish w:val="0"/>
                <w:color w:val="000000"/>
                <w:sz w:val="20"/>
              </w:rPr>
            </w:pPr>
            <w:ins w:id="10146"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47" w:author="SFC2021" w:date="2025-12-22T16:11:21Z"/>
                <w:rFonts w:ascii="Times New Roman" w:eastAsia="Times New Roman" w:hAnsi="Times New Roman" w:cs="Times New Roman"/>
                <w:b w:val="0"/>
                <w:i w:val="0"/>
                <w:vanish w:val="0"/>
                <w:color w:val="000000"/>
                <w:sz w:val="20"/>
              </w:rPr>
            </w:pPr>
            <w:ins w:id="10148"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149" w:author="SFC2021" w:date="2025-12-22T16:11:21Z"/>
                <w:rFonts w:ascii="Times New Roman" w:eastAsia="Times New Roman" w:hAnsi="Times New Roman" w:cs="Times New Roman"/>
                <w:b w:val="0"/>
                <w:i w:val="0"/>
                <w:vanish w:val="0"/>
                <w:color w:val="000000"/>
                <w:sz w:val="20"/>
              </w:rPr>
            </w:pPr>
            <w:ins w:id="10150"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1015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52" w:author="SFC2021" w:date="2025-12-22T16:11:21Z"/>
                <w:rFonts w:ascii="Times New Roman" w:eastAsia="Times New Roman" w:hAnsi="Times New Roman" w:cs="Times New Roman"/>
                <w:b w:val="0"/>
                <w:i w:val="0"/>
                <w:vanish w:val="0"/>
                <w:color w:val="000000"/>
                <w:sz w:val="20"/>
              </w:rPr>
            </w:pPr>
            <w:ins w:id="1015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54" w:author="SFC2021" w:date="2025-12-22T16:11:21Z"/>
                <w:rFonts w:ascii="Times New Roman" w:eastAsia="Times New Roman" w:hAnsi="Times New Roman" w:cs="Times New Roman"/>
                <w:b w:val="0"/>
                <w:i w:val="0"/>
                <w:vanish w:val="0"/>
                <w:color w:val="000000"/>
                <w:sz w:val="20"/>
              </w:rPr>
            </w:pPr>
            <w:ins w:id="1015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56" w:author="SFC2021" w:date="2025-12-22T16:11:21Z"/>
                <w:rFonts w:ascii="Times New Roman" w:eastAsia="Times New Roman" w:hAnsi="Times New Roman" w:cs="Times New Roman"/>
                <w:b w:val="0"/>
                <w:i w:val="0"/>
                <w:vanish w:val="0"/>
                <w:color w:val="000000"/>
                <w:sz w:val="20"/>
              </w:rPr>
            </w:pPr>
            <w:ins w:id="1015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58" w:author="SFC2021" w:date="2025-12-22T16:11:21Z"/>
                <w:rFonts w:ascii="Times New Roman" w:eastAsia="Times New Roman" w:hAnsi="Times New Roman" w:cs="Times New Roman"/>
                <w:b w:val="0"/>
                <w:i w:val="0"/>
                <w:vanish w:val="0"/>
                <w:color w:val="000000"/>
                <w:sz w:val="20"/>
              </w:rPr>
            </w:pPr>
            <w:ins w:id="10159"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60" w:author="SFC2021" w:date="2025-12-22T16:11:21Z"/>
                <w:rFonts w:ascii="Times New Roman" w:eastAsia="Times New Roman" w:hAnsi="Times New Roman" w:cs="Times New Roman"/>
                <w:b w:val="0"/>
                <w:i w:val="0"/>
                <w:vanish w:val="0"/>
                <w:color w:val="000000"/>
                <w:sz w:val="20"/>
              </w:rPr>
            </w:pPr>
            <w:ins w:id="10161"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62" w:author="SFC2021" w:date="2025-12-22T16:11:21Z"/>
                <w:rFonts w:ascii="Times New Roman" w:eastAsia="Times New Roman" w:hAnsi="Times New Roman" w:cs="Times New Roman"/>
                <w:b w:val="0"/>
                <w:i w:val="0"/>
                <w:vanish w:val="0"/>
                <w:color w:val="000000"/>
                <w:sz w:val="20"/>
              </w:rPr>
            </w:pPr>
            <w:ins w:id="10163"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64" w:author="SFC2021" w:date="2025-12-22T16:11:21Z"/>
                <w:rFonts w:ascii="Times New Roman" w:eastAsia="Times New Roman" w:hAnsi="Times New Roman" w:cs="Times New Roman"/>
                <w:b w:val="0"/>
                <w:i w:val="0"/>
                <w:vanish w:val="0"/>
                <w:color w:val="000000"/>
                <w:sz w:val="20"/>
              </w:rPr>
            </w:pPr>
            <w:ins w:id="10165"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66" w:author="SFC2021" w:date="2025-12-22T16:11:21Z"/>
                <w:rFonts w:ascii="Times New Roman" w:eastAsia="Times New Roman" w:hAnsi="Times New Roman" w:cs="Times New Roman"/>
                <w:b w:val="0"/>
                <w:i w:val="0"/>
                <w:vanish w:val="0"/>
                <w:color w:val="000000"/>
                <w:sz w:val="20"/>
              </w:rPr>
            </w:pPr>
            <w:ins w:id="10167"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168" w:author="SFC2021" w:date="2025-12-22T16:11:21Z"/>
                <w:rFonts w:ascii="Times New Roman" w:eastAsia="Times New Roman" w:hAnsi="Times New Roman" w:cs="Times New Roman"/>
                <w:b w:val="0"/>
                <w:i w:val="0"/>
                <w:vanish w:val="0"/>
                <w:color w:val="000000"/>
                <w:sz w:val="20"/>
              </w:rPr>
            </w:pPr>
            <w:ins w:id="10169"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70" w:author="SFC2021" w:date="2025-12-22T16:11:21Z"/>
                <w:rFonts w:ascii="Times New Roman" w:eastAsia="Times New Roman" w:hAnsi="Times New Roman" w:cs="Times New Roman"/>
                <w:b w:val="0"/>
                <w:i w:val="0"/>
                <w:vanish w:val="0"/>
                <w:color w:val="000000"/>
                <w:sz w:val="20"/>
              </w:rPr>
            </w:pPr>
            <w:ins w:id="10171" w:author="SFC2021" w:date="2025-12-22T16:11:21Z">
              <w:r>
                <w:rPr>
                  <w:rFonts w:ascii="Times New Roman" w:eastAsia="Times New Roman" w:hAnsi="Times New Roman" w:cs="Times New Roman"/>
                  <w:b w:val="0"/>
                  <w:i w:val="0"/>
                  <w:vanish w:val="0"/>
                  <w:color w:val="000000"/>
                  <w:sz w:val="20"/>
                </w:rPr>
                <w:t>4.192,00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72" w:author="SFC2021" w:date="2025-12-22T16:11:21Z"/>
                <w:rFonts w:ascii="Times New Roman" w:eastAsia="Times New Roman" w:hAnsi="Times New Roman" w:cs="Times New Roman"/>
                <w:b w:val="0"/>
                <w:i w:val="0"/>
                <w:vanish w:val="0"/>
                <w:color w:val="000000"/>
                <w:sz w:val="20"/>
              </w:rPr>
            </w:pPr>
            <w:ins w:id="10173" w:author="SFC2021" w:date="2025-12-22T16:11:21Z">
              <w:r>
                <w:rPr>
                  <w:rFonts w:ascii="Times New Roman" w:eastAsia="Times New Roman" w:hAnsi="Times New Roman" w:cs="Times New Roman"/>
                  <w:b w:val="0"/>
                  <w:i w:val="0"/>
                  <w:vanish w:val="0"/>
                  <w:color w:val="000000"/>
                  <w:sz w:val="20"/>
                </w:rPr>
                <w:t>ΟΠΣ, Έρευνα πεδίου,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74"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17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76" w:author="SFC2021" w:date="2025-12-22T16:11:21Z"/>
                <w:rFonts w:ascii="Times New Roman" w:eastAsia="Times New Roman" w:hAnsi="Times New Roman" w:cs="Times New Roman"/>
                <w:b w:val="0"/>
                <w:i w:val="0"/>
                <w:vanish w:val="0"/>
                <w:color w:val="000000"/>
                <w:sz w:val="20"/>
              </w:rPr>
            </w:pPr>
            <w:ins w:id="1017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78" w:author="SFC2021" w:date="2025-12-22T16:11:21Z"/>
                <w:rFonts w:ascii="Times New Roman" w:eastAsia="Times New Roman" w:hAnsi="Times New Roman" w:cs="Times New Roman"/>
                <w:b w:val="0"/>
                <w:i w:val="0"/>
                <w:vanish w:val="0"/>
                <w:color w:val="000000"/>
                <w:sz w:val="20"/>
              </w:rPr>
            </w:pPr>
            <w:ins w:id="10179"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80" w:author="SFC2021" w:date="2025-12-22T16:11:21Z"/>
                <w:rFonts w:ascii="Times New Roman" w:eastAsia="Times New Roman" w:hAnsi="Times New Roman" w:cs="Times New Roman"/>
                <w:b w:val="0"/>
                <w:i w:val="0"/>
                <w:vanish w:val="0"/>
                <w:color w:val="000000"/>
                <w:sz w:val="20"/>
              </w:rPr>
            </w:pPr>
            <w:ins w:id="1018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82" w:author="SFC2021" w:date="2025-12-22T16:11:21Z"/>
                <w:rFonts w:ascii="Times New Roman" w:eastAsia="Times New Roman" w:hAnsi="Times New Roman" w:cs="Times New Roman"/>
                <w:b w:val="0"/>
                <w:i w:val="0"/>
                <w:vanish w:val="0"/>
                <w:color w:val="000000"/>
                <w:sz w:val="20"/>
              </w:rPr>
            </w:pPr>
            <w:ins w:id="10183"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84" w:author="SFC2021" w:date="2025-12-22T16:11:21Z"/>
                <w:rFonts w:ascii="Times New Roman" w:eastAsia="Times New Roman" w:hAnsi="Times New Roman" w:cs="Times New Roman"/>
                <w:b w:val="0"/>
                <w:i w:val="0"/>
                <w:vanish w:val="0"/>
                <w:color w:val="000000"/>
                <w:sz w:val="20"/>
              </w:rPr>
            </w:pPr>
            <w:ins w:id="10185" w:author="SFC2021" w:date="2025-12-22T16:11:21Z">
              <w:r>
                <w:rPr>
                  <w:rFonts w:ascii="Times New Roman" w:eastAsia="Times New Roman" w:hAnsi="Times New Roman" w:cs="Times New Roman"/>
                  <w:b w:val="0"/>
                  <w:i w:val="0"/>
                  <w:vanish w:val="0"/>
                  <w:color w:val="000000"/>
                  <w:sz w:val="20"/>
                </w:rPr>
                <w:t>EECR03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86" w:author="SFC2021" w:date="2025-12-22T16:11:21Z"/>
                <w:rFonts w:ascii="Times New Roman" w:eastAsia="Times New Roman" w:hAnsi="Times New Roman" w:cs="Times New Roman"/>
                <w:b w:val="0"/>
                <w:i w:val="0"/>
                <w:vanish w:val="0"/>
                <w:color w:val="000000"/>
                <w:sz w:val="20"/>
              </w:rPr>
            </w:pPr>
            <w:ins w:id="10187" w:author="SFC2021" w:date="2025-12-22T16:11:21Z">
              <w:r>
                <w:rPr>
                  <w:rFonts w:ascii="Times New Roman" w:eastAsia="Times New Roman" w:hAnsi="Times New Roman" w:cs="Times New Roman"/>
                  <w:b w:val="0"/>
                  <w:i w:val="0"/>
                  <w:vanish w:val="0"/>
                  <w:color w:val="000000"/>
                  <w:sz w:val="20"/>
                </w:rPr>
                <w:t>Συμμετέχοντες που αποκτούν εξειδίκευση αμέσως μετά τη λήξη της συμμετοχής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88" w:author="SFC2021" w:date="2025-12-22T16:11:21Z"/>
                <w:rFonts w:ascii="Times New Roman" w:eastAsia="Times New Roman" w:hAnsi="Times New Roman" w:cs="Times New Roman"/>
                <w:b w:val="0"/>
                <w:i w:val="0"/>
                <w:vanish w:val="0"/>
                <w:color w:val="000000"/>
                <w:sz w:val="20"/>
              </w:rPr>
            </w:pPr>
            <w:ins w:id="10189" w:author="SFC2021" w:date="2025-12-22T16:11:21Z">
              <w:r>
                <w:rPr>
                  <w:rFonts w:ascii="Times New Roman" w:eastAsia="Times New Roman" w:hAnsi="Times New Roman" w:cs="Times New Roman"/>
                  <w:b w:val="0"/>
                  <w:i w:val="0"/>
                  <w:vanish w:val="0"/>
                  <w:color w:val="000000"/>
                  <w:sz w:val="20"/>
                </w:rPr>
                <w:t>άτομα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90" w:author="SFC2021" w:date="2025-12-22T16:11:21Z"/>
                <w:rFonts w:ascii="Times New Roman" w:eastAsia="Times New Roman" w:hAnsi="Times New Roman" w:cs="Times New Roman"/>
                <w:b w:val="0"/>
                <w:i w:val="0"/>
                <w:vanish w:val="0"/>
                <w:color w:val="000000"/>
                <w:sz w:val="20"/>
              </w:rPr>
            </w:pPr>
            <w:ins w:id="10191"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192" w:author="SFC2021" w:date="2025-12-22T16:11:21Z"/>
                <w:rFonts w:ascii="Times New Roman" w:eastAsia="Times New Roman" w:hAnsi="Times New Roman" w:cs="Times New Roman"/>
                <w:b w:val="0"/>
                <w:i w:val="0"/>
                <w:vanish w:val="0"/>
                <w:color w:val="000000"/>
                <w:sz w:val="20"/>
              </w:rPr>
            </w:pPr>
            <w:ins w:id="10193"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194" w:author="SFC2021" w:date="2025-12-22T16:11:21Z"/>
                <w:rFonts w:ascii="Times New Roman" w:eastAsia="Times New Roman" w:hAnsi="Times New Roman" w:cs="Times New Roman"/>
                <w:b w:val="0"/>
                <w:i w:val="0"/>
                <w:vanish w:val="0"/>
                <w:color w:val="000000"/>
                <w:sz w:val="20"/>
              </w:rPr>
            </w:pPr>
            <w:ins w:id="10195" w:author="SFC2021" w:date="2025-12-22T16:11:21Z">
              <w:r>
                <w:rPr>
                  <w:rFonts w:ascii="Times New Roman" w:eastAsia="Times New Roman" w:hAnsi="Times New Roman" w:cs="Times New Roman"/>
                  <w:b w:val="0"/>
                  <w:i w:val="0"/>
                  <w:vanish w:val="0"/>
                  <w:color w:val="000000"/>
                  <w:sz w:val="20"/>
                </w:rPr>
                <w:t>15.064,00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96" w:author="SFC2021" w:date="2025-12-22T16:11:21Z"/>
                <w:rFonts w:ascii="Times New Roman" w:eastAsia="Times New Roman" w:hAnsi="Times New Roman" w:cs="Times New Roman"/>
                <w:b w:val="0"/>
                <w:i w:val="0"/>
                <w:vanish w:val="0"/>
                <w:color w:val="000000"/>
                <w:sz w:val="20"/>
              </w:rPr>
            </w:pPr>
            <w:ins w:id="10197" w:author="SFC2021" w:date="2025-12-22T16:11:21Z">
              <w:r>
                <w:rPr>
                  <w:rFonts w:ascii="Times New Roman" w:eastAsia="Times New Roman" w:hAnsi="Times New Roman" w:cs="Times New Roman"/>
                  <w:b w:val="0"/>
                  <w:i w:val="0"/>
                  <w:vanish w:val="0"/>
                  <w:color w:val="000000"/>
                  <w:sz w:val="20"/>
                </w:rPr>
                <w:t>ΟΠΣ, Έρευνα πεδίου, Διοικητικές πηγές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198"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10199"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10200" w:author="SFC2021" w:date="2025-12-22T16:11:21Z"/>
          <w:rFonts w:ascii="Times New Roman" w:eastAsia="Times New Roman" w:hAnsi="Times New Roman" w:cs="Times New Roman"/>
          <w:b w:val="0"/>
          <w:i w:val="0"/>
          <w:vanish w:val="0"/>
          <w:color w:val="000000"/>
          <w:sz w:val="24"/>
        </w:rPr>
      </w:pPr>
      <w:bookmarkStart w:id="10201" w:name="_Toc256000898"/>
      <w:ins w:id="10202"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10201"/>
    </w:p>
    <w:p w:rsidR="00A77B3E">
      <w:pPr>
        <w:spacing w:before="100" w:after="0"/>
        <w:jc w:val="start"/>
        <w:rPr>
          <w:ins w:id="1020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204" w:author="SFC2021" w:date="2025-12-22T16:11:21Z"/>
          <w:rFonts w:ascii="Times New Roman" w:eastAsia="Times New Roman" w:hAnsi="Times New Roman" w:cs="Times New Roman"/>
          <w:b w:val="0"/>
          <w:i w:val="0"/>
          <w:vanish w:val="0"/>
          <w:color w:val="000000"/>
          <w:sz w:val="0"/>
        </w:rPr>
      </w:pPr>
      <w:ins w:id="10205"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10206" w:author="SFC2021" w:date="2025-12-22T16:11:21Z"/>
          <w:rFonts w:ascii="Times New Roman" w:eastAsia="Times New Roman" w:hAnsi="Times New Roman" w:cs="Times New Roman"/>
          <w:b w:val="0"/>
          <w:i w:val="0"/>
          <w:vanish w:val="0"/>
          <w:color w:val="000000"/>
          <w:sz w:val="24"/>
        </w:rPr>
      </w:pPr>
      <w:bookmarkStart w:id="10207" w:name="_Toc256000899"/>
      <w:ins w:id="10208"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10207"/>
    </w:p>
    <w:p w:rsidR="00A77B3E">
      <w:pPr>
        <w:spacing w:before="100" w:after="0"/>
        <w:jc w:val="start"/>
        <w:rPr>
          <w:ins w:id="1020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1021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11" w:author="SFC2021" w:date="2025-12-22T16:11:21Z"/>
                <w:rFonts w:ascii="Times New Roman" w:eastAsia="Times New Roman" w:hAnsi="Times New Roman" w:cs="Times New Roman"/>
                <w:b w:val="0"/>
                <w:i w:val="0"/>
                <w:vanish w:val="0"/>
                <w:color w:val="000000"/>
                <w:sz w:val="20"/>
              </w:rPr>
            </w:pPr>
            <w:ins w:id="1021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13" w:author="SFC2021" w:date="2025-12-22T16:11:21Z"/>
                <w:rFonts w:ascii="Times New Roman" w:eastAsia="Times New Roman" w:hAnsi="Times New Roman" w:cs="Times New Roman"/>
                <w:b w:val="0"/>
                <w:i w:val="0"/>
                <w:vanish w:val="0"/>
                <w:color w:val="000000"/>
                <w:sz w:val="20"/>
              </w:rPr>
            </w:pPr>
            <w:ins w:id="1021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15" w:author="SFC2021" w:date="2025-12-22T16:11:21Z"/>
                <w:rFonts w:ascii="Times New Roman" w:eastAsia="Times New Roman" w:hAnsi="Times New Roman" w:cs="Times New Roman"/>
                <w:b w:val="0"/>
                <w:i w:val="0"/>
                <w:vanish w:val="0"/>
                <w:color w:val="000000"/>
                <w:sz w:val="20"/>
              </w:rPr>
            </w:pPr>
            <w:ins w:id="1021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17" w:author="SFC2021" w:date="2025-12-22T16:11:21Z"/>
                <w:rFonts w:ascii="Times New Roman" w:eastAsia="Times New Roman" w:hAnsi="Times New Roman" w:cs="Times New Roman"/>
                <w:b w:val="0"/>
                <w:i w:val="0"/>
                <w:vanish w:val="0"/>
                <w:color w:val="000000"/>
                <w:sz w:val="20"/>
              </w:rPr>
            </w:pPr>
            <w:ins w:id="1021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19" w:author="SFC2021" w:date="2025-12-22T16:11:21Z"/>
                <w:rFonts w:ascii="Times New Roman" w:eastAsia="Times New Roman" w:hAnsi="Times New Roman" w:cs="Times New Roman"/>
                <w:b w:val="0"/>
                <w:i w:val="0"/>
                <w:vanish w:val="0"/>
                <w:color w:val="000000"/>
                <w:sz w:val="20"/>
              </w:rPr>
            </w:pPr>
            <w:ins w:id="10220"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21" w:author="SFC2021" w:date="2025-12-22T16:11:21Z"/>
                <w:rFonts w:ascii="Times New Roman" w:eastAsia="Times New Roman" w:hAnsi="Times New Roman" w:cs="Times New Roman"/>
                <w:b w:val="0"/>
                <w:i w:val="0"/>
                <w:vanish w:val="0"/>
                <w:color w:val="000000"/>
                <w:sz w:val="20"/>
              </w:rPr>
            </w:pPr>
            <w:ins w:id="10222"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02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24" w:author="SFC2021" w:date="2025-12-22T16:11:21Z"/>
                <w:rFonts w:ascii="Times New Roman" w:eastAsia="Times New Roman" w:hAnsi="Times New Roman" w:cs="Times New Roman"/>
                <w:b w:val="0"/>
                <w:i w:val="0"/>
                <w:vanish w:val="0"/>
                <w:color w:val="000000"/>
                <w:sz w:val="20"/>
              </w:rPr>
            </w:pPr>
            <w:ins w:id="1022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26" w:author="SFC2021" w:date="2025-12-22T16:11:21Z"/>
                <w:rFonts w:ascii="Times New Roman" w:eastAsia="Times New Roman" w:hAnsi="Times New Roman" w:cs="Times New Roman"/>
                <w:b w:val="0"/>
                <w:i w:val="0"/>
                <w:vanish w:val="0"/>
                <w:color w:val="000000"/>
                <w:sz w:val="20"/>
              </w:rPr>
            </w:pPr>
            <w:ins w:id="1022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28" w:author="SFC2021" w:date="2025-12-22T16:11:21Z"/>
                <w:rFonts w:ascii="Times New Roman" w:eastAsia="Times New Roman" w:hAnsi="Times New Roman" w:cs="Times New Roman"/>
                <w:b w:val="0"/>
                <w:i w:val="0"/>
                <w:vanish w:val="0"/>
                <w:color w:val="000000"/>
                <w:sz w:val="20"/>
              </w:rPr>
            </w:pPr>
            <w:ins w:id="1022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30" w:author="SFC2021" w:date="2025-12-22T16:11:21Z"/>
                <w:rFonts w:ascii="Times New Roman" w:eastAsia="Times New Roman" w:hAnsi="Times New Roman" w:cs="Times New Roman"/>
                <w:b w:val="0"/>
                <w:i w:val="0"/>
                <w:vanish w:val="0"/>
                <w:color w:val="000000"/>
                <w:sz w:val="20"/>
              </w:rPr>
            </w:pPr>
            <w:ins w:id="1023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32" w:author="SFC2021" w:date="2025-12-22T16:11:21Z"/>
                <w:rFonts w:ascii="Times New Roman" w:eastAsia="Times New Roman" w:hAnsi="Times New Roman" w:cs="Times New Roman"/>
                <w:b w:val="0"/>
                <w:i w:val="0"/>
                <w:vanish w:val="0"/>
                <w:color w:val="000000"/>
                <w:sz w:val="20"/>
              </w:rPr>
            </w:pPr>
            <w:ins w:id="10233"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234" w:author="SFC2021" w:date="2025-12-22T16:11:21Z"/>
                <w:rFonts w:ascii="Times New Roman" w:eastAsia="Times New Roman" w:hAnsi="Times New Roman" w:cs="Times New Roman"/>
                <w:b w:val="0"/>
                <w:i w:val="0"/>
                <w:vanish w:val="0"/>
                <w:color w:val="000000"/>
                <w:sz w:val="20"/>
              </w:rPr>
            </w:pPr>
            <w:ins w:id="10235" w:author="SFC2021" w:date="2025-12-22T16:11:21Z">
              <w:r>
                <w:rPr>
                  <w:rFonts w:ascii="Times New Roman" w:eastAsia="Times New Roman" w:hAnsi="Times New Roman" w:cs="Times New Roman"/>
                  <w:b w:val="0"/>
                  <w:i w:val="0"/>
                  <w:vanish w:val="0"/>
                  <w:color w:val="000000"/>
                  <w:sz w:val="20"/>
                </w:rPr>
                <w:t>10.092.246,00</w:t>
              </w:r>
            </w:ins>
          </w:p>
        </w:tc>
      </w:tr>
      <w:tr>
        <w:tblPrEx>
          <w:tblW w:w="100%" w:type="pct"/>
        </w:tblPrEx>
        <w:trPr>
          <w:cantSplit w:val="0"/>
          <w:trHeight w:hRule="auto" w:val="0"/>
          <w:ins w:id="1023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37" w:author="SFC2021" w:date="2025-12-22T16:11:21Z"/>
                <w:rFonts w:ascii="Times New Roman" w:eastAsia="Times New Roman" w:hAnsi="Times New Roman" w:cs="Times New Roman"/>
                <w:b w:val="0"/>
                <w:i w:val="0"/>
                <w:vanish w:val="0"/>
                <w:color w:val="000000"/>
                <w:sz w:val="20"/>
              </w:rPr>
            </w:pPr>
            <w:ins w:id="1023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39" w:author="SFC2021" w:date="2025-12-22T16:11:21Z"/>
                <w:rFonts w:ascii="Times New Roman" w:eastAsia="Times New Roman" w:hAnsi="Times New Roman" w:cs="Times New Roman"/>
                <w:b w:val="0"/>
                <w:i w:val="0"/>
                <w:vanish w:val="0"/>
                <w:color w:val="000000"/>
                <w:sz w:val="20"/>
              </w:rPr>
            </w:pPr>
            <w:ins w:id="10240"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41" w:author="SFC2021" w:date="2025-12-22T16:11:21Z"/>
                <w:rFonts w:ascii="Times New Roman" w:eastAsia="Times New Roman" w:hAnsi="Times New Roman" w:cs="Times New Roman"/>
                <w:b w:val="0"/>
                <w:i w:val="0"/>
                <w:vanish w:val="0"/>
                <w:color w:val="000000"/>
                <w:sz w:val="20"/>
              </w:rPr>
            </w:pPr>
            <w:ins w:id="1024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43" w:author="SFC2021" w:date="2025-12-22T16:11:21Z"/>
                <w:rFonts w:ascii="Times New Roman" w:eastAsia="Times New Roman" w:hAnsi="Times New Roman" w:cs="Times New Roman"/>
                <w:b w:val="0"/>
                <w:i w:val="0"/>
                <w:vanish w:val="0"/>
                <w:color w:val="000000"/>
                <w:sz w:val="20"/>
              </w:rPr>
            </w:pPr>
            <w:ins w:id="1024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45" w:author="SFC2021" w:date="2025-12-22T16:11:21Z"/>
                <w:rFonts w:ascii="Times New Roman" w:eastAsia="Times New Roman" w:hAnsi="Times New Roman" w:cs="Times New Roman"/>
                <w:b w:val="0"/>
                <w:i w:val="0"/>
                <w:vanish w:val="0"/>
                <w:color w:val="000000"/>
                <w:sz w:val="20"/>
              </w:rPr>
            </w:pPr>
            <w:ins w:id="10246"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247" w:author="SFC2021" w:date="2025-12-22T16:11:21Z"/>
                <w:rFonts w:ascii="Times New Roman" w:eastAsia="Times New Roman" w:hAnsi="Times New Roman" w:cs="Times New Roman"/>
                <w:b w:val="0"/>
                <w:i w:val="0"/>
                <w:vanish w:val="0"/>
                <w:color w:val="000000"/>
                <w:sz w:val="20"/>
              </w:rPr>
            </w:pPr>
            <w:ins w:id="10248" w:author="SFC2021" w:date="2025-12-22T16:11:21Z">
              <w:r>
                <w:rPr>
                  <w:rFonts w:ascii="Times New Roman" w:eastAsia="Times New Roman" w:hAnsi="Times New Roman" w:cs="Times New Roman"/>
                  <w:b w:val="0"/>
                  <w:i w:val="0"/>
                  <w:vanish w:val="0"/>
                  <w:color w:val="000000"/>
                  <w:sz w:val="20"/>
                </w:rPr>
                <w:t>55.591.957,00</w:t>
              </w:r>
            </w:ins>
          </w:p>
        </w:tc>
      </w:tr>
      <w:tr>
        <w:tblPrEx>
          <w:tblW w:w="100%" w:type="pct"/>
        </w:tblPrEx>
        <w:trPr>
          <w:cantSplit w:val="0"/>
          <w:trHeight w:hRule="auto" w:val="0"/>
          <w:ins w:id="1024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50" w:author="SFC2021" w:date="2025-12-22T16:11:21Z"/>
                <w:rFonts w:ascii="Times New Roman" w:eastAsia="Times New Roman" w:hAnsi="Times New Roman" w:cs="Times New Roman"/>
                <w:b w:val="0"/>
                <w:i w:val="0"/>
                <w:vanish w:val="0"/>
                <w:color w:val="000000"/>
                <w:sz w:val="20"/>
              </w:rPr>
            </w:pPr>
            <w:ins w:id="1025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52" w:author="SFC2021" w:date="2025-12-22T16:11:21Z"/>
                <w:rFonts w:ascii="Times New Roman" w:eastAsia="Times New Roman" w:hAnsi="Times New Roman" w:cs="Times New Roman"/>
                <w:b w:val="0"/>
                <w:i w:val="0"/>
                <w:vanish w:val="0"/>
                <w:color w:val="000000"/>
                <w:sz w:val="20"/>
              </w:rPr>
            </w:pPr>
            <w:ins w:id="10253"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54" w:author="SFC2021" w:date="2025-12-22T16:11:21Z"/>
                <w:rFonts w:ascii="Times New Roman" w:eastAsia="Times New Roman" w:hAnsi="Times New Roman" w:cs="Times New Roman"/>
                <w:b w:val="0"/>
                <w:i w:val="0"/>
                <w:vanish w:val="0"/>
                <w:color w:val="000000"/>
                <w:sz w:val="20"/>
              </w:rPr>
            </w:pPr>
            <w:ins w:id="10255"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5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5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258" w:author="SFC2021" w:date="2025-12-22T16:11:21Z"/>
                <w:rFonts w:ascii="Times New Roman" w:eastAsia="Times New Roman" w:hAnsi="Times New Roman" w:cs="Times New Roman"/>
                <w:b w:val="0"/>
                <w:i w:val="0"/>
                <w:vanish w:val="0"/>
                <w:color w:val="000000"/>
                <w:sz w:val="20"/>
              </w:rPr>
            </w:pPr>
            <w:ins w:id="10259" w:author="SFC2021" w:date="2025-12-22T16:11:21Z">
              <w:r>
                <w:rPr>
                  <w:rFonts w:ascii="Times New Roman" w:eastAsia="Times New Roman" w:hAnsi="Times New Roman" w:cs="Times New Roman"/>
                  <w:b w:val="0"/>
                  <w:i w:val="0"/>
                  <w:vanish w:val="0"/>
                  <w:color w:val="000000"/>
                  <w:sz w:val="20"/>
                </w:rPr>
                <w:t>65.684.203,00</w:t>
              </w:r>
            </w:ins>
          </w:p>
        </w:tc>
      </w:tr>
    </w:tbl>
    <w:p w:rsidR="00A77B3E">
      <w:pPr>
        <w:spacing w:before="100" w:after="0"/>
        <w:jc w:val="start"/>
        <w:rPr>
          <w:ins w:id="10260"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0261" w:author="SFC2021" w:date="2025-12-22T16:11:21Z"/>
          <w:rFonts w:ascii="Times New Roman" w:eastAsia="Times New Roman" w:hAnsi="Times New Roman" w:cs="Times New Roman"/>
          <w:b w:val="0"/>
          <w:i w:val="0"/>
          <w:vanish w:val="0"/>
          <w:color w:val="000000"/>
          <w:sz w:val="24"/>
        </w:rPr>
      </w:pPr>
      <w:bookmarkStart w:id="10262" w:name="_Toc256000900"/>
      <w:ins w:id="10263"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10262"/>
    </w:p>
    <w:p w:rsidR="00A77B3E">
      <w:pPr>
        <w:spacing w:before="100" w:after="0"/>
        <w:jc w:val="start"/>
        <w:rPr>
          <w:ins w:id="1026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1026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66" w:author="SFC2021" w:date="2025-12-22T16:11:21Z"/>
                <w:rFonts w:ascii="Times New Roman" w:eastAsia="Times New Roman" w:hAnsi="Times New Roman" w:cs="Times New Roman"/>
                <w:b w:val="0"/>
                <w:i w:val="0"/>
                <w:vanish w:val="0"/>
                <w:color w:val="000000"/>
                <w:sz w:val="20"/>
              </w:rPr>
            </w:pPr>
            <w:ins w:id="1026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68" w:author="SFC2021" w:date="2025-12-22T16:11:21Z"/>
                <w:rFonts w:ascii="Times New Roman" w:eastAsia="Times New Roman" w:hAnsi="Times New Roman" w:cs="Times New Roman"/>
                <w:b w:val="0"/>
                <w:i w:val="0"/>
                <w:vanish w:val="0"/>
                <w:color w:val="000000"/>
                <w:sz w:val="20"/>
              </w:rPr>
            </w:pPr>
            <w:ins w:id="1026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70" w:author="SFC2021" w:date="2025-12-22T16:11:21Z"/>
                <w:rFonts w:ascii="Times New Roman" w:eastAsia="Times New Roman" w:hAnsi="Times New Roman" w:cs="Times New Roman"/>
                <w:b w:val="0"/>
                <w:i w:val="0"/>
                <w:vanish w:val="0"/>
                <w:color w:val="000000"/>
                <w:sz w:val="20"/>
              </w:rPr>
            </w:pPr>
            <w:ins w:id="1027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72" w:author="SFC2021" w:date="2025-12-22T16:11:21Z"/>
                <w:rFonts w:ascii="Times New Roman" w:eastAsia="Times New Roman" w:hAnsi="Times New Roman" w:cs="Times New Roman"/>
                <w:b w:val="0"/>
                <w:i w:val="0"/>
                <w:vanish w:val="0"/>
                <w:color w:val="000000"/>
                <w:sz w:val="20"/>
              </w:rPr>
            </w:pPr>
            <w:ins w:id="1027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74" w:author="SFC2021" w:date="2025-12-22T16:11:21Z"/>
                <w:rFonts w:ascii="Times New Roman" w:eastAsia="Times New Roman" w:hAnsi="Times New Roman" w:cs="Times New Roman"/>
                <w:b w:val="0"/>
                <w:i w:val="0"/>
                <w:vanish w:val="0"/>
                <w:color w:val="000000"/>
                <w:sz w:val="20"/>
              </w:rPr>
            </w:pPr>
            <w:ins w:id="10275"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276" w:author="SFC2021" w:date="2025-12-22T16:11:21Z"/>
                <w:rFonts w:ascii="Times New Roman" w:eastAsia="Times New Roman" w:hAnsi="Times New Roman" w:cs="Times New Roman"/>
                <w:b w:val="0"/>
                <w:i w:val="0"/>
                <w:vanish w:val="0"/>
                <w:color w:val="000000"/>
                <w:sz w:val="20"/>
              </w:rPr>
            </w:pPr>
            <w:ins w:id="10277"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027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79" w:author="SFC2021" w:date="2025-12-22T16:11:21Z"/>
                <w:rFonts w:ascii="Times New Roman" w:eastAsia="Times New Roman" w:hAnsi="Times New Roman" w:cs="Times New Roman"/>
                <w:b w:val="0"/>
                <w:i w:val="0"/>
                <w:vanish w:val="0"/>
                <w:color w:val="000000"/>
                <w:sz w:val="20"/>
              </w:rPr>
            </w:pPr>
            <w:ins w:id="1028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81" w:author="SFC2021" w:date="2025-12-22T16:11:21Z"/>
                <w:rFonts w:ascii="Times New Roman" w:eastAsia="Times New Roman" w:hAnsi="Times New Roman" w:cs="Times New Roman"/>
                <w:b w:val="0"/>
                <w:i w:val="0"/>
                <w:vanish w:val="0"/>
                <w:color w:val="000000"/>
                <w:sz w:val="20"/>
              </w:rPr>
            </w:pPr>
            <w:ins w:id="10282"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83" w:author="SFC2021" w:date="2025-12-22T16:11:21Z"/>
                <w:rFonts w:ascii="Times New Roman" w:eastAsia="Times New Roman" w:hAnsi="Times New Roman" w:cs="Times New Roman"/>
                <w:b w:val="0"/>
                <w:i w:val="0"/>
                <w:vanish w:val="0"/>
                <w:color w:val="000000"/>
                <w:sz w:val="20"/>
              </w:rPr>
            </w:pPr>
            <w:ins w:id="1028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85" w:author="SFC2021" w:date="2025-12-22T16:11:21Z"/>
                <w:rFonts w:ascii="Times New Roman" w:eastAsia="Times New Roman" w:hAnsi="Times New Roman" w:cs="Times New Roman"/>
                <w:b w:val="0"/>
                <w:i w:val="0"/>
                <w:vanish w:val="0"/>
                <w:color w:val="000000"/>
                <w:sz w:val="20"/>
              </w:rPr>
            </w:pPr>
            <w:ins w:id="1028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87" w:author="SFC2021" w:date="2025-12-22T16:11:21Z"/>
                <w:rFonts w:ascii="Times New Roman" w:eastAsia="Times New Roman" w:hAnsi="Times New Roman" w:cs="Times New Roman"/>
                <w:b w:val="0"/>
                <w:i w:val="0"/>
                <w:vanish w:val="0"/>
                <w:color w:val="000000"/>
                <w:sz w:val="20"/>
              </w:rPr>
            </w:pPr>
            <w:ins w:id="10288"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289" w:author="SFC2021" w:date="2025-12-22T16:11:21Z"/>
                <w:rFonts w:ascii="Times New Roman" w:eastAsia="Times New Roman" w:hAnsi="Times New Roman" w:cs="Times New Roman"/>
                <w:b w:val="0"/>
                <w:i w:val="0"/>
                <w:vanish w:val="0"/>
                <w:color w:val="000000"/>
                <w:sz w:val="20"/>
              </w:rPr>
            </w:pPr>
            <w:ins w:id="10290" w:author="SFC2021" w:date="2025-12-22T16:11:21Z">
              <w:r>
                <w:rPr>
                  <w:rFonts w:ascii="Times New Roman" w:eastAsia="Times New Roman" w:hAnsi="Times New Roman" w:cs="Times New Roman"/>
                  <w:b w:val="0"/>
                  <w:i w:val="0"/>
                  <w:vanish w:val="0"/>
                  <w:color w:val="000000"/>
                  <w:sz w:val="20"/>
                </w:rPr>
                <w:t>10.092.246,00</w:t>
              </w:r>
            </w:ins>
          </w:p>
        </w:tc>
      </w:tr>
      <w:tr>
        <w:tblPrEx>
          <w:tblW w:w="100%" w:type="pct"/>
        </w:tblPrEx>
        <w:trPr>
          <w:cantSplit w:val="0"/>
          <w:trHeight w:hRule="auto" w:val="0"/>
          <w:ins w:id="1029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92" w:author="SFC2021" w:date="2025-12-22T16:11:21Z"/>
                <w:rFonts w:ascii="Times New Roman" w:eastAsia="Times New Roman" w:hAnsi="Times New Roman" w:cs="Times New Roman"/>
                <w:b w:val="0"/>
                <w:i w:val="0"/>
                <w:vanish w:val="0"/>
                <w:color w:val="000000"/>
                <w:sz w:val="20"/>
              </w:rPr>
            </w:pPr>
            <w:ins w:id="1029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94" w:author="SFC2021" w:date="2025-12-22T16:11:21Z"/>
                <w:rFonts w:ascii="Times New Roman" w:eastAsia="Times New Roman" w:hAnsi="Times New Roman" w:cs="Times New Roman"/>
                <w:b w:val="0"/>
                <w:i w:val="0"/>
                <w:vanish w:val="0"/>
                <w:color w:val="000000"/>
                <w:sz w:val="20"/>
              </w:rPr>
            </w:pPr>
            <w:ins w:id="1029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96" w:author="SFC2021" w:date="2025-12-22T16:11:21Z"/>
                <w:rFonts w:ascii="Times New Roman" w:eastAsia="Times New Roman" w:hAnsi="Times New Roman" w:cs="Times New Roman"/>
                <w:b w:val="0"/>
                <w:i w:val="0"/>
                <w:vanish w:val="0"/>
                <w:color w:val="000000"/>
                <w:sz w:val="20"/>
              </w:rPr>
            </w:pPr>
            <w:ins w:id="1029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298" w:author="SFC2021" w:date="2025-12-22T16:11:21Z"/>
                <w:rFonts w:ascii="Times New Roman" w:eastAsia="Times New Roman" w:hAnsi="Times New Roman" w:cs="Times New Roman"/>
                <w:b w:val="0"/>
                <w:i w:val="0"/>
                <w:vanish w:val="0"/>
                <w:color w:val="000000"/>
                <w:sz w:val="20"/>
              </w:rPr>
            </w:pPr>
            <w:ins w:id="1029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00" w:author="SFC2021" w:date="2025-12-22T16:11:21Z"/>
                <w:rFonts w:ascii="Times New Roman" w:eastAsia="Times New Roman" w:hAnsi="Times New Roman" w:cs="Times New Roman"/>
                <w:b w:val="0"/>
                <w:i w:val="0"/>
                <w:vanish w:val="0"/>
                <w:color w:val="000000"/>
                <w:sz w:val="20"/>
              </w:rPr>
            </w:pPr>
            <w:ins w:id="10301"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02" w:author="SFC2021" w:date="2025-12-22T16:11:21Z"/>
                <w:rFonts w:ascii="Times New Roman" w:eastAsia="Times New Roman" w:hAnsi="Times New Roman" w:cs="Times New Roman"/>
                <w:b w:val="0"/>
                <w:i w:val="0"/>
                <w:vanish w:val="0"/>
                <w:color w:val="000000"/>
                <w:sz w:val="20"/>
              </w:rPr>
            </w:pPr>
            <w:ins w:id="10303" w:author="SFC2021" w:date="2025-12-22T16:11:21Z">
              <w:r>
                <w:rPr>
                  <w:rFonts w:ascii="Times New Roman" w:eastAsia="Times New Roman" w:hAnsi="Times New Roman" w:cs="Times New Roman"/>
                  <w:b w:val="0"/>
                  <w:i w:val="0"/>
                  <w:vanish w:val="0"/>
                  <w:color w:val="000000"/>
                  <w:sz w:val="20"/>
                </w:rPr>
                <w:t>55.591.957,00</w:t>
              </w:r>
            </w:ins>
          </w:p>
        </w:tc>
      </w:tr>
      <w:tr>
        <w:tblPrEx>
          <w:tblW w:w="100%" w:type="pct"/>
        </w:tblPrEx>
        <w:trPr>
          <w:cantSplit w:val="0"/>
          <w:trHeight w:hRule="auto" w:val="0"/>
          <w:ins w:id="1030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05" w:author="SFC2021" w:date="2025-12-22T16:11:21Z"/>
                <w:rFonts w:ascii="Times New Roman" w:eastAsia="Times New Roman" w:hAnsi="Times New Roman" w:cs="Times New Roman"/>
                <w:b w:val="0"/>
                <w:i w:val="0"/>
                <w:vanish w:val="0"/>
                <w:color w:val="000000"/>
                <w:sz w:val="20"/>
              </w:rPr>
            </w:pPr>
            <w:ins w:id="1030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07" w:author="SFC2021" w:date="2025-12-22T16:11:21Z"/>
                <w:rFonts w:ascii="Times New Roman" w:eastAsia="Times New Roman" w:hAnsi="Times New Roman" w:cs="Times New Roman"/>
                <w:b w:val="0"/>
                <w:i w:val="0"/>
                <w:vanish w:val="0"/>
                <w:color w:val="000000"/>
                <w:sz w:val="20"/>
              </w:rPr>
            </w:pPr>
            <w:ins w:id="10308"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09" w:author="SFC2021" w:date="2025-12-22T16:11:21Z"/>
                <w:rFonts w:ascii="Times New Roman" w:eastAsia="Times New Roman" w:hAnsi="Times New Roman" w:cs="Times New Roman"/>
                <w:b w:val="0"/>
                <w:i w:val="0"/>
                <w:vanish w:val="0"/>
                <w:color w:val="000000"/>
                <w:sz w:val="20"/>
              </w:rPr>
            </w:pPr>
            <w:ins w:id="10310"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1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1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13" w:author="SFC2021" w:date="2025-12-22T16:11:21Z"/>
                <w:rFonts w:ascii="Times New Roman" w:eastAsia="Times New Roman" w:hAnsi="Times New Roman" w:cs="Times New Roman"/>
                <w:b w:val="0"/>
                <w:i w:val="0"/>
                <w:vanish w:val="0"/>
                <w:color w:val="000000"/>
                <w:sz w:val="20"/>
              </w:rPr>
            </w:pPr>
            <w:ins w:id="10314" w:author="SFC2021" w:date="2025-12-22T16:11:21Z">
              <w:r>
                <w:rPr>
                  <w:rFonts w:ascii="Times New Roman" w:eastAsia="Times New Roman" w:hAnsi="Times New Roman" w:cs="Times New Roman"/>
                  <w:b w:val="0"/>
                  <w:i w:val="0"/>
                  <w:vanish w:val="0"/>
                  <w:color w:val="000000"/>
                  <w:sz w:val="20"/>
                </w:rPr>
                <w:t>65.684.203,00</w:t>
              </w:r>
            </w:ins>
          </w:p>
        </w:tc>
      </w:tr>
    </w:tbl>
    <w:p w:rsidR="00A77B3E">
      <w:pPr>
        <w:spacing w:before="100" w:after="0"/>
        <w:jc w:val="start"/>
        <w:rPr>
          <w:ins w:id="10315"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0316" w:author="SFC2021" w:date="2025-12-22T16:11:21Z"/>
          <w:rFonts w:ascii="Times New Roman" w:eastAsia="Times New Roman" w:hAnsi="Times New Roman" w:cs="Times New Roman"/>
          <w:b w:val="0"/>
          <w:i w:val="0"/>
          <w:vanish w:val="0"/>
          <w:color w:val="000000"/>
          <w:sz w:val="24"/>
        </w:rPr>
      </w:pPr>
      <w:bookmarkStart w:id="10317" w:name="_Toc256000901"/>
      <w:ins w:id="10318"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10317"/>
    </w:p>
    <w:p w:rsidR="00A77B3E">
      <w:pPr>
        <w:spacing w:before="100" w:after="0"/>
        <w:jc w:val="start"/>
        <w:rPr>
          <w:ins w:id="1031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1032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21" w:author="SFC2021" w:date="2025-12-22T16:11:21Z"/>
                <w:rFonts w:ascii="Times New Roman" w:eastAsia="Times New Roman" w:hAnsi="Times New Roman" w:cs="Times New Roman"/>
                <w:b w:val="0"/>
                <w:i w:val="0"/>
                <w:vanish w:val="0"/>
                <w:color w:val="000000"/>
                <w:sz w:val="20"/>
              </w:rPr>
            </w:pPr>
            <w:ins w:id="1032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23" w:author="SFC2021" w:date="2025-12-22T16:11:21Z"/>
                <w:rFonts w:ascii="Times New Roman" w:eastAsia="Times New Roman" w:hAnsi="Times New Roman" w:cs="Times New Roman"/>
                <w:b w:val="0"/>
                <w:i w:val="0"/>
                <w:vanish w:val="0"/>
                <w:color w:val="000000"/>
                <w:sz w:val="20"/>
              </w:rPr>
            </w:pPr>
            <w:ins w:id="1032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25" w:author="SFC2021" w:date="2025-12-22T16:11:21Z"/>
                <w:rFonts w:ascii="Times New Roman" w:eastAsia="Times New Roman" w:hAnsi="Times New Roman" w:cs="Times New Roman"/>
                <w:b w:val="0"/>
                <w:i w:val="0"/>
                <w:vanish w:val="0"/>
                <w:color w:val="000000"/>
                <w:sz w:val="20"/>
              </w:rPr>
            </w:pPr>
            <w:ins w:id="1032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27" w:author="SFC2021" w:date="2025-12-22T16:11:21Z"/>
                <w:rFonts w:ascii="Times New Roman" w:eastAsia="Times New Roman" w:hAnsi="Times New Roman" w:cs="Times New Roman"/>
                <w:b w:val="0"/>
                <w:i w:val="0"/>
                <w:vanish w:val="0"/>
                <w:color w:val="000000"/>
                <w:sz w:val="20"/>
              </w:rPr>
            </w:pPr>
            <w:ins w:id="1032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29" w:author="SFC2021" w:date="2025-12-22T16:11:21Z"/>
                <w:rFonts w:ascii="Times New Roman" w:eastAsia="Times New Roman" w:hAnsi="Times New Roman" w:cs="Times New Roman"/>
                <w:b w:val="0"/>
                <w:i w:val="0"/>
                <w:vanish w:val="0"/>
                <w:color w:val="000000"/>
                <w:sz w:val="20"/>
              </w:rPr>
            </w:pPr>
            <w:ins w:id="10330"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31" w:author="SFC2021" w:date="2025-12-22T16:11:21Z"/>
                <w:rFonts w:ascii="Times New Roman" w:eastAsia="Times New Roman" w:hAnsi="Times New Roman" w:cs="Times New Roman"/>
                <w:b w:val="0"/>
                <w:i w:val="0"/>
                <w:vanish w:val="0"/>
                <w:color w:val="000000"/>
                <w:sz w:val="20"/>
              </w:rPr>
            </w:pPr>
            <w:ins w:id="10332"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033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34" w:author="SFC2021" w:date="2025-12-22T16:11:21Z"/>
                <w:rFonts w:ascii="Times New Roman" w:eastAsia="Times New Roman" w:hAnsi="Times New Roman" w:cs="Times New Roman"/>
                <w:b w:val="0"/>
                <w:i w:val="0"/>
                <w:vanish w:val="0"/>
                <w:color w:val="000000"/>
                <w:sz w:val="20"/>
              </w:rPr>
            </w:pPr>
            <w:ins w:id="1033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36" w:author="SFC2021" w:date="2025-12-22T16:11:21Z"/>
                <w:rFonts w:ascii="Times New Roman" w:eastAsia="Times New Roman" w:hAnsi="Times New Roman" w:cs="Times New Roman"/>
                <w:b w:val="0"/>
                <w:i w:val="0"/>
                <w:vanish w:val="0"/>
                <w:color w:val="000000"/>
                <w:sz w:val="20"/>
              </w:rPr>
            </w:pPr>
            <w:ins w:id="1033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38" w:author="SFC2021" w:date="2025-12-22T16:11:21Z"/>
                <w:rFonts w:ascii="Times New Roman" w:eastAsia="Times New Roman" w:hAnsi="Times New Roman" w:cs="Times New Roman"/>
                <w:b w:val="0"/>
                <w:i w:val="0"/>
                <w:vanish w:val="0"/>
                <w:color w:val="000000"/>
                <w:sz w:val="20"/>
              </w:rPr>
            </w:pPr>
            <w:ins w:id="1033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40" w:author="SFC2021" w:date="2025-12-22T16:11:21Z"/>
                <w:rFonts w:ascii="Times New Roman" w:eastAsia="Times New Roman" w:hAnsi="Times New Roman" w:cs="Times New Roman"/>
                <w:b w:val="0"/>
                <w:i w:val="0"/>
                <w:vanish w:val="0"/>
                <w:color w:val="000000"/>
                <w:sz w:val="20"/>
              </w:rPr>
            </w:pPr>
            <w:ins w:id="1034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42" w:author="SFC2021" w:date="2025-12-22T16:11:21Z"/>
                <w:rFonts w:ascii="Times New Roman" w:eastAsia="Times New Roman" w:hAnsi="Times New Roman" w:cs="Times New Roman"/>
                <w:b w:val="0"/>
                <w:i w:val="0"/>
                <w:vanish w:val="0"/>
                <w:color w:val="000000"/>
                <w:sz w:val="20"/>
              </w:rPr>
            </w:pPr>
            <w:ins w:id="10343"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44" w:author="SFC2021" w:date="2025-12-22T16:11:21Z"/>
                <w:rFonts w:ascii="Times New Roman" w:eastAsia="Times New Roman" w:hAnsi="Times New Roman" w:cs="Times New Roman"/>
                <w:b w:val="0"/>
                <w:i w:val="0"/>
                <w:vanish w:val="0"/>
                <w:color w:val="000000"/>
                <w:sz w:val="20"/>
              </w:rPr>
            </w:pPr>
            <w:ins w:id="10345" w:author="SFC2021" w:date="2025-12-22T16:11:21Z">
              <w:r>
                <w:rPr>
                  <w:rFonts w:ascii="Times New Roman" w:eastAsia="Times New Roman" w:hAnsi="Times New Roman" w:cs="Times New Roman"/>
                  <w:b w:val="0"/>
                  <w:i w:val="0"/>
                  <w:vanish w:val="0"/>
                  <w:color w:val="000000"/>
                  <w:sz w:val="20"/>
                </w:rPr>
                <w:t>10.092.246,00</w:t>
              </w:r>
            </w:ins>
          </w:p>
        </w:tc>
      </w:tr>
      <w:tr>
        <w:tblPrEx>
          <w:tblW w:w="100%" w:type="pct"/>
        </w:tblPrEx>
        <w:trPr>
          <w:cantSplit w:val="0"/>
          <w:trHeight w:hRule="auto" w:val="0"/>
          <w:ins w:id="1034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47" w:author="SFC2021" w:date="2025-12-22T16:11:21Z"/>
                <w:rFonts w:ascii="Times New Roman" w:eastAsia="Times New Roman" w:hAnsi="Times New Roman" w:cs="Times New Roman"/>
                <w:b w:val="0"/>
                <w:i w:val="0"/>
                <w:vanish w:val="0"/>
                <w:color w:val="000000"/>
                <w:sz w:val="20"/>
              </w:rPr>
            </w:pPr>
            <w:ins w:id="1034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49" w:author="SFC2021" w:date="2025-12-22T16:11:21Z"/>
                <w:rFonts w:ascii="Times New Roman" w:eastAsia="Times New Roman" w:hAnsi="Times New Roman" w:cs="Times New Roman"/>
                <w:b w:val="0"/>
                <w:i w:val="0"/>
                <w:vanish w:val="0"/>
                <w:color w:val="000000"/>
                <w:sz w:val="20"/>
              </w:rPr>
            </w:pPr>
            <w:ins w:id="10350"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51" w:author="SFC2021" w:date="2025-12-22T16:11:21Z"/>
                <w:rFonts w:ascii="Times New Roman" w:eastAsia="Times New Roman" w:hAnsi="Times New Roman" w:cs="Times New Roman"/>
                <w:b w:val="0"/>
                <w:i w:val="0"/>
                <w:vanish w:val="0"/>
                <w:color w:val="000000"/>
                <w:sz w:val="20"/>
              </w:rPr>
            </w:pPr>
            <w:ins w:id="1035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53" w:author="SFC2021" w:date="2025-12-22T16:11:21Z"/>
                <w:rFonts w:ascii="Times New Roman" w:eastAsia="Times New Roman" w:hAnsi="Times New Roman" w:cs="Times New Roman"/>
                <w:b w:val="0"/>
                <w:i w:val="0"/>
                <w:vanish w:val="0"/>
                <w:color w:val="000000"/>
                <w:sz w:val="20"/>
              </w:rPr>
            </w:pPr>
            <w:ins w:id="1035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55" w:author="SFC2021" w:date="2025-12-22T16:11:21Z"/>
                <w:rFonts w:ascii="Times New Roman" w:eastAsia="Times New Roman" w:hAnsi="Times New Roman" w:cs="Times New Roman"/>
                <w:b w:val="0"/>
                <w:i w:val="0"/>
                <w:vanish w:val="0"/>
                <w:color w:val="000000"/>
                <w:sz w:val="20"/>
              </w:rPr>
            </w:pPr>
            <w:ins w:id="10356"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57" w:author="SFC2021" w:date="2025-12-22T16:11:21Z"/>
                <w:rFonts w:ascii="Times New Roman" w:eastAsia="Times New Roman" w:hAnsi="Times New Roman" w:cs="Times New Roman"/>
                <w:b w:val="0"/>
                <w:i w:val="0"/>
                <w:vanish w:val="0"/>
                <w:color w:val="000000"/>
                <w:sz w:val="20"/>
              </w:rPr>
            </w:pPr>
            <w:ins w:id="10358" w:author="SFC2021" w:date="2025-12-22T16:11:21Z">
              <w:r>
                <w:rPr>
                  <w:rFonts w:ascii="Times New Roman" w:eastAsia="Times New Roman" w:hAnsi="Times New Roman" w:cs="Times New Roman"/>
                  <w:b w:val="0"/>
                  <w:i w:val="0"/>
                  <w:vanish w:val="0"/>
                  <w:color w:val="000000"/>
                  <w:sz w:val="20"/>
                </w:rPr>
                <w:t>55.591.957,00</w:t>
              </w:r>
            </w:ins>
          </w:p>
        </w:tc>
      </w:tr>
      <w:tr>
        <w:tblPrEx>
          <w:tblW w:w="100%" w:type="pct"/>
        </w:tblPrEx>
        <w:trPr>
          <w:cantSplit w:val="0"/>
          <w:trHeight w:hRule="auto" w:val="0"/>
          <w:ins w:id="1035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60" w:author="SFC2021" w:date="2025-12-22T16:11:21Z"/>
                <w:rFonts w:ascii="Times New Roman" w:eastAsia="Times New Roman" w:hAnsi="Times New Roman" w:cs="Times New Roman"/>
                <w:b w:val="0"/>
                <w:i w:val="0"/>
                <w:vanish w:val="0"/>
                <w:color w:val="000000"/>
                <w:sz w:val="20"/>
              </w:rPr>
            </w:pPr>
            <w:ins w:id="1036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62" w:author="SFC2021" w:date="2025-12-22T16:11:21Z"/>
                <w:rFonts w:ascii="Times New Roman" w:eastAsia="Times New Roman" w:hAnsi="Times New Roman" w:cs="Times New Roman"/>
                <w:b w:val="0"/>
                <w:i w:val="0"/>
                <w:vanish w:val="0"/>
                <w:color w:val="000000"/>
                <w:sz w:val="20"/>
              </w:rPr>
            </w:pPr>
            <w:ins w:id="10363"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64" w:author="SFC2021" w:date="2025-12-22T16:11:21Z"/>
                <w:rFonts w:ascii="Times New Roman" w:eastAsia="Times New Roman" w:hAnsi="Times New Roman" w:cs="Times New Roman"/>
                <w:b w:val="0"/>
                <w:i w:val="0"/>
                <w:vanish w:val="0"/>
                <w:color w:val="000000"/>
                <w:sz w:val="20"/>
              </w:rPr>
            </w:pPr>
            <w:ins w:id="10365"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6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6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68" w:author="SFC2021" w:date="2025-12-22T16:11:21Z"/>
                <w:rFonts w:ascii="Times New Roman" w:eastAsia="Times New Roman" w:hAnsi="Times New Roman" w:cs="Times New Roman"/>
                <w:b w:val="0"/>
                <w:i w:val="0"/>
                <w:vanish w:val="0"/>
                <w:color w:val="000000"/>
                <w:sz w:val="20"/>
              </w:rPr>
            </w:pPr>
            <w:ins w:id="10369" w:author="SFC2021" w:date="2025-12-22T16:11:21Z">
              <w:r>
                <w:rPr>
                  <w:rFonts w:ascii="Times New Roman" w:eastAsia="Times New Roman" w:hAnsi="Times New Roman" w:cs="Times New Roman"/>
                  <w:b w:val="0"/>
                  <w:i w:val="0"/>
                  <w:vanish w:val="0"/>
                  <w:color w:val="000000"/>
                  <w:sz w:val="20"/>
                </w:rPr>
                <w:t>65.684.203,00</w:t>
              </w:r>
            </w:ins>
          </w:p>
        </w:tc>
      </w:tr>
    </w:tbl>
    <w:p w:rsidR="00A77B3E">
      <w:pPr>
        <w:spacing w:before="100" w:after="0"/>
        <w:jc w:val="start"/>
        <w:rPr>
          <w:ins w:id="10370"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0371" w:author="SFC2021" w:date="2025-12-22T16:11:21Z"/>
          <w:rFonts w:ascii="Times New Roman" w:eastAsia="Times New Roman" w:hAnsi="Times New Roman" w:cs="Times New Roman"/>
          <w:b w:val="0"/>
          <w:i w:val="0"/>
          <w:vanish w:val="0"/>
          <w:color w:val="000000"/>
          <w:sz w:val="24"/>
        </w:rPr>
      </w:pPr>
      <w:bookmarkStart w:id="10372" w:name="_Toc256000902"/>
      <w:ins w:id="10373"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10372"/>
    </w:p>
    <w:p w:rsidR="00A77B3E">
      <w:pPr>
        <w:spacing w:before="100" w:after="0"/>
        <w:jc w:val="start"/>
        <w:rPr>
          <w:ins w:id="1037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1037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76" w:author="SFC2021" w:date="2025-12-22T16:11:21Z"/>
                <w:rFonts w:ascii="Times New Roman" w:eastAsia="Times New Roman" w:hAnsi="Times New Roman" w:cs="Times New Roman"/>
                <w:b w:val="0"/>
                <w:i w:val="0"/>
                <w:vanish w:val="0"/>
                <w:color w:val="000000"/>
                <w:sz w:val="20"/>
              </w:rPr>
            </w:pPr>
            <w:ins w:id="1037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78" w:author="SFC2021" w:date="2025-12-22T16:11:21Z"/>
                <w:rFonts w:ascii="Times New Roman" w:eastAsia="Times New Roman" w:hAnsi="Times New Roman" w:cs="Times New Roman"/>
                <w:b w:val="0"/>
                <w:i w:val="0"/>
                <w:vanish w:val="0"/>
                <w:color w:val="000000"/>
                <w:sz w:val="20"/>
              </w:rPr>
            </w:pPr>
            <w:ins w:id="1037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80" w:author="SFC2021" w:date="2025-12-22T16:11:21Z"/>
                <w:rFonts w:ascii="Times New Roman" w:eastAsia="Times New Roman" w:hAnsi="Times New Roman" w:cs="Times New Roman"/>
                <w:b w:val="0"/>
                <w:i w:val="0"/>
                <w:vanish w:val="0"/>
                <w:color w:val="000000"/>
                <w:sz w:val="20"/>
              </w:rPr>
            </w:pPr>
            <w:ins w:id="1038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82" w:author="SFC2021" w:date="2025-12-22T16:11:21Z"/>
                <w:rFonts w:ascii="Times New Roman" w:eastAsia="Times New Roman" w:hAnsi="Times New Roman" w:cs="Times New Roman"/>
                <w:b w:val="0"/>
                <w:i w:val="0"/>
                <w:vanish w:val="0"/>
                <w:color w:val="000000"/>
                <w:sz w:val="20"/>
              </w:rPr>
            </w:pPr>
            <w:ins w:id="1038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84" w:author="SFC2021" w:date="2025-12-22T16:11:21Z"/>
                <w:rFonts w:ascii="Times New Roman" w:eastAsia="Times New Roman" w:hAnsi="Times New Roman" w:cs="Times New Roman"/>
                <w:b w:val="0"/>
                <w:i w:val="0"/>
                <w:vanish w:val="0"/>
                <w:color w:val="000000"/>
                <w:sz w:val="20"/>
              </w:rPr>
            </w:pPr>
            <w:ins w:id="10385"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386" w:author="SFC2021" w:date="2025-12-22T16:11:21Z"/>
                <w:rFonts w:ascii="Times New Roman" w:eastAsia="Times New Roman" w:hAnsi="Times New Roman" w:cs="Times New Roman"/>
                <w:b w:val="0"/>
                <w:i w:val="0"/>
                <w:vanish w:val="0"/>
                <w:color w:val="000000"/>
                <w:sz w:val="20"/>
              </w:rPr>
            </w:pPr>
            <w:ins w:id="10387"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038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89" w:author="SFC2021" w:date="2025-12-22T16:11:21Z"/>
                <w:rFonts w:ascii="Times New Roman" w:eastAsia="Times New Roman" w:hAnsi="Times New Roman" w:cs="Times New Roman"/>
                <w:b w:val="0"/>
                <w:i w:val="0"/>
                <w:vanish w:val="0"/>
                <w:color w:val="000000"/>
                <w:sz w:val="20"/>
              </w:rPr>
            </w:pPr>
            <w:ins w:id="1039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91" w:author="SFC2021" w:date="2025-12-22T16:11:21Z"/>
                <w:rFonts w:ascii="Times New Roman" w:eastAsia="Times New Roman" w:hAnsi="Times New Roman" w:cs="Times New Roman"/>
                <w:b w:val="0"/>
                <w:i w:val="0"/>
                <w:vanish w:val="0"/>
                <w:color w:val="000000"/>
                <w:sz w:val="20"/>
              </w:rPr>
            </w:pPr>
            <w:ins w:id="10392"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93" w:author="SFC2021" w:date="2025-12-22T16:11:21Z"/>
                <w:rFonts w:ascii="Times New Roman" w:eastAsia="Times New Roman" w:hAnsi="Times New Roman" w:cs="Times New Roman"/>
                <w:b w:val="0"/>
                <w:i w:val="0"/>
                <w:vanish w:val="0"/>
                <w:color w:val="000000"/>
                <w:sz w:val="20"/>
              </w:rPr>
            </w:pPr>
            <w:ins w:id="1039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95" w:author="SFC2021" w:date="2025-12-22T16:11:21Z"/>
                <w:rFonts w:ascii="Times New Roman" w:eastAsia="Times New Roman" w:hAnsi="Times New Roman" w:cs="Times New Roman"/>
                <w:b w:val="0"/>
                <w:i w:val="0"/>
                <w:vanish w:val="0"/>
                <w:color w:val="000000"/>
                <w:sz w:val="20"/>
              </w:rPr>
            </w:pPr>
            <w:ins w:id="1039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397" w:author="SFC2021" w:date="2025-12-22T16:11:21Z"/>
                <w:rFonts w:ascii="Times New Roman" w:eastAsia="Times New Roman" w:hAnsi="Times New Roman" w:cs="Times New Roman"/>
                <w:b w:val="0"/>
                <w:i w:val="0"/>
                <w:vanish w:val="0"/>
                <w:color w:val="000000"/>
                <w:sz w:val="20"/>
              </w:rPr>
            </w:pPr>
            <w:ins w:id="10398"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399" w:author="SFC2021" w:date="2025-12-22T16:11:21Z"/>
                <w:rFonts w:ascii="Times New Roman" w:eastAsia="Times New Roman" w:hAnsi="Times New Roman" w:cs="Times New Roman"/>
                <w:b w:val="0"/>
                <w:i w:val="0"/>
                <w:vanish w:val="0"/>
                <w:color w:val="000000"/>
                <w:sz w:val="20"/>
              </w:rPr>
            </w:pPr>
            <w:ins w:id="10400" w:author="SFC2021" w:date="2025-12-22T16:11:21Z">
              <w:r>
                <w:rPr>
                  <w:rFonts w:ascii="Times New Roman" w:eastAsia="Times New Roman" w:hAnsi="Times New Roman" w:cs="Times New Roman"/>
                  <w:b w:val="0"/>
                  <w:i w:val="0"/>
                  <w:vanish w:val="0"/>
                  <w:color w:val="000000"/>
                  <w:sz w:val="20"/>
                </w:rPr>
                <w:t>10.092.246,00</w:t>
              </w:r>
            </w:ins>
          </w:p>
        </w:tc>
      </w:tr>
      <w:tr>
        <w:tblPrEx>
          <w:tblW w:w="100%" w:type="pct"/>
        </w:tblPrEx>
        <w:trPr>
          <w:cantSplit w:val="0"/>
          <w:trHeight w:hRule="auto" w:val="0"/>
          <w:ins w:id="1040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02" w:author="SFC2021" w:date="2025-12-22T16:11:21Z"/>
                <w:rFonts w:ascii="Times New Roman" w:eastAsia="Times New Roman" w:hAnsi="Times New Roman" w:cs="Times New Roman"/>
                <w:b w:val="0"/>
                <w:i w:val="0"/>
                <w:vanish w:val="0"/>
                <w:color w:val="000000"/>
                <w:sz w:val="20"/>
              </w:rPr>
            </w:pPr>
            <w:ins w:id="1040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04" w:author="SFC2021" w:date="2025-12-22T16:11:21Z"/>
                <w:rFonts w:ascii="Times New Roman" w:eastAsia="Times New Roman" w:hAnsi="Times New Roman" w:cs="Times New Roman"/>
                <w:b w:val="0"/>
                <w:i w:val="0"/>
                <w:vanish w:val="0"/>
                <w:color w:val="000000"/>
                <w:sz w:val="20"/>
              </w:rPr>
            </w:pPr>
            <w:ins w:id="10405"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06" w:author="SFC2021" w:date="2025-12-22T16:11:21Z"/>
                <w:rFonts w:ascii="Times New Roman" w:eastAsia="Times New Roman" w:hAnsi="Times New Roman" w:cs="Times New Roman"/>
                <w:b w:val="0"/>
                <w:i w:val="0"/>
                <w:vanish w:val="0"/>
                <w:color w:val="000000"/>
                <w:sz w:val="20"/>
              </w:rPr>
            </w:pPr>
            <w:ins w:id="1040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08" w:author="SFC2021" w:date="2025-12-22T16:11:21Z"/>
                <w:rFonts w:ascii="Times New Roman" w:eastAsia="Times New Roman" w:hAnsi="Times New Roman" w:cs="Times New Roman"/>
                <w:b w:val="0"/>
                <w:i w:val="0"/>
                <w:vanish w:val="0"/>
                <w:color w:val="000000"/>
                <w:sz w:val="20"/>
              </w:rPr>
            </w:pPr>
            <w:ins w:id="1040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10" w:author="SFC2021" w:date="2025-12-22T16:11:21Z"/>
                <w:rFonts w:ascii="Times New Roman" w:eastAsia="Times New Roman" w:hAnsi="Times New Roman" w:cs="Times New Roman"/>
                <w:b w:val="0"/>
                <w:i w:val="0"/>
                <w:vanish w:val="0"/>
                <w:color w:val="000000"/>
                <w:sz w:val="20"/>
              </w:rPr>
            </w:pPr>
            <w:ins w:id="10411"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412" w:author="SFC2021" w:date="2025-12-22T16:11:21Z"/>
                <w:rFonts w:ascii="Times New Roman" w:eastAsia="Times New Roman" w:hAnsi="Times New Roman" w:cs="Times New Roman"/>
                <w:b w:val="0"/>
                <w:i w:val="0"/>
                <w:vanish w:val="0"/>
                <w:color w:val="000000"/>
                <w:sz w:val="20"/>
              </w:rPr>
            </w:pPr>
            <w:ins w:id="10413" w:author="SFC2021" w:date="2025-12-22T16:11:21Z">
              <w:r>
                <w:rPr>
                  <w:rFonts w:ascii="Times New Roman" w:eastAsia="Times New Roman" w:hAnsi="Times New Roman" w:cs="Times New Roman"/>
                  <w:b w:val="0"/>
                  <w:i w:val="0"/>
                  <w:vanish w:val="0"/>
                  <w:color w:val="000000"/>
                  <w:sz w:val="20"/>
                </w:rPr>
                <w:t>55.591.957,00</w:t>
              </w:r>
            </w:ins>
          </w:p>
        </w:tc>
      </w:tr>
      <w:tr>
        <w:tblPrEx>
          <w:tblW w:w="100%" w:type="pct"/>
        </w:tblPrEx>
        <w:trPr>
          <w:cantSplit w:val="0"/>
          <w:trHeight w:hRule="auto" w:val="0"/>
          <w:ins w:id="1041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15" w:author="SFC2021" w:date="2025-12-22T16:11:21Z"/>
                <w:rFonts w:ascii="Times New Roman" w:eastAsia="Times New Roman" w:hAnsi="Times New Roman" w:cs="Times New Roman"/>
                <w:b w:val="0"/>
                <w:i w:val="0"/>
                <w:vanish w:val="0"/>
                <w:color w:val="000000"/>
                <w:sz w:val="20"/>
              </w:rPr>
            </w:pPr>
            <w:ins w:id="1041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17" w:author="SFC2021" w:date="2025-12-22T16:11:21Z"/>
                <w:rFonts w:ascii="Times New Roman" w:eastAsia="Times New Roman" w:hAnsi="Times New Roman" w:cs="Times New Roman"/>
                <w:b w:val="0"/>
                <w:i w:val="0"/>
                <w:vanish w:val="0"/>
                <w:color w:val="000000"/>
                <w:sz w:val="20"/>
              </w:rPr>
            </w:pPr>
            <w:ins w:id="10418"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19" w:author="SFC2021" w:date="2025-12-22T16:11:21Z"/>
                <w:rFonts w:ascii="Times New Roman" w:eastAsia="Times New Roman" w:hAnsi="Times New Roman" w:cs="Times New Roman"/>
                <w:b w:val="0"/>
                <w:i w:val="0"/>
                <w:vanish w:val="0"/>
                <w:color w:val="000000"/>
                <w:sz w:val="20"/>
              </w:rPr>
            </w:pPr>
            <w:ins w:id="10420"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2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2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423" w:author="SFC2021" w:date="2025-12-22T16:11:21Z"/>
                <w:rFonts w:ascii="Times New Roman" w:eastAsia="Times New Roman" w:hAnsi="Times New Roman" w:cs="Times New Roman"/>
                <w:b w:val="0"/>
                <w:i w:val="0"/>
                <w:vanish w:val="0"/>
                <w:color w:val="000000"/>
                <w:sz w:val="20"/>
              </w:rPr>
            </w:pPr>
            <w:ins w:id="10424" w:author="SFC2021" w:date="2025-12-22T16:11:21Z">
              <w:r>
                <w:rPr>
                  <w:rFonts w:ascii="Times New Roman" w:eastAsia="Times New Roman" w:hAnsi="Times New Roman" w:cs="Times New Roman"/>
                  <w:b w:val="0"/>
                  <w:i w:val="0"/>
                  <w:vanish w:val="0"/>
                  <w:color w:val="000000"/>
                  <w:sz w:val="20"/>
                </w:rPr>
                <w:t>65.684.203,00</w:t>
              </w:r>
            </w:ins>
          </w:p>
        </w:tc>
      </w:tr>
    </w:tbl>
    <w:p w:rsidR="00A77B3E">
      <w:pPr>
        <w:spacing w:before="100" w:after="0"/>
        <w:jc w:val="start"/>
        <w:rPr>
          <w:ins w:id="10425"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0426" w:author="SFC2021" w:date="2025-12-22T16:11:21Z"/>
          <w:rFonts w:ascii="Times New Roman" w:eastAsia="Times New Roman" w:hAnsi="Times New Roman" w:cs="Times New Roman"/>
          <w:b w:val="0"/>
          <w:i w:val="0"/>
          <w:vanish w:val="0"/>
          <w:color w:val="000000"/>
          <w:sz w:val="24"/>
        </w:rPr>
      </w:pPr>
      <w:bookmarkStart w:id="10427" w:name="_Toc256000903"/>
      <w:ins w:id="10428"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10427"/>
    </w:p>
    <w:p w:rsidR="00A77B3E">
      <w:pPr>
        <w:spacing w:before="100" w:after="0"/>
        <w:jc w:val="start"/>
        <w:rPr>
          <w:ins w:id="1042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1043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31" w:author="SFC2021" w:date="2025-12-22T16:11:21Z"/>
                <w:rFonts w:ascii="Times New Roman" w:eastAsia="Times New Roman" w:hAnsi="Times New Roman" w:cs="Times New Roman"/>
                <w:b w:val="0"/>
                <w:i w:val="0"/>
                <w:vanish w:val="0"/>
                <w:color w:val="000000"/>
                <w:sz w:val="20"/>
              </w:rPr>
            </w:pPr>
            <w:ins w:id="1043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33" w:author="SFC2021" w:date="2025-12-22T16:11:21Z"/>
                <w:rFonts w:ascii="Times New Roman" w:eastAsia="Times New Roman" w:hAnsi="Times New Roman" w:cs="Times New Roman"/>
                <w:b w:val="0"/>
                <w:i w:val="0"/>
                <w:vanish w:val="0"/>
                <w:color w:val="000000"/>
                <w:sz w:val="20"/>
              </w:rPr>
            </w:pPr>
            <w:ins w:id="1043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35" w:author="SFC2021" w:date="2025-12-22T16:11:21Z"/>
                <w:rFonts w:ascii="Times New Roman" w:eastAsia="Times New Roman" w:hAnsi="Times New Roman" w:cs="Times New Roman"/>
                <w:b w:val="0"/>
                <w:i w:val="0"/>
                <w:vanish w:val="0"/>
                <w:color w:val="000000"/>
                <w:sz w:val="20"/>
              </w:rPr>
            </w:pPr>
            <w:ins w:id="1043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37" w:author="SFC2021" w:date="2025-12-22T16:11:21Z"/>
                <w:rFonts w:ascii="Times New Roman" w:eastAsia="Times New Roman" w:hAnsi="Times New Roman" w:cs="Times New Roman"/>
                <w:b w:val="0"/>
                <w:i w:val="0"/>
                <w:vanish w:val="0"/>
                <w:color w:val="000000"/>
                <w:sz w:val="20"/>
              </w:rPr>
            </w:pPr>
            <w:ins w:id="1043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39" w:author="SFC2021" w:date="2025-12-22T16:11:21Z"/>
                <w:rFonts w:ascii="Times New Roman" w:eastAsia="Times New Roman" w:hAnsi="Times New Roman" w:cs="Times New Roman"/>
                <w:b w:val="0"/>
                <w:i w:val="0"/>
                <w:vanish w:val="0"/>
                <w:color w:val="000000"/>
                <w:sz w:val="20"/>
              </w:rPr>
            </w:pPr>
            <w:ins w:id="10440"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441" w:author="SFC2021" w:date="2025-12-22T16:11:21Z"/>
                <w:rFonts w:ascii="Times New Roman" w:eastAsia="Times New Roman" w:hAnsi="Times New Roman" w:cs="Times New Roman"/>
                <w:b w:val="0"/>
                <w:i w:val="0"/>
                <w:vanish w:val="0"/>
                <w:color w:val="000000"/>
                <w:sz w:val="20"/>
              </w:rPr>
            </w:pPr>
            <w:ins w:id="10442"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044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44" w:author="SFC2021" w:date="2025-12-22T16:11:21Z"/>
                <w:rFonts w:ascii="Times New Roman" w:eastAsia="Times New Roman" w:hAnsi="Times New Roman" w:cs="Times New Roman"/>
                <w:b w:val="0"/>
                <w:i w:val="0"/>
                <w:vanish w:val="0"/>
                <w:color w:val="000000"/>
                <w:sz w:val="20"/>
              </w:rPr>
            </w:pPr>
            <w:ins w:id="1044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46" w:author="SFC2021" w:date="2025-12-22T16:11:21Z"/>
                <w:rFonts w:ascii="Times New Roman" w:eastAsia="Times New Roman" w:hAnsi="Times New Roman" w:cs="Times New Roman"/>
                <w:b w:val="0"/>
                <w:i w:val="0"/>
                <w:vanish w:val="0"/>
                <w:color w:val="000000"/>
                <w:sz w:val="20"/>
              </w:rPr>
            </w:pPr>
            <w:ins w:id="10447"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48" w:author="SFC2021" w:date="2025-12-22T16:11:21Z"/>
                <w:rFonts w:ascii="Times New Roman" w:eastAsia="Times New Roman" w:hAnsi="Times New Roman" w:cs="Times New Roman"/>
                <w:b w:val="0"/>
                <w:i w:val="0"/>
                <w:vanish w:val="0"/>
                <w:color w:val="000000"/>
                <w:sz w:val="20"/>
              </w:rPr>
            </w:pPr>
            <w:ins w:id="1044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50" w:author="SFC2021" w:date="2025-12-22T16:11:21Z"/>
                <w:rFonts w:ascii="Times New Roman" w:eastAsia="Times New Roman" w:hAnsi="Times New Roman" w:cs="Times New Roman"/>
                <w:b w:val="0"/>
                <w:i w:val="0"/>
                <w:vanish w:val="0"/>
                <w:color w:val="000000"/>
                <w:sz w:val="20"/>
              </w:rPr>
            </w:pPr>
            <w:ins w:id="1045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52" w:author="SFC2021" w:date="2025-12-22T16:11:21Z"/>
                <w:rFonts w:ascii="Times New Roman" w:eastAsia="Times New Roman" w:hAnsi="Times New Roman" w:cs="Times New Roman"/>
                <w:b w:val="0"/>
                <w:i w:val="0"/>
                <w:vanish w:val="0"/>
                <w:color w:val="000000"/>
                <w:sz w:val="20"/>
              </w:rPr>
            </w:pPr>
            <w:ins w:id="10453"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454" w:author="SFC2021" w:date="2025-12-22T16:11:21Z"/>
                <w:rFonts w:ascii="Times New Roman" w:eastAsia="Times New Roman" w:hAnsi="Times New Roman" w:cs="Times New Roman"/>
                <w:b w:val="0"/>
                <w:i w:val="0"/>
                <w:vanish w:val="0"/>
                <w:color w:val="000000"/>
                <w:sz w:val="20"/>
              </w:rPr>
            </w:pPr>
            <w:ins w:id="10455" w:author="SFC2021" w:date="2025-12-22T16:11:21Z">
              <w:r>
                <w:rPr>
                  <w:rFonts w:ascii="Times New Roman" w:eastAsia="Times New Roman" w:hAnsi="Times New Roman" w:cs="Times New Roman"/>
                  <w:b w:val="0"/>
                  <w:i w:val="0"/>
                  <w:vanish w:val="0"/>
                  <w:color w:val="000000"/>
                  <w:sz w:val="20"/>
                </w:rPr>
                <w:t>10.092.246,00</w:t>
              </w:r>
            </w:ins>
          </w:p>
        </w:tc>
      </w:tr>
      <w:tr>
        <w:tblPrEx>
          <w:tblW w:w="100%" w:type="pct"/>
        </w:tblPrEx>
        <w:trPr>
          <w:cantSplit w:val="0"/>
          <w:trHeight w:hRule="auto" w:val="0"/>
          <w:ins w:id="1045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57" w:author="SFC2021" w:date="2025-12-22T16:11:21Z"/>
                <w:rFonts w:ascii="Times New Roman" w:eastAsia="Times New Roman" w:hAnsi="Times New Roman" w:cs="Times New Roman"/>
                <w:b w:val="0"/>
                <w:i w:val="0"/>
                <w:vanish w:val="0"/>
                <w:color w:val="000000"/>
                <w:sz w:val="20"/>
              </w:rPr>
            </w:pPr>
            <w:ins w:id="1045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59" w:author="SFC2021" w:date="2025-12-22T16:11:21Z"/>
                <w:rFonts w:ascii="Times New Roman" w:eastAsia="Times New Roman" w:hAnsi="Times New Roman" w:cs="Times New Roman"/>
                <w:b w:val="0"/>
                <w:i w:val="0"/>
                <w:vanish w:val="0"/>
                <w:color w:val="000000"/>
                <w:sz w:val="20"/>
              </w:rPr>
            </w:pPr>
            <w:ins w:id="10460"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61" w:author="SFC2021" w:date="2025-12-22T16:11:21Z"/>
                <w:rFonts w:ascii="Times New Roman" w:eastAsia="Times New Roman" w:hAnsi="Times New Roman" w:cs="Times New Roman"/>
                <w:b w:val="0"/>
                <w:i w:val="0"/>
                <w:vanish w:val="0"/>
                <w:color w:val="000000"/>
                <w:sz w:val="20"/>
              </w:rPr>
            </w:pPr>
            <w:ins w:id="1046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63" w:author="SFC2021" w:date="2025-12-22T16:11:21Z"/>
                <w:rFonts w:ascii="Times New Roman" w:eastAsia="Times New Roman" w:hAnsi="Times New Roman" w:cs="Times New Roman"/>
                <w:b w:val="0"/>
                <w:i w:val="0"/>
                <w:vanish w:val="0"/>
                <w:color w:val="000000"/>
                <w:sz w:val="20"/>
              </w:rPr>
            </w:pPr>
            <w:ins w:id="1046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65" w:author="SFC2021" w:date="2025-12-22T16:11:21Z"/>
                <w:rFonts w:ascii="Times New Roman" w:eastAsia="Times New Roman" w:hAnsi="Times New Roman" w:cs="Times New Roman"/>
                <w:b w:val="0"/>
                <w:i w:val="0"/>
                <w:vanish w:val="0"/>
                <w:color w:val="000000"/>
                <w:sz w:val="20"/>
              </w:rPr>
            </w:pPr>
            <w:ins w:id="10466"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467" w:author="SFC2021" w:date="2025-12-22T16:11:21Z"/>
                <w:rFonts w:ascii="Times New Roman" w:eastAsia="Times New Roman" w:hAnsi="Times New Roman" w:cs="Times New Roman"/>
                <w:b w:val="0"/>
                <w:i w:val="0"/>
                <w:vanish w:val="0"/>
                <w:color w:val="000000"/>
                <w:sz w:val="20"/>
              </w:rPr>
            </w:pPr>
            <w:ins w:id="10468" w:author="SFC2021" w:date="2025-12-22T16:11:21Z">
              <w:r>
                <w:rPr>
                  <w:rFonts w:ascii="Times New Roman" w:eastAsia="Times New Roman" w:hAnsi="Times New Roman" w:cs="Times New Roman"/>
                  <w:b w:val="0"/>
                  <w:i w:val="0"/>
                  <w:vanish w:val="0"/>
                  <w:color w:val="000000"/>
                  <w:sz w:val="20"/>
                </w:rPr>
                <w:t>55.591.957,00</w:t>
              </w:r>
            </w:ins>
          </w:p>
        </w:tc>
      </w:tr>
      <w:tr>
        <w:tblPrEx>
          <w:tblW w:w="100%" w:type="pct"/>
        </w:tblPrEx>
        <w:trPr>
          <w:cantSplit w:val="0"/>
          <w:trHeight w:hRule="auto" w:val="0"/>
          <w:ins w:id="1046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70" w:author="SFC2021" w:date="2025-12-22T16:11:21Z"/>
                <w:rFonts w:ascii="Times New Roman" w:eastAsia="Times New Roman" w:hAnsi="Times New Roman" w:cs="Times New Roman"/>
                <w:b w:val="0"/>
                <w:i w:val="0"/>
                <w:vanish w:val="0"/>
                <w:color w:val="000000"/>
                <w:sz w:val="20"/>
              </w:rPr>
            </w:pPr>
            <w:ins w:id="1047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72" w:author="SFC2021" w:date="2025-12-22T16:11:21Z"/>
                <w:rFonts w:ascii="Times New Roman" w:eastAsia="Times New Roman" w:hAnsi="Times New Roman" w:cs="Times New Roman"/>
                <w:b w:val="0"/>
                <w:i w:val="0"/>
                <w:vanish w:val="0"/>
                <w:color w:val="000000"/>
                <w:sz w:val="20"/>
              </w:rPr>
            </w:pPr>
            <w:ins w:id="10473" w:author="SFC2021" w:date="2025-12-22T16:11:21Z">
              <w:r>
                <w:rPr>
                  <w:rFonts w:ascii="Times New Roman" w:eastAsia="Times New Roman" w:hAnsi="Times New Roman" w:cs="Times New Roman"/>
                  <w:b w:val="0"/>
                  <w:i w:val="0"/>
                  <w:vanish w:val="0"/>
                  <w:color w:val="000000"/>
                  <w:sz w:val="20"/>
                </w:rPr>
                <w:t>ESO4.4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74" w:author="SFC2021" w:date="2025-12-22T16:11:21Z"/>
                <w:rFonts w:ascii="Times New Roman" w:eastAsia="Times New Roman" w:hAnsi="Times New Roman" w:cs="Times New Roman"/>
                <w:b w:val="0"/>
                <w:i w:val="0"/>
                <w:vanish w:val="0"/>
                <w:color w:val="000000"/>
                <w:sz w:val="20"/>
              </w:rPr>
            </w:pPr>
            <w:ins w:id="10475"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7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7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478" w:author="SFC2021" w:date="2025-12-22T16:11:21Z"/>
                <w:rFonts w:ascii="Times New Roman" w:eastAsia="Times New Roman" w:hAnsi="Times New Roman" w:cs="Times New Roman"/>
                <w:b w:val="0"/>
                <w:i w:val="0"/>
                <w:vanish w:val="0"/>
                <w:color w:val="000000"/>
                <w:sz w:val="20"/>
              </w:rPr>
            </w:pPr>
            <w:ins w:id="10479" w:author="SFC2021" w:date="2025-12-22T16:11:21Z">
              <w:r>
                <w:rPr>
                  <w:rFonts w:ascii="Times New Roman" w:eastAsia="Times New Roman" w:hAnsi="Times New Roman" w:cs="Times New Roman"/>
                  <w:b w:val="0"/>
                  <w:i w:val="0"/>
                  <w:vanish w:val="0"/>
                  <w:color w:val="000000"/>
                  <w:sz w:val="20"/>
                </w:rPr>
                <w:t>65.684.203,00</w:t>
              </w:r>
            </w:ins>
          </w:p>
        </w:tc>
      </w:tr>
    </w:tbl>
    <w:p w:rsidR="00A77B3E">
      <w:pPr>
        <w:spacing w:before="100" w:after="0"/>
        <w:jc w:val="start"/>
        <w:rPr>
          <w:ins w:id="10480" w:author="SFC2021" w:date="2025-12-22T16:11:21Z"/>
          <w:rFonts w:ascii="Times New Roman" w:eastAsia="Times New Roman" w:hAnsi="Times New Roman" w:cs="Times New Roman"/>
          <w:b w:val="0"/>
          <w:i w:val="0"/>
          <w:vanish w:val="0"/>
          <w:color w:val="000000"/>
          <w:sz w:val="20"/>
        </w:rPr>
      </w:pPr>
      <w:ins w:id="10481"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10482" w:author="SFC2021" w:date="2025-12-22T16:11:21Z"/>
          <w:rFonts w:ascii="Times New Roman" w:eastAsia="Times New Roman" w:hAnsi="Times New Roman" w:cs="Times New Roman"/>
          <w:b w:val="0"/>
          <w:i w:val="0"/>
          <w:vanish w:val="0"/>
          <w:color w:val="000000"/>
          <w:sz w:val="24"/>
        </w:rPr>
      </w:pPr>
      <w:ins w:id="10483" w:author="SFC2021" w:date="2025-12-22T16:11:21Z">
        <w:r>
          <w:rPr>
            <w:rFonts w:ascii="Times New Roman" w:eastAsia="Times New Roman" w:hAnsi="Times New Roman" w:cs="Times New Roman"/>
            <w:b w:val="0"/>
            <w:i w:val="0"/>
            <w:vanish w:val="0"/>
            <w:color w:val="000000"/>
            <w:sz w:val="24"/>
          </w:rPr>
          <w:br w:type="page"/>
        </w:r>
      </w:ins>
      <w:bookmarkStart w:id="10484" w:name="_Toc256000904"/>
      <w:ins w:id="10485" w:author="SFC2021" w:date="2025-12-22T16:11:21Z">
        <w:r>
          <w:rPr>
            <w:rFonts w:ascii="Times New Roman" w:eastAsia="Times New Roman" w:hAnsi="Times New Roman" w:cs="Times New Roman"/>
            <w:b w:val="0"/>
            <w:i w:val="0"/>
            <w:vanish w:val="0"/>
            <w:color w:val="000000"/>
            <w:sz w:val="24"/>
          </w:rPr>
          <w:t>2.1.1.1. Ειδικός στόχος: 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 (ΕΚΤ+)</w:t>
        </w:r>
      </w:ins>
      <w:bookmarkEnd w:id="10484"/>
    </w:p>
    <w:p w:rsidR="00A77B3E">
      <w:pPr>
        <w:spacing w:before="100" w:after="0"/>
        <w:jc w:val="start"/>
        <w:rPr>
          <w:ins w:id="10486"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10487" w:author="SFC2021" w:date="2025-12-22T16:11:21Z"/>
          <w:rFonts w:ascii="Times New Roman" w:eastAsia="Times New Roman" w:hAnsi="Times New Roman" w:cs="Times New Roman"/>
          <w:b w:val="0"/>
          <w:i w:val="0"/>
          <w:vanish w:val="0"/>
          <w:color w:val="000000"/>
          <w:sz w:val="24"/>
        </w:rPr>
      </w:pPr>
      <w:bookmarkStart w:id="10488" w:name="_Toc256000905"/>
      <w:ins w:id="10489"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10488"/>
    </w:p>
    <w:p w:rsidR="00A77B3E">
      <w:pPr>
        <w:spacing w:before="100" w:after="0"/>
        <w:jc w:val="start"/>
        <w:rPr>
          <w:ins w:id="10490"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491" w:author="SFC2021" w:date="2025-12-22T16:11:21Z"/>
          <w:rFonts w:ascii="Times New Roman" w:eastAsia="Times New Roman" w:hAnsi="Times New Roman" w:cs="Times New Roman"/>
          <w:b w:val="0"/>
          <w:i w:val="0"/>
          <w:vanish w:val="0"/>
          <w:color w:val="000000"/>
          <w:sz w:val="0"/>
        </w:rPr>
      </w:pPr>
      <w:ins w:id="10492"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10493" w:author="SFC2021" w:date="2025-12-22T16:11:21Z"/>
          <w:rFonts w:ascii="Times New Roman" w:eastAsia="Times New Roman" w:hAnsi="Times New Roman" w:cs="Times New Roman"/>
          <w:b w:val="0"/>
          <w:i w:val="0"/>
          <w:vanish w:val="0"/>
          <w:color w:val="000000"/>
          <w:sz w:val="24"/>
        </w:rPr>
      </w:pPr>
      <w:bookmarkStart w:id="10494" w:name="_Toc256000906"/>
      <w:ins w:id="10495"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10494"/>
    </w:p>
    <w:p w:rsidR="00A77B3E">
      <w:pPr>
        <w:spacing w:before="100" w:after="0"/>
        <w:jc w:val="start"/>
        <w:rPr>
          <w:ins w:id="1049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49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49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499" w:author="SFC2021" w:date="2025-12-22T16:11:21Z"/>
                <w:rFonts w:ascii="Times New Roman" w:eastAsia="Times New Roman" w:hAnsi="Times New Roman" w:cs="Times New Roman"/>
                <w:b w:val="0"/>
                <w:i w:val="0"/>
                <w:vanish w:val="0"/>
                <w:color w:val="000000"/>
                <w:sz w:val="24"/>
              </w:rPr>
            </w:pPr>
            <w:ins w:id="10500" w:author="SFC2021" w:date="2025-12-22T16:11:21Z">
              <w:r>
                <w:rPr>
                  <w:rFonts w:ascii="Times New Roman" w:eastAsia="Times New Roman" w:hAnsi="Times New Roman" w:cs="Times New Roman"/>
                  <w:b w:val="0"/>
                  <w:i w:val="0"/>
                  <w:vanish w:val="0"/>
                  <w:color w:val="000000"/>
                  <w:sz w:val="24"/>
                </w:rPr>
                <w:t>Μέσω του Ειδικού Στόχου 4.5 της Προτεραιότητας 10 ενισχύεται η σύνδεση των συστημάτων εκπαίδευσης/κατάρτισης με την αγορά εργασίας σε κρίσιμους τομείς εθνικής και ευρωπαϊκής στρατηγικής σημασίας, όπως η κυβερνοασφάλεια, η πολιτική ετοιμότητα, η άμυνα και οι τεχνολογίες διττής χρήσης.</w:t>
              </w:r>
            </w:ins>
          </w:p>
          <w:p w:rsidR="00A77B3E">
            <w:pPr>
              <w:spacing w:before="100" w:after="0"/>
              <w:jc w:val="start"/>
              <w:rPr>
                <w:ins w:id="10501" w:author="SFC2021" w:date="2025-12-22T16:11:21Z"/>
                <w:rFonts w:ascii="Times New Roman" w:eastAsia="Times New Roman" w:hAnsi="Times New Roman" w:cs="Times New Roman"/>
                <w:b w:val="0"/>
                <w:i w:val="0"/>
                <w:vanish w:val="0"/>
                <w:color w:val="000000"/>
                <w:sz w:val="24"/>
              </w:rPr>
            </w:pPr>
            <w:ins w:id="10502" w:author="SFC2021" w:date="2025-12-22T16:11:21Z">
              <w:r>
                <w:rPr>
                  <w:rFonts w:ascii="Times New Roman" w:eastAsia="Times New Roman" w:hAnsi="Times New Roman" w:cs="Times New Roman"/>
                  <w:b w:val="0"/>
                  <w:i w:val="0"/>
                  <w:vanish w:val="0"/>
                  <w:color w:val="000000"/>
                  <w:sz w:val="24"/>
                </w:rPr>
                <w:t xml:space="preserve">Η παρέμβαση στοχεύει στη δημιουργία ενός σύγχρονου και εξειδικευμένου εκπαιδευτικού οικοσυστήματος που φέρνει σε </w:t>
              </w:r>
            </w:ins>
            <w:ins w:id="10503" w:author="SFC2021" w:date="2025-12-22T16:11:21Z">
              <w:r>
                <w:rPr>
                  <w:rFonts w:ascii="Times New Roman" w:eastAsia="Times New Roman" w:hAnsi="Times New Roman" w:cs="Times New Roman"/>
                  <w:b/>
                  <w:bCs/>
                  <w:i w:val="0"/>
                  <w:vanish w:val="0"/>
                  <w:color w:val="000000"/>
                  <w:sz w:val="24"/>
                </w:rPr>
                <w:t>άμεση διασύνδεση την τριτοβάθμια εκπαίδευση, τα Ανώτατα Στρατιωτικά Εκπαιδευτικά Ιδρύματα (ΑΣΕΙ), επιχειρήσεις και φορείς άμυνας και πολιτικής προστασίας</w:t>
              </w:r>
            </w:ins>
            <w:ins w:id="10504" w:author="SFC2021" w:date="2025-12-22T16:11:21Z">
              <w:r>
                <w:rPr>
                  <w:rFonts w:ascii="Times New Roman" w:eastAsia="Times New Roman" w:hAnsi="Times New Roman" w:cs="Times New Roman"/>
                  <w:b w:val="0"/>
                  <w:i w:val="0"/>
                  <w:vanish w:val="0"/>
                  <w:color w:val="000000"/>
                  <w:sz w:val="24"/>
                </w:rPr>
                <w:t>.</w:t>
              </w:r>
            </w:ins>
          </w:p>
          <w:p w:rsidR="00A77B3E">
            <w:pPr>
              <w:spacing w:before="100" w:after="0"/>
              <w:jc w:val="start"/>
              <w:rPr>
                <w:ins w:id="10505" w:author="SFC2021" w:date="2025-12-22T16:11:21Z"/>
                <w:rFonts w:ascii="Times New Roman" w:eastAsia="Times New Roman" w:hAnsi="Times New Roman" w:cs="Times New Roman"/>
                <w:b w:val="0"/>
                <w:i w:val="0"/>
                <w:vanish w:val="0"/>
                <w:color w:val="000000"/>
                <w:sz w:val="24"/>
              </w:rPr>
            </w:pPr>
            <w:ins w:id="10506" w:author="SFC2021" w:date="2025-12-22T16:11:21Z">
              <w:r>
                <w:rPr>
                  <w:rFonts w:ascii="Times New Roman" w:eastAsia="Times New Roman" w:hAnsi="Times New Roman" w:cs="Times New Roman"/>
                  <w:b w:val="0"/>
                  <w:i w:val="0"/>
                  <w:vanish w:val="0"/>
                  <w:color w:val="000000"/>
                  <w:sz w:val="24"/>
                </w:rPr>
                <w:t>Έμφαση δίδεται:</w:t>
              </w:r>
            </w:ins>
          </w:p>
          <w:p w:rsidR="00A77B3E">
            <w:pPr>
              <w:numPr>
                <w:ilvl w:val="0"/>
                <w:numId w:val="68"/>
              </w:numPr>
              <w:spacing w:before="100" w:after="0"/>
              <w:ind w:start="720" w:hanging="360"/>
              <w:jc w:val="start"/>
              <w:rPr>
                <w:ins w:id="10507" w:author="SFC2021" w:date="2025-12-22T16:11:21Z"/>
                <w:rFonts w:ascii="Times New Roman" w:eastAsia="Times New Roman" w:hAnsi="Times New Roman" w:cs="Times New Roman"/>
                <w:b w:val="0"/>
                <w:i w:val="0"/>
                <w:vanish w:val="0"/>
                <w:color w:val="000000"/>
                <w:sz w:val="24"/>
              </w:rPr>
            </w:pPr>
            <w:ins w:id="10508" w:author="SFC2021" w:date="2025-12-22T16:11:21Z">
              <w:r>
                <w:rPr>
                  <w:rFonts w:ascii="Times New Roman" w:eastAsia="Times New Roman" w:hAnsi="Times New Roman" w:cs="Times New Roman"/>
                  <w:b w:val="0"/>
                  <w:i w:val="0"/>
                  <w:vanish w:val="0"/>
                  <w:color w:val="000000"/>
                  <w:sz w:val="24"/>
                </w:rPr>
                <w:t xml:space="preserve">στη </w:t>
              </w:r>
            </w:ins>
            <w:ins w:id="10509" w:author="SFC2021" w:date="2025-12-22T16:11:21Z">
              <w:r>
                <w:rPr>
                  <w:rFonts w:ascii="Times New Roman" w:eastAsia="Times New Roman" w:hAnsi="Times New Roman" w:cs="Times New Roman"/>
                  <w:b/>
                  <w:bCs/>
                  <w:i w:val="0"/>
                  <w:vanish w:val="0"/>
                  <w:color w:val="000000"/>
                  <w:sz w:val="24"/>
                </w:rPr>
                <w:t>διεξαγωγή πρακτικής άσκησης</w:t>
              </w:r>
            </w:ins>
            <w:ins w:id="10510" w:author="SFC2021" w:date="2025-12-22T16:11:21Z">
              <w:r>
                <w:rPr>
                  <w:rFonts w:ascii="Times New Roman" w:eastAsia="Times New Roman" w:hAnsi="Times New Roman" w:cs="Times New Roman"/>
                  <w:b w:val="0"/>
                  <w:i w:val="0"/>
                  <w:vanish w:val="0"/>
                  <w:color w:val="000000"/>
                  <w:sz w:val="24"/>
                </w:rPr>
                <w:t xml:space="preserve"> σε φορείς αιχμής της αμυντικής βιομηχανίας, κυβερνοασφάλειας και πολιτικής ετοιμότητας,</w:t>
              </w:r>
            </w:ins>
          </w:p>
          <w:p w:rsidR="00A77B3E">
            <w:pPr>
              <w:numPr>
                <w:ilvl w:val="0"/>
                <w:numId w:val="68"/>
              </w:numPr>
              <w:spacing w:before="100" w:after="0"/>
              <w:ind w:start="720" w:hanging="360"/>
              <w:jc w:val="start"/>
              <w:rPr>
                <w:ins w:id="10511" w:author="SFC2021" w:date="2025-12-22T16:11:21Z"/>
                <w:rFonts w:ascii="Times New Roman" w:eastAsia="Times New Roman" w:hAnsi="Times New Roman" w:cs="Times New Roman"/>
                <w:b w:val="0"/>
                <w:i w:val="0"/>
                <w:vanish w:val="0"/>
                <w:color w:val="000000"/>
                <w:sz w:val="24"/>
              </w:rPr>
            </w:pPr>
            <w:ins w:id="10512" w:author="SFC2021" w:date="2025-12-22T16:11:21Z">
              <w:r>
                <w:rPr>
                  <w:rFonts w:ascii="Times New Roman" w:eastAsia="Times New Roman" w:hAnsi="Times New Roman" w:cs="Times New Roman"/>
                  <w:b w:val="0"/>
                  <w:i w:val="0"/>
                  <w:vanish w:val="0"/>
                  <w:color w:val="000000"/>
                  <w:sz w:val="24"/>
                </w:rPr>
                <w:t xml:space="preserve">στην </w:t>
              </w:r>
            </w:ins>
            <w:ins w:id="10513" w:author="SFC2021" w:date="2025-12-22T16:11:21Z">
              <w:r>
                <w:rPr>
                  <w:rFonts w:ascii="Times New Roman" w:eastAsia="Times New Roman" w:hAnsi="Times New Roman" w:cs="Times New Roman"/>
                  <w:b/>
                  <w:bCs/>
                  <w:i w:val="0"/>
                  <w:vanish w:val="0"/>
                  <w:color w:val="000000"/>
                  <w:sz w:val="24"/>
                </w:rPr>
                <w:t>ανάπτυξη μεταπτυχιακών και διδακτορικών προγραμμάτων</w:t>
              </w:r>
            </w:ins>
            <w:ins w:id="10514" w:author="SFC2021" w:date="2025-12-22T16:11:21Z">
              <w:r>
                <w:rPr>
                  <w:rFonts w:ascii="Times New Roman" w:eastAsia="Times New Roman" w:hAnsi="Times New Roman" w:cs="Times New Roman"/>
                  <w:b w:val="0"/>
                  <w:i w:val="0"/>
                  <w:vanish w:val="0"/>
                  <w:color w:val="000000"/>
                  <w:sz w:val="24"/>
                </w:rPr>
                <w:t xml:space="preserve"> σε κρίσιμους τομείς τεχνολογιών διττής χρήσης και</w:t>
              </w:r>
            </w:ins>
          </w:p>
          <w:p w:rsidR="00A77B3E">
            <w:pPr>
              <w:numPr>
                <w:ilvl w:val="0"/>
                <w:numId w:val="68"/>
              </w:numPr>
              <w:spacing w:before="100" w:after="0"/>
              <w:ind w:start="720" w:hanging="360"/>
              <w:jc w:val="start"/>
              <w:rPr>
                <w:ins w:id="10515" w:author="SFC2021" w:date="2025-12-22T16:11:21Z"/>
                <w:rFonts w:ascii="Times New Roman" w:eastAsia="Times New Roman" w:hAnsi="Times New Roman" w:cs="Times New Roman"/>
                <w:b w:val="0"/>
                <w:i w:val="0"/>
                <w:vanish w:val="0"/>
                <w:color w:val="000000"/>
                <w:sz w:val="24"/>
              </w:rPr>
            </w:pPr>
            <w:ins w:id="10516" w:author="SFC2021" w:date="2025-12-22T16:11:21Z">
              <w:r>
                <w:rPr>
                  <w:rFonts w:ascii="Times New Roman" w:eastAsia="Times New Roman" w:hAnsi="Times New Roman" w:cs="Times New Roman"/>
                  <w:b w:val="0"/>
                  <w:i w:val="0"/>
                  <w:vanish w:val="0"/>
                  <w:color w:val="000000"/>
                  <w:sz w:val="24"/>
                </w:rPr>
                <w:t>στη στενή σύνδεση της ακαδημαϊκής εκπαίδευσης με την αγορά εργασίας.</w:t>
              </w:r>
            </w:ins>
          </w:p>
          <w:p w:rsidR="00A77B3E">
            <w:pPr>
              <w:spacing w:before="100" w:after="0"/>
              <w:jc w:val="start"/>
              <w:rPr>
                <w:ins w:id="10517"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10518" w:author="SFC2021" w:date="2025-12-22T16:11:21Z"/>
                <w:rFonts w:ascii="Times New Roman" w:eastAsia="Times New Roman" w:hAnsi="Times New Roman" w:cs="Times New Roman"/>
                <w:b w:val="0"/>
                <w:i w:val="0"/>
                <w:vanish w:val="0"/>
                <w:color w:val="000000"/>
                <w:sz w:val="24"/>
              </w:rPr>
            </w:pPr>
            <w:ins w:id="10519" w:author="SFC2021" w:date="2025-12-22T16:11:21Z">
              <w:r>
                <w:rPr>
                  <w:rFonts w:ascii="Times New Roman" w:eastAsia="Times New Roman" w:hAnsi="Times New Roman" w:cs="Times New Roman"/>
                  <w:b w:val="0"/>
                  <w:i w:val="0"/>
                  <w:vanish w:val="0"/>
                  <w:color w:val="000000"/>
                  <w:sz w:val="24"/>
                </w:rPr>
                <w:t>Ενδεικτικές δράσεις:</w:t>
              </w:r>
            </w:ins>
          </w:p>
          <w:p w:rsidR="00A77B3E">
            <w:pPr>
              <w:numPr>
                <w:ilvl w:val="0"/>
                <w:numId w:val="69"/>
              </w:numPr>
              <w:spacing w:before="100" w:after="0"/>
              <w:ind w:start="720" w:hanging="360"/>
              <w:jc w:val="start"/>
              <w:rPr>
                <w:ins w:id="10520" w:author="SFC2021" w:date="2025-12-22T16:11:21Z"/>
                <w:rFonts w:ascii="Times New Roman" w:eastAsia="Times New Roman" w:hAnsi="Times New Roman" w:cs="Times New Roman"/>
                <w:b w:val="0"/>
                <w:i w:val="0"/>
                <w:vanish w:val="0"/>
                <w:color w:val="000000"/>
                <w:sz w:val="24"/>
              </w:rPr>
            </w:pPr>
            <w:ins w:id="10521" w:author="SFC2021" w:date="2025-12-22T16:11:21Z">
              <w:r>
                <w:rPr>
                  <w:rFonts w:ascii="Times New Roman" w:eastAsia="Times New Roman" w:hAnsi="Times New Roman" w:cs="Times New Roman"/>
                  <w:b w:val="0"/>
                  <w:i w:val="0"/>
                  <w:vanish w:val="0"/>
                  <w:color w:val="000000"/>
                  <w:sz w:val="24"/>
                </w:rPr>
                <w:t xml:space="preserve">Πρακτική άσκηση φοιτητών Τριτοβάθμιας Εκπαίδευσης (ΑΕΙ) και ΑΣΕΙ σε φορείς της αμυντικής βιομηχανίας, της κυβερνοασφάλειας και της πολιτικής ετοιμότητας </w:t>
              </w:r>
            </w:ins>
          </w:p>
          <w:p w:rsidR="00A77B3E">
            <w:pPr>
              <w:numPr>
                <w:ilvl w:val="0"/>
                <w:numId w:val="69"/>
              </w:numPr>
              <w:spacing w:before="100" w:after="0"/>
              <w:ind w:start="720" w:hanging="360"/>
              <w:jc w:val="start"/>
              <w:rPr>
                <w:ins w:id="10522" w:author="SFC2021" w:date="2025-12-22T16:11:21Z"/>
                <w:rFonts w:ascii="Times New Roman" w:eastAsia="Times New Roman" w:hAnsi="Times New Roman" w:cs="Times New Roman"/>
                <w:b w:val="0"/>
                <w:i w:val="0"/>
                <w:vanish w:val="0"/>
                <w:color w:val="000000"/>
                <w:sz w:val="24"/>
              </w:rPr>
            </w:pPr>
            <w:ins w:id="10523" w:author="SFC2021" w:date="2025-12-22T16:11:21Z">
              <w:r>
                <w:rPr>
                  <w:rFonts w:ascii="Times New Roman" w:eastAsia="Times New Roman" w:hAnsi="Times New Roman" w:cs="Times New Roman"/>
                  <w:b w:val="0"/>
                  <w:i w:val="0"/>
                  <w:vanish w:val="0"/>
                  <w:color w:val="000000"/>
                  <w:sz w:val="24"/>
                </w:rPr>
                <w:t xml:space="preserve">Πρακτική εκπαίδευση φοιτητών ΑΣΕΙ,σε επιχειρησιακά μέσα για την παροχή υπηρεσιών πολιτικής προστασίας </w:t>
              </w:r>
            </w:ins>
          </w:p>
          <w:p w:rsidR="00A77B3E">
            <w:pPr>
              <w:numPr>
                <w:ilvl w:val="0"/>
                <w:numId w:val="69"/>
              </w:numPr>
              <w:spacing w:before="100" w:after="0"/>
              <w:ind w:start="720" w:hanging="360"/>
              <w:jc w:val="start"/>
              <w:rPr>
                <w:ins w:id="10524" w:author="SFC2021" w:date="2025-12-22T16:11:21Z"/>
                <w:rFonts w:ascii="Times New Roman" w:eastAsia="Times New Roman" w:hAnsi="Times New Roman" w:cs="Times New Roman"/>
                <w:b w:val="0"/>
                <w:i w:val="0"/>
                <w:vanish w:val="0"/>
                <w:color w:val="000000"/>
                <w:sz w:val="24"/>
              </w:rPr>
            </w:pPr>
            <w:ins w:id="10525" w:author="SFC2021" w:date="2025-12-22T16:11:21Z">
              <w:r>
                <w:rPr>
                  <w:rFonts w:ascii="Times New Roman" w:eastAsia="Times New Roman" w:hAnsi="Times New Roman" w:cs="Times New Roman"/>
                  <w:b w:val="0"/>
                  <w:i w:val="0"/>
                  <w:vanish w:val="0"/>
                  <w:color w:val="000000"/>
                  <w:sz w:val="24"/>
                </w:rPr>
                <w:t xml:space="preserve">Χρηματοδότηση ανάπτυξης και υλοποίησης ΠΜΣ ή ΔΠΜΣ από ΑΕΙ και ΑΣΕΙ σε αντικείμενα σχετικά με κυβερνο-ασφάλεια ή εφαρμογές διττής χρήσης (άμυνα, πολιτική προστασία). </w:t>
              </w:r>
            </w:ins>
          </w:p>
          <w:p w:rsidR="00A77B3E">
            <w:pPr>
              <w:numPr>
                <w:ilvl w:val="0"/>
                <w:numId w:val="69"/>
              </w:numPr>
              <w:spacing w:before="100" w:after="0"/>
              <w:ind w:start="720" w:hanging="360"/>
              <w:jc w:val="start"/>
              <w:rPr>
                <w:ins w:id="10526" w:author="SFC2021" w:date="2025-12-22T16:11:21Z"/>
                <w:rFonts w:ascii="Times New Roman" w:eastAsia="Times New Roman" w:hAnsi="Times New Roman" w:cs="Times New Roman"/>
                <w:b w:val="0"/>
                <w:i w:val="0"/>
                <w:vanish w:val="0"/>
                <w:color w:val="000000"/>
                <w:sz w:val="24"/>
              </w:rPr>
            </w:pPr>
            <w:ins w:id="10527" w:author="SFC2021" w:date="2025-12-22T16:11:21Z">
              <w:r>
                <w:rPr>
                  <w:rFonts w:ascii="Times New Roman" w:eastAsia="Times New Roman" w:hAnsi="Times New Roman" w:cs="Times New Roman"/>
                  <w:b w:val="0"/>
                  <w:i w:val="0"/>
                  <w:vanish w:val="0"/>
                  <w:color w:val="000000"/>
                  <w:sz w:val="24"/>
                </w:rPr>
                <w:t xml:space="preserve">Χρηματοδότηση διδακτορικών σε αντικείμενα διττής χρήσης. </w:t>
              </w:r>
            </w:ins>
          </w:p>
          <w:p w:rsidR="00A77B3E">
            <w:pPr>
              <w:numPr>
                <w:ilvl w:val="0"/>
                <w:numId w:val="69"/>
              </w:numPr>
              <w:spacing w:before="100" w:after="0"/>
              <w:ind w:start="720" w:hanging="360"/>
              <w:jc w:val="start"/>
              <w:rPr>
                <w:ins w:id="10528" w:author="SFC2021" w:date="2025-12-22T16:11:21Z"/>
                <w:rFonts w:ascii="Times New Roman" w:eastAsia="Times New Roman" w:hAnsi="Times New Roman" w:cs="Times New Roman"/>
                <w:b w:val="0"/>
                <w:i w:val="0"/>
                <w:vanish w:val="0"/>
                <w:color w:val="000000"/>
                <w:sz w:val="24"/>
              </w:rPr>
            </w:pPr>
            <w:ins w:id="10529" w:author="SFC2021" w:date="2025-12-22T16:11:21Z">
              <w:r>
                <w:rPr>
                  <w:rFonts w:ascii="Times New Roman" w:eastAsia="Times New Roman" w:hAnsi="Times New Roman" w:cs="Times New Roman"/>
                  <w:b w:val="0"/>
                  <w:i w:val="0"/>
                  <w:vanish w:val="0"/>
                  <w:color w:val="000000"/>
                  <w:sz w:val="24"/>
                </w:rPr>
                <w:t>Ένταξη της ετοιμότητας στην αντιμετώπιση κρίσεων/έκτακτων αναγκών στα προγράμματα σπουδών όλων των βαθμίδων εκπαίδευσης</w:t>
              </w:r>
            </w:ins>
          </w:p>
          <w:p w:rsidR="00A77B3E">
            <w:pPr>
              <w:numPr>
                <w:ilvl w:val="0"/>
                <w:numId w:val="69"/>
              </w:numPr>
              <w:spacing w:before="100" w:after="0"/>
              <w:ind w:start="720" w:hanging="360"/>
              <w:jc w:val="start"/>
              <w:rPr>
                <w:ins w:id="10530" w:author="SFC2021" w:date="2025-12-22T16:11:21Z"/>
                <w:rFonts w:ascii="Times New Roman" w:eastAsia="Times New Roman" w:hAnsi="Times New Roman" w:cs="Times New Roman"/>
                <w:b w:val="0"/>
                <w:i w:val="0"/>
                <w:vanish w:val="0"/>
                <w:color w:val="000000"/>
                <w:sz w:val="24"/>
              </w:rPr>
            </w:pPr>
            <w:ins w:id="10531" w:author="SFC2021" w:date="2025-12-22T16:11:21Z">
              <w:r>
                <w:rPr>
                  <w:rFonts w:ascii="Times New Roman" w:eastAsia="Times New Roman" w:hAnsi="Times New Roman" w:cs="Times New Roman"/>
                  <w:b w:val="0"/>
                  <w:i w:val="0"/>
                  <w:vanish w:val="0"/>
                  <w:color w:val="000000"/>
                  <w:sz w:val="24"/>
                </w:rPr>
                <w:t>Εκπαίδευση στις πρώτες βοήθειες για τους μαθητές/σπουδαστές/φοιτητές για περιπτώσεις κρίσεων/έκτακτων αναγκών</w:t>
              </w:r>
            </w:ins>
          </w:p>
          <w:p w:rsidR="00A77B3E">
            <w:pPr>
              <w:spacing w:before="100" w:after="0"/>
              <w:jc w:val="start"/>
              <w:rPr>
                <w:ins w:id="10532"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10533" w:author="SFC2021" w:date="2025-12-22T16:11:21Z"/>
                <w:rFonts w:ascii="Times New Roman" w:eastAsia="Times New Roman" w:hAnsi="Times New Roman" w:cs="Times New Roman"/>
                <w:b w:val="0"/>
                <w:i w:val="0"/>
                <w:vanish w:val="0"/>
                <w:color w:val="000000"/>
                <w:sz w:val="24"/>
              </w:rPr>
            </w:pPr>
            <w:ins w:id="10534"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1053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3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3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538" w:author="SFC2021" w:date="2025-12-22T16:11:21Z"/>
          <w:rFonts w:ascii="Times New Roman" w:eastAsia="Times New Roman" w:hAnsi="Times New Roman" w:cs="Times New Roman"/>
          <w:b w:val="0"/>
          <w:i w:val="0"/>
          <w:vanish w:val="0"/>
          <w:color w:val="000000"/>
          <w:sz w:val="24"/>
        </w:rPr>
      </w:pPr>
      <w:bookmarkStart w:id="10539" w:name="_Toc256000907"/>
      <w:ins w:id="10540"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10539"/>
    </w:p>
    <w:p w:rsidR="00A77B3E">
      <w:pPr>
        <w:spacing w:before="100" w:after="0"/>
        <w:jc w:val="start"/>
        <w:rPr>
          <w:ins w:id="1054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54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543" w:author="SFC2021" w:date="2025-12-22T16:11:21Z"/>
                <w:rFonts w:ascii="Times New Roman" w:eastAsia="Times New Roman" w:hAnsi="Times New Roman" w:cs="Times New Roman"/>
                <w:b w:val="0"/>
                <w:i w:val="0"/>
                <w:vanish w:val="0"/>
                <w:color w:val="000000"/>
                <w:sz w:val="0"/>
              </w:rPr>
            </w:pPr>
          </w:p>
          <w:p w:rsidR="00A77B3E">
            <w:pPr>
              <w:numPr>
                <w:ilvl w:val="0"/>
                <w:numId w:val="70"/>
              </w:numPr>
              <w:spacing w:before="100" w:after="0"/>
              <w:ind w:start="720" w:hanging="360"/>
              <w:jc w:val="start"/>
              <w:rPr>
                <w:ins w:id="10544" w:author="SFC2021" w:date="2025-12-22T16:11:21Z"/>
                <w:rFonts w:ascii="Times New Roman" w:eastAsia="Times New Roman" w:hAnsi="Times New Roman" w:cs="Times New Roman"/>
                <w:b w:val="0"/>
                <w:i w:val="0"/>
                <w:vanish w:val="0"/>
                <w:color w:val="000000"/>
                <w:sz w:val="24"/>
              </w:rPr>
            </w:pPr>
            <w:ins w:id="10545" w:author="SFC2021" w:date="2025-12-22T16:11:21Z">
              <w:r>
                <w:rPr>
                  <w:rFonts w:ascii="Times New Roman" w:eastAsia="Times New Roman" w:hAnsi="Times New Roman" w:cs="Times New Roman"/>
                  <w:b w:val="0"/>
                  <w:i w:val="0"/>
                  <w:vanish w:val="0"/>
                  <w:color w:val="000000"/>
                  <w:sz w:val="24"/>
                </w:rPr>
                <w:t>Φοιτητές Τριτοβάθμιας Εκπαίδευσης και φοιτητές ΑΣΕΙ</w:t>
              </w:r>
            </w:ins>
          </w:p>
          <w:p w:rsidR="00A77B3E">
            <w:pPr>
              <w:numPr>
                <w:ilvl w:val="0"/>
                <w:numId w:val="70"/>
              </w:numPr>
              <w:spacing w:before="100" w:after="0"/>
              <w:ind w:start="720" w:hanging="360"/>
              <w:jc w:val="start"/>
              <w:rPr>
                <w:ins w:id="10546" w:author="SFC2021" w:date="2025-12-22T16:11:21Z"/>
                <w:rFonts w:ascii="Times New Roman" w:eastAsia="Times New Roman" w:hAnsi="Times New Roman" w:cs="Times New Roman"/>
                <w:b w:val="0"/>
                <w:i w:val="0"/>
                <w:vanish w:val="0"/>
                <w:color w:val="000000"/>
                <w:sz w:val="24"/>
              </w:rPr>
            </w:pPr>
            <w:ins w:id="10547" w:author="SFC2021" w:date="2025-12-22T16:11:21Z">
              <w:r>
                <w:rPr>
                  <w:rFonts w:ascii="Times New Roman" w:eastAsia="Times New Roman" w:hAnsi="Times New Roman" w:cs="Times New Roman"/>
                  <w:b w:val="0"/>
                  <w:i w:val="0"/>
                  <w:vanish w:val="0"/>
                  <w:color w:val="000000"/>
                  <w:sz w:val="24"/>
                </w:rPr>
                <w:t>Διδακτορικοί φοιτητές</w:t>
              </w:r>
            </w:ins>
          </w:p>
          <w:p w:rsidR="00A77B3E">
            <w:pPr>
              <w:numPr>
                <w:ilvl w:val="0"/>
                <w:numId w:val="70"/>
              </w:numPr>
              <w:spacing w:before="100" w:after="0"/>
              <w:ind w:start="720" w:hanging="360"/>
              <w:jc w:val="start"/>
              <w:rPr>
                <w:ins w:id="10548" w:author="SFC2021" w:date="2025-12-22T16:11:21Z"/>
                <w:rFonts w:ascii="Times New Roman" w:eastAsia="Times New Roman" w:hAnsi="Times New Roman" w:cs="Times New Roman"/>
                <w:b w:val="0"/>
                <w:i w:val="0"/>
                <w:vanish w:val="0"/>
                <w:color w:val="000000"/>
                <w:sz w:val="24"/>
              </w:rPr>
            </w:pPr>
            <w:ins w:id="10549" w:author="SFC2021" w:date="2025-12-22T16:11:21Z">
              <w:r>
                <w:rPr>
                  <w:rFonts w:ascii="Times New Roman" w:eastAsia="Times New Roman" w:hAnsi="Times New Roman" w:cs="Times New Roman"/>
                  <w:b w:val="0"/>
                  <w:i w:val="0"/>
                  <w:vanish w:val="0"/>
                  <w:color w:val="000000"/>
                  <w:sz w:val="24"/>
                </w:rPr>
                <w:t>Μαθητές, σπουδαστές ΕΕΚ</w:t>
              </w:r>
            </w:ins>
          </w:p>
          <w:p w:rsidR="00A77B3E">
            <w:pPr>
              <w:spacing w:before="100" w:after="0"/>
              <w:jc w:val="start"/>
              <w:rPr>
                <w:ins w:id="1055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5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5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553" w:author="SFC2021" w:date="2025-12-22T16:11:21Z"/>
          <w:rFonts w:ascii="Times New Roman" w:eastAsia="Times New Roman" w:hAnsi="Times New Roman" w:cs="Times New Roman"/>
          <w:b w:val="0"/>
          <w:i w:val="0"/>
          <w:vanish w:val="0"/>
          <w:color w:val="000000"/>
          <w:sz w:val="24"/>
        </w:rPr>
      </w:pPr>
      <w:bookmarkStart w:id="10554" w:name="_Toc256000908"/>
      <w:ins w:id="10555"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10554"/>
    </w:p>
    <w:p w:rsidR="00A77B3E">
      <w:pPr>
        <w:spacing w:before="100" w:after="0"/>
        <w:jc w:val="start"/>
        <w:rPr>
          <w:ins w:id="1055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55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55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559" w:author="SFC2021" w:date="2025-12-22T16:11:21Z"/>
                <w:rFonts w:ascii="Times New Roman" w:eastAsia="Times New Roman" w:hAnsi="Times New Roman" w:cs="Times New Roman"/>
                <w:b w:val="0"/>
                <w:i w:val="0"/>
                <w:vanish w:val="0"/>
                <w:color w:val="000000"/>
                <w:sz w:val="24"/>
              </w:rPr>
            </w:pPr>
            <w:ins w:id="10560"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10561" w:author="SFC2021" w:date="2025-12-22T16:11:21Z"/>
                <w:rFonts w:ascii="Times New Roman" w:eastAsia="Times New Roman" w:hAnsi="Times New Roman" w:cs="Times New Roman"/>
                <w:b w:val="0"/>
                <w:i w:val="0"/>
                <w:vanish w:val="0"/>
                <w:color w:val="000000"/>
                <w:sz w:val="24"/>
              </w:rPr>
            </w:pPr>
            <w:ins w:id="10562" w:author="SFC2021" w:date="2025-12-22T16:11:21Z">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ins>
          </w:p>
          <w:p w:rsidR="00A77B3E">
            <w:pPr>
              <w:spacing w:before="100" w:after="0"/>
              <w:jc w:val="start"/>
              <w:rPr>
                <w:ins w:id="10563"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6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65"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566" w:author="SFC2021" w:date="2025-12-22T16:11:21Z"/>
          <w:rFonts w:ascii="Times New Roman" w:eastAsia="Times New Roman" w:hAnsi="Times New Roman" w:cs="Times New Roman"/>
          <w:b w:val="0"/>
          <w:i w:val="0"/>
          <w:vanish w:val="0"/>
          <w:color w:val="000000"/>
          <w:sz w:val="24"/>
        </w:rPr>
      </w:pPr>
      <w:bookmarkStart w:id="10567" w:name="_Toc256000909"/>
      <w:ins w:id="10568"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10567"/>
    </w:p>
    <w:p w:rsidR="00A77B3E">
      <w:pPr>
        <w:spacing w:before="100" w:after="0"/>
        <w:jc w:val="start"/>
        <w:rPr>
          <w:ins w:id="1056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570"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571"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572" w:author="SFC2021" w:date="2025-12-22T16:11:21Z"/>
                <w:rFonts w:ascii="Times New Roman" w:eastAsia="Times New Roman" w:hAnsi="Times New Roman" w:cs="Times New Roman"/>
                <w:b w:val="0"/>
                <w:i w:val="0"/>
                <w:vanish w:val="0"/>
                <w:color w:val="000000"/>
                <w:sz w:val="24"/>
              </w:rPr>
            </w:pPr>
            <w:ins w:id="10573"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10574"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75"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76"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577" w:author="SFC2021" w:date="2025-12-22T16:11:21Z"/>
          <w:rFonts w:ascii="Times New Roman" w:eastAsia="Times New Roman" w:hAnsi="Times New Roman" w:cs="Times New Roman"/>
          <w:b w:val="0"/>
          <w:i w:val="0"/>
          <w:vanish w:val="0"/>
          <w:color w:val="000000"/>
          <w:sz w:val="24"/>
        </w:rPr>
      </w:pPr>
      <w:bookmarkStart w:id="10578" w:name="_Toc256000910"/>
      <w:ins w:id="10579"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10578"/>
    </w:p>
    <w:p w:rsidR="00A77B3E">
      <w:pPr>
        <w:spacing w:before="100" w:after="0"/>
        <w:jc w:val="start"/>
        <w:rPr>
          <w:ins w:id="10580"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581"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58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583" w:author="SFC2021" w:date="2025-12-22T16:11:21Z"/>
                <w:rFonts w:ascii="Times New Roman" w:eastAsia="Times New Roman" w:hAnsi="Times New Roman" w:cs="Times New Roman"/>
                <w:b w:val="0"/>
                <w:i w:val="0"/>
                <w:vanish w:val="0"/>
                <w:color w:val="000000"/>
                <w:sz w:val="24"/>
              </w:rPr>
            </w:pPr>
            <w:ins w:id="10584" w:author="SFC2021" w:date="2025-12-22T16:11:21Z">
              <w:r>
                <w:rPr>
                  <w:rFonts w:ascii="Times New Roman" w:eastAsia="Times New Roman" w:hAnsi="Times New Roman" w:cs="Times New Roman"/>
                  <w:b w:val="0"/>
                  <w:i w:val="0"/>
                  <w:vanish w:val="0"/>
                  <w:color w:val="000000"/>
                  <w:sz w:val="24"/>
                </w:rPr>
                <w:t>Δύναται να αναπτυχθούν συνεργασίες με ευρωπαϊκά ερευνητικά ιδρύματα και τεχνολογικά οικοσυστήματα για κοινά εκπαιδευτικά προγράμματα, κινητικότητα ερευνητών και ανταλλαγή τεχνογνωσίας.</w:t>
              </w:r>
            </w:ins>
          </w:p>
          <w:p w:rsidR="00A77B3E">
            <w:pPr>
              <w:spacing w:before="100" w:after="0"/>
              <w:jc w:val="start"/>
              <w:rPr>
                <w:ins w:id="10585"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86"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87"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0588" w:author="SFC2021" w:date="2025-12-22T16:11:21Z"/>
          <w:rFonts w:ascii="Times New Roman" w:eastAsia="Times New Roman" w:hAnsi="Times New Roman" w:cs="Times New Roman"/>
          <w:b w:val="0"/>
          <w:i w:val="0"/>
          <w:vanish w:val="0"/>
          <w:color w:val="000000"/>
          <w:sz w:val="24"/>
        </w:rPr>
      </w:pPr>
      <w:bookmarkStart w:id="10589" w:name="_Toc256000911"/>
      <w:ins w:id="10590"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10589"/>
    </w:p>
    <w:p w:rsidR="00A77B3E">
      <w:pPr>
        <w:spacing w:before="100" w:after="0"/>
        <w:jc w:val="start"/>
        <w:rPr>
          <w:ins w:id="1059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059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59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594" w:author="SFC2021" w:date="2025-12-22T16:11:21Z"/>
                <w:rFonts w:ascii="Times New Roman" w:eastAsia="Times New Roman" w:hAnsi="Times New Roman" w:cs="Times New Roman"/>
                <w:b w:val="0"/>
                <w:i w:val="0"/>
                <w:vanish w:val="0"/>
                <w:color w:val="000000"/>
                <w:sz w:val="24"/>
              </w:rPr>
            </w:pPr>
            <w:ins w:id="10595" w:author="SFC2021" w:date="2025-12-22T16:11:21Z">
              <w:r>
                <w:rPr>
                  <w:rFonts w:ascii="Times New Roman" w:eastAsia="Times New Roman" w:hAnsi="Times New Roman" w:cs="Times New Roman"/>
                  <w:b w:val="0"/>
                  <w:i w:val="0"/>
                  <w:vanish w:val="0"/>
                  <w:color w:val="000000"/>
                  <w:sz w:val="24"/>
                </w:rPr>
                <w:t>Το σύνολο των έργων αφορούν επιχορηγήσεις.</w:t>
              </w:r>
            </w:ins>
          </w:p>
          <w:p w:rsidR="00A77B3E">
            <w:pPr>
              <w:spacing w:before="100" w:after="0"/>
              <w:jc w:val="start"/>
              <w:rPr>
                <w:ins w:id="1059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059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0598"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10599" w:author="SFC2021" w:date="2025-12-22T16:11:21Z"/>
          <w:rFonts w:ascii="Times New Roman" w:eastAsia="Times New Roman" w:hAnsi="Times New Roman" w:cs="Times New Roman"/>
          <w:b w:val="0"/>
          <w:i w:val="0"/>
          <w:vanish w:val="0"/>
          <w:color w:val="000000"/>
          <w:sz w:val="24"/>
        </w:rPr>
      </w:pPr>
      <w:bookmarkStart w:id="10600" w:name="_Toc256000912"/>
      <w:ins w:id="10601" w:author="SFC2021" w:date="2025-12-22T16:11:21Z">
        <w:r>
          <w:rPr>
            <w:rFonts w:ascii="Times New Roman" w:eastAsia="Times New Roman" w:hAnsi="Times New Roman" w:cs="Times New Roman"/>
            <w:b w:val="0"/>
            <w:i w:val="0"/>
            <w:vanish w:val="0"/>
            <w:color w:val="000000"/>
            <w:sz w:val="24"/>
          </w:rPr>
          <w:t>2.1.1.1.2. Δείκτες</w:t>
        </w:r>
      </w:ins>
      <w:bookmarkEnd w:id="10600"/>
    </w:p>
    <w:p w:rsidR="00A77B3E">
      <w:pPr>
        <w:spacing w:before="100" w:after="0"/>
        <w:jc w:val="start"/>
        <w:rPr>
          <w:ins w:id="10602"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0603" w:author="SFC2021" w:date="2025-12-22T16:11:21Z"/>
          <w:rFonts w:ascii="Times New Roman" w:eastAsia="Times New Roman" w:hAnsi="Times New Roman" w:cs="Times New Roman"/>
          <w:b w:val="0"/>
          <w:i w:val="0"/>
          <w:vanish w:val="0"/>
          <w:color w:val="000000"/>
          <w:sz w:val="0"/>
        </w:rPr>
      </w:pPr>
      <w:ins w:id="10604"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10605" w:author="SFC2021" w:date="2025-12-22T16:11:21Z"/>
          <w:rFonts w:ascii="Times New Roman" w:eastAsia="Times New Roman" w:hAnsi="Times New Roman" w:cs="Times New Roman"/>
          <w:b w:val="0"/>
          <w:i w:val="0"/>
          <w:vanish w:val="0"/>
          <w:color w:val="000000"/>
          <w:sz w:val="24"/>
        </w:rPr>
      </w:pPr>
      <w:bookmarkStart w:id="10606" w:name="_Toc256000913"/>
      <w:ins w:id="10607"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10606"/>
    </w:p>
    <w:p w:rsidR="00A77B3E">
      <w:pPr>
        <w:spacing w:before="100" w:after="0"/>
        <w:jc w:val="start"/>
        <w:rPr>
          <w:ins w:id="1060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42"/>
        <w:gridCol w:w="692"/>
        <w:gridCol w:w="2137"/>
        <w:gridCol w:w="1805"/>
        <w:gridCol w:w="4791"/>
        <w:gridCol w:w="1252"/>
        <w:gridCol w:w="1179"/>
        <w:gridCol w:w="1046"/>
      </w:tblGrid>
      <w:tr>
        <w:tblPrEx>
          <w:tblW w:w="100%" w:type="pct"/>
        </w:tblPrEx>
        <w:trPr>
          <w:cantSplit w:val="0"/>
          <w:trHeight w:hRule="auto" w:val="0"/>
          <w:ins w:id="1060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10" w:author="SFC2021" w:date="2025-12-22T16:11:21Z"/>
                <w:rFonts w:ascii="Times New Roman" w:eastAsia="Times New Roman" w:hAnsi="Times New Roman" w:cs="Times New Roman"/>
                <w:b w:val="0"/>
                <w:i w:val="0"/>
                <w:vanish w:val="0"/>
                <w:color w:val="000000"/>
                <w:sz w:val="20"/>
              </w:rPr>
            </w:pPr>
            <w:ins w:id="10611"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12" w:author="SFC2021" w:date="2025-12-22T16:11:21Z"/>
                <w:rFonts w:ascii="Times New Roman" w:eastAsia="Times New Roman" w:hAnsi="Times New Roman" w:cs="Times New Roman"/>
                <w:b w:val="0"/>
                <w:i w:val="0"/>
                <w:vanish w:val="0"/>
                <w:color w:val="000000"/>
                <w:sz w:val="20"/>
              </w:rPr>
            </w:pPr>
            <w:ins w:id="10613"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14" w:author="SFC2021" w:date="2025-12-22T16:11:21Z"/>
                <w:rFonts w:ascii="Times New Roman" w:eastAsia="Times New Roman" w:hAnsi="Times New Roman" w:cs="Times New Roman"/>
                <w:b w:val="0"/>
                <w:i w:val="0"/>
                <w:vanish w:val="0"/>
                <w:color w:val="000000"/>
                <w:sz w:val="20"/>
              </w:rPr>
            </w:pPr>
            <w:ins w:id="10615"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16" w:author="SFC2021" w:date="2025-12-22T16:11:21Z"/>
                <w:rFonts w:ascii="Times New Roman" w:eastAsia="Times New Roman" w:hAnsi="Times New Roman" w:cs="Times New Roman"/>
                <w:b w:val="0"/>
                <w:i w:val="0"/>
                <w:vanish w:val="0"/>
                <w:color w:val="000000"/>
                <w:sz w:val="20"/>
              </w:rPr>
            </w:pPr>
            <w:ins w:id="10617"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18" w:author="SFC2021" w:date="2025-12-22T16:11:21Z"/>
                <w:rFonts w:ascii="Times New Roman" w:eastAsia="Times New Roman" w:hAnsi="Times New Roman" w:cs="Times New Roman"/>
                <w:b w:val="0"/>
                <w:i w:val="0"/>
                <w:vanish w:val="0"/>
                <w:color w:val="000000"/>
                <w:sz w:val="20"/>
              </w:rPr>
            </w:pPr>
            <w:ins w:id="10619"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20" w:author="SFC2021" w:date="2025-12-22T16:11:21Z"/>
                <w:rFonts w:ascii="Times New Roman" w:eastAsia="Times New Roman" w:hAnsi="Times New Roman" w:cs="Times New Roman"/>
                <w:b w:val="0"/>
                <w:i w:val="0"/>
                <w:vanish w:val="0"/>
                <w:color w:val="000000"/>
                <w:sz w:val="20"/>
              </w:rPr>
            </w:pPr>
            <w:ins w:id="10621"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22" w:author="SFC2021" w:date="2025-12-22T16:11:21Z"/>
                <w:rFonts w:ascii="Times New Roman" w:eastAsia="Times New Roman" w:hAnsi="Times New Roman" w:cs="Times New Roman"/>
                <w:b w:val="0"/>
                <w:i w:val="0"/>
                <w:vanish w:val="0"/>
                <w:color w:val="000000"/>
                <w:sz w:val="20"/>
              </w:rPr>
            </w:pPr>
            <w:ins w:id="10623"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24" w:author="SFC2021" w:date="2025-12-22T16:11:21Z"/>
                <w:rFonts w:ascii="Times New Roman" w:eastAsia="Times New Roman" w:hAnsi="Times New Roman" w:cs="Times New Roman"/>
                <w:b w:val="0"/>
                <w:i w:val="0"/>
                <w:vanish w:val="0"/>
                <w:color w:val="000000"/>
                <w:sz w:val="20"/>
              </w:rPr>
            </w:pPr>
            <w:ins w:id="10625"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626" w:author="SFC2021" w:date="2025-12-22T16:11:21Z"/>
                <w:rFonts w:ascii="Times New Roman" w:eastAsia="Times New Roman" w:hAnsi="Times New Roman" w:cs="Times New Roman"/>
                <w:b w:val="0"/>
                <w:i w:val="0"/>
                <w:vanish w:val="0"/>
                <w:color w:val="000000"/>
                <w:sz w:val="20"/>
              </w:rPr>
            </w:pPr>
            <w:ins w:id="10627"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1062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29" w:author="SFC2021" w:date="2025-12-22T16:11:21Z"/>
                <w:rFonts w:ascii="Times New Roman" w:eastAsia="Times New Roman" w:hAnsi="Times New Roman" w:cs="Times New Roman"/>
                <w:b w:val="0"/>
                <w:i w:val="0"/>
                <w:vanish w:val="0"/>
                <w:color w:val="000000"/>
                <w:sz w:val="20"/>
              </w:rPr>
            </w:pPr>
            <w:ins w:id="1063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31" w:author="SFC2021" w:date="2025-12-22T16:11:21Z"/>
                <w:rFonts w:ascii="Times New Roman" w:eastAsia="Times New Roman" w:hAnsi="Times New Roman" w:cs="Times New Roman"/>
                <w:b w:val="0"/>
                <w:i w:val="0"/>
                <w:vanish w:val="0"/>
                <w:color w:val="000000"/>
                <w:sz w:val="20"/>
              </w:rPr>
            </w:pPr>
            <w:ins w:id="1063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33" w:author="SFC2021" w:date="2025-12-22T16:11:21Z"/>
                <w:rFonts w:ascii="Times New Roman" w:eastAsia="Times New Roman" w:hAnsi="Times New Roman" w:cs="Times New Roman"/>
                <w:b w:val="0"/>
                <w:i w:val="0"/>
                <w:vanish w:val="0"/>
                <w:color w:val="000000"/>
                <w:sz w:val="20"/>
              </w:rPr>
            </w:pPr>
            <w:ins w:id="1063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35" w:author="SFC2021" w:date="2025-12-22T16:11:21Z"/>
                <w:rFonts w:ascii="Times New Roman" w:eastAsia="Times New Roman" w:hAnsi="Times New Roman" w:cs="Times New Roman"/>
                <w:b w:val="0"/>
                <w:i w:val="0"/>
                <w:vanish w:val="0"/>
                <w:color w:val="000000"/>
                <w:sz w:val="20"/>
              </w:rPr>
            </w:pPr>
            <w:ins w:id="1063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37" w:author="SFC2021" w:date="2025-12-22T16:11:21Z"/>
                <w:rFonts w:ascii="Times New Roman" w:eastAsia="Times New Roman" w:hAnsi="Times New Roman" w:cs="Times New Roman"/>
                <w:b w:val="0"/>
                <w:i w:val="0"/>
                <w:vanish w:val="0"/>
                <w:color w:val="000000"/>
                <w:sz w:val="20"/>
              </w:rPr>
            </w:pPr>
            <w:ins w:id="10638" w:author="SFC2021" w:date="2025-12-22T16:11:21Z">
              <w:r>
                <w:rPr>
                  <w:rFonts w:ascii="Times New Roman" w:eastAsia="Times New Roman" w:hAnsi="Times New Roman" w:cs="Times New Roman"/>
                  <w:b w:val="0"/>
                  <w:i w:val="0"/>
                  <w:vanish w:val="0"/>
                  <w:color w:val="000000"/>
                  <w:sz w:val="20"/>
                </w:rPr>
                <w:t>PSO390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39" w:author="SFC2021" w:date="2025-12-22T16:11:21Z"/>
                <w:rFonts w:ascii="Times New Roman" w:eastAsia="Times New Roman" w:hAnsi="Times New Roman" w:cs="Times New Roman"/>
                <w:b w:val="0"/>
                <w:i w:val="0"/>
                <w:vanish w:val="0"/>
                <w:color w:val="000000"/>
                <w:sz w:val="20"/>
              </w:rPr>
            </w:pPr>
            <w:ins w:id="10640" w:author="SFC2021" w:date="2025-12-22T16:11:21Z">
              <w:r>
                <w:rPr>
                  <w:rFonts w:ascii="Times New Roman" w:eastAsia="Times New Roman" w:hAnsi="Times New Roman" w:cs="Times New Roman"/>
                  <w:b w:val="0"/>
                  <w:i w:val="0"/>
                  <w:vanish w:val="0"/>
                  <w:color w:val="000000"/>
                  <w:sz w:val="20"/>
                </w:rPr>
                <w:t>Αριθμός εκπαιδευτικών δομών που υποστηρίζονται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41" w:author="SFC2021" w:date="2025-12-22T16:11:21Z"/>
                <w:rFonts w:ascii="Times New Roman" w:eastAsia="Times New Roman" w:hAnsi="Times New Roman" w:cs="Times New Roman"/>
                <w:b w:val="0"/>
                <w:i w:val="0"/>
                <w:vanish w:val="0"/>
                <w:color w:val="000000"/>
                <w:sz w:val="20"/>
              </w:rPr>
            </w:pPr>
            <w:ins w:id="10642"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43" w:author="SFC2021" w:date="2025-12-22T16:11:21Z"/>
                <w:rFonts w:ascii="Times New Roman" w:eastAsia="Times New Roman" w:hAnsi="Times New Roman" w:cs="Times New Roman"/>
                <w:b w:val="0"/>
                <w:i w:val="0"/>
                <w:vanish w:val="0"/>
                <w:color w:val="000000"/>
                <w:sz w:val="20"/>
              </w:rPr>
            </w:pPr>
            <w:ins w:id="1064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45" w:author="SFC2021" w:date="2025-12-22T16:11:21Z"/>
                <w:rFonts w:ascii="Times New Roman" w:eastAsia="Times New Roman" w:hAnsi="Times New Roman" w:cs="Times New Roman"/>
                <w:b w:val="0"/>
                <w:i w:val="0"/>
                <w:vanish w:val="0"/>
                <w:color w:val="000000"/>
                <w:sz w:val="20"/>
              </w:rPr>
            </w:pPr>
            <w:ins w:id="10646" w:author="SFC2021" w:date="2025-12-22T16:11:21Z">
              <w:r>
                <w:rPr>
                  <w:rFonts w:ascii="Times New Roman" w:eastAsia="Times New Roman" w:hAnsi="Times New Roman" w:cs="Times New Roman"/>
                  <w:b w:val="0"/>
                  <w:i w:val="0"/>
                  <w:vanish w:val="0"/>
                  <w:color w:val="000000"/>
                  <w:sz w:val="20"/>
                </w:rPr>
                <w:t>549,00</w:t>
              </w:r>
            </w:ins>
          </w:p>
        </w:tc>
      </w:tr>
      <w:tr>
        <w:tblPrEx>
          <w:tblW w:w="100%" w:type="pct"/>
        </w:tblPrEx>
        <w:trPr>
          <w:cantSplit w:val="0"/>
          <w:trHeight w:hRule="auto" w:val="0"/>
          <w:ins w:id="1064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48" w:author="SFC2021" w:date="2025-12-22T16:11:21Z"/>
                <w:rFonts w:ascii="Times New Roman" w:eastAsia="Times New Roman" w:hAnsi="Times New Roman" w:cs="Times New Roman"/>
                <w:b w:val="0"/>
                <w:i w:val="0"/>
                <w:vanish w:val="0"/>
                <w:color w:val="000000"/>
                <w:sz w:val="20"/>
              </w:rPr>
            </w:pPr>
            <w:ins w:id="1064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50" w:author="SFC2021" w:date="2025-12-22T16:11:21Z"/>
                <w:rFonts w:ascii="Times New Roman" w:eastAsia="Times New Roman" w:hAnsi="Times New Roman" w:cs="Times New Roman"/>
                <w:b w:val="0"/>
                <w:i w:val="0"/>
                <w:vanish w:val="0"/>
                <w:color w:val="000000"/>
                <w:sz w:val="20"/>
              </w:rPr>
            </w:pPr>
            <w:ins w:id="10651"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52" w:author="SFC2021" w:date="2025-12-22T16:11:21Z"/>
                <w:rFonts w:ascii="Times New Roman" w:eastAsia="Times New Roman" w:hAnsi="Times New Roman" w:cs="Times New Roman"/>
                <w:b w:val="0"/>
                <w:i w:val="0"/>
                <w:vanish w:val="0"/>
                <w:color w:val="000000"/>
                <w:sz w:val="20"/>
              </w:rPr>
            </w:pPr>
            <w:ins w:id="1065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54" w:author="SFC2021" w:date="2025-12-22T16:11:21Z"/>
                <w:rFonts w:ascii="Times New Roman" w:eastAsia="Times New Roman" w:hAnsi="Times New Roman" w:cs="Times New Roman"/>
                <w:b w:val="0"/>
                <w:i w:val="0"/>
                <w:vanish w:val="0"/>
                <w:color w:val="000000"/>
                <w:sz w:val="20"/>
              </w:rPr>
            </w:pPr>
            <w:ins w:id="10655"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56" w:author="SFC2021" w:date="2025-12-22T16:11:21Z"/>
                <w:rFonts w:ascii="Times New Roman" w:eastAsia="Times New Roman" w:hAnsi="Times New Roman" w:cs="Times New Roman"/>
                <w:b w:val="0"/>
                <w:i w:val="0"/>
                <w:vanish w:val="0"/>
                <w:color w:val="000000"/>
                <w:sz w:val="20"/>
              </w:rPr>
            </w:pPr>
            <w:ins w:id="10657" w:author="SFC2021" w:date="2025-12-22T16:11:21Z">
              <w:r>
                <w:rPr>
                  <w:rFonts w:ascii="Times New Roman" w:eastAsia="Times New Roman" w:hAnsi="Times New Roman" w:cs="Times New Roman"/>
                  <w:b w:val="0"/>
                  <w:i w:val="0"/>
                  <w:vanish w:val="0"/>
                  <w:color w:val="000000"/>
                  <w:sz w:val="20"/>
                </w:rPr>
                <w:t>PSO391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58" w:author="SFC2021" w:date="2025-12-22T16:11:21Z"/>
                <w:rFonts w:ascii="Times New Roman" w:eastAsia="Times New Roman" w:hAnsi="Times New Roman" w:cs="Times New Roman"/>
                <w:b w:val="0"/>
                <w:i w:val="0"/>
                <w:vanish w:val="0"/>
                <w:color w:val="000000"/>
                <w:sz w:val="20"/>
              </w:rPr>
            </w:pPr>
            <w:ins w:id="10659" w:author="SFC2021" w:date="2025-12-22T16:11:21Z">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60" w:author="SFC2021" w:date="2025-12-22T16:11:21Z"/>
                <w:rFonts w:ascii="Times New Roman" w:eastAsia="Times New Roman" w:hAnsi="Times New Roman" w:cs="Times New Roman"/>
                <w:b w:val="0"/>
                <w:i w:val="0"/>
                <w:vanish w:val="0"/>
                <w:color w:val="000000"/>
                <w:sz w:val="20"/>
              </w:rPr>
            </w:pPr>
            <w:ins w:id="10661"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62" w:author="SFC2021" w:date="2025-12-22T16:11:21Z"/>
                <w:rFonts w:ascii="Times New Roman" w:eastAsia="Times New Roman" w:hAnsi="Times New Roman" w:cs="Times New Roman"/>
                <w:b w:val="0"/>
                <w:i w:val="0"/>
                <w:vanish w:val="0"/>
                <w:color w:val="000000"/>
                <w:sz w:val="20"/>
              </w:rPr>
            </w:pPr>
            <w:ins w:id="10663"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64" w:author="SFC2021" w:date="2025-12-22T16:11:21Z"/>
                <w:rFonts w:ascii="Times New Roman" w:eastAsia="Times New Roman" w:hAnsi="Times New Roman" w:cs="Times New Roman"/>
                <w:b w:val="0"/>
                <w:i w:val="0"/>
                <w:vanish w:val="0"/>
                <w:color w:val="000000"/>
                <w:sz w:val="20"/>
              </w:rPr>
            </w:pPr>
            <w:ins w:id="10665" w:author="SFC2021" w:date="2025-12-22T16:11:21Z">
              <w:r>
                <w:rPr>
                  <w:rFonts w:ascii="Times New Roman" w:eastAsia="Times New Roman" w:hAnsi="Times New Roman" w:cs="Times New Roman"/>
                  <w:b w:val="0"/>
                  <w:i w:val="0"/>
                  <w:vanish w:val="0"/>
                  <w:color w:val="000000"/>
                  <w:sz w:val="20"/>
                </w:rPr>
                <w:t>10,00</w:t>
              </w:r>
            </w:ins>
          </w:p>
        </w:tc>
      </w:tr>
      <w:tr>
        <w:tblPrEx>
          <w:tblW w:w="100%" w:type="pct"/>
        </w:tblPrEx>
        <w:trPr>
          <w:cantSplit w:val="0"/>
          <w:trHeight w:hRule="auto" w:val="0"/>
          <w:ins w:id="1066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67" w:author="SFC2021" w:date="2025-12-22T16:11:21Z"/>
                <w:rFonts w:ascii="Times New Roman" w:eastAsia="Times New Roman" w:hAnsi="Times New Roman" w:cs="Times New Roman"/>
                <w:b w:val="0"/>
                <w:i w:val="0"/>
                <w:vanish w:val="0"/>
                <w:color w:val="000000"/>
                <w:sz w:val="20"/>
              </w:rPr>
            </w:pPr>
            <w:ins w:id="1066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69" w:author="SFC2021" w:date="2025-12-22T16:11:21Z"/>
                <w:rFonts w:ascii="Times New Roman" w:eastAsia="Times New Roman" w:hAnsi="Times New Roman" w:cs="Times New Roman"/>
                <w:b w:val="0"/>
                <w:i w:val="0"/>
                <w:vanish w:val="0"/>
                <w:color w:val="000000"/>
                <w:sz w:val="20"/>
              </w:rPr>
            </w:pPr>
            <w:ins w:id="1067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71" w:author="SFC2021" w:date="2025-12-22T16:11:21Z"/>
                <w:rFonts w:ascii="Times New Roman" w:eastAsia="Times New Roman" w:hAnsi="Times New Roman" w:cs="Times New Roman"/>
                <w:b w:val="0"/>
                <w:i w:val="0"/>
                <w:vanish w:val="0"/>
                <w:color w:val="000000"/>
                <w:sz w:val="20"/>
              </w:rPr>
            </w:pPr>
            <w:ins w:id="1067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73" w:author="SFC2021" w:date="2025-12-22T16:11:21Z"/>
                <w:rFonts w:ascii="Times New Roman" w:eastAsia="Times New Roman" w:hAnsi="Times New Roman" w:cs="Times New Roman"/>
                <w:b w:val="0"/>
                <w:i w:val="0"/>
                <w:vanish w:val="0"/>
                <w:color w:val="000000"/>
                <w:sz w:val="20"/>
              </w:rPr>
            </w:pPr>
            <w:ins w:id="1067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75" w:author="SFC2021" w:date="2025-12-22T16:11:21Z"/>
                <w:rFonts w:ascii="Times New Roman" w:eastAsia="Times New Roman" w:hAnsi="Times New Roman" w:cs="Times New Roman"/>
                <w:b w:val="0"/>
                <w:i w:val="0"/>
                <w:vanish w:val="0"/>
                <w:color w:val="000000"/>
                <w:sz w:val="20"/>
              </w:rPr>
            </w:pPr>
            <w:ins w:id="10676" w:author="SFC2021" w:date="2025-12-22T16:11:21Z">
              <w:r>
                <w:rPr>
                  <w:rFonts w:ascii="Times New Roman" w:eastAsia="Times New Roman" w:hAnsi="Times New Roman" w:cs="Times New Roman"/>
                  <w:b w:val="0"/>
                  <w:i w:val="0"/>
                  <w:vanish w:val="0"/>
                  <w:color w:val="000000"/>
                  <w:sz w:val="20"/>
                </w:rPr>
                <w:t>PSO392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77" w:author="SFC2021" w:date="2025-12-22T16:11:21Z"/>
                <w:rFonts w:ascii="Times New Roman" w:eastAsia="Times New Roman" w:hAnsi="Times New Roman" w:cs="Times New Roman"/>
                <w:b w:val="0"/>
                <w:i w:val="0"/>
                <w:vanish w:val="0"/>
                <w:color w:val="000000"/>
                <w:sz w:val="20"/>
              </w:rPr>
            </w:pPr>
            <w:ins w:id="10678"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79" w:author="SFC2021" w:date="2025-12-22T16:11:21Z"/>
                <w:rFonts w:ascii="Times New Roman" w:eastAsia="Times New Roman" w:hAnsi="Times New Roman" w:cs="Times New Roman"/>
                <w:b w:val="0"/>
                <w:i w:val="0"/>
                <w:vanish w:val="0"/>
                <w:color w:val="000000"/>
                <w:sz w:val="20"/>
              </w:rPr>
            </w:pPr>
            <w:ins w:id="10680"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81" w:author="SFC2021" w:date="2025-12-22T16:11:21Z"/>
                <w:rFonts w:ascii="Times New Roman" w:eastAsia="Times New Roman" w:hAnsi="Times New Roman" w:cs="Times New Roman"/>
                <w:b w:val="0"/>
                <w:i w:val="0"/>
                <w:vanish w:val="0"/>
                <w:color w:val="000000"/>
                <w:sz w:val="20"/>
              </w:rPr>
            </w:pPr>
            <w:ins w:id="1068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683" w:author="SFC2021" w:date="2025-12-22T16:11:21Z"/>
                <w:rFonts w:ascii="Times New Roman" w:eastAsia="Times New Roman" w:hAnsi="Times New Roman" w:cs="Times New Roman"/>
                <w:b w:val="0"/>
                <w:i w:val="0"/>
                <w:vanish w:val="0"/>
                <w:color w:val="000000"/>
                <w:sz w:val="20"/>
              </w:rPr>
            </w:pPr>
            <w:ins w:id="10684" w:author="SFC2021" w:date="2025-12-22T16:11:21Z">
              <w:r>
                <w:rPr>
                  <w:rFonts w:ascii="Times New Roman" w:eastAsia="Times New Roman" w:hAnsi="Times New Roman" w:cs="Times New Roman"/>
                  <w:b w:val="0"/>
                  <w:i w:val="0"/>
                  <w:vanish w:val="0"/>
                  <w:color w:val="000000"/>
                  <w:sz w:val="20"/>
                </w:rPr>
                <w:t>1.244,00</w:t>
              </w:r>
            </w:ins>
          </w:p>
        </w:tc>
      </w:tr>
      <w:tr>
        <w:tblPrEx>
          <w:tblW w:w="100%" w:type="pct"/>
        </w:tblPrEx>
        <w:trPr>
          <w:cantSplit w:val="0"/>
          <w:trHeight w:hRule="auto" w:val="0"/>
          <w:ins w:id="1068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86" w:author="SFC2021" w:date="2025-12-22T16:11:21Z"/>
                <w:rFonts w:ascii="Times New Roman" w:eastAsia="Times New Roman" w:hAnsi="Times New Roman" w:cs="Times New Roman"/>
                <w:b w:val="0"/>
                <w:i w:val="0"/>
                <w:vanish w:val="0"/>
                <w:color w:val="000000"/>
                <w:sz w:val="20"/>
              </w:rPr>
            </w:pPr>
            <w:ins w:id="1068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88" w:author="SFC2021" w:date="2025-12-22T16:11:21Z"/>
                <w:rFonts w:ascii="Times New Roman" w:eastAsia="Times New Roman" w:hAnsi="Times New Roman" w:cs="Times New Roman"/>
                <w:b w:val="0"/>
                <w:i w:val="0"/>
                <w:vanish w:val="0"/>
                <w:color w:val="000000"/>
                <w:sz w:val="20"/>
              </w:rPr>
            </w:pPr>
            <w:ins w:id="10689"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90" w:author="SFC2021" w:date="2025-12-22T16:11:21Z"/>
                <w:rFonts w:ascii="Times New Roman" w:eastAsia="Times New Roman" w:hAnsi="Times New Roman" w:cs="Times New Roman"/>
                <w:b w:val="0"/>
                <w:i w:val="0"/>
                <w:vanish w:val="0"/>
                <w:color w:val="000000"/>
                <w:sz w:val="20"/>
              </w:rPr>
            </w:pPr>
            <w:ins w:id="1069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92" w:author="SFC2021" w:date="2025-12-22T16:11:21Z"/>
                <w:rFonts w:ascii="Times New Roman" w:eastAsia="Times New Roman" w:hAnsi="Times New Roman" w:cs="Times New Roman"/>
                <w:b w:val="0"/>
                <w:i w:val="0"/>
                <w:vanish w:val="0"/>
                <w:color w:val="000000"/>
                <w:sz w:val="20"/>
              </w:rPr>
            </w:pPr>
            <w:ins w:id="1069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94" w:author="SFC2021" w:date="2025-12-22T16:11:21Z"/>
                <w:rFonts w:ascii="Times New Roman" w:eastAsia="Times New Roman" w:hAnsi="Times New Roman" w:cs="Times New Roman"/>
                <w:b w:val="0"/>
                <w:i w:val="0"/>
                <w:vanish w:val="0"/>
                <w:color w:val="000000"/>
                <w:sz w:val="20"/>
              </w:rPr>
            </w:pPr>
            <w:ins w:id="10695" w:author="SFC2021" w:date="2025-12-22T16:11:21Z">
              <w:r>
                <w:rPr>
                  <w:rFonts w:ascii="Times New Roman" w:eastAsia="Times New Roman" w:hAnsi="Times New Roman" w:cs="Times New Roman"/>
                  <w:b w:val="0"/>
                  <w:i w:val="0"/>
                  <w:vanish w:val="0"/>
                  <w:color w:val="000000"/>
                  <w:sz w:val="20"/>
                </w:rPr>
                <w:t>PSO393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96" w:author="SFC2021" w:date="2025-12-22T16:11:21Z"/>
                <w:rFonts w:ascii="Times New Roman" w:eastAsia="Times New Roman" w:hAnsi="Times New Roman" w:cs="Times New Roman"/>
                <w:b w:val="0"/>
                <w:i w:val="0"/>
                <w:vanish w:val="0"/>
                <w:color w:val="000000"/>
                <w:sz w:val="20"/>
              </w:rPr>
            </w:pPr>
            <w:ins w:id="10697" w:author="SFC2021" w:date="2025-12-22T16:11:21Z">
              <w:r>
                <w:rPr>
                  <w:rFonts w:ascii="Times New Roman" w:eastAsia="Times New Roman" w:hAnsi="Times New Roman" w:cs="Times New Roman"/>
                  <w:b w:val="0"/>
                  <w:i w:val="0"/>
                  <w:vanish w:val="0"/>
                  <w:color w:val="000000"/>
                  <w:sz w:val="20"/>
                </w:rPr>
                <w:t>Αριθμός συμμετεχόντων που λαμβάνουν υποτροφία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698" w:author="SFC2021" w:date="2025-12-22T16:11:21Z"/>
                <w:rFonts w:ascii="Times New Roman" w:eastAsia="Times New Roman" w:hAnsi="Times New Roman" w:cs="Times New Roman"/>
                <w:b w:val="0"/>
                <w:i w:val="0"/>
                <w:vanish w:val="0"/>
                <w:color w:val="000000"/>
                <w:sz w:val="20"/>
              </w:rPr>
            </w:pPr>
            <w:ins w:id="10699"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00" w:author="SFC2021" w:date="2025-12-22T16:11:21Z"/>
                <w:rFonts w:ascii="Times New Roman" w:eastAsia="Times New Roman" w:hAnsi="Times New Roman" w:cs="Times New Roman"/>
                <w:b w:val="0"/>
                <w:i w:val="0"/>
                <w:vanish w:val="0"/>
                <w:color w:val="000000"/>
                <w:sz w:val="20"/>
              </w:rPr>
            </w:pPr>
            <w:ins w:id="10701"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02" w:author="SFC2021" w:date="2025-12-22T16:11:21Z"/>
                <w:rFonts w:ascii="Times New Roman" w:eastAsia="Times New Roman" w:hAnsi="Times New Roman" w:cs="Times New Roman"/>
                <w:b w:val="0"/>
                <w:i w:val="0"/>
                <w:vanish w:val="0"/>
                <w:color w:val="000000"/>
                <w:sz w:val="20"/>
              </w:rPr>
            </w:pPr>
            <w:ins w:id="10703" w:author="SFC2021" w:date="2025-12-22T16:11:21Z">
              <w:r>
                <w:rPr>
                  <w:rFonts w:ascii="Times New Roman" w:eastAsia="Times New Roman" w:hAnsi="Times New Roman" w:cs="Times New Roman"/>
                  <w:b w:val="0"/>
                  <w:i w:val="0"/>
                  <w:vanish w:val="0"/>
                  <w:color w:val="000000"/>
                  <w:sz w:val="20"/>
                </w:rPr>
                <w:t>1,00</w:t>
              </w:r>
            </w:ins>
          </w:p>
        </w:tc>
      </w:tr>
      <w:tr>
        <w:tblPrEx>
          <w:tblW w:w="100%" w:type="pct"/>
        </w:tblPrEx>
        <w:trPr>
          <w:cantSplit w:val="0"/>
          <w:trHeight w:hRule="auto" w:val="0"/>
          <w:ins w:id="1070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05" w:author="SFC2021" w:date="2025-12-22T16:11:21Z"/>
                <w:rFonts w:ascii="Times New Roman" w:eastAsia="Times New Roman" w:hAnsi="Times New Roman" w:cs="Times New Roman"/>
                <w:b w:val="0"/>
                <w:i w:val="0"/>
                <w:vanish w:val="0"/>
                <w:color w:val="000000"/>
                <w:sz w:val="20"/>
              </w:rPr>
            </w:pPr>
            <w:ins w:id="1070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07" w:author="SFC2021" w:date="2025-12-22T16:11:21Z"/>
                <w:rFonts w:ascii="Times New Roman" w:eastAsia="Times New Roman" w:hAnsi="Times New Roman" w:cs="Times New Roman"/>
                <w:b w:val="0"/>
                <w:i w:val="0"/>
                <w:vanish w:val="0"/>
                <w:color w:val="000000"/>
                <w:sz w:val="20"/>
              </w:rPr>
            </w:pPr>
            <w:ins w:id="1070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09" w:author="SFC2021" w:date="2025-12-22T16:11:21Z"/>
                <w:rFonts w:ascii="Times New Roman" w:eastAsia="Times New Roman" w:hAnsi="Times New Roman" w:cs="Times New Roman"/>
                <w:b w:val="0"/>
                <w:i w:val="0"/>
                <w:vanish w:val="0"/>
                <w:color w:val="000000"/>
                <w:sz w:val="20"/>
              </w:rPr>
            </w:pPr>
            <w:ins w:id="1071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11" w:author="SFC2021" w:date="2025-12-22T16:11:21Z"/>
                <w:rFonts w:ascii="Times New Roman" w:eastAsia="Times New Roman" w:hAnsi="Times New Roman" w:cs="Times New Roman"/>
                <w:b w:val="0"/>
                <w:i w:val="0"/>
                <w:vanish w:val="0"/>
                <w:color w:val="000000"/>
                <w:sz w:val="20"/>
              </w:rPr>
            </w:pPr>
            <w:ins w:id="1071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13" w:author="SFC2021" w:date="2025-12-22T16:11:21Z"/>
                <w:rFonts w:ascii="Times New Roman" w:eastAsia="Times New Roman" w:hAnsi="Times New Roman" w:cs="Times New Roman"/>
                <w:b w:val="0"/>
                <w:i w:val="0"/>
                <w:vanish w:val="0"/>
                <w:color w:val="000000"/>
                <w:sz w:val="20"/>
              </w:rPr>
            </w:pPr>
            <w:ins w:id="10714" w:author="SFC2021" w:date="2025-12-22T16:11:21Z">
              <w:r>
                <w:rPr>
                  <w:rFonts w:ascii="Times New Roman" w:eastAsia="Times New Roman" w:hAnsi="Times New Roman" w:cs="Times New Roman"/>
                  <w:b w:val="0"/>
                  <w:i w:val="0"/>
                  <w:vanish w:val="0"/>
                  <w:color w:val="000000"/>
                  <w:sz w:val="20"/>
                </w:rPr>
                <w:t>PSO390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15" w:author="SFC2021" w:date="2025-12-22T16:11:21Z"/>
                <w:rFonts w:ascii="Times New Roman" w:eastAsia="Times New Roman" w:hAnsi="Times New Roman" w:cs="Times New Roman"/>
                <w:b w:val="0"/>
                <w:i w:val="0"/>
                <w:vanish w:val="0"/>
                <w:color w:val="000000"/>
                <w:sz w:val="20"/>
              </w:rPr>
            </w:pPr>
            <w:ins w:id="10716" w:author="SFC2021" w:date="2025-12-22T16:11:21Z">
              <w:r>
                <w:rPr>
                  <w:rFonts w:ascii="Times New Roman" w:eastAsia="Times New Roman" w:hAnsi="Times New Roman" w:cs="Times New Roman"/>
                  <w:b w:val="0"/>
                  <w:i w:val="0"/>
                  <w:vanish w:val="0"/>
                  <w:color w:val="000000"/>
                  <w:sz w:val="20"/>
                </w:rPr>
                <w:t>Αριθμός εκπαιδευτικών δομών που υποστηρίζονται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17" w:author="SFC2021" w:date="2025-12-22T16:11:21Z"/>
                <w:rFonts w:ascii="Times New Roman" w:eastAsia="Times New Roman" w:hAnsi="Times New Roman" w:cs="Times New Roman"/>
                <w:b w:val="0"/>
                <w:i w:val="0"/>
                <w:vanish w:val="0"/>
                <w:color w:val="000000"/>
                <w:sz w:val="20"/>
              </w:rPr>
            </w:pPr>
            <w:ins w:id="10718"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19" w:author="SFC2021" w:date="2025-12-22T16:11:21Z"/>
                <w:rFonts w:ascii="Times New Roman" w:eastAsia="Times New Roman" w:hAnsi="Times New Roman" w:cs="Times New Roman"/>
                <w:b w:val="0"/>
                <w:i w:val="0"/>
                <w:vanish w:val="0"/>
                <w:color w:val="000000"/>
                <w:sz w:val="20"/>
              </w:rPr>
            </w:pPr>
            <w:ins w:id="1072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21" w:author="SFC2021" w:date="2025-12-22T16:11:21Z"/>
                <w:rFonts w:ascii="Times New Roman" w:eastAsia="Times New Roman" w:hAnsi="Times New Roman" w:cs="Times New Roman"/>
                <w:b w:val="0"/>
                <w:i w:val="0"/>
                <w:vanish w:val="0"/>
                <w:color w:val="000000"/>
                <w:sz w:val="20"/>
              </w:rPr>
            </w:pPr>
            <w:ins w:id="10722" w:author="SFC2021" w:date="2025-12-22T16:11:21Z">
              <w:r>
                <w:rPr>
                  <w:rFonts w:ascii="Times New Roman" w:eastAsia="Times New Roman" w:hAnsi="Times New Roman" w:cs="Times New Roman"/>
                  <w:b w:val="0"/>
                  <w:i w:val="0"/>
                  <w:vanish w:val="0"/>
                  <w:color w:val="000000"/>
                  <w:sz w:val="20"/>
                </w:rPr>
                <w:t>1.973,00</w:t>
              </w:r>
            </w:ins>
          </w:p>
        </w:tc>
      </w:tr>
      <w:tr>
        <w:tblPrEx>
          <w:tblW w:w="100%" w:type="pct"/>
        </w:tblPrEx>
        <w:trPr>
          <w:cantSplit w:val="0"/>
          <w:trHeight w:hRule="auto" w:val="0"/>
          <w:ins w:id="1072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24" w:author="SFC2021" w:date="2025-12-22T16:11:21Z"/>
                <w:rFonts w:ascii="Times New Roman" w:eastAsia="Times New Roman" w:hAnsi="Times New Roman" w:cs="Times New Roman"/>
                <w:b w:val="0"/>
                <w:i w:val="0"/>
                <w:vanish w:val="0"/>
                <w:color w:val="000000"/>
                <w:sz w:val="20"/>
              </w:rPr>
            </w:pPr>
            <w:ins w:id="1072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26" w:author="SFC2021" w:date="2025-12-22T16:11:21Z"/>
                <w:rFonts w:ascii="Times New Roman" w:eastAsia="Times New Roman" w:hAnsi="Times New Roman" w:cs="Times New Roman"/>
                <w:b w:val="0"/>
                <w:i w:val="0"/>
                <w:vanish w:val="0"/>
                <w:color w:val="000000"/>
                <w:sz w:val="20"/>
              </w:rPr>
            </w:pPr>
            <w:ins w:id="10727"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28" w:author="SFC2021" w:date="2025-12-22T16:11:21Z"/>
                <w:rFonts w:ascii="Times New Roman" w:eastAsia="Times New Roman" w:hAnsi="Times New Roman" w:cs="Times New Roman"/>
                <w:b w:val="0"/>
                <w:i w:val="0"/>
                <w:vanish w:val="0"/>
                <w:color w:val="000000"/>
                <w:sz w:val="20"/>
              </w:rPr>
            </w:pPr>
            <w:ins w:id="1072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30" w:author="SFC2021" w:date="2025-12-22T16:11:21Z"/>
                <w:rFonts w:ascii="Times New Roman" w:eastAsia="Times New Roman" w:hAnsi="Times New Roman" w:cs="Times New Roman"/>
                <w:b w:val="0"/>
                <w:i w:val="0"/>
                <w:vanish w:val="0"/>
                <w:color w:val="000000"/>
                <w:sz w:val="20"/>
              </w:rPr>
            </w:pPr>
            <w:ins w:id="10731"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32" w:author="SFC2021" w:date="2025-12-22T16:11:21Z"/>
                <w:rFonts w:ascii="Times New Roman" w:eastAsia="Times New Roman" w:hAnsi="Times New Roman" w:cs="Times New Roman"/>
                <w:b w:val="0"/>
                <w:i w:val="0"/>
                <w:vanish w:val="0"/>
                <w:color w:val="000000"/>
                <w:sz w:val="20"/>
              </w:rPr>
            </w:pPr>
            <w:ins w:id="10733" w:author="SFC2021" w:date="2025-12-22T16:11:21Z">
              <w:r>
                <w:rPr>
                  <w:rFonts w:ascii="Times New Roman" w:eastAsia="Times New Roman" w:hAnsi="Times New Roman" w:cs="Times New Roman"/>
                  <w:b w:val="0"/>
                  <w:i w:val="0"/>
                  <w:vanish w:val="0"/>
                  <w:color w:val="000000"/>
                  <w:sz w:val="20"/>
                </w:rPr>
                <w:t>PSO391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34" w:author="SFC2021" w:date="2025-12-22T16:11:21Z"/>
                <w:rFonts w:ascii="Times New Roman" w:eastAsia="Times New Roman" w:hAnsi="Times New Roman" w:cs="Times New Roman"/>
                <w:b w:val="0"/>
                <w:i w:val="0"/>
                <w:vanish w:val="0"/>
                <w:color w:val="000000"/>
                <w:sz w:val="20"/>
              </w:rPr>
            </w:pPr>
            <w:ins w:id="10735" w:author="SFC2021" w:date="2025-12-22T16:11:21Z">
              <w:r>
                <w:rPr>
                  <w:rFonts w:ascii="Times New Roman" w:eastAsia="Times New Roman" w:hAnsi="Times New Roman" w:cs="Times New Roman"/>
                  <w:b w:val="0"/>
                  <w:i w:val="0"/>
                  <w:vanish w:val="0"/>
                  <w:color w:val="000000"/>
                  <w:sz w:val="20"/>
                </w:rPr>
                <w:t>Φορείς που εκπονούν προγράμματα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36" w:author="SFC2021" w:date="2025-12-22T16:11:21Z"/>
                <w:rFonts w:ascii="Times New Roman" w:eastAsia="Times New Roman" w:hAnsi="Times New Roman" w:cs="Times New Roman"/>
                <w:b w:val="0"/>
                <w:i w:val="0"/>
                <w:vanish w:val="0"/>
                <w:color w:val="000000"/>
                <w:sz w:val="20"/>
              </w:rPr>
            </w:pPr>
            <w:ins w:id="10737"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38" w:author="SFC2021" w:date="2025-12-22T16:11:21Z"/>
                <w:rFonts w:ascii="Times New Roman" w:eastAsia="Times New Roman" w:hAnsi="Times New Roman" w:cs="Times New Roman"/>
                <w:b w:val="0"/>
                <w:i w:val="0"/>
                <w:vanish w:val="0"/>
                <w:color w:val="000000"/>
                <w:sz w:val="20"/>
              </w:rPr>
            </w:pPr>
            <w:ins w:id="10739"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40" w:author="SFC2021" w:date="2025-12-22T16:11:21Z"/>
                <w:rFonts w:ascii="Times New Roman" w:eastAsia="Times New Roman" w:hAnsi="Times New Roman" w:cs="Times New Roman"/>
                <w:b w:val="0"/>
                <w:i w:val="0"/>
                <w:vanish w:val="0"/>
                <w:color w:val="000000"/>
                <w:sz w:val="20"/>
              </w:rPr>
            </w:pPr>
            <w:ins w:id="10741" w:author="SFC2021" w:date="2025-12-22T16:11:21Z">
              <w:r>
                <w:rPr>
                  <w:rFonts w:ascii="Times New Roman" w:eastAsia="Times New Roman" w:hAnsi="Times New Roman" w:cs="Times New Roman"/>
                  <w:b w:val="0"/>
                  <w:i w:val="0"/>
                  <w:vanish w:val="0"/>
                  <w:color w:val="000000"/>
                  <w:sz w:val="20"/>
                </w:rPr>
                <w:t>35,00</w:t>
              </w:r>
            </w:ins>
          </w:p>
        </w:tc>
      </w:tr>
      <w:tr>
        <w:tblPrEx>
          <w:tblW w:w="100%" w:type="pct"/>
        </w:tblPrEx>
        <w:trPr>
          <w:cantSplit w:val="0"/>
          <w:trHeight w:hRule="auto" w:val="0"/>
          <w:ins w:id="1074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43" w:author="SFC2021" w:date="2025-12-22T16:11:21Z"/>
                <w:rFonts w:ascii="Times New Roman" w:eastAsia="Times New Roman" w:hAnsi="Times New Roman" w:cs="Times New Roman"/>
                <w:b w:val="0"/>
                <w:i w:val="0"/>
                <w:vanish w:val="0"/>
                <w:color w:val="000000"/>
                <w:sz w:val="20"/>
              </w:rPr>
            </w:pPr>
            <w:ins w:id="1074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45" w:author="SFC2021" w:date="2025-12-22T16:11:21Z"/>
                <w:rFonts w:ascii="Times New Roman" w:eastAsia="Times New Roman" w:hAnsi="Times New Roman" w:cs="Times New Roman"/>
                <w:b w:val="0"/>
                <w:i w:val="0"/>
                <w:vanish w:val="0"/>
                <w:color w:val="000000"/>
                <w:sz w:val="20"/>
              </w:rPr>
            </w:pPr>
            <w:ins w:id="1074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47" w:author="SFC2021" w:date="2025-12-22T16:11:21Z"/>
                <w:rFonts w:ascii="Times New Roman" w:eastAsia="Times New Roman" w:hAnsi="Times New Roman" w:cs="Times New Roman"/>
                <w:b w:val="0"/>
                <w:i w:val="0"/>
                <w:vanish w:val="0"/>
                <w:color w:val="000000"/>
                <w:sz w:val="20"/>
              </w:rPr>
            </w:pPr>
            <w:ins w:id="1074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49" w:author="SFC2021" w:date="2025-12-22T16:11:21Z"/>
                <w:rFonts w:ascii="Times New Roman" w:eastAsia="Times New Roman" w:hAnsi="Times New Roman" w:cs="Times New Roman"/>
                <w:b w:val="0"/>
                <w:i w:val="0"/>
                <w:vanish w:val="0"/>
                <w:color w:val="000000"/>
                <w:sz w:val="20"/>
              </w:rPr>
            </w:pPr>
            <w:ins w:id="1075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51" w:author="SFC2021" w:date="2025-12-22T16:11:21Z"/>
                <w:rFonts w:ascii="Times New Roman" w:eastAsia="Times New Roman" w:hAnsi="Times New Roman" w:cs="Times New Roman"/>
                <w:b w:val="0"/>
                <w:i w:val="0"/>
                <w:vanish w:val="0"/>
                <w:color w:val="000000"/>
                <w:sz w:val="20"/>
              </w:rPr>
            </w:pPr>
            <w:ins w:id="10752" w:author="SFC2021" w:date="2025-12-22T16:11:21Z">
              <w:r>
                <w:rPr>
                  <w:rFonts w:ascii="Times New Roman" w:eastAsia="Times New Roman" w:hAnsi="Times New Roman" w:cs="Times New Roman"/>
                  <w:b w:val="0"/>
                  <w:i w:val="0"/>
                  <w:vanish w:val="0"/>
                  <w:color w:val="000000"/>
                  <w:sz w:val="20"/>
                </w:rPr>
                <w:t>PSO392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53" w:author="SFC2021" w:date="2025-12-22T16:11:21Z"/>
                <w:rFonts w:ascii="Times New Roman" w:eastAsia="Times New Roman" w:hAnsi="Times New Roman" w:cs="Times New Roman"/>
                <w:b w:val="0"/>
                <w:i w:val="0"/>
                <w:vanish w:val="0"/>
                <w:color w:val="000000"/>
                <w:sz w:val="20"/>
              </w:rPr>
            </w:pPr>
            <w:ins w:id="10754"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μαθητείας και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55" w:author="SFC2021" w:date="2025-12-22T16:11:21Z"/>
                <w:rFonts w:ascii="Times New Roman" w:eastAsia="Times New Roman" w:hAnsi="Times New Roman" w:cs="Times New Roman"/>
                <w:b w:val="0"/>
                <w:i w:val="0"/>
                <w:vanish w:val="0"/>
                <w:color w:val="000000"/>
                <w:sz w:val="20"/>
              </w:rPr>
            </w:pPr>
            <w:ins w:id="10756"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57" w:author="SFC2021" w:date="2025-12-22T16:11:21Z"/>
                <w:rFonts w:ascii="Times New Roman" w:eastAsia="Times New Roman" w:hAnsi="Times New Roman" w:cs="Times New Roman"/>
                <w:b w:val="0"/>
                <w:i w:val="0"/>
                <w:vanish w:val="0"/>
                <w:color w:val="000000"/>
                <w:sz w:val="20"/>
              </w:rPr>
            </w:pPr>
            <w:ins w:id="1075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59" w:author="SFC2021" w:date="2025-12-22T16:11:21Z"/>
                <w:rFonts w:ascii="Times New Roman" w:eastAsia="Times New Roman" w:hAnsi="Times New Roman" w:cs="Times New Roman"/>
                <w:b w:val="0"/>
                <w:i w:val="0"/>
                <w:vanish w:val="0"/>
                <w:color w:val="000000"/>
                <w:sz w:val="20"/>
              </w:rPr>
            </w:pPr>
            <w:ins w:id="10760" w:author="SFC2021" w:date="2025-12-22T16:11:21Z">
              <w:r>
                <w:rPr>
                  <w:rFonts w:ascii="Times New Roman" w:eastAsia="Times New Roman" w:hAnsi="Times New Roman" w:cs="Times New Roman"/>
                  <w:b w:val="0"/>
                  <w:i w:val="0"/>
                  <w:vanish w:val="0"/>
                  <w:color w:val="000000"/>
                  <w:sz w:val="20"/>
                </w:rPr>
                <w:t>4.472,00</w:t>
              </w:r>
            </w:ins>
          </w:p>
        </w:tc>
      </w:tr>
      <w:tr>
        <w:tblPrEx>
          <w:tblW w:w="100%" w:type="pct"/>
        </w:tblPrEx>
        <w:trPr>
          <w:cantSplit w:val="0"/>
          <w:trHeight w:hRule="auto" w:val="0"/>
          <w:ins w:id="1076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62" w:author="SFC2021" w:date="2025-12-22T16:11:21Z"/>
                <w:rFonts w:ascii="Times New Roman" w:eastAsia="Times New Roman" w:hAnsi="Times New Roman" w:cs="Times New Roman"/>
                <w:b w:val="0"/>
                <w:i w:val="0"/>
                <w:vanish w:val="0"/>
                <w:color w:val="000000"/>
                <w:sz w:val="20"/>
              </w:rPr>
            </w:pPr>
            <w:ins w:id="1076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64" w:author="SFC2021" w:date="2025-12-22T16:11:21Z"/>
                <w:rFonts w:ascii="Times New Roman" w:eastAsia="Times New Roman" w:hAnsi="Times New Roman" w:cs="Times New Roman"/>
                <w:b w:val="0"/>
                <w:i w:val="0"/>
                <w:vanish w:val="0"/>
                <w:color w:val="000000"/>
                <w:sz w:val="20"/>
              </w:rPr>
            </w:pPr>
            <w:ins w:id="1076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66" w:author="SFC2021" w:date="2025-12-22T16:11:21Z"/>
                <w:rFonts w:ascii="Times New Roman" w:eastAsia="Times New Roman" w:hAnsi="Times New Roman" w:cs="Times New Roman"/>
                <w:b w:val="0"/>
                <w:i w:val="0"/>
                <w:vanish w:val="0"/>
                <w:color w:val="000000"/>
                <w:sz w:val="20"/>
              </w:rPr>
            </w:pPr>
            <w:ins w:id="1076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68" w:author="SFC2021" w:date="2025-12-22T16:11:21Z"/>
                <w:rFonts w:ascii="Times New Roman" w:eastAsia="Times New Roman" w:hAnsi="Times New Roman" w:cs="Times New Roman"/>
                <w:b w:val="0"/>
                <w:i w:val="0"/>
                <w:vanish w:val="0"/>
                <w:color w:val="000000"/>
                <w:sz w:val="20"/>
              </w:rPr>
            </w:pPr>
            <w:ins w:id="1076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70" w:author="SFC2021" w:date="2025-12-22T16:11:21Z"/>
                <w:rFonts w:ascii="Times New Roman" w:eastAsia="Times New Roman" w:hAnsi="Times New Roman" w:cs="Times New Roman"/>
                <w:b w:val="0"/>
                <w:i w:val="0"/>
                <w:vanish w:val="0"/>
                <w:color w:val="000000"/>
                <w:sz w:val="20"/>
              </w:rPr>
            </w:pPr>
            <w:ins w:id="10771" w:author="SFC2021" w:date="2025-12-22T16:11:21Z">
              <w:r>
                <w:rPr>
                  <w:rFonts w:ascii="Times New Roman" w:eastAsia="Times New Roman" w:hAnsi="Times New Roman" w:cs="Times New Roman"/>
                  <w:b w:val="0"/>
                  <w:i w:val="0"/>
                  <w:vanish w:val="0"/>
                  <w:color w:val="000000"/>
                  <w:sz w:val="20"/>
                </w:rPr>
                <w:t>PSO393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72" w:author="SFC2021" w:date="2025-12-22T16:11:21Z"/>
                <w:rFonts w:ascii="Times New Roman" w:eastAsia="Times New Roman" w:hAnsi="Times New Roman" w:cs="Times New Roman"/>
                <w:b w:val="0"/>
                <w:i w:val="0"/>
                <w:vanish w:val="0"/>
                <w:color w:val="000000"/>
                <w:sz w:val="20"/>
              </w:rPr>
            </w:pPr>
            <w:ins w:id="10773" w:author="SFC2021" w:date="2025-12-22T16:11:21Z">
              <w:r>
                <w:rPr>
                  <w:rFonts w:ascii="Times New Roman" w:eastAsia="Times New Roman" w:hAnsi="Times New Roman" w:cs="Times New Roman"/>
                  <w:b w:val="0"/>
                  <w:i w:val="0"/>
                  <w:vanish w:val="0"/>
                  <w:color w:val="000000"/>
                  <w:sz w:val="20"/>
                </w:rPr>
                <w:t>Αριθμός συμμετεχόντων που λαμβάνουν υποτροφία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774" w:author="SFC2021" w:date="2025-12-22T16:11:21Z"/>
                <w:rFonts w:ascii="Times New Roman" w:eastAsia="Times New Roman" w:hAnsi="Times New Roman" w:cs="Times New Roman"/>
                <w:b w:val="0"/>
                <w:i w:val="0"/>
                <w:vanish w:val="0"/>
                <w:color w:val="000000"/>
                <w:sz w:val="20"/>
              </w:rPr>
            </w:pPr>
            <w:ins w:id="10775"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76" w:author="SFC2021" w:date="2025-12-22T16:11:21Z"/>
                <w:rFonts w:ascii="Times New Roman" w:eastAsia="Times New Roman" w:hAnsi="Times New Roman" w:cs="Times New Roman"/>
                <w:b w:val="0"/>
                <w:i w:val="0"/>
                <w:vanish w:val="0"/>
                <w:color w:val="000000"/>
                <w:sz w:val="20"/>
              </w:rPr>
            </w:pPr>
            <w:ins w:id="10777"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778" w:author="SFC2021" w:date="2025-12-22T16:11:21Z"/>
                <w:rFonts w:ascii="Times New Roman" w:eastAsia="Times New Roman" w:hAnsi="Times New Roman" w:cs="Times New Roman"/>
                <w:b w:val="0"/>
                <w:i w:val="0"/>
                <w:vanish w:val="0"/>
                <w:color w:val="000000"/>
                <w:sz w:val="20"/>
              </w:rPr>
            </w:pPr>
            <w:ins w:id="10779" w:author="SFC2021" w:date="2025-12-22T16:11:21Z">
              <w:r>
                <w:rPr>
                  <w:rFonts w:ascii="Times New Roman" w:eastAsia="Times New Roman" w:hAnsi="Times New Roman" w:cs="Times New Roman"/>
                  <w:b w:val="0"/>
                  <w:i w:val="0"/>
                  <w:vanish w:val="0"/>
                  <w:color w:val="000000"/>
                  <w:sz w:val="20"/>
                </w:rPr>
                <w:t>5,00</w:t>
              </w:r>
            </w:ins>
          </w:p>
        </w:tc>
      </w:tr>
    </w:tbl>
    <w:p w:rsidR="00A77B3E">
      <w:pPr>
        <w:spacing w:before="100" w:after="0"/>
        <w:jc w:val="start"/>
        <w:rPr>
          <w:ins w:id="10780"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10781" w:author="SFC2021" w:date="2025-12-22T16:11:21Z"/>
          <w:rFonts w:ascii="Times New Roman" w:eastAsia="Times New Roman" w:hAnsi="Times New Roman" w:cs="Times New Roman"/>
          <w:b w:val="0"/>
          <w:i w:val="0"/>
          <w:vanish w:val="0"/>
          <w:color w:val="000000"/>
          <w:sz w:val="0"/>
        </w:rPr>
      </w:pPr>
      <w:ins w:id="10782"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10783" w:author="SFC2021" w:date="2025-12-22T16:11:21Z"/>
          <w:rFonts w:ascii="Times New Roman" w:eastAsia="Times New Roman" w:hAnsi="Times New Roman" w:cs="Times New Roman"/>
          <w:b w:val="0"/>
          <w:i w:val="0"/>
          <w:vanish w:val="0"/>
          <w:color w:val="000000"/>
          <w:sz w:val="24"/>
        </w:rPr>
      </w:pPr>
      <w:bookmarkStart w:id="10784" w:name="_Toc256000914"/>
      <w:ins w:id="10785"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10784"/>
    </w:p>
    <w:p w:rsidR="00A77B3E">
      <w:pPr>
        <w:spacing w:before="100" w:after="0"/>
        <w:jc w:val="start"/>
        <w:rPr>
          <w:ins w:id="1078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56"/>
        <w:gridCol w:w="692"/>
        <w:gridCol w:w="1567"/>
        <w:gridCol w:w="1578"/>
        <w:gridCol w:w="2553"/>
        <w:gridCol w:w="1022"/>
        <w:gridCol w:w="1253"/>
        <w:gridCol w:w="1003"/>
        <w:gridCol w:w="985"/>
        <w:gridCol w:w="1147"/>
        <w:gridCol w:w="1288"/>
      </w:tblGrid>
      <w:tr>
        <w:tblPrEx>
          <w:tblW w:w="100%" w:type="pct"/>
        </w:tblPrEx>
        <w:trPr>
          <w:cantSplit w:val="0"/>
          <w:trHeight w:hRule="auto" w:val="0"/>
          <w:ins w:id="1078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88" w:author="SFC2021" w:date="2025-12-22T16:11:21Z"/>
                <w:rFonts w:ascii="Times New Roman" w:eastAsia="Times New Roman" w:hAnsi="Times New Roman" w:cs="Times New Roman"/>
                <w:b w:val="0"/>
                <w:i w:val="0"/>
                <w:vanish w:val="0"/>
                <w:color w:val="000000"/>
                <w:sz w:val="20"/>
              </w:rPr>
            </w:pPr>
            <w:ins w:id="10789"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90" w:author="SFC2021" w:date="2025-12-22T16:11:21Z"/>
                <w:rFonts w:ascii="Times New Roman" w:eastAsia="Times New Roman" w:hAnsi="Times New Roman" w:cs="Times New Roman"/>
                <w:b w:val="0"/>
                <w:i w:val="0"/>
                <w:vanish w:val="0"/>
                <w:color w:val="000000"/>
                <w:sz w:val="20"/>
              </w:rPr>
            </w:pPr>
            <w:ins w:id="10791"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92" w:author="SFC2021" w:date="2025-12-22T16:11:21Z"/>
                <w:rFonts w:ascii="Times New Roman" w:eastAsia="Times New Roman" w:hAnsi="Times New Roman" w:cs="Times New Roman"/>
                <w:b w:val="0"/>
                <w:i w:val="0"/>
                <w:vanish w:val="0"/>
                <w:color w:val="000000"/>
                <w:sz w:val="20"/>
              </w:rPr>
            </w:pPr>
            <w:ins w:id="10793"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94" w:author="SFC2021" w:date="2025-12-22T16:11:21Z"/>
                <w:rFonts w:ascii="Times New Roman" w:eastAsia="Times New Roman" w:hAnsi="Times New Roman" w:cs="Times New Roman"/>
                <w:b w:val="0"/>
                <w:i w:val="0"/>
                <w:vanish w:val="0"/>
                <w:color w:val="000000"/>
                <w:sz w:val="20"/>
              </w:rPr>
            </w:pPr>
            <w:ins w:id="10795"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96" w:author="SFC2021" w:date="2025-12-22T16:11:21Z"/>
                <w:rFonts w:ascii="Times New Roman" w:eastAsia="Times New Roman" w:hAnsi="Times New Roman" w:cs="Times New Roman"/>
                <w:b w:val="0"/>
                <w:i w:val="0"/>
                <w:vanish w:val="0"/>
                <w:color w:val="000000"/>
                <w:sz w:val="20"/>
              </w:rPr>
            </w:pPr>
            <w:ins w:id="10797"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798" w:author="SFC2021" w:date="2025-12-22T16:11:21Z"/>
                <w:rFonts w:ascii="Times New Roman" w:eastAsia="Times New Roman" w:hAnsi="Times New Roman" w:cs="Times New Roman"/>
                <w:b w:val="0"/>
                <w:i w:val="0"/>
                <w:vanish w:val="0"/>
                <w:color w:val="000000"/>
                <w:sz w:val="20"/>
              </w:rPr>
            </w:pPr>
            <w:ins w:id="10799"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00" w:author="SFC2021" w:date="2025-12-22T16:11:21Z"/>
                <w:rFonts w:ascii="Times New Roman" w:eastAsia="Times New Roman" w:hAnsi="Times New Roman" w:cs="Times New Roman"/>
                <w:b w:val="0"/>
                <w:i w:val="0"/>
                <w:vanish w:val="0"/>
                <w:color w:val="000000"/>
                <w:sz w:val="20"/>
              </w:rPr>
            </w:pPr>
            <w:ins w:id="10801"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02" w:author="SFC2021" w:date="2025-12-22T16:11:21Z"/>
                <w:rFonts w:ascii="Times New Roman" w:eastAsia="Times New Roman" w:hAnsi="Times New Roman" w:cs="Times New Roman"/>
                <w:b w:val="0"/>
                <w:i w:val="0"/>
                <w:vanish w:val="0"/>
                <w:color w:val="000000"/>
                <w:sz w:val="20"/>
              </w:rPr>
            </w:pPr>
            <w:ins w:id="10803"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04" w:author="SFC2021" w:date="2025-12-22T16:11:21Z"/>
                <w:rFonts w:ascii="Times New Roman" w:eastAsia="Times New Roman" w:hAnsi="Times New Roman" w:cs="Times New Roman"/>
                <w:b w:val="0"/>
                <w:i w:val="0"/>
                <w:vanish w:val="0"/>
                <w:color w:val="000000"/>
                <w:sz w:val="20"/>
              </w:rPr>
            </w:pPr>
            <w:ins w:id="10805"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06" w:author="SFC2021" w:date="2025-12-22T16:11:21Z"/>
                <w:rFonts w:ascii="Times New Roman" w:eastAsia="Times New Roman" w:hAnsi="Times New Roman" w:cs="Times New Roman"/>
                <w:b w:val="0"/>
                <w:i w:val="0"/>
                <w:vanish w:val="0"/>
                <w:color w:val="000000"/>
                <w:sz w:val="20"/>
              </w:rPr>
            </w:pPr>
            <w:ins w:id="10807"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08" w:author="SFC2021" w:date="2025-12-22T16:11:21Z"/>
                <w:rFonts w:ascii="Times New Roman" w:eastAsia="Times New Roman" w:hAnsi="Times New Roman" w:cs="Times New Roman"/>
                <w:b w:val="0"/>
                <w:i w:val="0"/>
                <w:vanish w:val="0"/>
                <w:color w:val="000000"/>
                <w:sz w:val="20"/>
              </w:rPr>
            </w:pPr>
            <w:ins w:id="10809"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0810" w:author="SFC2021" w:date="2025-12-22T16:11:21Z"/>
                <w:rFonts w:ascii="Times New Roman" w:eastAsia="Times New Roman" w:hAnsi="Times New Roman" w:cs="Times New Roman"/>
                <w:b w:val="0"/>
                <w:i w:val="0"/>
                <w:vanish w:val="0"/>
                <w:color w:val="000000"/>
                <w:sz w:val="20"/>
              </w:rPr>
            </w:pPr>
            <w:ins w:id="10811"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1081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13" w:author="SFC2021" w:date="2025-12-22T16:11:21Z"/>
                <w:rFonts w:ascii="Times New Roman" w:eastAsia="Times New Roman" w:hAnsi="Times New Roman" w:cs="Times New Roman"/>
                <w:b w:val="0"/>
                <w:i w:val="0"/>
                <w:vanish w:val="0"/>
                <w:color w:val="000000"/>
                <w:sz w:val="20"/>
              </w:rPr>
            </w:pPr>
            <w:ins w:id="1081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15" w:author="SFC2021" w:date="2025-12-22T16:11:21Z"/>
                <w:rFonts w:ascii="Times New Roman" w:eastAsia="Times New Roman" w:hAnsi="Times New Roman" w:cs="Times New Roman"/>
                <w:b w:val="0"/>
                <w:i w:val="0"/>
                <w:vanish w:val="0"/>
                <w:color w:val="000000"/>
                <w:sz w:val="20"/>
              </w:rPr>
            </w:pPr>
            <w:ins w:id="1081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17" w:author="SFC2021" w:date="2025-12-22T16:11:21Z"/>
                <w:rFonts w:ascii="Times New Roman" w:eastAsia="Times New Roman" w:hAnsi="Times New Roman" w:cs="Times New Roman"/>
                <w:b w:val="0"/>
                <w:i w:val="0"/>
                <w:vanish w:val="0"/>
                <w:color w:val="000000"/>
                <w:sz w:val="20"/>
              </w:rPr>
            </w:pPr>
            <w:ins w:id="1081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19" w:author="SFC2021" w:date="2025-12-22T16:11:21Z"/>
                <w:rFonts w:ascii="Times New Roman" w:eastAsia="Times New Roman" w:hAnsi="Times New Roman" w:cs="Times New Roman"/>
                <w:b w:val="0"/>
                <w:i w:val="0"/>
                <w:vanish w:val="0"/>
                <w:color w:val="000000"/>
                <w:sz w:val="20"/>
              </w:rPr>
            </w:pPr>
            <w:ins w:id="10820"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21" w:author="SFC2021" w:date="2025-12-22T16:11:21Z"/>
                <w:rFonts w:ascii="Times New Roman" w:eastAsia="Times New Roman" w:hAnsi="Times New Roman" w:cs="Times New Roman"/>
                <w:b w:val="0"/>
                <w:i w:val="0"/>
                <w:vanish w:val="0"/>
                <w:color w:val="000000"/>
                <w:sz w:val="20"/>
              </w:rPr>
            </w:pPr>
            <w:ins w:id="10822" w:author="SFC2021" w:date="2025-12-22T16:11:21Z">
              <w:r>
                <w:rPr>
                  <w:rFonts w:ascii="Times New Roman" w:eastAsia="Times New Roman" w:hAnsi="Times New Roman" w:cs="Times New Roman"/>
                  <w:b w:val="0"/>
                  <w:i w:val="0"/>
                  <w:vanish w:val="0"/>
                  <w:color w:val="000000"/>
                  <w:sz w:val="20"/>
                </w:rPr>
                <w:t>PSR390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23" w:author="SFC2021" w:date="2025-12-22T16:11:21Z"/>
                <w:rFonts w:ascii="Times New Roman" w:eastAsia="Times New Roman" w:hAnsi="Times New Roman" w:cs="Times New Roman"/>
                <w:b w:val="0"/>
                <w:i w:val="0"/>
                <w:vanish w:val="0"/>
                <w:color w:val="000000"/>
                <w:sz w:val="20"/>
              </w:rPr>
            </w:pPr>
            <w:ins w:id="10824" w:author="SFC2021" w:date="2025-12-22T16:11:21Z">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25" w:author="SFC2021" w:date="2025-12-22T16:11:21Z"/>
                <w:rFonts w:ascii="Times New Roman" w:eastAsia="Times New Roman" w:hAnsi="Times New Roman" w:cs="Times New Roman"/>
                <w:b w:val="0"/>
                <w:i w:val="0"/>
                <w:vanish w:val="0"/>
                <w:color w:val="000000"/>
                <w:sz w:val="20"/>
              </w:rPr>
            </w:pPr>
            <w:ins w:id="10826"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27" w:author="SFC2021" w:date="2025-12-22T16:11:21Z"/>
                <w:rFonts w:ascii="Times New Roman" w:eastAsia="Times New Roman" w:hAnsi="Times New Roman" w:cs="Times New Roman"/>
                <w:b w:val="0"/>
                <w:i w:val="0"/>
                <w:vanish w:val="0"/>
                <w:color w:val="000000"/>
                <w:sz w:val="20"/>
              </w:rPr>
            </w:pPr>
            <w:ins w:id="1082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829" w:author="SFC2021" w:date="2025-12-22T16:11:21Z"/>
                <w:rFonts w:ascii="Times New Roman" w:eastAsia="Times New Roman" w:hAnsi="Times New Roman" w:cs="Times New Roman"/>
                <w:b w:val="0"/>
                <w:i w:val="0"/>
                <w:vanish w:val="0"/>
                <w:color w:val="000000"/>
                <w:sz w:val="20"/>
              </w:rPr>
            </w:pPr>
            <w:ins w:id="10830"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31" w:author="SFC2021" w:date="2025-12-22T16:11:21Z"/>
                <w:rFonts w:ascii="Times New Roman" w:eastAsia="Times New Roman" w:hAnsi="Times New Roman" w:cs="Times New Roman"/>
                <w:b w:val="0"/>
                <w:i w:val="0"/>
                <w:vanish w:val="0"/>
                <w:color w:val="000000"/>
                <w:sz w:val="20"/>
              </w:rPr>
            </w:pPr>
            <w:ins w:id="10832" w:author="SFC2021" w:date="2025-12-22T16:11:21Z">
              <w:r>
                <w:rPr>
                  <w:rFonts w:ascii="Times New Roman" w:eastAsia="Times New Roman" w:hAnsi="Times New Roman" w:cs="Times New Roman"/>
                  <w:b w:val="0"/>
                  <w:i w:val="0"/>
                  <w:vanish w:val="0"/>
                  <w:color w:val="000000"/>
                  <w:sz w:val="20"/>
                </w:rPr>
                <w:t>10.980,00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33" w:author="SFC2021" w:date="2025-12-22T16:11:21Z"/>
                <w:rFonts w:ascii="Times New Roman" w:eastAsia="Times New Roman" w:hAnsi="Times New Roman" w:cs="Times New Roman"/>
                <w:b w:val="0"/>
                <w:i w:val="0"/>
                <w:vanish w:val="0"/>
                <w:color w:val="000000"/>
                <w:sz w:val="20"/>
              </w:rPr>
            </w:pPr>
            <w:ins w:id="10834"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35"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83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37" w:author="SFC2021" w:date="2025-12-22T16:11:21Z"/>
                <w:rFonts w:ascii="Times New Roman" w:eastAsia="Times New Roman" w:hAnsi="Times New Roman" w:cs="Times New Roman"/>
                <w:b w:val="0"/>
                <w:i w:val="0"/>
                <w:vanish w:val="0"/>
                <w:color w:val="000000"/>
                <w:sz w:val="20"/>
              </w:rPr>
            </w:pPr>
            <w:ins w:id="1083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39" w:author="SFC2021" w:date="2025-12-22T16:11:21Z"/>
                <w:rFonts w:ascii="Times New Roman" w:eastAsia="Times New Roman" w:hAnsi="Times New Roman" w:cs="Times New Roman"/>
                <w:b w:val="0"/>
                <w:i w:val="0"/>
                <w:vanish w:val="0"/>
                <w:color w:val="000000"/>
                <w:sz w:val="20"/>
              </w:rPr>
            </w:pPr>
            <w:ins w:id="1084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41" w:author="SFC2021" w:date="2025-12-22T16:11:21Z"/>
                <w:rFonts w:ascii="Times New Roman" w:eastAsia="Times New Roman" w:hAnsi="Times New Roman" w:cs="Times New Roman"/>
                <w:b w:val="0"/>
                <w:i w:val="0"/>
                <w:vanish w:val="0"/>
                <w:color w:val="000000"/>
                <w:sz w:val="20"/>
              </w:rPr>
            </w:pPr>
            <w:ins w:id="1084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43" w:author="SFC2021" w:date="2025-12-22T16:11:21Z"/>
                <w:rFonts w:ascii="Times New Roman" w:eastAsia="Times New Roman" w:hAnsi="Times New Roman" w:cs="Times New Roman"/>
                <w:b w:val="0"/>
                <w:i w:val="0"/>
                <w:vanish w:val="0"/>
                <w:color w:val="000000"/>
                <w:sz w:val="20"/>
              </w:rPr>
            </w:pPr>
            <w:ins w:id="10844"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45" w:author="SFC2021" w:date="2025-12-22T16:11:21Z"/>
                <w:rFonts w:ascii="Times New Roman" w:eastAsia="Times New Roman" w:hAnsi="Times New Roman" w:cs="Times New Roman"/>
                <w:b w:val="0"/>
                <w:i w:val="0"/>
                <w:vanish w:val="0"/>
                <w:color w:val="000000"/>
                <w:sz w:val="20"/>
              </w:rPr>
            </w:pPr>
            <w:ins w:id="10846" w:author="SFC2021" w:date="2025-12-22T16:11:21Z">
              <w:r>
                <w:rPr>
                  <w:rFonts w:ascii="Times New Roman" w:eastAsia="Times New Roman" w:hAnsi="Times New Roman" w:cs="Times New Roman"/>
                  <w:b w:val="0"/>
                  <w:i w:val="0"/>
                  <w:vanish w:val="0"/>
                  <w:color w:val="000000"/>
                  <w:sz w:val="20"/>
                </w:rPr>
                <w:t>PSR391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47" w:author="SFC2021" w:date="2025-12-22T16:11:21Z"/>
                <w:rFonts w:ascii="Times New Roman" w:eastAsia="Times New Roman" w:hAnsi="Times New Roman" w:cs="Times New Roman"/>
                <w:b w:val="0"/>
                <w:i w:val="0"/>
                <w:vanish w:val="0"/>
                <w:color w:val="000000"/>
                <w:sz w:val="20"/>
              </w:rPr>
            </w:pPr>
            <w:ins w:id="10848" w:author="SFC2021" w:date="2025-12-22T16:11:21Z">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49" w:author="SFC2021" w:date="2025-12-22T16:11:21Z"/>
                <w:rFonts w:ascii="Times New Roman" w:eastAsia="Times New Roman" w:hAnsi="Times New Roman" w:cs="Times New Roman"/>
                <w:b w:val="0"/>
                <w:i w:val="0"/>
                <w:vanish w:val="0"/>
                <w:color w:val="000000"/>
                <w:sz w:val="20"/>
              </w:rPr>
            </w:pPr>
            <w:ins w:id="10850"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51" w:author="SFC2021" w:date="2025-12-22T16:11:21Z"/>
                <w:rFonts w:ascii="Times New Roman" w:eastAsia="Times New Roman" w:hAnsi="Times New Roman" w:cs="Times New Roman"/>
                <w:b w:val="0"/>
                <w:i w:val="0"/>
                <w:vanish w:val="0"/>
                <w:color w:val="000000"/>
                <w:sz w:val="20"/>
              </w:rPr>
            </w:pPr>
            <w:ins w:id="10852"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853" w:author="SFC2021" w:date="2025-12-22T16:11:21Z"/>
                <w:rFonts w:ascii="Times New Roman" w:eastAsia="Times New Roman" w:hAnsi="Times New Roman" w:cs="Times New Roman"/>
                <w:b w:val="0"/>
                <w:i w:val="0"/>
                <w:vanish w:val="0"/>
                <w:color w:val="000000"/>
                <w:sz w:val="20"/>
              </w:rPr>
            </w:pPr>
            <w:ins w:id="10854"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55" w:author="SFC2021" w:date="2025-12-22T16:11:21Z"/>
                <w:rFonts w:ascii="Times New Roman" w:eastAsia="Times New Roman" w:hAnsi="Times New Roman" w:cs="Times New Roman"/>
                <w:b w:val="0"/>
                <w:i w:val="0"/>
                <w:vanish w:val="0"/>
                <w:color w:val="000000"/>
                <w:sz w:val="20"/>
              </w:rPr>
            </w:pPr>
            <w:ins w:id="10856" w:author="SFC2021" w:date="2025-12-22T16:11:21Z">
              <w:r>
                <w:rPr>
                  <w:rFonts w:ascii="Times New Roman" w:eastAsia="Times New Roman" w:hAnsi="Times New Roman" w:cs="Times New Roman"/>
                  <w:b w:val="0"/>
                  <w:i w:val="0"/>
                  <w:vanish w:val="0"/>
                  <w:color w:val="000000"/>
                  <w:sz w:val="20"/>
                </w:rPr>
                <w:t>10,00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57" w:author="SFC2021" w:date="2025-12-22T16:11:21Z"/>
                <w:rFonts w:ascii="Times New Roman" w:eastAsia="Times New Roman" w:hAnsi="Times New Roman" w:cs="Times New Roman"/>
                <w:b w:val="0"/>
                <w:i w:val="0"/>
                <w:vanish w:val="0"/>
                <w:color w:val="000000"/>
                <w:sz w:val="20"/>
              </w:rPr>
            </w:pPr>
            <w:ins w:id="10858"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59"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86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61" w:author="SFC2021" w:date="2025-12-22T16:11:21Z"/>
                <w:rFonts w:ascii="Times New Roman" w:eastAsia="Times New Roman" w:hAnsi="Times New Roman" w:cs="Times New Roman"/>
                <w:b w:val="0"/>
                <w:i w:val="0"/>
                <w:vanish w:val="0"/>
                <w:color w:val="000000"/>
                <w:sz w:val="20"/>
              </w:rPr>
            </w:pPr>
            <w:ins w:id="1086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63" w:author="SFC2021" w:date="2025-12-22T16:11:21Z"/>
                <w:rFonts w:ascii="Times New Roman" w:eastAsia="Times New Roman" w:hAnsi="Times New Roman" w:cs="Times New Roman"/>
                <w:b w:val="0"/>
                <w:i w:val="0"/>
                <w:vanish w:val="0"/>
                <w:color w:val="000000"/>
                <w:sz w:val="20"/>
              </w:rPr>
            </w:pPr>
            <w:ins w:id="10864"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65" w:author="SFC2021" w:date="2025-12-22T16:11:21Z"/>
                <w:rFonts w:ascii="Times New Roman" w:eastAsia="Times New Roman" w:hAnsi="Times New Roman" w:cs="Times New Roman"/>
                <w:b w:val="0"/>
                <w:i w:val="0"/>
                <w:vanish w:val="0"/>
                <w:color w:val="000000"/>
                <w:sz w:val="20"/>
              </w:rPr>
            </w:pPr>
            <w:ins w:id="1086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67" w:author="SFC2021" w:date="2025-12-22T16:11:21Z"/>
                <w:rFonts w:ascii="Times New Roman" w:eastAsia="Times New Roman" w:hAnsi="Times New Roman" w:cs="Times New Roman"/>
                <w:b w:val="0"/>
                <w:i w:val="0"/>
                <w:vanish w:val="0"/>
                <w:color w:val="000000"/>
                <w:sz w:val="20"/>
              </w:rPr>
            </w:pPr>
            <w:ins w:id="10868"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69" w:author="SFC2021" w:date="2025-12-22T16:11:21Z"/>
                <w:rFonts w:ascii="Times New Roman" w:eastAsia="Times New Roman" w:hAnsi="Times New Roman" w:cs="Times New Roman"/>
                <w:b w:val="0"/>
                <w:i w:val="0"/>
                <w:vanish w:val="0"/>
                <w:color w:val="000000"/>
                <w:sz w:val="20"/>
              </w:rPr>
            </w:pPr>
            <w:ins w:id="10870" w:author="SFC2021" w:date="2025-12-22T16:11:21Z">
              <w:r>
                <w:rPr>
                  <w:rFonts w:ascii="Times New Roman" w:eastAsia="Times New Roman" w:hAnsi="Times New Roman" w:cs="Times New Roman"/>
                  <w:b w:val="0"/>
                  <w:i w:val="0"/>
                  <w:vanish w:val="0"/>
                  <w:color w:val="000000"/>
                  <w:sz w:val="20"/>
                </w:rPr>
                <w:t>PSR392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71" w:author="SFC2021" w:date="2025-12-22T16:11:21Z"/>
                <w:rFonts w:ascii="Times New Roman" w:eastAsia="Times New Roman" w:hAnsi="Times New Roman" w:cs="Times New Roman"/>
                <w:b w:val="0"/>
                <w:i w:val="0"/>
                <w:vanish w:val="0"/>
                <w:color w:val="000000"/>
                <w:sz w:val="20"/>
              </w:rPr>
            </w:pPr>
            <w:ins w:id="10872" w:author="SFC2021" w:date="2025-12-22T16:11:21Z">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73" w:author="SFC2021" w:date="2025-12-22T16:11:21Z"/>
                <w:rFonts w:ascii="Times New Roman" w:eastAsia="Times New Roman" w:hAnsi="Times New Roman" w:cs="Times New Roman"/>
                <w:b w:val="0"/>
                <w:i w:val="0"/>
                <w:vanish w:val="0"/>
                <w:color w:val="000000"/>
                <w:sz w:val="20"/>
              </w:rPr>
            </w:pPr>
            <w:ins w:id="10874" w:author="SFC2021" w:date="2025-12-22T16:11:21Z">
              <w:r>
                <w:rPr>
                  <w:rFonts w:ascii="Times New Roman" w:eastAsia="Times New Roman" w:hAnsi="Times New Roman" w:cs="Times New Roman"/>
                  <w:b w:val="0"/>
                  <w:i w:val="0"/>
                  <w:vanish w:val="0"/>
                  <w:color w:val="000000"/>
                  <w:sz w:val="20"/>
                </w:rPr>
                <w:t>Ποσοστό</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75" w:author="SFC2021" w:date="2025-12-22T16:11:21Z"/>
                <w:rFonts w:ascii="Times New Roman" w:eastAsia="Times New Roman" w:hAnsi="Times New Roman" w:cs="Times New Roman"/>
                <w:b w:val="0"/>
                <w:i w:val="0"/>
                <w:vanish w:val="0"/>
                <w:color w:val="000000"/>
                <w:sz w:val="20"/>
              </w:rPr>
            </w:pPr>
            <w:ins w:id="10876" w:author="SFC2021" w:date="2025-12-22T16:11:21Z">
              <w:r>
                <w:rPr>
                  <w:rFonts w:ascii="Times New Roman" w:eastAsia="Times New Roman" w:hAnsi="Times New Roman" w:cs="Times New Roman"/>
                  <w:b w:val="0"/>
                  <w:i w:val="0"/>
                  <w:vanish w:val="0"/>
                  <w:color w:val="000000"/>
                  <w:sz w:val="20"/>
                </w:rPr>
                <w:t>65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877" w:author="SFC2021" w:date="2025-12-22T16:11:21Z"/>
                <w:rFonts w:ascii="Times New Roman" w:eastAsia="Times New Roman" w:hAnsi="Times New Roman" w:cs="Times New Roman"/>
                <w:b w:val="0"/>
                <w:i w:val="0"/>
                <w:vanish w:val="0"/>
                <w:color w:val="000000"/>
                <w:sz w:val="20"/>
              </w:rPr>
            </w:pPr>
            <w:ins w:id="10878"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79" w:author="SFC2021" w:date="2025-12-22T16:11:21Z"/>
                <w:rFonts w:ascii="Times New Roman" w:eastAsia="Times New Roman" w:hAnsi="Times New Roman" w:cs="Times New Roman"/>
                <w:b w:val="0"/>
                <w:i w:val="0"/>
                <w:vanish w:val="0"/>
                <w:color w:val="000000"/>
                <w:sz w:val="20"/>
              </w:rPr>
            </w:pPr>
            <w:ins w:id="10880" w:author="SFC2021" w:date="2025-12-22T16:11:21Z">
              <w:r>
                <w:rPr>
                  <w:rFonts w:ascii="Times New Roman" w:eastAsia="Times New Roman" w:hAnsi="Times New Roman" w:cs="Times New Roman"/>
                  <w:b w:val="0"/>
                  <w:i w:val="0"/>
                  <w:vanish w:val="0"/>
                  <w:color w:val="000000"/>
                  <w:sz w:val="20"/>
                </w:rPr>
                <w:t>70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81" w:author="SFC2021" w:date="2025-12-22T16:11:21Z"/>
                <w:rFonts w:ascii="Times New Roman" w:eastAsia="Times New Roman" w:hAnsi="Times New Roman" w:cs="Times New Roman"/>
                <w:b w:val="0"/>
                <w:i w:val="0"/>
                <w:vanish w:val="0"/>
                <w:color w:val="000000"/>
                <w:sz w:val="20"/>
              </w:rPr>
            </w:pPr>
            <w:ins w:id="10882" w:author="SFC2021" w:date="2025-12-22T16:11:21Z">
              <w:r>
                <w:rPr>
                  <w:rFonts w:ascii="Times New Roman" w:eastAsia="Times New Roman" w:hAnsi="Times New Roman" w:cs="Times New Roman"/>
                  <w:b w:val="0"/>
                  <w:i w:val="0"/>
                  <w:vanish w:val="0"/>
                  <w:color w:val="000000"/>
                  <w:sz w:val="20"/>
                </w:rPr>
                <w:t>ΟΠΣ, έρευνα πεδίου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83"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88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85" w:author="SFC2021" w:date="2025-12-22T16:11:21Z"/>
                <w:rFonts w:ascii="Times New Roman" w:eastAsia="Times New Roman" w:hAnsi="Times New Roman" w:cs="Times New Roman"/>
                <w:b w:val="0"/>
                <w:i w:val="0"/>
                <w:vanish w:val="0"/>
                <w:color w:val="000000"/>
                <w:sz w:val="20"/>
              </w:rPr>
            </w:pPr>
            <w:ins w:id="1088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87" w:author="SFC2021" w:date="2025-12-22T16:11:21Z"/>
                <w:rFonts w:ascii="Times New Roman" w:eastAsia="Times New Roman" w:hAnsi="Times New Roman" w:cs="Times New Roman"/>
                <w:b w:val="0"/>
                <w:i w:val="0"/>
                <w:vanish w:val="0"/>
                <w:color w:val="000000"/>
                <w:sz w:val="20"/>
              </w:rPr>
            </w:pPr>
            <w:ins w:id="1088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89" w:author="SFC2021" w:date="2025-12-22T16:11:21Z"/>
                <w:rFonts w:ascii="Times New Roman" w:eastAsia="Times New Roman" w:hAnsi="Times New Roman" w:cs="Times New Roman"/>
                <w:b w:val="0"/>
                <w:i w:val="0"/>
                <w:vanish w:val="0"/>
                <w:color w:val="000000"/>
                <w:sz w:val="20"/>
              </w:rPr>
            </w:pPr>
            <w:ins w:id="1089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91" w:author="SFC2021" w:date="2025-12-22T16:11:21Z"/>
                <w:rFonts w:ascii="Times New Roman" w:eastAsia="Times New Roman" w:hAnsi="Times New Roman" w:cs="Times New Roman"/>
                <w:b w:val="0"/>
                <w:i w:val="0"/>
                <w:vanish w:val="0"/>
                <w:color w:val="000000"/>
                <w:sz w:val="20"/>
              </w:rPr>
            </w:pPr>
            <w:ins w:id="10892"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93" w:author="SFC2021" w:date="2025-12-22T16:11:21Z"/>
                <w:rFonts w:ascii="Times New Roman" w:eastAsia="Times New Roman" w:hAnsi="Times New Roman" w:cs="Times New Roman"/>
                <w:b w:val="0"/>
                <w:i w:val="0"/>
                <w:vanish w:val="0"/>
                <w:color w:val="000000"/>
                <w:sz w:val="20"/>
              </w:rPr>
            </w:pPr>
            <w:ins w:id="10894" w:author="SFC2021" w:date="2025-12-22T16:11:21Z">
              <w:r>
                <w:rPr>
                  <w:rFonts w:ascii="Times New Roman" w:eastAsia="Times New Roman" w:hAnsi="Times New Roman" w:cs="Times New Roman"/>
                  <w:b w:val="0"/>
                  <w:i w:val="0"/>
                  <w:vanish w:val="0"/>
                  <w:color w:val="000000"/>
                  <w:sz w:val="20"/>
                </w:rPr>
                <w:t>PSR393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95" w:author="SFC2021" w:date="2025-12-22T16:11:21Z"/>
                <w:rFonts w:ascii="Times New Roman" w:eastAsia="Times New Roman" w:hAnsi="Times New Roman" w:cs="Times New Roman"/>
                <w:b w:val="0"/>
                <w:i w:val="0"/>
                <w:vanish w:val="0"/>
                <w:color w:val="000000"/>
                <w:sz w:val="20"/>
              </w:rPr>
            </w:pPr>
            <w:ins w:id="10896" w:author="SFC2021" w:date="2025-12-22T16:11:21Z">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897" w:author="SFC2021" w:date="2025-12-22T16:11:21Z"/>
                <w:rFonts w:ascii="Times New Roman" w:eastAsia="Times New Roman" w:hAnsi="Times New Roman" w:cs="Times New Roman"/>
                <w:b w:val="0"/>
                <w:i w:val="0"/>
                <w:vanish w:val="0"/>
                <w:color w:val="000000"/>
                <w:sz w:val="20"/>
              </w:rPr>
            </w:pPr>
            <w:ins w:id="10898"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899" w:author="SFC2021" w:date="2025-12-22T16:11:21Z"/>
                <w:rFonts w:ascii="Times New Roman" w:eastAsia="Times New Roman" w:hAnsi="Times New Roman" w:cs="Times New Roman"/>
                <w:b w:val="0"/>
                <w:i w:val="0"/>
                <w:vanish w:val="0"/>
                <w:color w:val="000000"/>
                <w:sz w:val="20"/>
              </w:rPr>
            </w:pPr>
            <w:ins w:id="1090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901" w:author="SFC2021" w:date="2025-12-22T16:11:21Z"/>
                <w:rFonts w:ascii="Times New Roman" w:eastAsia="Times New Roman" w:hAnsi="Times New Roman" w:cs="Times New Roman"/>
                <w:b w:val="0"/>
                <w:i w:val="0"/>
                <w:vanish w:val="0"/>
                <w:color w:val="000000"/>
                <w:sz w:val="20"/>
              </w:rPr>
            </w:pPr>
            <w:ins w:id="10902"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03" w:author="SFC2021" w:date="2025-12-22T16:11:21Z"/>
                <w:rFonts w:ascii="Times New Roman" w:eastAsia="Times New Roman" w:hAnsi="Times New Roman" w:cs="Times New Roman"/>
                <w:b w:val="0"/>
                <w:i w:val="0"/>
                <w:vanish w:val="0"/>
                <w:color w:val="000000"/>
                <w:sz w:val="20"/>
              </w:rPr>
            </w:pPr>
            <w:ins w:id="10904" w:author="SFC2021" w:date="2025-12-22T16:11:21Z">
              <w:r>
                <w:rPr>
                  <w:rFonts w:ascii="Times New Roman" w:eastAsia="Times New Roman" w:hAnsi="Times New Roman" w:cs="Times New Roman"/>
                  <w:b w:val="0"/>
                  <w:i w:val="0"/>
                  <w:vanish w:val="0"/>
                  <w:color w:val="000000"/>
                  <w:sz w:val="20"/>
                </w:rPr>
                <w:t>1,00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05" w:author="SFC2021" w:date="2025-12-22T16:11:21Z"/>
                <w:rFonts w:ascii="Times New Roman" w:eastAsia="Times New Roman" w:hAnsi="Times New Roman" w:cs="Times New Roman"/>
                <w:b w:val="0"/>
                <w:i w:val="0"/>
                <w:vanish w:val="0"/>
                <w:color w:val="000000"/>
                <w:sz w:val="20"/>
              </w:rPr>
            </w:pPr>
            <w:ins w:id="10906"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07"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90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09" w:author="SFC2021" w:date="2025-12-22T16:11:21Z"/>
                <w:rFonts w:ascii="Times New Roman" w:eastAsia="Times New Roman" w:hAnsi="Times New Roman" w:cs="Times New Roman"/>
                <w:b w:val="0"/>
                <w:i w:val="0"/>
                <w:vanish w:val="0"/>
                <w:color w:val="000000"/>
                <w:sz w:val="20"/>
              </w:rPr>
            </w:pPr>
            <w:ins w:id="1091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11" w:author="SFC2021" w:date="2025-12-22T16:11:21Z"/>
                <w:rFonts w:ascii="Times New Roman" w:eastAsia="Times New Roman" w:hAnsi="Times New Roman" w:cs="Times New Roman"/>
                <w:b w:val="0"/>
                <w:i w:val="0"/>
                <w:vanish w:val="0"/>
                <w:color w:val="000000"/>
                <w:sz w:val="20"/>
              </w:rPr>
            </w:pPr>
            <w:ins w:id="1091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13" w:author="SFC2021" w:date="2025-12-22T16:11:21Z"/>
                <w:rFonts w:ascii="Times New Roman" w:eastAsia="Times New Roman" w:hAnsi="Times New Roman" w:cs="Times New Roman"/>
                <w:b w:val="0"/>
                <w:i w:val="0"/>
                <w:vanish w:val="0"/>
                <w:color w:val="000000"/>
                <w:sz w:val="20"/>
              </w:rPr>
            </w:pPr>
            <w:ins w:id="1091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15" w:author="SFC2021" w:date="2025-12-22T16:11:21Z"/>
                <w:rFonts w:ascii="Times New Roman" w:eastAsia="Times New Roman" w:hAnsi="Times New Roman" w:cs="Times New Roman"/>
                <w:b w:val="0"/>
                <w:i w:val="0"/>
                <w:vanish w:val="0"/>
                <w:color w:val="000000"/>
                <w:sz w:val="20"/>
              </w:rPr>
            </w:pPr>
            <w:ins w:id="10916"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17" w:author="SFC2021" w:date="2025-12-22T16:11:21Z"/>
                <w:rFonts w:ascii="Times New Roman" w:eastAsia="Times New Roman" w:hAnsi="Times New Roman" w:cs="Times New Roman"/>
                <w:b w:val="0"/>
                <w:i w:val="0"/>
                <w:vanish w:val="0"/>
                <w:color w:val="000000"/>
                <w:sz w:val="20"/>
              </w:rPr>
            </w:pPr>
            <w:ins w:id="10918" w:author="SFC2021" w:date="2025-12-22T16:11:21Z">
              <w:r>
                <w:rPr>
                  <w:rFonts w:ascii="Times New Roman" w:eastAsia="Times New Roman" w:hAnsi="Times New Roman" w:cs="Times New Roman"/>
                  <w:b w:val="0"/>
                  <w:i w:val="0"/>
                  <w:vanish w:val="0"/>
                  <w:color w:val="000000"/>
                  <w:sz w:val="20"/>
                </w:rPr>
                <w:t>PSR390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19" w:author="SFC2021" w:date="2025-12-22T16:11:21Z"/>
                <w:rFonts w:ascii="Times New Roman" w:eastAsia="Times New Roman" w:hAnsi="Times New Roman" w:cs="Times New Roman"/>
                <w:b w:val="0"/>
                <w:i w:val="0"/>
                <w:vanish w:val="0"/>
                <w:color w:val="000000"/>
                <w:sz w:val="20"/>
              </w:rPr>
            </w:pPr>
            <w:ins w:id="10920" w:author="SFC2021" w:date="2025-12-22T16:11:21Z">
              <w:r>
                <w:rPr>
                  <w:rFonts w:ascii="Times New Roman" w:eastAsia="Times New Roman" w:hAnsi="Times New Roman" w:cs="Times New Roman"/>
                  <w:b w:val="0"/>
                  <w:i w:val="0"/>
                  <w:vanish w:val="0"/>
                  <w:color w:val="000000"/>
                  <w:sz w:val="20"/>
                </w:rPr>
                <w:t>Αριθμός ατόμων που ωφελήθηκαν από τις υποστηριζόμενες εκπαιδευτικές δομές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21" w:author="SFC2021" w:date="2025-12-22T16:11:21Z"/>
                <w:rFonts w:ascii="Times New Roman" w:eastAsia="Times New Roman" w:hAnsi="Times New Roman" w:cs="Times New Roman"/>
                <w:b w:val="0"/>
                <w:i w:val="0"/>
                <w:vanish w:val="0"/>
                <w:color w:val="000000"/>
                <w:sz w:val="20"/>
              </w:rPr>
            </w:pPr>
            <w:ins w:id="10922"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23" w:author="SFC2021" w:date="2025-12-22T16:11:21Z"/>
                <w:rFonts w:ascii="Times New Roman" w:eastAsia="Times New Roman" w:hAnsi="Times New Roman" w:cs="Times New Roman"/>
                <w:b w:val="0"/>
                <w:i w:val="0"/>
                <w:vanish w:val="0"/>
                <w:color w:val="000000"/>
                <w:sz w:val="20"/>
              </w:rPr>
            </w:pPr>
            <w:ins w:id="10924"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925" w:author="SFC2021" w:date="2025-12-22T16:11:21Z"/>
                <w:rFonts w:ascii="Times New Roman" w:eastAsia="Times New Roman" w:hAnsi="Times New Roman" w:cs="Times New Roman"/>
                <w:b w:val="0"/>
                <w:i w:val="0"/>
                <w:vanish w:val="0"/>
                <w:color w:val="000000"/>
                <w:sz w:val="20"/>
              </w:rPr>
            </w:pPr>
            <w:ins w:id="10926"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27" w:author="SFC2021" w:date="2025-12-22T16:11:21Z"/>
                <w:rFonts w:ascii="Times New Roman" w:eastAsia="Times New Roman" w:hAnsi="Times New Roman" w:cs="Times New Roman"/>
                <w:b w:val="0"/>
                <w:i w:val="0"/>
                <w:vanish w:val="0"/>
                <w:color w:val="000000"/>
                <w:sz w:val="20"/>
              </w:rPr>
            </w:pPr>
            <w:ins w:id="10928" w:author="SFC2021" w:date="2025-12-22T16:11:21Z">
              <w:r>
                <w:rPr>
                  <w:rFonts w:ascii="Times New Roman" w:eastAsia="Times New Roman" w:hAnsi="Times New Roman" w:cs="Times New Roman"/>
                  <w:b w:val="0"/>
                  <w:i w:val="0"/>
                  <w:vanish w:val="0"/>
                  <w:color w:val="000000"/>
                  <w:sz w:val="20"/>
                </w:rPr>
                <w:t>39.460,00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29" w:author="SFC2021" w:date="2025-12-22T16:11:21Z"/>
                <w:rFonts w:ascii="Times New Roman" w:eastAsia="Times New Roman" w:hAnsi="Times New Roman" w:cs="Times New Roman"/>
                <w:b w:val="0"/>
                <w:i w:val="0"/>
                <w:vanish w:val="0"/>
                <w:color w:val="000000"/>
                <w:sz w:val="20"/>
              </w:rPr>
            </w:pPr>
            <w:ins w:id="10930"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31"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93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33" w:author="SFC2021" w:date="2025-12-22T16:11:21Z"/>
                <w:rFonts w:ascii="Times New Roman" w:eastAsia="Times New Roman" w:hAnsi="Times New Roman" w:cs="Times New Roman"/>
                <w:b w:val="0"/>
                <w:i w:val="0"/>
                <w:vanish w:val="0"/>
                <w:color w:val="000000"/>
                <w:sz w:val="20"/>
              </w:rPr>
            </w:pPr>
            <w:ins w:id="1093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35" w:author="SFC2021" w:date="2025-12-22T16:11:21Z"/>
                <w:rFonts w:ascii="Times New Roman" w:eastAsia="Times New Roman" w:hAnsi="Times New Roman" w:cs="Times New Roman"/>
                <w:b w:val="0"/>
                <w:i w:val="0"/>
                <w:vanish w:val="0"/>
                <w:color w:val="000000"/>
                <w:sz w:val="20"/>
              </w:rPr>
            </w:pPr>
            <w:ins w:id="10936"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37" w:author="SFC2021" w:date="2025-12-22T16:11:21Z"/>
                <w:rFonts w:ascii="Times New Roman" w:eastAsia="Times New Roman" w:hAnsi="Times New Roman" w:cs="Times New Roman"/>
                <w:b w:val="0"/>
                <w:i w:val="0"/>
                <w:vanish w:val="0"/>
                <w:color w:val="000000"/>
                <w:sz w:val="20"/>
              </w:rPr>
            </w:pPr>
            <w:ins w:id="1093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39" w:author="SFC2021" w:date="2025-12-22T16:11:21Z"/>
                <w:rFonts w:ascii="Times New Roman" w:eastAsia="Times New Roman" w:hAnsi="Times New Roman" w:cs="Times New Roman"/>
                <w:b w:val="0"/>
                <w:i w:val="0"/>
                <w:vanish w:val="0"/>
                <w:color w:val="000000"/>
                <w:sz w:val="20"/>
              </w:rPr>
            </w:pPr>
            <w:ins w:id="10940"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41" w:author="SFC2021" w:date="2025-12-22T16:11:21Z"/>
                <w:rFonts w:ascii="Times New Roman" w:eastAsia="Times New Roman" w:hAnsi="Times New Roman" w:cs="Times New Roman"/>
                <w:b w:val="0"/>
                <w:i w:val="0"/>
                <w:vanish w:val="0"/>
                <w:color w:val="000000"/>
                <w:sz w:val="20"/>
              </w:rPr>
            </w:pPr>
            <w:ins w:id="10942" w:author="SFC2021" w:date="2025-12-22T16:11:21Z">
              <w:r>
                <w:rPr>
                  <w:rFonts w:ascii="Times New Roman" w:eastAsia="Times New Roman" w:hAnsi="Times New Roman" w:cs="Times New Roman"/>
                  <w:b w:val="0"/>
                  <w:i w:val="0"/>
                  <w:vanish w:val="0"/>
                  <w:color w:val="000000"/>
                  <w:sz w:val="20"/>
                </w:rPr>
                <w:t>PSR391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43" w:author="SFC2021" w:date="2025-12-22T16:11:21Z"/>
                <w:rFonts w:ascii="Times New Roman" w:eastAsia="Times New Roman" w:hAnsi="Times New Roman" w:cs="Times New Roman"/>
                <w:b w:val="0"/>
                <w:i w:val="0"/>
                <w:vanish w:val="0"/>
                <w:color w:val="000000"/>
                <w:sz w:val="20"/>
              </w:rPr>
            </w:pPr>
            <w:ins w:id="10944" w:author="SFC2021" w:date="2025-12-22T16:11:21Z">
              <w:r>
                <w:rPr>
                  <w:rFonts w:ascii="Times New Roman" w:eastAsia="Times New Roman" w:hAnsi="Times New Roman" w:cs="Times New Roman"/>
                  <w:b w:val="0"/>
                  <w:i w:val="0"/>
                  <w:vanish w:val="0"/>
                  <w:color w:val="000000"/>
                  <w:sz w:val="20"/>
                </w:rPr>
                <w:t>Αριθμός προγραμμάτων ανάπτυξης και αναδιαμόρφωσης εκπαιδευτικού περιεχομένου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45" w:author="SFC2021" w:date="2025-12-22T16:11:21Z"/>
                <w:rFonts w:ascii="Times New Roman" w:eastAsia="Times New Roman" w:hAnsi="Times New Roman" w:cs="Times New Roman"/>
                <w:b w:val="0"/>
                <w:i w:val="0"/>
                <w:vanish w:val="0"/>
                <w:color w:val="000000"/>
                <w:sz w:val="20"/>
              </w:rPr>
            </w:pPr>
            <w:ins w:id="10946"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47" w:author="SFC2021" w:date="2025-12-22T16:11:21Z"/>
                <w:rFonts w:ascii="Times New Roman" w:eastAsia="Times New Roman" w:hAnsi="Times New Roman" w:cs="Times New Roman"/>
                <w:b w:val="0"/>
                <w:i w:val="0"/>
                <w:vanish w:val="0"/>
                <w:color w:val="000000"/>
                <w:sz w:val="20"/>
              </w:rPr>
            </w:pPr>
            <w:ins w:id="10948"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949" w:author="SFC2021" w:date="2025-12-22T16:11:21Z"/>
                <w:rFonts w:ascii="Times New Roman" w:eastAsia="Times New Roman" w:hAnsi="Times New Roman" w:cs="Times New Roman"/>
                <w:b w:val="0"/>
                <w:i w:val="0"/>
                <w:vanish w:val="0"/>
                <w:color w:val="000000"/>
                <w:sz w:val="20"/>
              </w:rPr>
            </w:pPr>
            <w:ins w:id="10950"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51" w:author="SFC2021" w:date="2025-12-22T16:11:21Z"/>
                <w:rFonts w:ascii="Times New Roman" w:eastAsia="Times New Roman" w:hAnsi="Times New Roman" w:cs="Times New Roman"/>
                <w:b w:val="0"/>
                <w:i w:val="0"/>
                <w:vanish w:val="0"/>
                <w:color w:val="000000"/>
                <w:sz w:val="20"/>
              </w:rPr>
            </w:pPr>
            <w:ins w:id="10952" w:author="SFC2021" w:date="2025-12-22T16:11:21Z">
              <w:r>
                <w:rPr>
                  <w:rFonts w:ascii="Times New Roman" w:eastAsia="Times New Roman" w:hAnsi="Times New Roman" w:cs="Times New Roman"/>
                  <w:b w:val="0"/>
                  <w:i w:val="0"/>
                  <w:vanish w:val="0"/>
                  <w:color w:val="000000"/>
                  <w:sz w:val="20"/>
                </w:rPr>
                <w:t>35,00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53" w:author="SFC2021" w:date="2025-12-22T16:11:21Z"/>
                <w:rFonts w:ascii="Times New Roman" w:eastAsia="Times New Roman" w:hAnsi="Times New Roman" w:cs="Times New Roman"/>
                <w:b w:val="0"/>
                <w:i w:val="0"/>
                <w:vanish w:val="0"/>
                <w:color w:val="000000"/>
                <w:sz w:val="20"/>
              </w:rPr>
            </w:pPr>
            <w:ins w:id="10954"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55"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95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57" w:author="SFC2021" w:date="2025-12-22T16:11:21Z"/>
                <w:rFonts w:ascii="Times New Roman" w:eastAsia="Times New Roman" w:hAnsi="Times New Roman" w:cs="Times New Roman"/>
                <w:b w:val="0"/>
                <w:i w:val="0"/>
                <w:vanish w:val="0"/>
                <w:color w:val="000000"/>
                <w:sz w:val="20"/>
              </w:rPr>
            </w:pPr>
            <w:ins w:id="1095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59" w:author="SFC2021" w:date="2025-12-22T16:11:21Z"/>
                <w:rFonts w:ascii="Times New Roman" w:eastAsia="Times New Roman" w:hAnsi="Times New Roman" w:cs="Times New Roman"/>
                <w:b w:val="0"/>
                <w:i w:val="0"/>
                <w:vanish w:val="0"/>
                <w:color w:val="000000"/>
                <w:sz w:val="20"/>
              </w:rPr>
            </w:pPr>
            <w:ins w:id="1096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61" w:author="SFC2021" w:date="2025-12-22T16:11:21Z"/>
                <w:rFonts w:ascii="Times New Roman" w:eastAsia="Times New Roman" w:hAnsi="Times New Roman" w:cs="Times New Roman"/>
                <w:b w:val="0"/>
                <w:i w:val="0"/>
                <w:vanish w:val="0"/>
                <w:color w:val="000000"/>
                <w:sz w:val="20"/>
              </w:rPr>
            </w:pPr>
            <w:ins w:id="1096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63" w:author="SFC2021" w:date="2025-12-22T16:11:21Z"/>
                <w:rFonts w:ascii="Times New Roman" w:eastAsia="Times New Roman" w:hAnsi="Times New Roman" w:cs="Times New Roman"/>
                <w:b w:val="0"/>
                <w:i w:val="0"/>
                <w:vanish w:val="0"/>
                <w:color w:val="000000"/>
                <w:sz w:val="20"/>
              </w:rPr>
            </w:pPr>
            <w:ins w:id="1096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65" w:author="SFC2021" w:date="2025-12-22T16:11:21Z"/>
                <w:rFonts w:ascii="Times New Roman" w:eastAsia="Times New Roman" w:hAnsi="Times New Roman" w:cs="Times New Roman"/>
                <w:b w:val="0"/>
                <w:i w:val="0"/>
                <w:vanish w:val="0"/>
                <w:color w:val="000000"/>
                <w:sz w:val="20"/>
              </w:rPr>
            </w:pPr>
            <w:ins w:id="10966" w:author="SFC2021" w:date="2025-12-22T16:11:21Z">
              <w:r>
                <w:rPr>
                  <w:rFonts w:ascii="Times New Roman" w:eastAsia="Times New Roman" w:hAnsi="Times New Roman" w:cs="Times New Roman"/>
                  <w:b w:val="0"/>
                  <w:i w:val="0"/>
                  <w:vanish w:val="0"/>
                  <w:color w:val="000000"/>
                  <w:sz w:val="20"/>
                </w:rPr>
                <w:t>PSR392</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67" w:author="SFC2021" w:date="2025-12-22T16:11:21Z"/>
                <w:rFonts w:ascii="Times New Roman" w:eastAsia="Times New Roman" w:hAnsi="Times New Roman" w:cs="Times New Roman"/>
                <w:b w:val="0"/>
                <w:i w:val="0"/>
                <w:vanish w:val="0"/>
                <w:color w:val="000000"/>
                <w:sz w:val="20"/>
              </w:rPr>
            </w:pPr>
            <w:ins w:id="10968" w:author="SFC2021" w:date="2025-12-22T16:11:21Z">
              <w:r>
                <w:rPr>
                  <w:rFonts w:ascii="Times New Roman" w:eastAsia="Times New Roman" w:hAnsi="Times New Roman" w:cs="Times New Roman"/>
                  <w:b w:val="0"/>
                  <w:i w:val="0"/>
                  <w:vanish w:val="0"/>
                  <w:color w:val="000000"/>
                  <w:sz w:val="20"/>
                </w:rPr>
                <w:t>Βαθμός ικανοποίησης συμμετεχόντων σε προγράμματα πρακτικής άσκησης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69" w:author="SFC2021" w:date="2025-12-22T16:11:21Z"/>
                <w:rFonts w:ascii="Times New Roman" w:eastAsia="Times New Roman" w:hAnsi="Times New Roman" w:cs="Times New Roman"/>
                <w:b w:val="0"/>
                <w:i w:val="0"/>
                <w:vanish w:val="0"/>
                <w:color w:val="000000"/>
                <w:sz w:val="20"/>
              </w:rPr>
            </w:pPr>
            <w:ins w:id="10970" w:author="SFC2021" w:date="2025-12-22T16:11:21Z">
              <w:r>
                <w:rPr>
                  <w:rFonts w:ascii="Times New Roman" w:eastAsia="Times New Roman" w:hAnsi="Times New Roman" w:cs="Times New Roman"/>
                  <w:b w:val="0"/>
                  <w:i w:val="0"/>
                  <w:vanish w:val="0"/>
                  <w:color w:val="000000"/>
                  <w:sz w:val="20"/>
                </w:rPr>
                <w:t>Ποσοστό</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71" w:author="SFC2021" w:date="2025-12-22T16:11:21Z"/>
                <w:rFonts w:ascii="Times New Roman" w:eastAsia="Times New Roman" w:hAnsi="Times New Roman" w:cs="Times New Roman"/>
                <w:b w:val="0"/>
                <w:i w:val="0"/>
                <w:vanish w:val="0"/>
                <w:color w:val="000000"/>
                <w:sz w:val="20"/>
              </w:rPr>
            </w:pPr>
            <w:ins w:id="10972" w:author="SFC2021" w:date="2025-12-22T16:11:21Z">
              <w:r>
                <w:rPr>
                  <w:rFonts w:ascii="Times New Roman" w:eastAsia="Times New Roman" w:hAnsi="Times New Roman" w:cs="Times New Roman"/>
                  <w:b w:val="0"/>
                  <w:i w:val="0"/>
                  <w:vanish w:val="0"/>
                  <w:color w:val="000000"/>
                  <w:sz w:val="20"/>
                </w:rPr>
                <w:t>65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973" w:author="SFC2021" w:date="2025-12-22T16:11:21Z"/>
                <w:rFonts w:ascii="Times New Roman" w:eastAsia="Times New Roman" w:hAnsi="Times New Roman" w:cs="Times New Roman"/>
                <w:b w:val="0"/>
                <w:i w:val="0"/>
                <w:vanish w:val="0"/>
                <w:color w:val="000000"/>
                <w:sz w:val="20"/>
              </w:rPr>
            </w:pPr>
            <w:ins w:id="10974"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75" w:author="SFC2021" w:date="2025-12-22T16:11:21Z"/>
                <w:rFonts w:ascii="Times New Roman" w:eastAsia="Times New Roman" w:hAnsi="Times New Roman" w:cs="Times New Roman"/>
                <w:b w:val="0"/>
                <w:i w:val="0"/>
                <w:vanish w:val="0"/>
                <w:color w:val="000000"/>
                <w:sz w:val="20"/>
              </w:rPr>
            </w:pPr>
            <w:ins w:id="10976" w:author="SFC2021" w:date="2025-12-22T16:11:21Z">
              <w:r>
                <w:rPr>
                  <w:rFonts w:ascii="Times New Roman" w:eastAsia="Times New Roman" w:hAnsi="Times New Roman" w:cs="Times New Roman"/>
                  <w:b w:val="0"/>
                  <w:i w:val="0"/>
                  <w:vanish w:val="0"/>
                  <w:color w:val="000000"/>
                  <w:sz w:val="20"/>
                </w:rPr>
                <w:t>70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77" w:author="SFC2021" w:date="2025-12-22T16:11:21Z"/>
                <w:rFonts w:ascii="Times New Roman" w:eastAsia="Times New Roman" w:hAnsi="Times New Roman" w:cs="Times New Roman"/>
                <w:b w:val="0"/>
                <w:i w:val="0"/>
                <w:vanish w:val="0"/>
                <w:color w:val="000000"/>
                <w:sz w:val="20"/>
              </w:rPr>
            </w:pPr>
            <w:ins w:id="10978" w:author="SFC2021" w:date="2025-12-22T16:11:21Z">
              <w:r>
                <w:rPr>
                  <w:rFonts w:ascii="Times New Roman" w:eastAsia="Times New Roman" w:hAnsi="Times New Roman" w:cs="Times New Roman"/>
                  <w:b w:val="0"/>
                  <w:i w:val="0"/>
                  <w:vanish w:val="0"/>
                  <w:color w:val="000000"/>
                  <w:sz w:val="20"/>
                </w:rPr>
                <w:t>ΟΠΣ, έρευνα πεδίου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79"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098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81" w:author="SFC2021" w:date="2025-12-22T16:11:21Z"/>
                <w:rFonts w:ascii="Times New Roman" w:eastAsia="Times New Roman" w:hAnsi="Times New Roman" w:cs="Times New Roman"/>
                <w:b w:val="0"/>
                <w:i w:val="0"/>
                <w:vanish w:val="0"/>
                <w:color w:val="000000"/>
                <w:sz w:val="20"/>
              </w:rPr>
            </w:pPr>
            <w:ins w:id="1098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83" w:author="SFC2021" w:date="2025-12-22T16:11:21Z"/>
                <w:rFonts w:ascii="Times New Roman" w:eastAsia="Times New Roman" w:hAnsi="Times New Roman" w:cs="Times New Roman"/>
                <w:b w:val="0"/>
                <w:i w:val="0"/>
                <w:vanish w:val="0"/>
                <w:color w:val="000000"/>
                <w:sz w:val="20"/>
              </w:rPr>
            </w:pPr>
            <w:ins w:id="10984"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85" w:author="SFC2021" w:date="2025-12-22T16:11:21Z"/>
                <w:rFonts w:ascii="Times New Roman" w:eastAsia="Times New Roman" w:hAnsi="Times New Roman" w:cs="Times New Roman"/>
                <w:b w:val="0"/>
                <w:i w:val="0"/>
                <w:vanish w:val="0"/>
                <w:color w:val="000000"/>
                <w:sz w:val="20"/>
              </w:rPr>
            </w:pPr>
            <w:ins w:id="1098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87" w:author="SFC2021" w:date="2025-12-22T16:11:21Z"/>
                <w:rFonts w:ascii="Times New Roman" w:eastAsia="Times New Roman" w:hAnsi="Times New Roman" w:cs="Times New Roman"/>
                <w:b w:val="0"/>
                <w:i w:val="0"/>
                <w:vanish w:val="0"/>
                <w:color w:val="000000"/>
                <w:sz w:val="20"/>
              </w:rPr>
            </w:pPr>
            <w:ins w:id="1098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89" w:author="SFC2021" w:date="2025-12-22T16:11:21Z"/>
                <w:rFonts w:ascii="Times New Roman" w:eastAsia="Times New Roman" w:hAnsi="Times New Roman" w:cs="Times New Roman"/>
                <w:b w:val="0"/>
                <w:i w:val="0"/>
                <w:vanish w:val="0"/>
                <w:color w:val="000000"/>
                <w:sz w:val="20"/>
              </w:rPr>
            </w:pPr>
            <w:ins w:id="10990" w:author="SFC2021" w:date="2025-12-22T16:11:21Z">
              <w:r>
                <w:rPr>
                  <w:rFonts w:ascii="Times New Roman" w:eastAsia="Times New Roman" w:hAnsi="Times New Roman" w:cs="Times New Roman"/>
                  <w:b w:val="0"/>
                  <w:i w:val="0"/>
                  <w:vanish w:val="0"/>
                  <w:color w:val="000000"/>
                  <w:sz w:val="20"/>
                </w:rPr>
                <w:t>PSR393</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91" w:author="SFC2021" w:date="2025-12-22T16:11:21Z"/>
                <w:rFonts w:ascii="Times New Roman" w:eastAsia="Times New Roman" w:hAnsi="Times New Roman" w:cs="Times New Roman"/>
                <w:b w:val="0"/>
                <w:i w:val="0"/>
                <w:vanish w:val="0"/>
                <w:color w:val="000000"/>
                <w:sz w:val="20"/>
              </w:rPr>
            </w:pPr>
            <w:ins w:id="10992" w:author="SFC2021" w:date="2025-12-22T16:11:21Z">
              <w:r>
                <w:rPr>
                  <w:rFonts w:ascii="Times New Roman" w:eastAsia="Times New Roman" w:hAnsi="Times New Roman" w:cs="Times New Roman"/>
                  <w:b w:val="0"/>
                  <w:i w:val="0"/>
                  <w:vanish w:val="0"/>
                  <w:color w:val="000000"/>
                  <w:sz w:val="20"/>
                </w:rPr>
                <w:t>Αριθμός συμμετεχόντων που ολοκληρώνουν έγκαιρα τον κύκλο σπουδών τους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0993" w:author="SFC2021" w:date="2025-12-22T16:11:21Z"/>
                <w:rFonts w:ascii="Times New Roman" w:eastAsia="Times New Roman" w:hAnsi="Times New Roman" w:cs="Times New Roman"/>
                <w:b w:val="0"/>
                <w:i w:val="0"/>
                <w:vanish w:val="0"/>
                <w:color w:val="000000"/>
                <w:sz w:val="20"/>
              </w:rPr>
            </w:pPr>
            <w:ins w:id="10994"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95" w:author="SFC2021" w:date="2025-12-22T16:11:21Z"/>
                <w:rFonts w:ascii="Times New Roman" w:eastAsia="Times New Roman" w:hAnsi="Times New Roman" w:cs="Times New Roman"/>
                <w:b w:val="0"/>
                <w:i w:val="0"/>
                <w:vanish w:val="0"/>
                <w:color w:val="000000"/>
                <w:sz w:val="20"/>
              </w:rPr>
            </w:pPr>
            <w:ins w:id="10996"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0997" w:author="SFC2021" w:date="2025-12-22T16:11:21Z"/>
                <w:rFonts w:ascii="Times New Roman" w:eastAsia="Times New Roman" w:hAnsi="Times New Roman" w:cs="Times New Roman"/>
                <w:b w:val="0"/>
                <w:i w:val="0"/>
                <w:vanish w:val="0"/>
                <w:color w:val="000000"/>
                <w:sz w:val="20"/>
              </w:rPr>
            </w:pPr>
            <w:ins w:id="10998"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0999" w:author="SFC2021" w:date="2025-12-22T16:11:21Z"/>
                <w:rFonts w:ascii="Times New Roman" w:eastAsia="Times New Roman" w:hAnsi="Times New Roman" w:cs="Times New Roman"/>
                <w:b w:val="0"/>
                <w:i w:val="0"/>
                <w:vanish w:val="0"/>
                <w:color w:val="000000"/>
                <w:sz w:val="20"/>
              </w:rPr>
            </w:pPr>
            <w:ins w:id="11000" w:author="SFC2021" w:date="2025-12-22T16:11:21Z">
              <w:r>
                <w:rPr>
                  <w:rFonts w:ascii="Times New Roman" w:eastAsia="Times New Roman" w:hAnsi="Times New Roman" w:cs="Times New Roman"/>
                  <w:b w:val="0"/>
                  <w:i w:val="0"/>
                  <w:vanish w:val="0"/>
                  <w:color w:val="000000"/>
                  <w:sz w:val="20"/>
                </w:rPr>
                <w:t>2,00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01" w:author="SFC2021" w:date="2025-12-22T16:11:21Z"/>
                <w:rFonts w:ascii="Times New Roman" w:eastAsia="Times New Roman" w:hAnsi="Times New Roman" w:cs="Times New Roman"/>
                <w:b w:val="0"/>
                <w:i w:val="0"/>
                <w:vanish w:val="0"/>
                <w:color w:val="000000"/>
                <w:sz w:val="20"/>
              </w:rPr>
            </w:pPr>
            <w:ins w:id="11002"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03"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11004"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11005" w:author="SFC2021" w:date="2025-12-22T16:11:21Z"/>
          <w:rFonts w:ascii="Times New Roman" w:eastAsia="Times New Roman" w:hAnsi="Times New Roman" w:cs="Times New Roman"/>
          <w:b w:val="0"/>
          <w:i w:val="0"/>
          <w:vanish w:val="0"/>
          <w:color w:val="000000"/>
          <w:sz w:val="24"/>
        </w:rPr>
      </w:pPr>
      <w:bookmarkStart w:id="11006" w:name="_Toc256000915"/>
      <w:ins w:id="11007"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11006"/>
    </w:p>
    <w:p w:rsidR="00A77B3E">
      <w:pPr>
        <w:spacing w:before="100" w:after="0"/>
        <w:jc w:val="start"/>
        <w:rPr>
          <w:ins w:id="1100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009" w:author="SFC2021" w:date="2025-12-22T16:11:21Z"/>
          <w:rFonts w:ascii="Times New Roman" w:eastAsia="Times New Roman" w:hAnsi="Times New Roman" w:cs="Times New Roman"/>
          <w:b w:val="0"/>
          <w:i w:val="0"/>
          <w:vanish w:val="0"/>
          <w:color w:val="000000"/>
          <w:sz w:val="0"/>
        </w:rPr>
      </w:pPr>
      <w:ins w:id="11010"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11011" w:author="SFC2021" w:date="2025-12-22T16:11:21Z"/>
          <w:rFonts w:ascii="Times New Roman" w:eastAsia="Times New Roman" w:hAnsi="Times New Roman" w:cs="Times New Roman"/>
          <w:b w:val="0"/>
          <w:i w:val="0"/>
          <w:vanish w:val="0"/>
          <w:color w:val="000000"/>
          <w:sz w:val="24"/>
        </w:rPr>
      </w:pPr>
      <w:bookmarkStart w:id="11012" w:name="_Toc256000916"/>
      <w:ins w:id="11013"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11012"/>
    </w:p>
    <w:p w:rsidR="00A77B3E">
      <w:pPr>
        <w:spacing w:before="100" w:after="0"/>
        <w:jc w:val="start"/>
        <w:rPr>
          <w:ins w:id="1101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1101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16" w:author="SFC2021" w:date="2025-12-22T16:11:21Z"/>
                <w:rFonts w:ascii="Times New Roman" w:eastAsia="Times New Roman" w:hAnsi="Times New Roman" w:cs="Times New Roman"/>
                <w:b w:val="0"/>
                <w:i w:val="0"/>
                <w:vanish w:val="0"/>
                <w:color w:val="000000"/>
                <w:sz w:val="20"/>
              </w:rPr>
            </w:pPr>
            <w:ins w:id="1101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18" w:author="SFC2021" w:date="2025-12-22T16:11:21Z"/>
                <w:rFonts w:ascii="Times New Roman" w:eastAsia="Times New Roman" w:hAnsi="Times New Roman" w:cs="Times New Roman"/>
                <w:b w:val="0"/>
                <w:i w:val="0"/>
                <w:vanish w:val="0"/>
                <w:color w:val="000000"/>
                <w:sz w:val="20"/>
              </w:rPr>
            </w:pPr>
            <w:ins w:id="1101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20" w:author="SFC2021" w:date="2025-12-22T16:11:21Z"/>
                <w:rFonts w:ascii="Times New Roman" w:eastAsia="Times New Roman" w:hAnsi="Times New Roman" w:cs="Times New Roman"/>
                <w:b w:val="0"/>
                <w:i w:val="0"/>
                <w:vanish w:val="0"/>
                <w:color w:val="000000"/>
                <w:sz w:val="20"/>
              </w:rPr>
            </w:pPr>
            <w:ins w:id="1102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22" w:author="SFC2021" w:date="2025-12-22T16:11:21Z"/>
                <w:rFonts w:ascii="Times New Roman" w:eastAsia="Times New Roman" w:hAnsi="Times New Roman" w:cs="Times New Roman"/>
                <w:b w:val="0"/>
                <w:i w:val="0"/>
                <w:vanish w:val="0"/>
                <w:color w:val="000000"/>
                <w:sz w:val="20"/>
              </w:rPr>
            </w:pPr>
            <w:ins w:id="1102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24" w:author="SFC2021" w:date="2025-12-22T16:11:21Z"/>
                <w:rFonts w:ascii="Times New Roman" w:eastAsia="Times New Roman" w:hAnsi="Times New Roman" w:cs="Times New Roman"/>
                <w:b w:val="0"/>
                <w:i w:val="0"/>
                <w:vanish w:val="0"/>
                <w:color w:val="000000"/>
                <w:sz w:val="20"/>
              </w:rPr>
            </w:pPr>
            <w:ins w:id="11025"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26" w:author="SFC2021" w:date="2025-12-22T16:11:21Z"/>
                <w:rFonts w:ascii="Times New Roman" w:eastAsia="Times New Roman" w:hAnsi="Times New Roman" w:cs="Times New Roman"/>
                <w:b w:val="0"/>
                <w:i w:val="0"/>
                <w:vanish w:val="0"/>
                <w:color w:val="000000"/>
                <w:sz w:val="20"/>
              </w:rPr>
            </w:pPr>
            <w:ins w:id="11027"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02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29" w:author="SFC2021" w:date="2025-12-22T16:11:21Z"/>
                <w:rFonts w:ascii="Times New Roman" w:eastAsia="Times New Roman" w:hAnsi="Times New Roman" w:cs="Times New Roman"/>
                <w:b w:val="0"/>
                <w:i w:val="0"/>
                <w:vanish w:val="0"/>
                <w:color w:val="000000"/>
                <w:sz w:val="20"/>
              </w:rPr>
            </w:pPr>
            <w:ins w:id="1103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31" w:author="SFC2021" w:date="2025-12-22T16:11:21Z"/>
                <w:rFonts w:ascii="Times New Roman" w:eastAsia="Times New Roman" w:hAnsi="Times New Roman" w:cs="Times New Roman"/>
                <w:b w:val="0"/>
                <w:i w:val="0"/>
                <w:vanish w:val="0"/>
                <w:color w:val="000000"/>
                <w:sz w:val="20"/>
              </w:rPr>
            </w:pPr>
            <w:ins w:id="1103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33" w:author="SFC2021" w:date="2025-12-22T16:11:21Z"/>
                <w:rFonts w:ascii="Times New Roman" w:eastAsia="Times New Roman" w:hAnsi="Times New Roman" w:cs="Times New Roman"/>
                <w:b w:val="0"/>
                <w:i w:val="0"/>
                <w:vanish w:val="0"/>
                <w:color w:val="000000"/>
                <w:sz w:val="20"/>
              </w:rPr>
            </w:pPr>
            <w:ins w:id="1103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35" w:author="SFC2021" w:date="2025-12-22T16:11:21Z"/>
                <w:rFonts w:ascii="Times New Roman" w:eastAsia="Times New Roman" w:hAnsi="Times New Roman" w:cs="Times New Roman"/>
                <w:b w:val="0"/>
                <w:i w:val="0"/>
                <w:vanish w:val="0"/>
                <w:color w:val="000000"/>
                <w:sz w:val="20"/>
              </w:rPr>
            </w:pPr>
            <w:ins w:id="1103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37" w:author="SFC2021" w:date="2025-12-22T16:11:21Z"/>
                <w:rFonts w:ascii="Times New Roman" w:eastAsia="Times New Roman" w:hAnsi="Times New Roman" w:cs="Times New Roman"/>
                <w:b w:val="0"/>
                <w:i w:val="0"/>
                <w:vanish w:val="0"/>
                <w:color w:val="000000"/>
                <w:sz w:val="20"/>
              </w:rPr>
            </w:pPr>
            <w:ins w:id="11038"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039" w:author="SFC2021" w:date="2025-12-22T16:11:21Z"/>
                <w:rFonts w:ascii="Times New Roman" w:eastAsia="Times New Roman" w:hAnsi="Times New Roman" w:cs="Times New Roman"/>
                <w:b w:val="0"/>
                <w:i w:val="0"/>
                <w:vanish w:val="0"/>
                <w:color w:val="000000"/>
                <w:sz w:val="20"/>
              </w:rPr>
            </w:pPr>
            <w:ins w:id="11040" w:author="SFC2021" w:date="2025-12-22T16:11:21Z">
              <w:r>
                <w:rPr>
                  <w:rFonts w:ascii="Times New Roman" w:eastAsia="Times New Roman" w:hAnsi="Times New Roman" w:cs="Times New Roman"/>
                  <w:b w:val="0"/>
                  <w:i w:val="0"/>
                  <w:vanish w:val="0"/>
                  <w:color w:val="000000"/>
                  <w:sz w:val="20"/>
                </w:rPr>
                <w:t>12.291.839,00</w:t>
              </w:r>
            </w:ins>
          </w:p>
        </w:tc>
      </w:tr>
      <w:tr>
        <w:tblPrEx>
          <w:tblW w:w="100%" w:type="pct"/>
        </w:tblPrEx>
        <w:trPr>
          <w:cantSplit w:val="0"/>
          <w:trHeight w:hRule="auto" w:val="0"/>
          <w:ins w:id="1104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42" w:author="SFC2021" w:date="2025-12-22T16:11:21Z"/>
                <w:rFonts w:ascii="Times New Roman" w:eastAsia="Times New Roman" w:hAnsi="Times New Roman" w:cs="Times New Roman"/>
                <w:b w:val="0"/>
                <w:i w:val="0"/>
                <w:vanish w:val="0"/>
                <w:color w:val="000000"/>
                <w:sz w:val="20"/>
              </w:rPr>
            </w:pPr>
            <w:ins w:id="1104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44" w:author="SFC2021" w:date="2025-12-22T16:11:21Z"/>
                <w:rFonts w:ascii="Times New Roman" w:eastAsia="Times New Roman" w:hAnsi="Times New Roman" w:cs="Times New Roman"/>
                <w:b w:val="0"/>
                <w:i w:val="0"/>
                <w:vanish w:val="0"/>
                <w:color w:val="000000"/>
                <w:sz w:val="20"/>
              </w:rPr>
            </w:pPr>
            <w:ins w:id="1104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46" w:author="SFC2021" w:date="2025-12-22T16:11:21Z"/>
                <w:rFonts w:ascii="Times New Roman" w:eastAsia="Times New Roman" w:hAnsi="Times New Roman" w:cs="Times New Roman"/>
                <w:b w:val="0"/>
                <w:i w:val="0"/>
                <w:vanish w:val="0"/>
                <w:color w:val="000000"/>
                <w:sz w:val="20"/>
              </w:rPr>
            </w:pPr>
            <w:ins w:id="1104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48" w:author="SFC2021" w:date="2025-12-22T16:11:21Z"/>
                <w:rFonts w:ascii="Times New Roman" w:eastAsia="Times New Roman" w:hAnsi="Times New Roman" w:cs="Times New Roman"/>
                <w:b w:val="0"/>
                <w:i w:val="0"/>
                <w:vanish w:val="0"/>
                <w:color w:val="000000"/>
                <w:sz w:val="20"/>
              </w:rPr>
            </w:pPr>
            <w:ins w:id="1104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50" w:author="SFC2021" w:date="2025-12-22T16:11:21Z"/>
                <w:rFonts w:ascii="Times New Roman" w:eastAsia="Times New Roman" w:hAnsi="Times New Roman" w:cs="Times New Roman"/>
                <w:b w:val="0"/>
                <w:i w:val="0"/>
                <w:vanish w:val="0"/>
                <w:color w:val="000000"/>
                <w:sz w:val="20"/>
              </w:rPr>
            </w:pPr>
            <w:ins w:id="11051"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052" w:author="SFC2021" w:date="2025-12-22T16:11:21Z"/>
                <w:rFonts w:ascii="Times New Roman" w:eastAsia="Times New Roman" w:hAnsi="Times New Roman" w:cs="Times New Roman"/>
                <w:b w:val="0"/>
                <w:i w:val="0"/>
                <w:vanish w:val="0"/>
                <w:color w:val="000000"/>
                <w:sz w:val="20"/>
              </w:rPr>
            </w:pPr>
            <w:ins w:id="11053" w:author="SFC2021" w:date="2025-12-22T16:11:21Z">
              <w:r>
                <w:rPr>
                  <w:rFonts w:ascii="Times New Roman" w:eastAsia="Times New Roman" w:hAnsi="Times New Roman" w:cs="Times New Roman"/>
                  <w:b w:val="0"/>
                  <w:i w:val="0"/>
                  <w:vanish w:val="0"/>
                  <w:color w:val="000000"/>
                  <w:sz w:val="20"/>
                </w:rPr>
                <w:t>67.708.161,00</w:t>
              </w:r>
            </w:ins>
          </w:p>
        </w:tc>
      </w:tr>
      <w:tr>
        <w:tblPrEx>
          <w:tblW w:w="100%" w:type="pct"/>
        </w:tblPrEx>
        <w:trPr>
          <w:cantSplit w:val="0"/>
          <w:trHeight w:hRule="auto" w:val="0"/>
          <w:ins w:id="1105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55" w:author="SFC2021" w:date="2025-12-22T16:11:21Z"/>
                <w:rFonts w:ascii="Times New Roman" w:eastAsia="Times New Roman" w:hAnsi="Times New Roman" w:cs="Times New Roman"/>
                <w:b w:val="0"/>
                <w:i w:val="0"/>
                <w:vanish w:val="0"/>
                <w:color w:val="000000"/>
                <w:sz w:val="20"/>
              </w:rPr>
            </w:pPr>
            <w:ins w:id="1105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57" w:author="SFC2021" w:date="2025-12-22T16:11:21Z"/>
                <w:rFonts w:ascii="Times New Roman" w:eastAsia="Times New Roman" w:hAnsi="Times New Roman" w:cs="Times New Roman"/>
                <w:b w:val="0"/>
                <w:i w:val="0"/>
                <w:vanish w:val="0"/>
                <w:color w:val="000000"/>
                <w:sz w:val="20"/>
              </w:rPr>
            </w:pPr>
            <w:ins w:id="1105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59" w:author="SFC2021" w:date="2025-12-22T16:11:21Z"/>
                <w:rFonts w:ascii="Times New Roman" w:eastAsia="Times New Roman" w:hAnsi="Times New Roman" w:cs="Times New Roman"/>
                <w:b w:val="0"/>
                <w:i w:val="0"/>
                <w:vanish w:val="0"/>
                <w:color w:val="000000"/>
                <w:sz w:val="20"/>
              </w:rPr>
            </w:pPr>
            <w:ins w:id="11060"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6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6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063" w:author="SFC2021" w:date="2025-12-22T16:11:21Z"/>
                <w:rFonts w:ascii="Times New Roman" w:eastAsia="Times New Roman" w:hAnsi="Times New Roman" w:cs="Times New Roman"/>
                <w:b w:val="0"/>
                <w:i w:val="0"/>
                <w:vanish w:val="0"/>
                <w:color w:val="000000"/>
                <w:sz w:val="20"/>
              </w:rPr>
            </w:pPr>
            <w:ins w:id="11064" w:author="SFC2021" w:date="2025-12-22T16:11:21Z">
              <w:r>
                <w:rPr>
                  <w:rFonts w:ascii="Times New Roman" w:eastAsia="Times New Roman" w:hAnsi="Times New Roman" w:cs="Times New Roman"/>
                  <w:b w:val="0"/>
                  <w:i w:val="0"/>
                  <w:vanish w:val="0"/>
                  <w:color w:val="000000"/>
                  <w:sz w:val="20"/>
                </w:rPr>
                <w:t>80.000.000,00</w:t>
              </w:r>
            </w:ins>
          </w:p>
        </w:tc>
      </w:tr>
    </w:tbl>
    <w:p w:rsidR="00A77B3E">
      <w:pPr>
        <w:spacing w:before="100" w:after="0"/>
        <w:jc w:val="start"/>
        <w:rPr>
          <w:ins w:id="11065"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066" w:author="SFC2021" w:date="2025-12-22T16:11:21Z"/>
          <w:rFonts w:ascii="Times New Roman" w:eastAsia="Times New Roman" w:hAnsi="Times New Roman" w:cs="Times New Roman"/>
          <w:b w:val="0"/>
          <w:i w:val="0"/>
          <w:vanish w:val="0"/>
          <w:color w:val="000000"/>
          <w:sz w:val="24"/>
        </w:rPr>
      </w:pPr>
      <w:bookmarkStart w:id="11067" w:name="_Toc256000917"/>
      <w:ins w:id="11068"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11067"/>
    </w:p>
    <w:p w:rsidR="00A77B3E">
      <w:pPr>
        <w:spacing w:before="100" w:after="0"/>
        <w:jc w:val="start"/>
        <w:rPr>
          <w:ins w:id="1106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1107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71" w:author="SFC2021" w:date="2025-12-22T16:11:21Z"/>
                <w:rFonts w:ascii="Times New Roman" w:eastAsia="Times New Roman" w:hAnsi="Times New Roman" w:cs="Times New Roman"/>
                <w:b w:val="0"/>
                <w:i w:val="0"/>
                <w:vanish w:val="0"/>
                <w:color w:val="000000"/>
                <w:sz w:val="20"/>
              </w:rPr>
            </w:pPr>
            <w:ins w:id="1107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73" w:author="SFC2021" w:date="2025-12-22T16:11:21Z"/>
                <w:rFonts w:ascii="Times New Roman" w:eastAsia="Times New Roman" w:hAnsi="Times New Roman" w:cs="Times New Roman"/>
                <w:b w:val="0"/>
                <w:i w:val="0"/>
                <w:vanish w:val="0"/>
                <w:color w:val="000000"/>
                <w:sz w:val="20"/>
              </w:rPr>
            </w:pPr>
            <w:ins w:id="1107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75" w:author="SFC2021" w:date="2025-12-22T16:11:21Z"/>
                <w:rFonts w:ascii="Times New Roman" w:eastAsia="Times New Roman" w:hAnsi="Times New Roman" w:cs="Times New Roman"/>
                <w:b w:val="0"/>
                <w:i w:val="0"/>
                <w:vanish w:val="0"/>
                <w:color w:val="000000"/>
                <w:sz w:val="20"/>
              </w:rPr>
            </w:pPr>
            <w:ins w:id="1107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77" w:author="SFC2021" w:date="2025-12-22T16:11:21Z"/>
                <w:rFonts w:ascii="Times New Roman" w:eastAsia="Times New Roman" w:hAnsi="Times New Roman" w:cs="Times New Roman"/>
                <w:b w:val="0"/>
                <w:i w:val="0"/>
                <w:vanish w:val="0"/>
                <w:color w:val="000000"/>
                <w:sz w:val="20"/>
              </w:rPr>
            </w:pPr>
            <w:ins w:id="1107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79" w:author="SFC2021" w:date="2025-12-22T16:11:21Z"/>
                <w:rFonts w:ascii="Times New Roman" w:eastAsia="Times New Roman" w:hAnsi="Times New Roman" w:cs="Times New Roman"/>
                <w:b w:val="0"/>
                <w:i w:val="0"/>
                <w:vanish w:val="0"/>
                <w:color w:val="000000"/>
                <w:sz w:val="20"/>
              </w:rPr>
            </w:pPr>
            <w:ins w:id="11080"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081" w:author="SFC2021" w:date="2025-12-22T16:11:21Z"/>
                <w:rFonts w:ascii="Times New Roman" w:eastAsia="Times New Roman" w:hAnsi="Times New Roman" w:cs="Times New Roman"/>
                <w:b w:val="0"/>
                <w:i w:val="0"/>
                <w:vanish w:val="0"/>
                <w:color w:val="000000"/>
                <w:sz w:val="20"/>
              </w:rPr>
            </w:pPr>
            <w:ins w:id="11082"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08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84" w:author="SFC2021" w:date="2025-12-22T16:11:21Z"/>
                <w:rFonts w:ascii="Times New Roman" w:eastAsia="Times New Roman" w:hAnsi="Times New Roman" w:cs="Times New Roman"/>
                <w:b w:val="0"/>
                <w:i w:val="0"/>
                <w:vanish w:val="0"/>
                <w:color w:val="000000"/>
                <w:sz w:val="20"/>
              </w:rPr>
            </w:pPr>
            <w:ins w:id="1108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86" w:author="SFC2021" w:date="2025-12-22T16:11:21Z"/>
                <w:rFonts w:ascii="Times New Roman" w:eastAsia="Times New Roman" w:hAnsi="Times New Roman" w:cs="Times New Roman"/>
                <w:b w:val="0"/>
                <w:i w:val="0"/>
                <w:vanish w:val="0"/>
                <w:color w:val="000000"/>
                <w:sz w:val="20"/>
              </w:rPr>
            </w:pPr>
            <w:ins w:id="11087"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88" w:author="SFC2021" w:date="2025-12-22T16:11:21Z"/>
                <w:rFonts w:ascii="Times New Roman" w:eastAsia="Times New Roman" w:hAnsi="Times New Roman" w:cs="Times New Roman"/>
                <w:b w:val="0"/>
                <w:i w:val="0"/>
                <w:vanish w:val="0"/>
                <w:color w:val="000000"/>
                <w:sz w:val="20"/>
              </w:rPr>
            </w:pPr>
            <w:ins w:id="1108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90" w:author="SFC2021" w:date="2025-12-22T16:11:21Z"/>
                <w:rFonts w:ascii="Times New Roman" w:eastAsia="Times New Roman" w:hAnsi="Times New Roman" w:cs="Times New Roman"/>
                <w:b w:val="0"/>
                <w:i w:val="0"/>
                <w:vanish w:val="0"/>
                <w:color w:val="000000"/>
                <w:sz w:val="20"/>
              </w:rPr>
            </w:pPr>
            <w:ins w:id="1109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92" w:author="SFC2021" w:date="2025-12-22T16:11:21Z"/>
                <w:rFonts w:ascii="Times New Roman" w:eastAsia="Times New Roman" w:hAnsi="Times New Roman" w:cs="Times New Roman"/>
                <w:b w:val="0"/>
                <w:i w:val="0"/>
                <w:vanish w:val="0"/>
                <w:color w:val="000000"/>
                <w:sz w:val="20"/>
              </w:rPr>
            </w:pPr>
            <w:ins w:id="11093"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094" w:author="SFC2021" w:date="2025-12-22T16:11:21Z"/>
                <w:rFonts w:ascii="Times New Roman" w:eastAsia="Times New Roman" w:hAnsi="Times New Roman" w:cs="Times New Roman"/>
                <w:b w:val="0"/>
                <w:i w:val="0"/>
                <w:vanish w:val="0"/>
                <w:color w:val="000000"/>
                <w:sz w:val="20"/>
              </w:rPr>
            </w:pPr>
            <w:ins w:id="11095" w:author="SFC2021" w:date="2025-12-22T16:11:21Z">
              <w:r>
                <w:rPr>
                  <w:rFonts w:ascii="Times New Roman" w:eastAsia="Times New Roman" w:hAnsi="Times New Roman" w:cs="Times New Roman"/>
                  <w:b w:val="0"/>
                  <w:i w:val="0"/>
                  <w:vanish w:val="0"/>
                  <w:color w:val="000000"/>
                  <w:sz w:val="20"/>
                </w:rPr>
                <w:t>12.291.839,00</w:t>
              </w:r>
            </w:ins>
          </w:p>
        </w:tc>
      </w:tr>
      <w:tr>
        <w:tblPrEx>
          <w:tblW w:w="100%" w:type="pct"/>
        </w:tblPrEx>
        <w:trPr>
          <w:cantSplit w:val="0"/>
          <w:trHeight w:hRule="auto" w:val="0"/>
          <w:ins w:id="1109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97" w:author="SFC2021" w:date="2025-12-22T16:11:21Z"/>
                <w:rFonts w:ascii="Times New Roman" w:eastAsia="Times New Roman" w:hAnsi="Times New Roman" w:cs="Times New Roman"/>
                <w:b w:val="0"/>
                <w:i w:val="0"/>
                <w:vanish w:val="0"/>
                <w:color w:val="000000"/>
                <w:sz w:val="20"/>
              </w:rPr>
            </w:pPr>
            <w:ins w:id="1109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099" w:author="SFC2021" w:date="2025-12-22T16:11:21Z"/>
                <w:rFonts w:ascii="Times New Roman" w:eastAsia="Times New Roman" w:hAnsi="Times New Roman" w:cs="Times New Roman"/>
                <w:b w:val="0"/>
                <w:i w:val="0"/>
                <w:vanish w:val="0"/>
                <w:color w:val="000000"/>
                <w:sz w:val="20"/>
              </w:rPr>
            </w:pPr>
            <w:ins w:id="1110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01" w:author="SFC2021" w:date="2025-12-22T16:11:21Z"/>
                <w:rFonts w:ascii="Times New Roman" w:eastAsia="Times New Roman" w:hAnsi="Times New Roman" w:cs="Times New Roman"/>
                <w:b w:val="0"/>
                <w:i w:val="0"/>
                <w:vanish w:val="0"/>
                <w:color w:val="000000"/>
                <w:sz w:val="20"/>
              </w:rPr>
            </w:pPr>
            <w:ins w:id="1110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03" w:author="SFC2021" w:date="2025-12-22T16:11:21Z"/>
                <w:rFonts w:ascii="Times New Roman" w:eastAsia="Times New Roman" w:hAnsi="Times New Roman" w:cs="Times New Roman"/>
                <w:b w:val="0"/>
                <w:i w:val="0"/>
                <w:vanish w:val="0"/>
                <w:color w:val="000000"/>
                <w:sz w:val="20"/>
              </w:rPr>
            </w:pPr>
            <w:ins w:id="1110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05" w:author="SFC2021" w:date="2025-12-22T16:11:21Z"/>
                <w:rFonts w:ascii="Times New Roman" w:eastAsia="Times New Roman" w:hAnsi="Times New Roman" w:cs="Times New Roman"/>
                <w:b w:val="0"/>
                <w:i w:val="0"/>
                <w:vanish w:val="0"/>
                <w:color w:val="000000"/>
                <w:sz w:val="20"/>
              </w:rPr>
            </w:pPr>
            <w:ins w:id="11106"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107" w:author="SFC2021" w:date="2025-12-22T16:11:21Z"/>
                <w:rFonts w:ascii="Times New Roman" w:eastAsia="Times New Roman" w:hAnsi="Times New Roman" w:cs="Times New Roman"/>
                <w:b w:val="0"/>
                <w:i w:val="0"/>
                <w:vanish w:val="0"/>
                <w:color w:val="000000"/>
                <w:sz w:val="20"/>
              </w:rPr>
            </w:pPr>
            <w:ins w:id="11108" w:author="SFC2021" w:date="2025-12-22T16:11:21Z">
              <w:r>
                <w:rPr>
                  <w:rFonts w:ascii="Times New Roman" w:eastAsia="Times New Roman" w:hAnsi="Times New Roman" w:cs="Times New Roman"/>
                  <w:b w:val="0"/>
                  <w:i w:val="0"/>
                  <w:vanish w:val="0"/>
                  <w:color w:val="000000"/>
                  <w:sz w:val="20"/>
                </w:rPr>
                <w:t>67.708.161,00</w:t>
              </w:r>
            </w:ins>
          </w:p>
        </w:tc>
      </w:tr>
      <w:tr>
        <w:tblPrEx>
          <w:tblW w:w="100%" w:type="pct"/>
        </w:tblPrEx>
        <w:trPr>
          <w:cantSplit w:val="0"/>
          <w:trHeight w:hRule="auto" w:val="0"/>
          <w:ins w:id="1110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10" w:author="SFC2021" w:date="2025-12-22T16:11:21Z"/>
                <w:rFonts w:ascii="Times New Roman" w:eastAsia="Times New Roman" w:hAnsi="Times New Roman" w:cs="Times New Roman"/>
                <w:b w:val="0"/>
                <w:i w:val="0"/>
                <w:vanish w:val="0"/>
                <w:color w:val="000000"/>
                <w:sz w:val="20"/>
              </w:rPr>
            </w:pPr>
            <w:ins w:id="1111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12" w:author="SFC2021" w:date="2025-12-22T16:11:21Z"/>
                <w:rFonts w:ascii="Times New Roman" w:eastAsia="Times New Roman" w:hAnsi="Times New Roman" w:cs="Times New Roman"/>
                <w:b w:val="0"/>
                <w:i w:val="0"/>
                <w:vanish w:val="0"/>
                <w:color w:val="000000"/>
                <w:sz w:val="20"/>
              </w:rPr>
            </w:pPr>
            <w:ins w:id="11113"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14" w:author="SFC2021" w:date="2025-12-22T16:11:21Z"/>
                <w:rFonts w:ascii="Times New Roman" w:eastAsia="Times New Roman" w:hAnsi="Times New Roman" w:cs="Times New Roman"/>
                <w:b w:val="0"/>
                <w:i w:val="0"/>
                <w:vanish w:val="0"/>
                <w:color w:val="000000"/>
                <w:sz w:val="20"/>
              </w:rPr>
            </w:pPr>
            <w:ins w:id="11115"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1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1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118" w:author="SFC2021" w:date="2025-12-22T16:11:21Z"/>
                <w:rFonts w:ascii="Times New Roman" w:eastAsia="Times New Roman" w:hAnsi="Times New Roman" w:cs="Times New Roman"/>
                <w:b w:val="0"/>
                <w:i w:val="0"/>
                <w:vanish w:val="0"/>
                <w:color w:val="000000"/>
                <w:sz w:val="20"/>
              </w:rPr>
            </w:pPr>
            <w:ins w:id="11119" w:author="SFC2021" w:date="2025-12-22T16:11:21Z">
              <w:r>
                <w:rPr>
                  <w:rFonts w:ascii="Times New Roman" w:eastAsia="Times New Roman" w:hAnsi="Times New Roman" w:cs="Times New Roman"/>
                  <w:b w:val="0"/>
                  <w:i w:val="0"/>
                  <w:vanish w:val="0"/>
                  <w:color w:val="000000"/>
                  <w:sz w:val="20"/>
                </w:rPr>
                <w:t>80.000.000,00</w:t>
              </w:r>
            </w:ins>
          </w:p>
        </w:tc>
      </w:tr>
    </w:tbl>
    <w:p w:rsidR="00A77B3E">
      <w:pPr>
        <w:spacing w:before="100" w:after="0"/>
        <w:jc w:val="start"/>
        <w:rPr>
          <w:ins w:id="11120"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121" w:author="SFC2021" w:date="2025-12-22T16:11:21Z"/>
          <w:rFonts w:ascii="Times New Roman" w:eastAsia="Times New Roman" w:hAnsi="Times New Roman" w:cs="Times New Roman"/>
          <w:b w:val="0"/>
          <w:i w:val="0"/>
          <w:vanish w:val="0"/>
          <w:color w:val="000000"/>
          <w:sz w:val="24"/>
        </w:rPr>
      </w:pPr>
      <w:bookmarkStart w:id="11122" w:name="_Toc256000918"/>
      <w:ins w:id="11123"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11122"/>
    </w:p>
    <w:p w:rsidR="00A77B3E">
      <w:pPr>
        <w:spacing w:before="100" w:after="0"/>
        <w:jc w:val="start"/>
        <w:rPr>
          <w:ins w:id="1112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1112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26" w:author="SFC2021" w:date="2025-12-22T16:11:21Z"/>
                <w:rFonts w:ascii="Times New Roman" w:eastAsia="Times New Roman" w:hAnsi="Times New Roman" w:cs="Times New Roman"/>
                <w:b w:val="0"/>
                <w:i w:val="0"/>
                <w:vanish w:val="0"/>
                <w:color w:val="000000"/>
                <w:sz w:val="20"/>
              </w:rPr>
            </w:pPr>
            <w:ins w:id="1112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28" w:author="SFC2021" w:date="2025-12-22T16:11:21Z"/>
                <w:rFonts w:ascii="Times New Roman" w:eastAsia="Times New Roman" w:hAnsi="Times New Roman" w:cs="Times New Roman"/>
                <w:b w:val="0"/>
                <w:i w:val="0"/>
                <w:vanish w:val="0"/>
                <w:color w:val="000000"/>
                <w:sz w:val="20"/>
              </w:rPr>
            </w:pPr>
            <w:ins w:id="1112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30" w:author="SFC2021" w:date="2025-12-22T16:11:21Z"/>
                <w:rFonts w:ascii="Times New Roman" w:eastAsia="Times New Roman" w:hAnsi="Times New Roman" w:cs="Times New Roman"/>
                <w:b w:val="0"/>
                <w:i w:val="0"/>
                <w:vanish w:val="0"/>
                <w:color w:val="000000"/>
                <w:sz w:val="20"/>
              </w:rPr>
            </w:pPr>
            <w:ins w:id="1113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32" w:author="SFC2021" w:date="2025-12-22T16:11:21Z"/>
                <w:rFonts w:ascii="Times New Roman" w:eastAsia="Times New Roman" w:hAnsi="Times New Roman" w:cs="Times New Roman"/>
                <w:b w:val="0"/>
                <w:i w:val="0"/>
                <w:vanish w:val="0"/>
                <w:color w:val="000000"/>
                <w:sz w:val="20"/>
              </w:rPr>
            </w:pPr>
            <w:ins w:id="1113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34" w:author="SFC2021" w:date="2025-12-22T16:11:21Z"/>
                <w:rFonts w:ascii="Times New Roman" w:eastAsia="Times New Roman" w:hAnsi="Times New Roman" w:cs="Times New Roman"/>
                <w:b w:val="0"/>
                <w:i w:val="0"/>
                <w:vanish w:val="0"/>
                <w:color w:val="000000"/>
                <w:sz w:val="20"/>
              </w:rPr>
            </w:pPr>
            <w:ins w:id="11135"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36" w:author="SFC2021" w:date="2025-12-22T16:11:21Z"/>
                <w:rFonts w:ascii="Times New Roman" w:eastAsia="Times New Roman" w:hAnsi="Times New Roman" w:cs="Times New Roman"/>
                <w:b w:val="0"/>
                <w:i w:val="0"/>
                <w:vanish w:val="0"/>
                <w:color w:val="000000"/>
                <w:sz w:val="20"/>
              </w:rPr>
            </w:pPr>
            <w:ins w:id="11137"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13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39" w:author="SFC2021" w:date="2025-12-22T16:11:21Z"/>
                <w:rFonts w:ascii="Times New Roman" w:eastAsia="Times New Roman" w:hAnsi="Times New Roman" w:cs="Times New Roman"/>
                <w:b w:val="0"/>
                <w:i w:val="0"/>
                <w:vanish w:val="0"/>
                <w:color w:val="000000"/>
                <w:sz w:val="20"/>
              </w:rPr>
            </w:pPr>
            <w:ins w:id="1114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41" w:author="SFC2021" w:date="2025-12-22T16:11:21Z"/>
                <w:rFonts w:ascii="Times New Roman" w:eastAsia="Times New Roman" w:hAnsi="Times New Roman" w:cs="Times New Roman"/>
                <w:b w:val="0"/>
                <w:i w:val="0"/>
                <w:vanish w:val="0"/>
                <w:color w:val="000000"/>
                <w:sz w:val="20"/>
              </w:rPr>
            </w:pPr>
            <w:ins w:id="1114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43" w:author="SFC2021" w:date="2025-12-22T16:11:21Z"/>
                <w:rFonts w:ascii="Times New Roman" w:eastAsia="Times New Roman" w:hAnsi="Times New Roman" w:cs="Times New Roman"/>
                <w:b w:val="0"/>
                <w:i w:val="0"/>
                <w:vanish w:val="0"/>
                <w:color w:val="000000"/>
                <w:sz w:val="20"/>
              </w:rPr>
            </w:pPr>
            <w:ins w:id="1114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45" w:author="SFC2021" w:date="2025-12-22T16:11:21Z"/>
                <w:rFonts w:ascii="Times New Roman" w:eastAsia="Times New Roman" w:hAnsi="Times New Roman" w:cs="Times New Roman"/>
                <w:b w:val="0"/>
                <w:i w:val="0"/>
                <w:vanish w:val="0"/>
                <w:color w:val="000000"/>
                <w:sz w:val="20"/>
              </w:rPr>
            </w:pPr>
            <w:ins w:id="1114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47" w:author="SFC2021" w:date="2025-12-22T16:11:21Z"/>
                <w:rFonts w:ascii="Times New Roman" w:eastAsia="Times New Roman" w:hAnsi="Times New Roman" w:cs="Times New Roman"/>
                <w:b w:val="0"/>
                <w:i w:val="0"/>
                <w:vanish w:val="0"/>
                <w:color w:val="000000"/>
                <w:sz w:val="20"/>
              </w:rPr>
            </w:pPr>
            <w:ins w:id="11148"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149" w:author="SFC2021" w:date="2025-12-22T16:11:21Z"/>
                <w:rFonts w:ascii="Times New Roman" w:eastAsia="Times New Roman" w:hAnsi="Times New Roman" w:cs="Times New Roman"/>
                <w:b w:val="0"/>
                <w:i w:val="0"/>
                <w:vanish w:val="0"/>
                <w:color w:val="000000"/>
                <w:sz w:val="20"/>
              </w:rPr>
            </w:pPr>
            <w:ins w:id="11150" w:author="SFC2021" w:date="2025-12-22T16:11:21Z">
              <w:r>
                <w:rPr>
                  <w:rFonts w:ascii="Times New Roman" w:eastAsia="Times New Roman" w:hAnsi="Times New Roman" w:cs="Times New Roman"/>
                  <w:b w:val="0"/>
                  <w:i w:val="0"/>
                  <w:vanish w:val="0"/>
                  <w:color w:val="000000"/>
                  <w:sz w:val="20"/>
                </w:rPr>
                <w:t>12.291.839,00</w:t>
              </w:r>
            </w:ins>
          </w:p>
        </w:tc>
      </w:tr>
      <w:tr>
        <w:tblPrEx>
          <w:tblW w:w="100%" w:type="pct"/>
        </w:tblPrEx>
        <w:trPr>
          <w:cantSplit w:val="0"/>
          <w:trHeight w:hRule="auto" w:val="0"/>
          <w:ins w:id="1115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52" w:author="SFC2021" w:date="2025-12-22T16:11:21Z"/>
                <w:rFonts w:ascii="Times New Roman" w:eastAsia="Times New Roman" w:hAnsi="Times New Roman" w:cs="Times New Roman"/>
                <w:b w:val="0"/>
                <w:i w:val="0"/>
                <w:vanish w:val="0"/>
                <w:color w:val="000000"/>
                <w:sz w:val="20"/>
              </w:rPr>
            </w:pPr>
            <w:ins w:id="1115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54" w:author="SFC2021" w:date="2025-12-22T16:11:21Z"/>
                <w:rFonts w:ascii="Times New Roman" w:eastAsia="Times New Roman" w:hAnsi="Times New Roman" w:cs="Times New Roman"/>
                <w:b w:val="0"/>
                <w:i w:val="0"/>
                <w:vanish w:val="0"/>
                <w:color w:val="000000"/>
                <w:sz w:val="20"/>
              </w:rPr>
            </w:pPr>
            <w:ins w:id="1115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56" w:author="SFC2021" w:date="2025-12-22T16:11:21Z"/>
                <w:rFonts w:ascii="Times New Roman" w:eastAsia="Times New Roman" w:hAnsi="Times New Roman" w:cs="Times New Roman"/>
                <w:b w:val="0"/>
                <w:i w:val="0"/>
                <w:vanish w:val="0"/>
                <w:color w:val="000000"/>
                <w:sz w:val="20"/>
              </w:rPr>
            </w:pPr>
            <w:ins w:id="1115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58" w:author="SFC2021" w:date="2025-12-22T16:11:21Z"/>
                <w:rFonts w:ascii="Times New Roman" w:eastAsia="Times New Roman" w:hAnsi="Times New Roman" w:cs="Times New Roman"/>
                <w:b w:val="0"/>
                <w:i w:val="0"/>
                <w:vanish w:val="0"/>
                <w:color w:val="000000"/>
                <w:sz w:val="20"/>
              </w:rPr>
            </w:pPr>
            <w:ins w:id="1115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60" w:author="SFC2021" w:date="2025-12-22T16:11:21Z"/>
                <w:rFonts w:ascii="Times New Roman" w:eastAsia="Times New Roman" w:hAnsi="Times New Roman" w:cs="Times New Roman"/>
                <w:b w:val="0"/>
                <w:i w:val="0"/>
                <w:vanish w:val="0"/>
                <w:color w:val="000000"/>
                <w:sz w:val="20"/>
              </w:rPr>
            </w:pPr>
            <w:ins w:id="11161"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162" w:author="SFC2021" w:date="2025-12-22T16:11:21Z"/>
                <w:rFonts w:ascii="Times New Roman" w:eastAsia="Times New Roman" w:hAnsi="Times New Roman" w:cs="Times New Roman"/>
                <w:b w:val="0"/>
                <w:i w:val="0"/>
                <w:vanish w:val="0"/>
                <w:color w:val="000000"/>
                <w:sz w:val="20"/>
              </w:rPr>
            </w:pPr>
            <w:ins w:id="11163" w:author="SFC2021" w:date="2025-12-22T16:11:21Z">
              <w:r>
                <w:rPr>
                  <w:rFonts w:ascii="Times New Roman" w:eastAsia="Times New Roman" w:hAnsi="Times New Roman" w:cs="Times New Roman"/>
                  <w:b w:val="0"/>
                  <w:i w:val="0"/>
                  <w:vanish w:val="0"/>
                  <w:color w:val="000000"/>
                  <w:sz w:val="20"/>
                </w:rPr>
                <w:t>67.708.161,00</w:t>
              </w:r>
            </w:ins>
          </w:p>
        </w:tc>
      </w:tr>
      <w:tr>
        <w:tblPrEx>
          <w:tblW w:w="100%" w:type="pct"/>
        </w:tblPrEx>
        <w:trPr>
          <w:cantSplit w:val="0"/>
          <w:trHeight w:hRule="auto" w:val="0"/>
          <w:ins w:id="1116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65" w:author="SFC2021" w:date="2025-12-22T16:11:21Z"/>
                <w:rFonts w:ascii="Times New Roman" w:eastAsia="Times New Roman" w:hAnsi="Times New Roman" w:cs="Times New Roman"/>
                <w:b w:val="0"/>
                <w:i w:val="0"/>
                <w:vanish w:val="0"/>
                <w:color w:val="000000"/>
                <w:sz w:val="20"/>
              </w:rPr>
            </w:pPr>
            <w:ins w:id="1116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67" w:author="SFC2021" w:date="2025-12-22T16:11:21Z"/>
                <w:rFonts w:ascii="Times New Roman" w:eastAsia="Times New Roman" w:hAnsi="Times New Roman" w:cs="Times New Roman"/>
                <w:b w:val="0"/>
                <w:i w:val="0"/>
                <w:vanish w:val="0"/>
                <w:color w:val="000000"/>
                <w:sz w:val="20"/>
              </w:rPr>
            </w:pPr>
            <w:ins w:id="1116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69" w:author="SFC2021" w:date="2025-12-22T16:11:21Z"/>
                <w:rFonts w:ascii="Times New Roman" w:eastAsia="Times New Roman" w:hAnsi="Times New Roman" w:cs="Times New Roman"/>
                <w:b w:val="0"/>
                <w:i w:val="0"/>
                <w:vanish w:val="0"/>
                <w:color w:val="000000"/>
                <w:sz w:val="20"/>
              </w:rPr>
            </w:pPr>
            <w:ins w:id="11170"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7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7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173" w:author="SFC2021" w:date="2025-12-22T16:11:21Z"/>
                <w:rFonts w:ascii="Times New Roman" w:eastAsia="Times New Roman" w:hAnsi="Times New Roman" w:cs="Times New Roman"/>
                <w:b w:val="0"/>
                <w:i w:val="0"/>
                <w:vanish w:val="0"/>
                <w:color w:val="000000"/>
                <w:sz w:val="20"/>
              </w:rPr>
            </w:pPr>
            <w:ins w:id="11174" w:author="SFC2021" w:date="2025-12-22T16:11:21Z">
              <w:r>
                <w:rPr>
                  <w:rFonts w:ascii="Times New Roman" w:eastAsia="Times New Roman" w:hAnsi="Times New Roman" w:cs="Times New Roman"/>
                  <w:b w:val="0"/>
                  <w:i w:val="0"/>
                  <w:vanish w:val="0"/>
                  <w:color w:val="000000"/>
                  <w:sz w:val="20"/>
                </w:rPr>
                <w:t>80.000.000,00</w:t>
              </w:r>
            </w:ins>
          </w:p>
        </w:tc>
      </w:tr>
    </w:tbl>
    <w:p w:rsidR="00A77B3E">
      <w:pPr>
        <w:spacing w:before="100" w:after="0"/>
        <w:jc w:val="start"/>
        <w:rPr>
          <w:ins w:id="11175"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176" w:author="SFC2021" w:date="2025-12-22T16:11:21Z"/>
          <w:rFonts w:ascii="Times New Roman" w:eastAsia="Times New Roman" w:hAnsi="Times New Roman" w:cs="Times New Roman"/>
          <w:b w:val="0"/>
          <w:i w:val="0"/>
          <w:vanish w:val="0"/>
          <w:color w:val="000000"/>
          <w:sz w:val="24"/>
        </w:rPr>
      </w:pPr>
      <w:bookmarkStart w:id="11177" w:name="_Toc256000919"/>
      <w:ins w:id="11178"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11177"/>
    </w:p>
    <w:p w:rsidR="00A77B3E">
      <w:pPr>
        <w:spacing w:before="100" w:after="0"/>
        <w:jc w:val="start"/>
        <w:rPr>
          <w:ins w:id="1117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1118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81" w:author="SFC2021" w:date="2025-12-22T16:11:21Z"/>
                <w:rFonts w:ascii="Times New Roman" w:eastAsia="Times New Roman" w:hAnsi="Times New Roman" w:cs="Times New Roman"/>
                <w:b w:val="0"/>
                <w:i w:val="0"/>
                <w:vanish w:val="0"/>
                <w:color w:val="000000"/>
                <w:sz w:val="20"/>
              </w:rPr>
            </w:pPr>
            <w:ins w:id="1118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83" w:author="SFC2021" w:date="2025-12-22T16:11:21Z"/>
                <w:rFonts w:ascii="Times New Roman" w:eastAsia="Times New Roman" w:hAnsi="Times New Roman" w:cs="Times New Roman"/>
                <w:b w:val="0"/>
                <w:i w:val="0"/>
                <w:vanish w:val="0"/>
                <w:color w:val="000000"/>
                <w:sz w:val="20"/>
              </w:rPr>
            </w:pPr>
            <w:ins w:id="1118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85" w:author="SFC2021" w:date="2025-12-22T16:11:21Z"/>
                <w:rFonts w:ascii="Times New Roman" w:eastAsia="Times New Roman" w:hAnsi="Times New Roman" w:cs="Times New Roman"/>
                <w:b w:val="0"/>
                <w:i w:val="0"/>
                <w:vanish w:val="0"/>
                <w:color w:val="000000"/>
                <w:sz w:val="20"/>
              </w:rPr>
            </w:pPr>
            <w:ins w:id="1118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87" w:author="SFC2021" w:date="2025-12-22T16:11:21Z"/>
                <w:rFonts w:ascii="Times New Roman" w:eastAsia="Times New Roman" w:hAnsi="Times New Roman" w:cs="Times New Roman"/>
                <w:b w:val="0"/>
                <w:i w:val="0"/>
                <w:vanish w:val="0"/>
                <w:color w:val="000000"/>
                <w:sz w:val="20"/>
              </w:rPr>
            </w:pPr>
            <w:ins w:id="1118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89" w:author="SFC2021" w:date="2025-12-22T16:11:21Z"/>
                <w:rFonts w:ascii="Times New Roman" w:eastAsia="Times New Roman" w:hAnsi="Times New Roman" w:cs="Times New Roman"/>
                <w:b w:val="0"/>
                <w:i w:val="0"/>
                <w:vanish w:val="0"/>
                <w:color w:val="000000"/>
                <w:sz w:val="20"/>
              </w:rPr>
            </w:pPr>
            <w:ins w:id="11190"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191" w:author="SFC2021" w:date="2025-12-22T16:11:21Z"/>
                <w:rFonts w:ascii="Times New Roman" w:eastAsia="Times New Roman" w:hAnsi="Times New Roman" w:cs="Times New Roman"/>
                <w:b w:val="0"/>
                <w:i w:val="0"/>
                <w:vanish w:val="0"/>
                <w:color w:val="000000"/>
                <w:sz w:val="20"/>
              </w:rPr>
            </w:pPr>
            <w:ins w:id="11192"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19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94" w:author="SFC2021" w:date="2025-12-22T16:11:21Z"/>
                <w:rFonts w:ascii="Times New Roman" w:eastAsia="Times New Roman" w:hAnsi="Times New Roman" w:cs="Times New Roman"/>
                <w:b w:val="0"/>
                <w:i w:val="0"/>
                <w:vanish w:val="0"/>
                <w:color w:val="000000"/>
                <w:sz w:val="20"/>
              </w:rPr>
            </w:pPr>
            <w:ins w:id="1119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96" w:author="SFC2021" w:date="2025-12-22T16:11:21Z"/>
                <w:rFonts w:ascii="Times New Roman" w:eastAsia="Times New Roman" w:hAnsi="Times New Roman" w:cs="Times New Roman"/>
                <w:b w:val="0"/>
                <w:i w:val="0"/>
                <w:vanish w:val="0"/>
                <w:color w:val="000000"/>
                <w:sz w:val="20"/>
              </w:rPr>
            </w:pPr>
            <w:ins w:id="11197"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198" w:author="SFC2021" w:date="2025-12-22T16:11:21Z"/>
                <w:rFonts w:ascii="Times New Roman" w:eastAsia="Times New Roman" w:hAnsi="Times New Roman" w:cs="Times New Roman"/>
                <w:b w:val="0"/>
                <w:i w:val="0"/>
                <w:vanish w:val="0"/>
                <w:color w:val="000000"/>
                <w:sz w:val="20"/>
              </w:rPr>
            </w:pPr>
            <w:ins w:id="11199"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00" w:author="SFC2021" w:date="2025-12-22T16:11:21Z"/>
                <w:rFonts w:ascii="Times New Roman" w:eastAsia="Times New Roman" w:hAnsi="Times New Roman" w:cs="Times New Roman"/>
                <w:b w:val="0"/>
                <w:i w:val="0"/>
                <w:vanish w:val="0"/>
                <w:color w:val="000000"/>
                <w:sz w:val="20"/>
              </w:rPr>
            </w:pPr>
            <w:ins w:id="11201"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02" w:author="SFC2021" w:date="2025-12-22T16:11:21Z"/>
                <w:rFonts w:ascii="Times New Roman" w:eastAsia="Times New Roman" w:hAnsi="Times New Roman" w:cs="Times New Roman"/>
                <w:b w:val="0"/>
                <w:i w:val="0"/>
                <w:vanish w:val="0"/>
                <w:color w:val="000000"/>
                <w:sz w:val="20"/>
              </w:rPr>
            </w:pPr>
            <w:ins w:id="11203"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04" w:author="SFC2021" w:date="2025-12-22T16:11:21Z"/>
                <w:rFonts w:ascii="Times New Roman" w:eastAsia="Times New Roman" w:hAnsi="Times New Roman" w:cs="Times New Roman"/>
                <w:b w:val="0"/>
                <w:i w:val="0"/>
                <w:vanish w:val="0"/>
                <w:color w:val="000000"/>
                <w:sz w:val="20"/>
              </w:rPr>
            </w:pPr>
            <w:ins w:id="11205" w:author="SFC2021" w:date="2025-12-22T16:11:21Z">
              <w:r>
                <w:rPr>
                  <w:rFonts w:ascii="Times New Roman" w:eastAsia="Times New Roman" w:hAnsi="Times New Roman" w:cs="Times New Roman"/>
                  <w:b w:val="0"/>
                  <w:i w:val="0"/>
                  <w:vanish w:val="0"/>
                  <w:color w:val="000000"/>
                  <w:sz w:val="20"/>
                </w:rPr>
                <w:t>12.291.839,00</w:t>
              </w:r>
            </w:ins>
          </w:p>
        </w:tc>
      </w:tr>
      <w:tr>
        <w:tblPrEx>
          <w:tblW w:w="100%" w:type="pct"/>
        </w:tblPrEx>
        <w:trPr>
          <w:cantSplit w:val="0"/>
          <w:trHeight w:hRule="auto" w:val="0"/>
          <w:ins w:id="1120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07" w:author="SFC2021" w:date="2025-12-22T16:11:21Z"/>
                <w:rFonts w:ascii="Times New Roman" w:eastAsia="Times New Roman" w:hAnsi="Times New Roman" w:cs="Times New Roman"/>
                <w:b w:val="0"/>
                <w:i w:val="0"/>
                <w:vanish w:val="0"/>
                <w:color w:val="000000"/>
                <w:sz w:val="20"/>
              </w:rPr>
            </w:pPr>
            <w:ins w:id="11208"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09" w:author="SFC2021" w:date="2025-12-22T16:11:21Z"/>
                <w:rFonts w:ascii="Times New Roman" w:eastAsia="Times New Roman" w:hAnsi="Times New Roman" w:cs="Times New Roman"/>
                <w:b w:val="0"/>
                <w:i w:val="0"/>
                <w:vanish w:val="0"/>
                <w:color w:val="000000"/>
                <w:sz w:val="20"/>
              </w:rPr>
            </w:pPr>
            <w:ins w:id="11210"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11" w:author="SFC2021" w:date="2025-12-22T16:11:21Z"/>
                <w:rFonts w:ascii="Times New Roman" w:eastAsia="Times New Roman" w:hAnsi="Times New Roman" w:cs="Times New Roman"/>
                <w:b w:val="0"/>
                <w:i w:val="0"/>
                <w:vanish w:val="0"/>
                <w:color w:val="000000"/>
                <w:sz w:val="20"/>
              </w:rPr>
            </w:pPr>
            <w:ins w:id="11212"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13" w:author="SFC2021" w:date="2025-12-22T16:11:21Z"/>
                <w:rFonts w:ascii="Times New Roman" w:eastAsia="Times New Roman" w:hAnsi="Times New Roman" w:cs="Times New Roman"/>
                <w:b w:val="0"/>
                <w:i w:val="0"/>
                <w:vanish w:val="0"/>
                <w:color w:val="000000"/>
                <w:sz w:val="20"/>
              </w:rPr>
            </w:pPr>
            <w:ins w:id="11214"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15" w:author="SFC2021" w:date="2025-12-22T16:11:21Z"/>
                <w:rFonts w:ascii="Times New Roman" w:eastAsia="Times New Roman" w:hAnsi="Times New Roman" w:cs="Times New Roman"/>
                <w:b w:val="0"/>
                <w:i w:val="0"/>
                <w:vanish w:val="0"/>
                <w:color w:val="000000"/>
                <w:sz w:val="20"/>
              </w:rPr>
            </w:pPr>
            <w:ins w:id="11216"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17" w:author="SFC2021" w:date="2025-12-22T16:11:21Z"/>
                <w:rFonts w:ascii="Times New Roman" w:eastAsia="Times New Roman" w:hAnsi="Times New Roman" w:cs="Times New Roman"/>
                <w:b w:val="0"/>
                <w:i w:val="0"/>
                <w:vanish w:val="0"/>
                <w:color w:val="000000"/>
                <w:sz w:val="20"/>
              </w:rPr>
            </w:pPr>
            <w:ins w:id="11218" w:author="SFC2021" w:date="2025-12-22T16:11:21Z">
              <w:r>
                <w:rPr>
                  <w:rFonts w:ascii="Times New Roman" w:eastAsia="Times New Roman" w:hAnsi="Times New Roman" w:cs="Times New Roman"/>
                  <w:b w:val="0"/>
                  <w:i w:val="0"/>
                  <w:vanish w:val="0"/>
                  <w:color w:val="000000"/>
                  <w:sz w:val="20"/>
                </w:rPr>
                <w:t>67.708.161,00</w:t>
              </w:r>
            </w:ins>
          </w:p>
        </w:tc>
      </w:tr>
      <w:tr>
        <w:tblPrEx>
          <w:tblW w:w="100%" w:type="pct"/>
        </w:tblPrEx>
        <w:trPr>
          <w:cantSplit w:val="0"/>
          <w:trHeight w:hRule="auto" w:val="0"/>
          <w:ins w:id="1121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20" w:author="SFC2021" w:date="2025-12-22T16:11:21Z"/>
                <w:rFonts w:ascii="Times New Roman" w:eastAsia="Times New Roman" w:hAnsi="Times New Roman" w:cs="Times New Roman"/>
                <w:b w:val="0"/>
                <w:i w:val="0"/>
                <w:vanish w:val="0"/>
                <w:color w:val="000000"/>
                <w:sz w:val="20"/>
              </w:rPr>
            </w:pPr>
            <w:ins w:id="1122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22" w:author="SFC2021" w:date="2025-12-22T16:11:21Z"/>
                <w:rFonts w:ascii="Times New Roman" w:eastAsia="Times New Roman" w:hAnsi="Times New Roman" w:cs="Times New Roman"/>
                <w:b w:val="0"/>
                <w:i w:val="0"/>
                <w:vanish w:val="0"/>
                <w:color w:val="000000"/>
                <w:sz w:val="20"/>
              </w:rPr>
            </w:pPr>
            <w:ins w:id="11223"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24" w:author="SFC2021" w:date="2025-12-22T16:11:21Z"/>
                <w:rFonts w:ascii="Times New Roman" w:eastAsia="Times New Roman" w:hAnsi="Times New Roman" w:cs="Times New Roman"/>
                <w:b w:val="0"/>
                <w:i w:val="0"/>
                <w:vanish w:val="0"/>
                <w:color w:val="000000"/>
                <w:sz w:val="20"/>
              </w:rPr>
            </w:pPr>
            <w:ins w:id="11225"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2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27"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28" w:author="SFC2021" w:date="2025-12-22T16:11:21Z"/>
                <w:rFonts w:ascii="Times New Roman" w:eastAsia="Times New Roman" w:hAnsi="Times New Roman" w:cs="Times New Roman"/>
                <w:b w:val="0"/>
                <w:i w:val="0"/>
                <w:vanish w:val="0"/>
                <w:color w:val="000000"/>
                <w:sz w:val="20"/>
              </w:rPr>
            </w:pPr>
            <w:ins w:id="11229" w:author="SFC2021" w:date="2025-12-22T16:11:21Z">
              <w:r>
                <w:rPr>
                  <w:rFonts w:ascii="Times New Roman" w:eastAsia="Times New Roman" w:hAnsi="Times New Roman" w:cs="Times New Roman"/>
                  <w:b w:val="0"/>
                  <w:i w:val="0"/>
                  <w:vanish w:val="0"/>
                  <w:color w:val="000000"/>
                  <w:sz w:val="20"/>
                </w:rPr>
                <w:t>80.000.000,00</w:t>
              </w:r>
            </w:ins>
          </w:p>
        </w:tc>
      </w:tr>
    </w:tbl>
    <w:p w:rsidR="00A77B3E">
      <w:pPr>
        <w:spacing w:before="100" w:after="0"/>
        <w:jc w:val="start"/>
        <w:rPr>
          <w:ins w:id="11230"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231" w:author="SFC2021" w:date="2025-12-22T16:11:21Z"/>
          <w:rFonts w:ascii="Times New Roman" w:eastAsia="Times New Roman" w:hAnsi="Times New Roman" w:cs="Times New Roman"/>
          <w:b w:val="0"/>
          <w:i w:val="0"/>
          <w:vanish w:val="0"/>
          <w:color w:val="000000"/>
          <w:sz w:val="24"/>
        </w:rPr>
      </w:pPr>
      <w:bookmarkStart w:id="11232" w:name="_Toc256000920"/>
      <w:ins w:id="11233"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11232"/>
    </w:p>
    <w:p w:rsidR="00A77B3E">
      <w:pPr>
        <w:spacing w:before="100" w:after="0"/>
        <w:jc w:val="start"/>
        <w:rPr>
          <w:ins w:id="11234"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1123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36" w:author="SFC2021" w:date="2025-12-22T16:11:21Z"/>
                <w:rFonts w:ascii="Times New Roman" w:eastAsia="Times New Roman" w:hAnsi="Times New Roman" w:cs="Times New Roman"/>
                <w:b w:val="0"/>
                <w:i w:val="0"/>
                <w:vanish w:val="0"/>
                <w:color w:val="000000"/>
                <w:sz w:val="20"/>
              </w:rPr>
            </w:pPr>
            <w:ins w:id="11237"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38" w:author="SFC2021" w:date="2025-12-22T16:11:21Z"/>
                <w:rFonts w:ascii="Times New Roman" w:eastAsia="Times New Roman" w:hAnsi="Times New Roman" w:cs="Times New Roman"/>
                <w:b w:val="0"/>
                <w:i w:val="0"/>
                <w:vanish w:val="0"/>
                <w:color w:val="000000"/>
                <w:sz w:val="20"/>
              </w:rPr>
            </w:pPr>
            <w:ins w:id="11239"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40" w:author="SFC2021" w:date="2025-12-22T16:11:21Z"/>
                <w:rFonts w:ascii="Times New Roman" w:eastAsia="Times New Roman" w:hAnsi="Times New Roman" w:cs="Times New Roman"/>
                <w:b w:val="0"/>
                <w:i w:val="0"/>
                <w:vanish w:val="0"/>
                <w:color w:val="000000"/>
                <w:sz w:val="20"/>
              </w:rPr>
            </w:pPr>
            <w:ins w:id="11241"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42" w:author="SFC2021" w:date="2025-12-22T16:11:21Z"/>
                <w:rFonts w:ascii="Times New Roman" w:eastAsia="Times New Roman" w:hAnsi="Times New Roman" w:cs="Times New Roman"/>
                <w:b w:val="0"/>
                <w:i w:val="0"/>
                <w:vanish w:val="0"/>
                <w:color w:val="000000"/>
                <w:sz w:val="20"/>
              </w:rPr>
            </w:pPr>
            <w:ins w:id="11243"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44" w:author="SFC2021" w:date="2025-12-22T16:11:21Z"/>
                <w:rFonts w:ascii="Times New Roman" w:eastAsia="Times New Roman" w:hAnsi="Times New Roman" w:cs="Times New Roman"/>
                <w:b w:val="0"/>
                <w:i w:val="0"/>
                <w:vanish w:val="0"/>
                <w:color w:val="000000"/>
                <w:sz w:val="20"/>
              </w:rPr>
            </w:pPr>
            <w:ins w:id="11245"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246" w:author="SFC2021" w:date="2025-12-22T16:11:21Z"/>
                <w:rFonts w:ascii="Times New Roman" w:eastAsia="Times New Roman" w:hAnsi="Times New Roman" w:cs="Times New Roman"/>
                <w:b w:val="0"/>
                <w:i w:val="0"/>
                <w:vanish w:val="0"/>
                <w:color w:val="000000"/>
                <w:sz w:val="20"/>
              </w:rPr>
            </w:pPr>
            <w:ins w:id="11247"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2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49" w:author="SFC2021" w:date="2025-12-22T16:11:21Z"/>
                <w:rFonts w:ascii="Times New Roman" w:eastAsia="Times New Roman" w:hAnsi="Times New Roman" w:cs="Times New Roman"/>
                <w:b w:val="0"/>
                <w:i w:val="0"/>
                <w:vanish w:val="0"/>
                <w:color w:val="000000"/>
                <w:sz w:val="20"/>
              </w:rPr>
            </w:pPr>
            <w:ins w:id="1125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51" w:author="SFC2021" w:date="2025-12-22T16:11:21Z"/>
                <w:rFonts w:ascii="Times New Roman" w:eastAsia="Times New Roman" w:hAnsi="Times New Roman" w:cs="Times New Roman"/>
                <w:b w:val="0"/>
                <w:i w:val="0"/>
                <w:vanish w:val="0"/>
                <w:color w:val="000000"/>
                <w:sz w:val="20"/>
              </w:rPr>
            </w:pPr>
            <w:ins w:id="11252"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53" w:author="SFC2021" w:date="2025-12-22T16:11:21Z"/>
                <w:rFonts w:ascii="Times New Roman" w:eastAsia="Times New Roman" w:hAnsi="Times New Roman" w:cs="Times New Roman"/>
                <w:b w:val="0"/>
                <w:i w:val="0"/>
                <w:vanish w:val="0"/>
                <w:color w:val="000000"/>
                <w:sz w:val="20"/>
              </w:rPr>
            </w:pPr>
            <w:ins w:id="11254"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55" w:author="SFC2021" w:date="2025-12-22T16:11:21Z"/>
                <w:rFonts w:ascii="Times New Roman" w:eastAsia="Times New Roman" w:hAnsi="Times New Roman" w:cs="Times New Roman"/>
                <w:b w:val="0"/>
                <w:i w:val="0"/>
                <w:vanish w:val="0"/>
                <w:color w:val="000000"/>
                <w:sz w:val="20"/>
              </w:rPr>
            </w:pPr>
            <w:ins w:id="11256"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57" w:author="SFC2021" w:date="2025-12-22T16:11:21Z"/>
                <w:rFonts w:ascii="Times New Roman" w:eastAsia="Times New Roman" w:hAnsi="Times New Roman" w:cs="Times New Roman"/>
                <w:b w:val="0"/>
                <w:i w:val="0"/>
                <w:vanish w:val="0"/>
                <w:color w:val="000000"/>
                <w:sz w:val="20"/>
              </w:rPr>
            </w:pPr>
            <w:ins w:id="11258"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59" w:author="SFC2021" w:date="2025-12-22T16:11:21Z"/>
                <w:rFonts w:ascii="Times New Roman" w:eastAsia="Times New Roman" w:hAnsi="Times New Roman" w:cs="Times New Roman"/>
                <w:b w:val="0"/>
                <w:i w:val="0"/>
                <w:vanish w:val="0"/>
                <w:color w:val="000000"/>
                <w:sz w:val="20"/>
              </w:rPr>
            </w:pPr>
            <w:ins w:id="11260" w:author="SFC2021" w:date="2025-12-22T16:11:21Z">
              <w:r>
                <w:rPr>
                  <w:rFonts w:ascii="Times New Roman" w:eastAsia="Times New Roman" w:hAnsi="Times New Roman" w:cs="Times New Roman"/>
                  <w:b w:val="0"/>
                  <w:i w:val="0"/>
                  <w:vanish w:val="0"/>
                  <w:color w:val="000000"/>
                  <w:sz w:val="20"/>
                </w:rPr>
                <w:t>12.291.839,00</w:t>
              </w:r>
            </w:ins>
          </w:p>
        </w:tc>
      </w:tr>
      <w:tr>
        <w:tblPrEx>
          <w:tblW w:w="100%" w:type="pct"/>
        </w:tblPrEx>
        <w:trPr>
          <w:cantSplit w:val="0"/>
          <w:trHeight w:hRule="auto" w:val="0"/>
          <w:ins w:id="11261"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62" w:author="SFC2021" w:date="2025-12-22T16:11:21Z"/>
                <w:rFonts w:ascii="Times New Roman" w:eastAsia="Times New Roman" w:hAnsi="Times New Roman" w:cs="Times New Roman"/>
                <w:b w:val="0"/>
                <w:i w:val="0"/>
                <w:vanish w:val="0"/>
                <w:color w:val="000000"/>
                <w:sz w:val="20"/>
              </w:rPr>
            </w:pPr>
            <w:ins w:id="11263"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64" w:author="SFC2021" w:date="2025-12-22T16:11:21Z"/>
                <w:rFonts w:ascii="Times New Roman" w:eastAsia="Times New Roman" w:hAnsi="Times New Roman" w:cs="Times New Roman"/>
                <w:b w:val="0"/>
                <w:i w:val="0"/>
                <w:vanish w:val="0"/>
                <w:color w:val="000000"/>
                <w:sz w:val="20"/>
              </w:rPr>
            </w:pPr>
            <w:ins w:id="11265"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66" w:author="SFC2021" w:date="2025-12-22T16:11:21Z"/>
                <w:rFonts w:ascii="Times New Roman" w:eastAsia="Times New Roman" w:hAnsi="Times New Roman" w:cs="Times New Roman"/>
                <w:b w:val="0"/>
                <w:i w:val="0"/>
                <w:vanish w:val="0"/>
                <w:color w:val="000000"/>
                <w:sz w:val="20"/>
              </w:rPr>
            </w:pPr>
            <w:ins w:id="11267"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68" w:author="SFC2021" w:date="2025-12-22T16:11:21Z"/>
                <w:rFonts w:ascii="Times New Roman" w:eastAsia="Times New Roman" w:hAnsi="Times New Roman" w:cs="Times New Roman"/>
                <w:b w:val="0"/>
                <w:i w:val="0"/>
                <w:vanish w:val="0"/>
                <w:color w:val="000000"/>
                <w:sz w:val="20"/>
              </w:rPr>
            </w:pPr>
            <w:ins w:id="11269"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70" w:author="SFC2021" w:date="2025-12-22T16:11:21Z"/>
                <w:rFonts w:ascii="Times New Roman" w:eastAsia="Times New Roman" w:hAnsi="Times New Roman" w:cs="Times New Roman"/>
                <w:b w:val="0"/>
                <w:i w:val="0"/>
                <w:vanish w:val="0"/>
                <w:color w:val="000000"/>
                <w:sz w:val="20"/>
              </w:rPr>
            </w:pPr>
            <w:ins w:id="11271"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72" w:author="SFC2021" w:date="2025-12-22T16:11:21Z"/>
                <w:rFonts w:ascii="Times New Roman" w:eastAsia="Times New Roman" w:hAnsi="Times New Roman" w:cs="Times New Roman"/>
                <w:b w:val="0"/>
                <w:i w:val="0"/>
                <w:vanish w:val="0"/>
                <w:color w:val="000000"/>
                <w:sz w:val="20"/>
              </w:rPr>
            </w:pPr>
            <w:ins w:id="11273" w:author="SFC2021" w:date="2025-12-22T16:11:21Z">
              <w:r>
                <w:rPr>
                  <w:rFonts w:ascii="Times New Roman" w:eastAsia="Times New Roman" w:hAnsi="Times New Roman" w:cs="Times New Roman"/>
                  <w:b w:val="0"/>
                  <w:i w:val="0"/>
                  <w:vanish w:val="0"/>
                  <w:color w:val="000000"/>
                  <w:sz w:val="20"/>
                </w:rPr>
                <w:t>67.708.161,00</w:t>
              </w:r>
            </w:ins>
          </w:p>
        </w:tc>
      </w:tr>
      <w:tr>
        <w:tblPrEx>
          <w:tblW w:w="100%" w:type="pct"/>
        </w:tblPrEx>
        <w:trPr>
          <w:cantSplit w:val="0"/>
          <w:trHeight w:hRule="auto" w:val="0"/>
          <w:ins w:id="1127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75" w:author="SFC2021" w:date="2025-12-22T16:11:21Z"/>
                <w:rFonts w:ascii="Times New Roman" w:eastAsia="Times New Roman" w:hAnsi="Times New Roman" w:cs="Times New Roman"/>
                <w:b w:val="0"/>
                <w:i w:val="0"/>
                <w:vanish w:val="0"/>
                <w:color w:val="000000"/>
                <w:sz w:val="20"/>
              </w:rPr>
            </w:pPr>
            <w:ins w:id="1127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77" w:author="SFC2021" w:date="2025-12-22T16:11:21Z"/>
                <w:rFonts w:ascii="Times New Roman" w:eastAsia="Times New Roman" w:hAnsi="Times New Roman" w:cs="Times New Roman"/>
                <w:b w:val="0"/>
                <w:i w:val="0"/>
                <w:vanish w:val="0"/>
                <w:color w:val="000000"/>
                <w:sz w:val="20"/>
              </w:rPr>
            </w:pPr>
            <w:ins w:id="11278" w:author="SFC2021" w:date="2025-12-22T16:11:21Z">
              <w:r>
                <w:rPr>
                  <w:rFonts w:ascii="Times New Roman" w:eastAsia="Times New Roman" w:hAnsi="Times New Roman" w:cs="Times New Roman"/>
                  <w:b w:val="0"/>
                  <w:i w:val="0"/>
                  <w:vanish w:val="0"/>
                  <w:color w:val="000000"/>
                  <w:sz w:val="20"/>
                </w:rPr>
                <w:t>ESO4.5</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79" w:author="SFC2021" w:date="2025-12-22T16:11:21Z"/>
                <w:rFonts w:ascii="Times New Roman" w:eastAsia="Times New Roman" w:hAnsi="Times New Roman" w:cs="Times New Roman"/>
                <w:b w:val="0"/>
                <w:i w:val="0"/>
                <w:vanish w:val="0"/>
                <w:color w:val="000000"/>
                <w:sz w:val="20"/>
              </w:rPr>
            </w:pPr>
            <w:ins w:id="11280"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8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282"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283" w:author="SFC2021" w:date="2025-12-22T16:11:21Z"/>
                <w:rFonts w:ascii="Times New Roman" w:eastAsia="Times New Roman" w:hAnsi="Times New Roman" w:cs="Times New Roman"/>
                <w:b w:val="0"/>
                <w:i w:val="0"/>
                <w:vanish w:val="0"/>
                <w:color w:val="000000"/>
                <w:sz w:val="20"/>
              </w:rPr>
            </w:pPr>
            <w:ins w:id="11284" w:author="SFC2021" w:date="2025-12-22T16:11:21Z">
              <w:r>
                <w:rPr>
                  <w:rFonts w:ascii="Times New Roman" w:eastAsia="Times New Roman" w:hAnsi="Times New Roman" w:cs="Times New Roman"/>
                  <w:b w:val="0"/>
                  <w:i w:val="0"/>
                  <w:vanish w:val="0"/>
                  <w:color w:val="000000"/>
                  <w:sz w:val="20"/>
                </w:rPr>
                <w:t>80.000.000,00</w:t>
              </w:r>
            </w:ins>
          </w:p>
        </w:tc>
      </w:tr>
    </w:tbl>
    <w:p w:rsidR="00A77B3E">
      <w:pPr>
        <w:spacing w:before="100" w:after="0"/>
        <w:jc w:val="start"/>
        <w:rPr>
          <w:ins w:id="11285" w:author="SFC2021" w:date="2025-12-22T16:11:21Z"/>
          <w:rFonts w:ascii="Times New Roman" w:eastAsia="Times New Roman" w:hAnsi="Times New Roman" w:cs="Times New Roman"/>
          <w:b w:val="0"/>
          <w:i w:val="0"/>
          <w:vanish w:val="0"/>
          <w:color w:val="000000"/>
          <w:sz w:val="20"/>
        </w:rPr>
      </w:pPr>
      <w:ins w:id="11286"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4"/>
        <w:spacing w:before="100" w:after="0"/>
        <w:jc w:val="start"/>
        <w:rPr>
          <w:ins w:id="11287" w:author="SFC2021" w:date="2025-12-22T16:11:21Z"/>
          <w:rFonts w:ascii="Times New Roman" w:eastAsia="Times New Roman" w:hAnsi="Times New Roman" w:cs="Times New Roman"/>
          <w:b w:val="0"/>
          <w:i w:val="0"/>
          <w:vanish w:val="0"/>
          <w:color w:val="000000"/>
          <w:sz w:val="24"/>
        </w:rPr>
      </w:pPr>
      <w:ins w:id="11288" w:author="SFC2021" w:date="2025-12-22T16:11:21Z">
        <w:r>
          <w:rPr>
            <w:rFonts w:ascii="Times New Roman" w:eastAsia="Times New Roman" w:hAnsi="Times New Roman" w:cs="Times New Roman"/>
            <w:b w:val="0"/>
            <w:i w:val="0"/>
            <w:vanish w:val="0"/>
            <w:color w:val="000000"/>
            <w:sz w:val="24"/>
          </w:rPr>
          <w:br w:type="page"/>
        </w:r>
      </w:ins>
      <w:bookmarkStart w:id="11289" w:name="_Toc256000921"/>
      <w:ins w:id="11290" w:author="SFC2021" w:date="2025-12-22T16:11:21Z">
        <w:r>
          <w:rPr>
            <w:rFonts w:ascii="Times New Roman" w:eastAsia="Times New Roman" w:hAnsi="Times New Roman" w:cs="Times New Roman"/>
            <w:b w:val="0"/>
            <w:i w:val="0"/>
            <w:vanish w:val="0"/>
            <w:color w:val="000000"/>
            <w:sz w:val="24"/>
          </w:rPr>
          <w:t>2.1.1.1. Ειδικός στόχος: 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ins>
      <w:bookmarkEnd w:id="11289"/>
    </w:p>
    <w:p w:rsidR="00A77B3E">
      <w:pPr>
        <w:spacing w:before="100" w:after="0"/>
        <w:jc w:val="start"/>
        <w:rPr>
          <w:ins w:id="11291" w:author="SFC2021" w:date="2025-12-22T16:11:21Z"/>
          <w:rFonts w:ascii="Times New Roman" w:eastAsia="Times New Roman" w:hAnsi="Times New Roman" w:cs="Times New Roman"/>
          <w:b w:val="0"/>
          <w:i w:val="0"/>
          <w:vanish w:val="0"/>
          <w:color w:val="000000"/>
          <w:sz w:val="0"/>
        </w:rPr>
      </w:pPr>
    </w:p>
    <w:p w:rsidR="00A77B3E">
      <w:pPr>
        <w:pStyle w:val="Heading4"/>
        <w:spacing w:before="100" w:after="0"/>
        <w:jc w:val="start"/>
        <w:rPr>
          <w:ins w:id="11292" w:author="SFC2021" w:date="2025-12-22T16:11:21Z"/>
          <w:rFonts w:ascii="Times New Roman" w:eastAsia="Times New Roman" w:hAnsi="Times New Roman" w:cs="Times New Roman"/>
          <w:b w:val="0"/>
          <w:i w:val="0"/>
          <w:vanish w:val="0"/>
          <w:color w:val="000000"/>
          <w:sz w:val="24"/>
        </w:rPr>
      </w:pPr>
      <w:bookmarkStart w:id="11293" w:name="_Toc256000922"/>
      <w:ins w:id="11294" w:author="SFC2021" w:date="2025-12-22T16:11:21Z">
        <w:r>
          <w:rPr>
            <w:rFonts w:ascii="Times New Roman" w:eastAsia="Times New Roman" w:hAnsi="Times New Roman" w:cs="Times New Roman"/>
            <w:b w:val="0"/>
            <w:i w:val="0"/>
            <w:vanish w:val="0"/>
            <w:color w:val="000000"/>
            <w:sz w:val="24"/>
          </w:rPr>
          <w:t>2.1.1.1.1. Παρεμβάσεις των ταμείων</w:t>
        </w:r>
      </w:ins>
      <w:bookmarkEnd w:id="11293"/>
    </w:p>
    <w:p w:rsidR="00A77B3E">
      <w:pPr>
        <w:spacing w:before="100" w:after="0"/>
        <w:jc w:val="start"/>
        <w:rPr>
          <w:ins w:id="1129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296" w:author="SFC2021" w:date="2025-12-22T16:11:21Z"/>
          <w:rFonts w:ascii="Times New Roman" w:eastAsia="Times New Roman" w:hAnsi="Times New Roman" w:cs="Times New Roman"/>
          <w:b w:val="0"/>
          <w:i w:val="0"/>
          <w:vanish w:val="0"/>
          <w:color w:val="000000"/>
          <w:sz w:val="0"/>
        </w:rPr>
      </w:pPr>
      <w:ins w:id="11297"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σημεία i), iii), iv), v), vi) και vii) του ΚΚΔ</w:t>
        </w:r>
      </w:ins>
    </w:p>
    <w:p w:rsidR="00A77B3E">
      <w:pPr>
        <w:pStyle w:val="Heading5"/>
        <w:spacing w:before="100" w:after="0"/>
        <w:jc w:val="start"/>
        <w:rPr>
          <w:ins w:id="11298" w:author="SFC2021" w:date="2025-12-22T16:11:21Z"/>
          <w:rFonts w:ascii="Times New Roman" w:eastAsia="Times New Roman" w:hAnsi="Times New Roman" w:cs="Times New Roman"/>
          <w:b w:val="0"/>
          <w:i w:val="0"/>
          <w:vanish w:val="0"/>
          <w:color w:val="000000"/>
          <w:sz w:val="24"/>
        </w:rPr>
      </w:pPr>
      <w:bookmarkStart w:id="11299" w:name="_Toc256000923"/>
      <w:ins w:id="11300" w:author="SFC2021" w:date="2025-12-22T16:11:21Z">
        <w:r>
          <w:rPr>
            <w:rFonts w:ascii="Times New Roman" w:eastAsia="Times New Roman" w:hAnsi="Times New Roman" w:cs="Times New Roman"/>
            <w:b w:val="0"/>
            <w:i w:val="0"/>
            <w:vanish w:val="0"/>
            <w:color w:val="000000"/>
            <w:sz w:val="24"/>
          </w:rPr>
          <w:t>Σχετικά είδη δράσεων — άρθρο 22 παράγραφος 3 στοιχείο δ) σημείο i) του ΚΚΔ και άρθρο 6 του κανονισμού ΕΚΤ+:</w:t>
        </w:r>
      </w:ins>
      <w:bookmarkEnd w:id="11299"/>
    </w:p>
    <w:p w:rsidR="00A77B3E">
      <w:pPr>
        <w:spacing w:before="100" w:after="0"/>
        <w:jc w:val="start"/>
        <w:rPr>
          <w:ins w:id="11301"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02"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03"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304" w:author="SFC2021" w:date="2025-12-22T16:11:21Z"/>
                <w:rFonts w:ascii="Times New Roman" w:eastAsia="Times New Roman" w:hAnsi="Times New Roman" w:cs="Times New Roman"/>
                <w:b w:val="0"/>
                <w:i w:val="0"/>
                <w:vanish w:val="0"/>
                <w:color w:val="000000"/>
                <w:sz w:val="24"/>
              </w:rPr>
            </w:pPr>
            <w:ins w:id="11305" w:author="SFC2021" w:date="2025-12-22T16:11:21Z">
              <w:r>
                <w:rPr>
                  <w:rFonts w:ascii="Times New Roman" w:eastAsia="Times New Roman" w:hAnsi="Times New Roman" w:cs="Times New Roman"/>
                  <w:b w:val="0"/>
                  <w:i w:val="0"/>
                  <w:vanish w:val="0"/>
                  <w:color w:val="000000"/>
                  <w:sz w:val="24"/>
                </w:rPr>
                <w:t>Μέσω του Ειδικού Στόχου 4.7, προωθείται η ενίσχυση δεξιοτήτων ετοιμότητας και διαχείρισης κρίσεων σε επίπεδο κοινωνίας, με στόχο την ενδυνάμωση κρίσιμων ομάδων του πληθυσμού και υπηρεσιών πρώτης γραμμής.</w:t>
              </w:r>
            </w:ins>
          </w:p>
          <w:p w:rsidR="00A77B3E">
            <w:pPr>
              <w:spacing w:before="100" w:after="0"/>
              <w:jc w:val="start"/>
              <w:rPr>
                <w:ins w:id="11306" w:author="SFC2021" w:date="2025-12-22T16:11:21Z"/>
                <w:rFonts w:ascii="Times New Roman" w:eastAsia="Times New Roman" w:hAnsi="Times New Roman" w:cs="Times New Roman"/>
                <w:b w:val="0"/>
                <w:i w:val="0"/>
                <w:vanish w:val="0"/>
                <w:color w:val="000000"/>
                <w:sz w:val="24"/>
              </w:rPr>
            </w:pPr>
            <w:ins w:id="11307" w:author="SFC2021" w:date="2025-12-22T16:11:21Z">
              <w:r>
                <w:rPr>
                  <w:rFonts w:ascii="Times New Roman" w:eastAsia="Times New Roman" w:hAnsi="Times New Roman" w:cs="Times New Roman"/>
                  <w:b w:val="0"/>
                  <w:i w:val="0"/>
                  <w:vanish w:val="0"/>
                  <w:color w:val="000000"/>
                  <w:sz w:val="24"/>
                </w:rPr>
                <w:t>Η παρέμβαση καλύπτει την ανάπτυξη δεξιοτήτων σε θέματα πολιτικής προστασίας, πρώτων βοηθειών, επιχειρησιακής ετοιμότητας και ανταπόκρισης σε καταστάσεις έκτακτης ανάγκης, σύμφωνα με τις κατευθύνσεις της ΕΕ για ενίσχυση της κοινωνικής ανθεκτικότητας, της ικανότητας αντιμετώπισης κρίσεων και της προετοιμασίας του πληθυσμού.</w:t>
              </w:r>
            </w:ins>
          </w:p>
          <w:p w:rsidR="00A77B3E">
            <w:pPr>
              <w:spacing w:before="100" w:after="0"/>
              <w:jc w:val="start"/>
              <w:rPr>
                <w:ins w:id="11308" w:author="SFC2021" w:date="2025-12-22T16:11:21Z"/>
                <w:rFonts w:ascii="Times New Roman" w:eastAsia="Times New Roman" w:hAnsi="Times New Roman" w:cs="Times New Roman"/>
                <w:b w:val="0"/>
                <w:i w:val="0"/>
                <w:vanish w:val="0"/>
                <w:color w:val="000000"/>
                <w:sz w:val="24"/>
              </w:rPr>
            </w:pPr>
            <w:ins w:id="11309" w:author="SFC2021" w:date="2025-12-22T16:11:21Z">
              <w:r>
                <w:rPr>
                  <w:rFonts w:ascii="Times New Roman" w:eastAsia="Times New Roman" w:hAnsi="Times New Roman" w:cs="Times New Roman"/>
                  <w:b w:val="0"/>
                  <w:i w:val="0"/>
                  <w:vanish w:val="0"/>
                  <w:color w:val="000000"/>
                  <w:sz w:val="24"/>
                </w:rPr>
                <w:t>Η δράση αφορά εκπαιδευόμενους, στρατεύσιμους, στελέχη κρίσιμων υπηρεσιών και επαγγελματικές ομάδες με ρόλο στην άμεση απόκριση και υποστήριξη σε περιόδους έκτακτων αναγκών, συμβάλλοντας στη δημιουργία ενός ολοκληρωμένου συστήματος πολιτικής ετοιμότητας και κοινωνικής προστασίας.</w:t>
              </w:r>
            </w:ins>
          </w:p>
          <w:p w:rsidR="00A77B3E">
            <w:pPr>
              <w:spacing w:before="100" w:after="0"/>
              <w:jc w:val="start"/>
              <w:rPr>
                <w:ins w:id="11310"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11311" w:author="SFC2021" w:date="2025-12-22T16:11:21Z"/>
                <w:rFonts w:ascii="Times New Roman" w:eastAsia="Times New Roman" w:hAnsi="Times New Roman" w:cs="Times New Roman"/>
                <w:b w:val="0"/>
                <w:i w:val="0"/>
                <w:vanish w:val="0"/>
                <w:color w:val="000000"/>
                <w:sz w:val="24"/>
              </w:rPr>
            </w:pPr>
            <w:ins w:id="11312" w:author="SFC2021" w:date="2025-12-22T16:11:21Z">
              <w:r>
                <w:rPr>
                  <w:rFonts w:ascii="Times New Roman" w:eastAsia="Times New Roman" w:hAnsi="Times New Roman" w:cs="Times New Roman"/>
                  <w:b w:val="0"/>
                  <w:i w:val="0"/>
                  <w:vanish w:val="0"/>
                  <w:color w:val="000000"/>
                  <w:sz w:val="24"/>
                </w:rPr>
                <w:t xml:space="preserve">Ενδεικτικές Δράσεις: </w:t>
              </w:r>
            </w:ins>
          </w:p>
          <w:p w:rsidR="00A77B3E">
            <w:pPr>
              <w:numPr>
                <w:ilvl w:val="0"/>
                <w:numId w:val="71"/>
              </w:numPr>
              <w:spacing w:before="100" w:after="0"/>
              <w:ind w:start="720" w:hanging="360"/>
              <w:jc w:val="start"/>
              <w:rPr>
                <w:ins w:id="11313" w:author="SFC2021" w:date="2025-12-22T16:11:21Z"/>
                <w:rFonts w:ascii="Times New Roman" w:eastAsia="Times New Roman" w:hAnsi="Times New Roman" w:cs="Times New Roman"/>
                <w:b w:val="0"/>
                <w:i w:val="0"/>
                <w:vanish w:val="0"/>
                <w:color w:val="000000"/>
                <w:sz w:val="24"/>
              </w:rPr>
            </w:pPr>
            <w:ins w:id="11314" w:author="SFC2021" w:date="2025-12-22T16:11:21Z">
              <w:r>
                <w:rPr>
                  <w:rFonts w:ascii="Times New Roman" w:eastAsia="Times New Roman" w:hAnsi="Times New Roman" w:cs="Times New Roman"/>
                  <w:b w:val="0"/>
                  <w:i w:val="0"/>
                  <w:vanish w:val="0"/>
                  <w:color w:val="000000"/>
                  <w:sz w:val="24"/>
                </w:rPr>
                <w:t xml:space="preserve">Προγράμματα ανάπτυξης δεξιοτήτων για διασφάλιση διαθεσιμότητας και κινητικότητας εξειδικευμένου προσωπικού (πχ ΜΚΟ, ομάδες εθελοντών, υπηρεσίες έκτακτης ανάγκης, προσωπικό υγειονομικής περίθαλψης κλπ.) για την αντιμετώπιση κρίσεων/εκτάκτων αναγκών </w:t>
              </w:r>
            </w:ins>
          </w:p>
          <w:p w:rsidR="00A77B3E">
            <w:pPr>
              <w:numPr>
                <w:ilvl w:val="0"/>
                <w:numId w:val="71"/>
              </w:numPr>
              <w:spacing w:before="100" w:after="0"/>
              <w:ind w:start="720" w:hanging="360"/>
              <w:jc w:val="start"/>
              <w:rPr>
                <w:ins w:id="11315" w:author="SFC2021" w:date="2025-12-22T16:11:21Z"/>
                <w:rFonts w:ascii="Times New Roman" w:eastAsia="Times New Roman" w:hAnsi="Times New Roman" w:cs="Times New Roman"/>
                <w:b w:val="0"/>
                <w:i w:val="0"/>
                <w:vanish w:val="0"/>
                <w:color w:val="000000"/>
                <w:sz w:val="24"/>
              </w:rPr>
            </w:pPr>
            <w:ins w:id="11316" w:author="SFC2021" w:date="2025-12-22T16:11:21Z">
              <w:r>
                <w:rPr>
                  <w:rFonts w:ascii="Times New Roman" w:eastAsia="Times New Roman" w:hAnsi="Times New Roman" w:cs="Times New Roman"/>
                  <w:b w:val="0"/>
                  <w:i w:val="0"/>
                  <w:vanish w:val="0"/>
                  <w:color w:val="000000"/>
                  <w:sz w:val="24"/>
                </w:rPr>
                <w:t>Προγράμματα ανάπτυξης δεξιοτήτων του εκπαιδευτικού προσωπικού όλων των βαθμίδων εκπαίδευσης σε θέματα έκτακτης ανάγκης, κυβερνοασφαλειας και πολιτικής προστασίας.</w:t>
              </w:r>
            </w:ins>
          </w:p>
          <w:p w:rsidR="00A77B3E">
            <w:pPr>
              <w:numPr>
                <w:ilvl w:val="0"/>
                <w:numId w:val="71"/>
              </w:numPr>
              <w:spacing w:before="100" w:after="0"/>
              <w:ind w:start="720" w:hanging="360"/>
              <w:jc w:val="start"/>
              <w:rPr>
                <w:ins w:id="11317" w:author="SFC2021" w:date="2025-12-22T16:11:21Z"/>
                <w:rFonts w:ascii="Times New Roman" w:eastAsia="Times New Roman" w:hAnsi="Times New Roman" w:cs="Times New Roman"/>
                <w:b w:val="0"/>
                <w:i w:val="0"/>
                <w:vanish w:val="0"/>
                <w:color w:val="000000"/>
                <w:sz w:val="24"/>
              </w:rPr>
            </w:pPr>
            <w:ins w:id="11318" w:author="SFC2021" w:date="2025-12-22T16:11:21Z">
              <w:r>
                <w:rPr>
                  <w:rFonts w:ascii="Times New Roman" w:eastAsia="Times New Roman" w:hAnsi="Times New Roman" w:cs="Times New Roman"/>
                  <w:b w:val="0"/>
                  <w:i w:val="0"/>
                  <w:vanish w:val="0"/>
                  <w:color w:val="000000"/>
                  <w:sz w:val="24"/>
                </w:rPr>
                <w:t>Εκπαίδευση οδηγών μέσων μεταφοράς σε παροχή υπηρεσιών πρώτων βοηθειών</w:t>
              </w:r>
            </w:ins>
          </w:p>
          <w:p w:rsidR="00A77B3E">
            <w:pPr>
              <w:numPr>
                <w:ilvl w:val="0"/>
                <w:numId w:val="71"/>
              </w:numPr>
              <w:spacing w:before="100" w:after="0"/>
              <w:ind w:start="720" w:hanging="360"/>
              <w:jc w:val="start"/>
              <w:rPr>
                <w:ins w:id="11319" w:author="SFC2021" w:date="2025-12-22T16:11:21Z"/>
                <w:rFonts w:ascii="Times New Roman" w:eastAsia="Times New Roman" w:hAnsi="Times New Roman" w:cs="Times New Roman"/>
                <w:b w:val="0"/>
                <w:i w:val="0"/>
                <w:vanish w:val="0"/>
                <w:color w:val="000000"/>
                <w:sz w:val="24"/>
              </w:rPr>
            </w:pPr>
            <w:ins w:id="11320" w:author="SFC2021" w:date="2025-12-22T16:11:21Z">
              <w:r>
                <w:rPr>
                  <w:rFonts w:ascii="Times New Roman" w:eastAsia="Times New Roman" w:hAnsi="Times New Roman" w:cs="Times New Roman"/>
                  <w:b w:val="0"/>
                  <w:i w:val="0"/>
                  <w:vanish w:val="0"/>
                  <w:color w:val="000000"/>
                  <w:sz w:val="24"/>
                </w:rPr>
                <w:t xml:space="preserve">Εκπαίδευση στρατευσίμων σε θέματα πολιτικής προστασίας ή/και πολιτικής ετοιμότητας (πχ πρώτες βοήθειες κλπ.) </w:t>
              </w:r>
            </w:ins>
          </w:p>
          <w:p w:rsidR="00A77B3E">
            <w:pPr>
              <w:numPr>
                <w:ilvl w:val="0"/>
                <w:numId w:val="71"/>
              </w:numPr>
              <w:spacing w:before="100" w:after="0"/>
              <w:ind w:start="720" w:hanging="360"/>
              <w:jc w:val="start"/>
              <w:rPr>
                <w:ins w:id="11321" w:author="SFC2021" w:date="2025-12-22T16:11:21Z"/>
                <w:rFonts w:ascii="Times New Roman" w:eastAsia="Times New Roman" w:hAnsi="Times New Roman" w:cs="Times New Roman"/>
                <w:b w:val="0"/>
                <w:i w:val="0"/>
                <w:vanish w:val="0"/>
                <w:color w:val="000000"/>
                <w:sz w:val="24"/>
              </w:rPr>
            </w:pPr>
            <w:ins w:id="11322" w:author="SFC2021" w:date="2025-12-22T16:11:21Z">
              <w:r>
                <w:rPr>
                  <w:rFonts w:ascii="Times New Roman" w:eastAsia="Times New Roman" w:hAnsi="Times New Roman" w:cs="Times New Roman"/>
                  <w:b w:val="0"/>
                  <w:i w:val="0"/>
                  <w:vanish w:val="0"/>
                  <w:color w:val="000000"/>
                  <w:sz w:val="24"/>
                </w:rPr>
                <w:t>Εκπαίδευση στις πρώτες βοήθειες του γενικού πληθυσμού για περιπτώσεις κρίσεων/εκτάκτων αναγκών.</w:t>
              </w:r>
            </w:ins>
          </w:p>
          <w:p w:rsidR="00A77B3E">
            <w:pPr>
              <w:spacing w:before="100" w:after="0"/>
              <w:jc w:val="start"/>
              <w:rPr>
                <w:ins w:id="11323" w:author="SFC2021" w:date="2025-12-22T16:11:21Z"/>
                <w:rFonts w:ascii="Times New Roman" w:eastAsia="Times New Roman" w:hAnsi="Times New Roman" w:cs="Times New Roman"/>
                <w:b w:val="0"/>
                <w:i w:val="0"/>
                <w:vanish w:val="0"/>
                <w:color w:val="000000"/>
                <w:sz w:val="24"/>
              </w:rPr>
            </w:pPr>
          </w:p>
          <w:p w:rsidR="00A77B3E">
            <w:pPr>
              <w:spacing w:before="100" w:after="0"/>
              <w:jc w:val="start"/>
              <w:rPr>
                <w:ins w:id="11324" w:author="SFC2021" w:date="2025-12-22T16:11:21Z"/>
                <w:rFonts w:ascii="Times New Roman" w:eastAsia="Times New Roman" w:hAnsi="Times New Roman" w:cs="Times New Roman"/>
                <w:b w:val="0"/>
                <w:i w:val="0"/>
                <w:vanish w:val="0"/>
                <w:color w:val="000000"/>
                <w:sz w:val="24"/>
              </w:rPr>
            </w:pPr>
            <w:ins w:id="11325" w:author="SFC2021" w:date="2025-12-22T16:11:21Z">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ins>
          </w:p>
          <w:p w:rsidR="00A77B3E">
            <w:pPr>
              <w:spacing w:before="100" w:after="0"/>
              <w:jc w:val="start"/>
              <w:rPr>
                <w:ins w:id="11326"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27"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28"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1329" w:author="SFC2021" w:date="2025-12-22T16:11:21Z"/>
          <w:rFonts w:ascii="Times New Roman" w:eastAsia="Times New Roman" w:hAnsi="Times New Roman" w:cs="Times New Roman"/>
          <w:b w:val="0"/>
          <w:i w:val="0"/>
          <w:vanish w:val="0"/>
          <w:color w:val="000000"/>
          <w:sz w:val="24"/>
        </w:rPr>
      </w:pPr>
      <w:bookmarkStart w:id="11330" w:name="_Toc256000924"/>
      <w:ins w:id="11331" w:author="SFC2021" w:date="2025-12-22T16:11:21Z">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ins>
      <w:bookmarkEnd w:id="11330"/>
    </w:p>
    <w:p w:rsidR="00A77B3E">
      <w:pPr>
        <w:spacing w:before="100" w:after="0"/>
        <w:jc w:val="start"/>
        <w:rPr>
          <w:ins w:id="11332"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33"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34" w:author="SFC2021" w:date="2025-12-22T16:11:21Z"/>
                <w:rFonts w:ascii="Times New Roman" w:eastAsia="Times New Roman" w:hAnsi="Times New Roman" w:cs="Times New Roman"/>
                <w:b w:val="0"/>
                <w:i w:val="0"/>
                <w:vanish w:val="0"/>
                <w:color w:val="000000"/>
                <w:sz w:val="0"/>
              </w:rPr>
            </w:pPr>
          </w:p>
          <w:p w:rsidR="00A77B3E">
            <w:pPr>
              <w:numPr>
                <w:ilvl w:val="0"/>
                <w:numId w:val="72"/>
              </w:numPr>
              <w:spacing w:before="100" w:after="0"/>
              <w:ind w:start="720" w:hanging="360"/>
              <w:jc w:val="start"/>
              <w:rPr>
                <w:ins w:id="11335" w:author="SFC2021" w:date="2025-12-22T16:11:21Z"/>
                <w:rFonts w:ascii="Times New Roman" w:eastAsia="Times New Roman" w:hAnsi="Times New Roman" w:cs="Times New Roman"/>
                <w:b w:val="0"/>
                <w:i w:val="0"/>
                <w:vanish w:val="0"/>
                <w:color w:val="000000"/>
                <w:sz w:val="24"/>
              </w:rPr>
            </w:pPr>
            <w:ins w:id="11336" w:author="SFC2021" w:date="2025-12-22T16:11:21Z">
              <w:r>
                <w:rPr>
                  <w:rFonts w:ascii="Times New Roman" w:eastAsia="Times New Roman" w:hAnsi="Times New Roman" w:cs="Times New Roman"/>
                  <w:b w:val="0"/>
                  <w:i w:val="0"/>
                  <w:vanish w:val="0"/>
                  <w:color w:val="000000"/>
                  <w:sz w:val="24"/>
                </w:rPr>
                <w:t>Στρατεύσιμοι</w:t>
              </w:r>
            </w:ins>
          </w:p>
          <w:p w:rsidR="00A77B3E">
            <w:pPr>
              <w:numPr>
                <w:ilvl w:val="0"/>
                <w:numId w:val="72"/>
              </w:numPr>
              <w:spacing w:before="100" w:after="0"/>
              <w:ind w:start="720" w:hanging="360"/>
              <w:jc w:val="start"/>
              <w:rPr>
                <w:ins w:id="11337" w:author="SFC2021" w:date="2025-12-22T16:11:21Z"/>
                <w:rFonts w:ascii="Times New Roman" w:eastAsia="Times New Roman" w:hAnsi="Times New Roman" w:cs="Times New Roman"/>
                <w:b w:val="0"/>
                <w:i w:val="0"/>
                <w:vanish w:val="0"/>
                <w:color w:val="000000"/>
                <w:sz w:val="24"/>
              </w:rPr>
            </w:pPr>
            <w:ins w:id="11338" w:author="SFC2021" w:date="2025-12-22T16:11:21Z">
              <w:r>
                <w:rPr>
                  <w:rFonts w:ascii="Times New Roman" w:eastAsia="Times New Roman" w:hAnsi="Times New Roman" w:cs="Times New Roman"/>
                  <w:b w:val="0"/>
                  <w:i w:val="0"/>
                  <w:vanish w:val="0"/>
                  <w:color w:val="000000"/>
                  <w:sz w:val="24"/>
                </w:rPr>
                <w:t xml:space="preserve">Στελέχη κρίσιμων υπηρεσιών </w:t>
              </w:r>
            </w:ins>
          </w:p>
          <w:p w:rsidR="00A77B3E">
            <w:pPr>
              <w:numPr>
                <w:ilvl w:val="0"/>
                <w:numId w:val="72"/>
              </w:numPr>
              <w:spacing w:before="100" w:after="0"/>
              <w:ind w:start="720" w:hanging="360"/>
              <w:jc w:val="start"/>
              <w:rPr>
                <w:ins w:id="11339" w:author="SFC2021" w:date="2025-12-22T16:11:21Z"/>
                <w:rFonts w:ascii="Times New Roman" w:eastAsia="Times New Roman" w:hAnsi="Times New Roman" w:cs="Times New Roman"/>
                <w:b w:val="0"/>
                <w:i w:val="0"/>
                <w:vanish w:val="0"/>
                <w:color w:val="000000"/>
                <w:sz w:val="24"/>
              </w:rPr>
            </w:pPr>
            <w:ins w:id="11340" w:author="SFC2021" w:date="2025-12-22T16:11:21Z">
              <w:r>
                <w:rPr>
                  <w:rFonts w:ascii="Times New Roman" w:eastAsia="Times New Roman" w:hAnsi="Times New Roman" w:cs="Times New Roman"/>
                  <w:b w:val="0"/>
                  <w:i w:val="0"/>
                  <w:vanish w:val="0"/>
                  <w:color w:val="000000"/>
                  <w:sz w:val="24"/>
                </w:rPr>
                <w:t>Επαγγελματικές ομάδες με ρόλο στην άμεση απόκριση και υποστήριξη σε περιόδους έκτακτων αναγκών ή αντιμετώπισης συνεπειών φυσικών καταστροφών μεγάλης κλίμακας</w:t>
              </w:r>
            </w:ins>
          </w:p>
          <w:p w:rsidR="00A77B3E">
            <w:pPr>
              <w:numPr>
                <w:ilvl w:val="0"/>
                <w:numId w:val="72"/>
              </w:numPr>
              <w:spacing w:before="100" w:after="0"/>
              <w:ind w:start="720" w:hanging="360"/>
              <w:jc w:val="start"/>
              <w:rPr>
                <w:ins w:id="11341" w:author="SFC2021" w:date="2025-12-22T16:11:21Z"/>
                <w:rFonts w:ascii="Times New Roman" w:eastAsia="Times New Roman" w:hAnsi="Times New Roman" w:cs="Times New Roman"/>
                <w:b w:val="0"/>
                <w:i w:val="0"/>
                <w:vanish w:val="0"/>
                <w:color w:val="000000"/>
                <w:sz w:val="24"/>
              </w:rPr>
            </w:pPr>
            <w:ins w:id="11342" w:author="SFC2021" w:date="2025-12-22T16:11:21Z">
              <w:r>
                <w:rPr>
                  <w:rFonts w:ascii="Times New Roman" w:eastAsia="Times New Roman" w:hAnsi="Times New Roman" w:cs="Times New Roman"/>
                  <w:b w:val="0"/>
                  <w:i w:val="0"/>
                  <w:vanish w:val="0"/>
                  <w:color w:val="000000"/>
                  <w:sz w:val="24"/>
                </w:rPr>
                <w:t>Εκπαιδευτικοί</w:t>
              </w:r>
            </w:ins>
          </w:p>
          <w:p w:rsidR="00A77B3E">
            <w:pPr>
              <w:numPr>
                <w:ilvl w:val="0"/>
                <w:numId w:val="72"/>
              </w:numPr>
              <w:spacing w:before="100" w:after="0"/>
              <w:ind w:start="720" w:hanging="360"/>
              <w:jc w:val="start"/>
              <w:rPr>
                <w:ins w:id="11343" w:author="SFC2021" w:date="2025-12-22T16:11:21Z"/>
                <w:rFonts w:ascii="Times New Roman" w:eastAsia="Times New Roman" w:hAnsi="Times New Roman" w:cs="Times New Roman"/>
                <w:b w:val="0"/>
                <w:i w:val="0"/>
                <w:vanish w:val="0"/>
                <w:color w:val="000000"/>
                <w:sz w:val="24"/>
              </w:rPr>
            </w:pPr>
            <w:ins w:id="11344" w:author="SFC2021" w:date="2025-12-22T16:11:21Z">
              <w:r>
                <w:rPr>
                  <w:rFonts w:ascii="Times New Roman" w:eastAsia="Times New Roman" w:hAnsi="Times New Roman" w:cs="Times New Roman"/>
                  <w:b w:val="0"/>
                  <w:i w:val="0"/>
                  <w:vanish w:val="0"/>
                  <w:color w:val="000000"/>
                  <w:sz w:val="24"/>
                </w:rPr>
                <w:t>ΜΚΟ, ομάδες εθελοντών</w:t>
              </w:r>
            </w:ins>
          </w:p>
          <w:p w:rsidR="00A77B3E">
            <w:pPr>
              <w:numPr>
                <w:ilvl w:val="0"/>
                <w:numId w:val="72"/>
              </w:numPr>
              <w:spacing w:before="100" w:after="0"/>
              <w:ind w:start="720" w:hanging="360"/>
              <w:jc w:val="start"/>
              <w:rPr>
                <w:ins w:id="11345" w:author="SFC2021" w:date="2025-12-22T16:11:21Z"/>
                <w:rFonts w:ascii="Times New Roman" w:eastAsia="Times New Roman" w:hAnsi="Times New Roman" w:cs="Times New Roman"/>
                <w:b w:val="0"/>
                <w:i w:val="0"/>
                <w:vanish w:val="0"/>
                <w:color w:val="000000"/>
                <w:sz w:val="24"/>
              </w:rPr>
            </w:pPr>
            <w:ins w:id="11346" w:author="SFC2021" w:date="2025-12-22T16:11:21Z">
              <w:r>
                <w:rPr>
                  <w:rFonts w:ascii="Times New Roman" w:eastAsia="Times New Roman" w:hAnsi="Times New Roman" w:cs="Times New Roman"/>
                  <w:b w:val="0"/>
                  <w:i w:val="0"/>
                  <w:vanish w:val="0"/>
                  <w:color w:val="000000"/>
                  <w:sz w:val="24"/>
                </w:rPr>
                <w:t xml:space="preserve">Γενικός πληθυσμός </w:t>
              </w:r>
            </w:ins>
          </w:p>
          <w:p w:rsidR="00A77B3E">
            <w:pPr>
              <w:spacing w:before="100" w:after="0"/>
              <w:jc w:val="start"/>
              <w:rPr>
                <w:ins w:id="11347"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48"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49"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1350" w:author="SFC2021" w:date="2025-12-22T16:11:21Z"/>
          <w:rFonts w:ascii="Times New Roman" w:eastAsia="Times New Roman" w:hAnsi="Times New Roman" w:cs="Times New Roman"/>
          <w:b w:val="0"/>
          <w:i w:val="0"/>
          <w:vanish w:val="0"/>
          <w:color w:val="000000"/>
          <w:sz w:val="24"/>
        </w:rPr>
      </w:pPr>
      <w:bookmarkStart w:id="11351" w:name="_Toc256000925"/>
      <w:ins w:id="11352" w:author="SFC2021" w:date="2025-12-22T16:11:21Z">
        <w:r>
          <w:rPr>
            <w:rFonts w:ascii="Times New Roman" w:eastAsia="Times New Roman" w:hAnsi="Times New Roman" w:cs="Times New Roman"/>
            <w:b w:val="0"/>
            <w:i w:val="0"/>
            <w:vanish w:val="0"/>
            <w:color w:val="000000"/>
            <w:sz w:val="24"/>
          </w:rPr>
          <w:t>Ενέργειες που διαφυλάσσουν την ισότητα, την ένταξη και την απαγόρευση των διακρίσεων — άρθρο 22 παράγραφος 3 στοιχείο δ) σημείο iv) του ΚΚΔ και άρθρο 6 του κανονισμού ΕΚΤ+</w:t>
        </w:r>
      </w:ins>
      <w:bookmarkEnd w:id="11351"/>
    </w:p>
    <w:p w:rsidR="00A77B3E">
      <w:pPr>
        <w:spacing w:before="100" w:after="0"/>
        <w:jc w:val="start"/>
        <w:rPr>
          <w:ins w:id="1135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54"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55"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356" w:author="SFC2021" w:date="2025-12-22T16:11:21Z"/>
                <w:rFonts w:ascii="Times New Roman" w:eastAsia="Times New Roman" w:hAnsi="Times New Roman" w:cs="Times New Roman"/>
                <w:b w:val="0"/>
                <w:i w:val="0"/>
                <w:vanish w:val="0"/>
                <w:color w:val="000000"/>
                <w:sz w:val="24"/>
              </w:rPr>
            </w:pPr>
            <w:ins w:id="11357" w:author="SFC2021" w:date="2025-12-22T16:11:21Z">
              <w:r>
                <w:rPr>
                  <w:rFonts w:ascii="Times New Roman" w:eastAsia="Times New Roman" w:hAnsi="Times New Roman" w:cs="Times New Roman"/>
                  <w:b w:val="0"/>
                  <w:i w:val="0"/>
                  <w:vanish w:val="0"/>
                  <w:color w:val="000000"/>
                  <w:sz w:val="24"/>
                </w:rPr>
                <w:t>Οι διαδικασίες, η μεθοδολογία και τα κριτήρια επιλογής των δράσεων θα είναι συνεπείς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ins>
          </w:p>
          <w:p w:rsidR="00A77B3E">
            <w:pPr>
              <w:spacing w:before="100" w:after="0"/>
              <w:jc w:val="start"/>
              <w:rPr>
                <w:ins w:id="11358" w:author="SFC2021" w:date="2025-12-22T16:11:21Z"/>
                <w:rFonts w:ascii="Times New Roman" w:eastAsia="Times New Roman" w:hAnsi="Times New Roman" w:cs="Times New Roman"/>
                <w:b w:val="0"/>
                <w:i w:val="0"/>
                <w:vanish w:val="0"/>
                <w:color w:val="000000"/>
                <w:sz w:val="24"/>
              </w:rPr>
            </w:pPr>
            <w:ins w:id="11359" w:author="SFC2021" w:date="2025-12-22T16:11:21Z">
              <w:r>
                <w:rPr>
                  <w:rFonts w:ascii="Times New Roman" w:eastAsia="Times New Roman" w:hAnsi="Times New Roman" w:cs="Times New Roman"/>
                  <w:b w:val="0"/>
                  <w:i w:val="0"/>
                  <w:vanish w:val="0"/>
                  <w:color w:val="000000"/>
                  <w:sz w:val="24"/>
                </w:rPr>
                <w:t xml:space="preserve">Σε όλες τις δράσεις προάγεται η ισότιμη συμμετοχή όλων των ομάδων πληθυσμού. </w:t>
              </w:r>
            </w:ins>
          </w:p>
          <w:p w:rsidR="00A77B3E">
            <w:pPr>
              <w:spacing w:before="100" w:after="0"/>
              <w:jc w:val="start"/>
              <w:rPr>
                <w:ins w:id="11360"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61"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62"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1363" w:author="SFC2021" w:date="2025-12-22T16:11:21Z"/>
          <w:rFonts w:ascii="Times New Roman" w:eastAsia="Times New Roman" w:hAnsi="Times New Roman" w:cs="Times New Roman"/>
          <w:b w:val="0"/>
          <w:i w:val="0"/>
          <w:vanish w:val="0"/>
          <w:color w:val="000000"/>
          <w:sz w:val="24"/>
        </w:rPr>
      </w:pPr>
      <w:bookmarkStart w:id="11364" w:name="_Toc256000926"/>
      <w:ins w:id="11365" w:author="SFC2021" w:date="2025-12-22T16:11:21Z">
        <w:r>
          <w:rPr>
            <w:rFonts w:ascii="Times New Roman" w:eastAsia="Times New Roman" w:hAnsi="Times New Roman" w:cs="Times New Roman"/>
            <w:b w:val="0"/>
            <w:i w:val="0"/>
            <w:vanish w:val="0"/>
            <w:color w:val="000000"/>
            <w:sz w:val="24"/>
          </w:rPr>
          <w:t>Ενδεικτική αναφορά ως προς τις ειδικές περιοχές-στόχους, συμπεριλαμβανομένης της προβλεπόμενης χρήσης των εδαφικών εργαλείων — άρθρο 22 παράγραφος 3 στοιχείο δ) σημείο v) του ΚΚΔ</w:t>
        </w:r>
      </w:ins>
      <w:bookmarkEnd w:id="11364"/>
    </w:p>
    <w:p w:rsidR="00A77B3E">
      <w:pPr>
        <w:spacing w:before="100" w:after="0"/>
        <w:jc w:val="start"/>
        <w:rPr>
          <w:ins w:id="11366"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67"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68"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369" w:author="SFC2021" w:date="2025-12-22T16:11:21Z"/>
                <w:rFonts w:ascii="Times New Roman" w:eastAsia="Times New Roman" w:hAnsi="Times New Roman" w:cs="Times New Roman"/>
                <w:b w:val="0"/>
                <w:i w:val="0"/>
                <w:vanish w:val="0"/>
                <w:color w:val="000000"/>
                <w:sz w:val="24"/>
              </w:rPr>
            </w:pPr>
            <w:ins w:id="11370" w:author="SFC2021" w:date="2025-12-22T16:11:21Z">
              <w:r>
                <w:rPr>
                  <w:rFonts w:ascii="Times New Roman" w:eastAsia="Times New Roman" w:hAnsi="Times New Roman" w:cs="Times New Roman"/>
                  <w:b w:val="0"/>
                  <w:i w:val="0"/>
                  <w:vanish w:val="0"/>
                  <w:color w:val="000000"/>
                  <w:sz w:val="24"/>
                </w:rPr>
                <w:t>Δεν έχει εφαρμογή</w:t>
              </w:r>
            </w:ins>
          </w:p>
          <w:p w:rsidR="00A77B3E">
            <w:pPr>
              <w:spacing w:before="100" w:after="0"/>
              <w:jc w:val="start"/>
              <w:rPr>
                <w:ins w:id="11371"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72"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73"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1374" w:author="SFC2021" w:date="2025-12-22T16:11:21Z"/>
          <w:rFonts w:ascii="Times New Roman" w:eastAsia="Times New Roman" w:hAnsi="Times New Roman" w:cs="Times New Roman"/>
          <w:b w:val="0"/>
          <w:i w:val="0"/>
          <w:vanish w:val="0"/>
          <w:color w:val="000000"/>
          <w:sz w:val="24"/>
        </w:rPr>
      </w:pPr>
      <w:bookmarkStart w:id="11375" w:name="_Toc256000927"/>
      <w:ins w:id="11376" w:author="SFC2021" w:date="2025-12-22T16:11:21Z">
        <w:r>
          <w:rPr>
            <w:rFonts w:ascii="Times New Roman" w:eastAsia="Times New Roman" w:hAnsi="Times New Roman" w:cs="Times New Roman"/>
            <w:b w:val="0"/>
            <w:i w:val="0"/>
            <w:vanish w:val="0"/>
            <w:color w:val="000000"/>
            <w:sz w:val="24"/>
          </w:rPr>
          <w:t>Διαπεριφερειακές, διασυνοριακές και διακρατικές δράσεις — άρθρο 22 παράγραφος 3 στοιχείο δ) σημείο vi) του ΚΚΔ</w:t>
        </w:r>
      </w:ins>
      <w:bookmarkEnd w:id="11375"/>
    </w:p>
    <w:p w:rsidR="00A77B3E">
      <w:pPr>
        <w:spacing w:before="100" w:after="0"/>
        <w:jc w:val="start"/>
        <w:rPr>
          <w:ins w:id="11377"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78"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79"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380" w:author="SFC2021" w:date="2025-12-22T16:11:21Z"/>
                <w:rFonts w:ascii="Times New Roman" w:eastAsia="Times New Roman" w:hAnsi="Times New Roman" w:cs="Times New Roman"/>
                <w:b w:val="0"/>
                <w:i w:val="0"/>
                <w:vanish w:val="0"/>
                <w:color w:val="000000"/>
                <w:sz w:val="24"/>
              </w:rPr>
            </w:pPr>
            <w:ins w:id="11381" w:author="SFC2021" w:date="2025-12-22T16:11:21Z">
              <w:r>
                <w:rPr>
                  <w:rFonts w:ascii="Times New Roman" w:eastAsia="Times New Roman" w:hAnsi="Times New Roman" w:cs="Times New Roman"/>
                  <w:b w:val="0"/>
                  <w:i w:val="0"/>
                  <w:vanish w:val="0"/>
                  <w:color w:val="000000"/>
                  <w:sz w:val="24"/>
                </w:rPr>
                <w:t>Οι παρεμβάσεις του ΕΣ 4.7 στο πλαίσιο της Προτεραιότητας 10, δύναται να περιλαμβάνουν διακρατικές συνεργασίες μέσω κοινών εκπαιδευτικών δράσεων, ανταλλαγών και κινητικότητας με φορείς κρατών-μελών στους τομείς της πολιτικής ετοιμότητας και διαχείρισης κρίσεων.</w:t>
              </w:r>
            </w:ins>
          </w:p>
          <w:p w:rsidR="00A77B3E">
            <w:pPr>
              <w:spacing w:before="100" w:after="0"/>
              <w:jc w:val="start"/>
              <w:rPr>
                <w:ins w:id="11382"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83"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84" w:author="SFC2021" w:date="2025-12-22T16:11:21Z"/>
          <w:rFonts w:ascii="Times New Roman" w:eastAsia="Times New Roman" w:hAnsi="Times New Roman" w:cs="Times New Roman"/>
          <w:b w:val="0"/>
          <w:i w:val="0"/>
          <w:vanish w:val="0"/>
          <w:color w:val="000000"/>
          <w:sz w:val="24"/>
        </w:rPr>
      </w:pPr>
    </w:p>
    <w:p w:rsidR="00A77B3E">
      <w:pPr>
        <w:pStyle w:val="Heading5"/>
        <w:spacing w:before="100" w:after="0"/>
        <w:jc w:val="start"/>
        <w:rPr>
          <w:ins w:id="11385" w:author="SFC2021" w:date="2025-12-22T16:11:21Z"/>
          <w:rFonts w:ascii="Times New Roman" w:eastAsia="Times New Roman" w:hAnsi="Times New Roman" w:cs="Times New Roman"/>
          <w:b w:val="0"/>
          <w:i w:val="0"/>
          <w:vanish w:val="0"/>
          <w:color w:val="000000"/>
          <w:sz w:val="24"/>
        </w:rPr>
      </w:pPr>
      <w:bookmarkStart w:id="11386" w:name="_Toc256000928"/>
      <w:ins w:id="11387" w:author="SFC2021" w:date="2025-12-22T16:11:21Z">
        <w:r>
          <w:rPr>
            <w:rFonts w:ascii="Times New Roman" w:eastAsia="Times New Roman" w:hAnsi="Times New Roman" w:cs="Times New Roman"/>
            <w:b w:val="0"/>
            <w:i w:val="0"/>
            <w:vanish w:val="0"/>
            <w:color w:val="000000"/>
            <w:sz w:val="24"/>
          </w:rPr>
          <w:t>Προβλεπόμενη χρήση των χρηματοδοτικών μέσων — άρθρο 22 παράγραφος 3 στοιχείο δ) σημείο vii) του ΚΚΔ</w:t>
        </w:r>
      </w:ins>
      <w:bookmarkEnd w:id="11386"/>
    </w:p>
    <w:p w:rsidR="00A77B3E">
      <w:pPr>
        <w:spacing w:before="100" w:after="0"/>
        <w:jc w:val="start"/>
        <w:rPr>
          <w:ins w:id="1138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ins w:id="11389" w:author="SFC2021" w:date="2025-12-22T16:11:21Z"/>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390"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391" w:author="SFC2021" w:date="2025-12-22T16:11:21Z"/>
                <w:rFonts w:ascii="Times New Roman" w:eastAsia="Times New Roman" w:hAnsi="Times New Roman" w:cs="Times New Roman"/>
                <w:b w:val="0"/>
                <w:i w:val="0"/>
                <w:vanish w:val="0"/>
                <w:color w:val="000000"/>
                <w:sz w:val="24"/>
              </w:rPr>
            </w:pPr>
            <w:ins w:id="11392" w:author="SFC2021" w:date="2025-12-22T16:11:21Z">
              <w:r>
                <w:rPr>
                  <w:rFonts w:ascii="Times New Roman" w:eastAsia="Times New Roman" w:hAnsi="Times New Roman" w:cs="Times New Roman"/>
                  <w:b w:val="0"/>
                  <w:i w:val="0"/>
                  <w:vanish w:val="0"/>
                  <w:color w:val="000000"/>
                  <w:sz w:val="24"/>
                </w:rPr>
                <w:t>Το σύνολο των έργων αφορούν επιχορηγήσεις.</w:t>
              </w:r>
            </w:ins>
          </w:p>
          <w:p w:rsidR="00A77B3E">
            <w:pPr>
              <w:spacing w:before="100" w:after="0"/>
              <w:jc w:val="start"/>
              <w:rPr>
                <w:ins w:id="11393" w:author="SFC2021" w:date="2025-12-22T16:11:21Z"/>
                <w:rFonts w:ascii="Times New Roman" w:eastAsia="Times New Roman" w:hAnsi="Times New Roman" w:cs="Times New Roman"/>
                <w:b w:val="0"/>
                <w:i w:val="0"/>
                <w:vanish w:val="0"/>
                <w:color w:val="000000"/>
                <w:sz w:val="6"/>
              </w:rPr>
            </w:pPr>
          </w:p>
          <w:p w:rsidR="00A77B3E">
            <w:pPr>
              <w:spacing w:before="100" w:after="0"/>
              <w:jc w:val="start"/>
              <w:rPr>
                <w:ins w:id="11394" w:author="SFC2021" w:date="2025-12-22T16:11:21Z"/>
                <w:rFonts w:ascii="Times New Roman" w:eastAsia="Times New Roman" w:hAnsi="Times New Roman" w:cs="Times New Roman"/>
                <w:b w:val="0"/>
                <w:i w:val="0"/>
                <w:vanish w:val="0"/>
                <w:color w:val="000000"/>
                <w:sz w:val="6"/>
              </w:rPr>
            </w:pPr>
          </w:p>
        </w:tc>
      </w:tr>
    </w:tbl>
    <w:p w:rsidR="00A77B3E">
      <w:pPr>
        <w:spacing w:before="100" w:after="0"/>
        <w:jc w:val="start"/>
        <w:rPr>
          <w:ins w:id="11395" w:author="SFC2021" w:date="2025-12-22T16:11:21Z"/>
          <w:rFonts w:ascii="Times New Roman" w:eastAsia="Times New Roman" w:hAnsi="Times New Roman" w:cs="Times New Roman"/>
          <w:b w:val="0"/>
          <w:i w:val="0"/>
          <w:vanish w:val="0"/>
          <w:color w:val="000000"/>
          <w:sz w:val="24"/>
        </w:rPr>
      </w:pPr>
    </w:p>
    <w:p w:rsidR="00A77B3E">
      <w:pPr>
        <w:pStyle w:val="Heading4"/>
        <w:spacing w:before="100" w:after="0"/>
        <w:jc w:val="start"/>
        <w:rPr>
          <w:ins w:id="11396" w:author="SFC2021" w:date="2025-12-22T16:11:21Z"/>
          <w:rFonts w:ascii="Times New Roman" w:eastAsia="Times New Roman" w:hAnsi="Times New Roman" w:cs="Times New Roman"/>
          <w:b w:val="0"/>
          <w:i w:val="0"/>
          <w:vanish w:val="0"/>
          <w:color w:val="000000"/>
          <w:sz w:val="24"/>
        </w:rPr>
      </w:pPr>
      <w:bookmarkStart w:id="11397" w:name="_Toc256000929"/>
      <w:ins w:id="11398" w:author="SFC2021" w:date="2025-12-22T16:11:21Z">
        <w:r>
          <w:rPr>
            <w:rFonts w:ascii="Times New Roman" w:eastAsia="Times New Roman" w:hAnsi="Times New Roman" w:cs="Times New Roman"/>
            <w:b w:val="0"/>
            <w:i w:val="0"/>
            <w:vanish w:val="0"/>
            <w:color w:val="000000"/>
            <w:sz w:val="24"/>
          </w:rPr>
          <w:t>2.1.1.1.2. Δείκτες</w:t>
        </w:r>
      </w:ins>
      <w:bookmarkEnd w:id="11397"/>
    </w:p>
    <w:p w:rsidR="00A77B3E">
      <w:pPr>
        <w:spacing w:before="100" w:after="0"/>
        <w:jc w:val="start"/>
        <w:rPr>
          <w:ins w:id="11399"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400" w:author="SFC2021" w:date="2025-12-22T16:11:21Z"/>
          <w:rFonts w:ascii="Times New Roman" w:eastAsia="Times New Roman" w:hAnsi="Times New Roman" w:cs="Times New Roman"/>
          <w:b w:val="0"/>
          <w:i w:val="0"/>
          <w:vanish w:val="0"/>
          <w:color w:val="000000"/>
          <w:sz w:val="0"/>
        </w:rPr>
      </w:pPr>
      <w:ins w:id="11401" w:author="SFC2021" w:date="2025-12-22T16:11:21Z">
        <w:r>
          <w:rPr>
            <w:rFonts w:ascii="Times New Roman" w:eastAsia="Times New Roman" w:hAnsi="Times New Roman" w:cs="Times New Roman"/>
            <w:b w:val="0"/>
            <w:i w:val="0"/>
            <w:vanish w:val="0"/>
            <w:color w:val="000000"/>
            <w:sz w:val="24"/>
          </w:rPr>
          <w:t>Παραπομπή: άρθρο 22 παράγραφος 3 στοιχείο δ) σημείο ii) του ΚΚΔ και άρθρο 8 του κανονισμού ΕΤΠΑ και του κανονισμού ΤΣ</w:t>
        </w:r>
      </w:ins>
    </w:p>
    <w:p w:rsidR="00A77B3E">
      <w:pPr>
        <w:pStyle w:val="Heading5"/>
        <w:spacing w:before="100" w:after="0"/>
        <w:jc w:val="start"/>
        <w:rPr>
          <w:ins w:id="11402" w:author="SFC2021" w:date="2025-12-22T16:11:21Z"/>
          <w:rFonts w:ascii="Times New Roman" w:eastAsia="Times New Roman" w:hAnsi="Times New Roman" w:cs="Times New Roman"/>
          <w:b w:val="0"/>
          <w:i w:val="0"/>
          <w:vanish w:val="0"/>
          <w:color w:val="000000"/>
          <w:sz w:val="24"/>
        </w:rPr>
      </w:pPr>
      <w:bookmarkStart w:id="11403" w:name="_Toc256000930"/>
      <w:ins w:id="11404" w:author="SFC2021" w:date="2025-12-22T16:11:21Z">
        <w:r>
          <w:rPr>
            <w:rFonts w:ascii="Times New Roman" w:eastAsia="Times New Roman" w:hAnsi="Times New Roman" w:cs="Times New Roman"/>
            <w:b w:val="0"/>
            <w:i w:val="0"/>
            <w:vanish w:val="0"/>
            <w:color w:val="000000"/>
            <w:sz w:val="24"/>
          </w:rPr>
          <w:t>Πίνακας 2: Δείκτες εκροών</w:t>
        </w:r>
      </w:ins>
      <w:bookmarkEnd w:id="11403"/>
    </w:p>
    <w:p w:rsidR="00A77B3E">
      <w:pPr>
        <w:spacing w:before="100" w:after="0"/>
        <w:jc w:val="start"/>
        <w:rPr>
          <w:ins w:id="11405"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054"/>
        <w:gridCol w:w="692"/>
        <w:gridCol w:w="2174"/>
        <w:gridCol w:w="1819"/>
        <w:gridCol w:w="4596"/>
        <w:gridCol w:w="1267"/>
        <w:gridCol w:w="1191"/>
        <w:gridCol w:w="1150"/>
      </w:tblGrid>
      <w:tr>
        <w:tblPrEx>
          <w:tblW w:w="100%" w:type="pct"/>
        </w:tblPrEx>
        <w:trPr>
          <w:cantSplit w:val="0"/>
          <w:trHeight w:hRule="auto" w:val="0"/>
          <w:ins w:id="11406"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07" w:author="SFC2021" w:date="2025-12-22T16:11:21Z"/>
                <w:rFonts w:ascii="Times New Roman" w:eastAsia="Times New Roman" w:hAnsi="Times New Roman" w:cs="Times New Roman"/>
                <w:b w:val="0"/>
                <w:i w:val="0"/>
                <w:vanish w:val="0"/>
                <w:color w:val="000000"/>
                <w:sz w:val="20"/>
              </w:rPr>
            </w:pPr>
            <w:ins w:id="11408"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09" w:author="SFC2021" w:date="2025-12-22T16:11:21Z"/>
                <w:rFonts w:ascii="Times New Roman" w:eastAsia="Times New Roman" w:hAnsi="Times New Roman" w:cs="Times New Roman"/>
                <w:b w:val="0"/>
                <w:i w:val="0"/>
                <w:vanish w:val="0"/>
                <w:color w:val="000000"/>
                <w:sz w:val="20"/>
              </w:rPr>
            </w:pPr>
            <w:ins w:id="11410"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11" w:author="SFC2021" w:date="2025-12-22T16:11:21Z"/>
                <w:rFonts w:ascii="Times New Roman" w:eastAsia="Times New Roman" w:hAnsi="Times New Roman" w:cs="Times New Roman"/>
                <w:b w:val="0"/>
                <w:i w:val="0"/>
                <w:vanish w:val="0"/>
                <w:color w:val="000000"/>
                <w:sz w:val="20"/>
              </w:rPr>
            </w:pPr>
            <w:ins w:id="11412"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13" w:author="SFC2021" w:date="2025-12-22T16:11:21Z"/>
                <w:rFonts w:ascii="Times New Roman" w:eastAsia="Times New Roman" w:hAnsi="Times New Roman" w:cs="Times New Roman"/>
                <w:b w:val="0"/>
                <w:i w:val="0"/>
                <w:vanish w:val="0"/>
                <w:color w:val="000000"/>
                <w:sz w:val="20"/>
              </w:rPr>
            </w:pPr>
            <w:ins w:id="11414"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15" w:author="SFC2021" w:date="2025-12-22T16:11:21Z"/>
                <w:rFonts w:ascii="Times New Roman" w:eastAsia="Times New Roman" w:hAnsi="Times New Roman" w:cs="Times New Roman"/>
                <w:b w:val="0"/>
                <w:i w:val="0"/>
                <w:vanish w:val="0"/>
                <w:color w:val="000000"/>
                <w:sz w:val="20"/>
              </w:rPr>
            </w:pPr>
            <w:ins w:id="11416"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17" w:author="SFC2021" w:date="2025-12-22T16:11:21Z"/>
                <w:rFonts w:ascii="Times New Roman" w:eastAsia="Times New Roman" w:hAnsi="Times New Roman" w:cs="Times New Roman"/>
                <w:b w:val="0"/>
                <w:i w:val="0"/>
                <w:vanish w:val="0"/>
                <w:color w:val="000000"/>
                <w:sz w:val="20"/>
              </w:rPr>
            </w:pPr>
            <w:ins w:id="11418"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19" w:author="SFC2021" w:date="2025-12-22T16:11:21Z"/>
                <w:rFonts w:ascii="Times New Roman" w:eastAsia="Times New Roman" w:hAnsi="Times New Roman" w:cs="Times New Roman"/>
                <w:b w:val="0"/>
                <w:i w:val="0"/>
                <w:vanish w:val="0"/>
                <w:color w:val="000000"/>
                <w:sz w:val="20"/>
              </w:rPr>
            </w:pPr>
            <w:ins w:id="11420"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21" w:author="SFC2021" w:date="2025-12-22T16:11:21Z"/>
                <w:rFonts w:ascii="Times New Roman" w:eastAsia="Times New Roman" w:hAnsi="Times New Roman" w:cs="Times New Roman"/>
                <w:b w:val="0"/>
                <w:i w:val="0"/>
                <w:vanish w:val="0"/>
                <w:color w:val="000000"/>
                <w:sz w:val="20"/>
              </w:rPr>
            </w:pPr>
            <w:ins w:id="11422" w:author="SFC2021" w:date="2025-12-22T16:11:21Z">
              <w:r>
                <w:rPr>
                  <w:rFonts w:ascii="Times New Roman" w:eastAsia="Times New Roman" w:hAnsi="Times New Roman" w:cs="Times New Roman"/>
                  <w:b w:val="0"/>
                  <w:i w:val="0"/>
                  <w:vanish w:val="0"/>
                  <w:color w:val="000000"/>
                  <w:sz w:val="20"/>
                </w:rPr>
                <w:t>Ορόσημο (2024)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23" w:author="SFC2021" w:date="2025-12-22T16:11:21Z"/>
                <w:rFonts w:ascii="Times New Roman" w:eastAsia="Times New Roman" w:hAnsi="Times New Roman" w:cs="Times New Roman"/>
                <w:b w:val="0"/>
                <w:i w:val="0"/>
                <w:vanish w:val="0"/>
                <w:color w:val="000000"/>
                <w:sz w:val="20"/>
              </w:rPr>
            </w:pPr>
            <w:ins w:id="11424" w:author="SFC2021" w:date="2025-12-22T16:11:21Z">
              <w:r>
                <w:rPr>
                  <w:rFonts w:ascii="Times New Roman" w:eastAsia="Times New Roman" w:hAnsi="Times New Roman" w:cs="Times New Roman"/>
                  <w:b w:val="0"/>
                  <w:i w:val="0"/>
                  <w:vanish w:val="0"/>
                  <w:color w:val="000000"/>
                  <w:sz w:val="20"/>
                </w:rPr>
                <w:t>Στόχος (2029)</w:t>
              </w:r>
            </w:ins>
          </w:p>
        </w:tc>
      </w:tr>
      <w:tr>
        <w:tblPrEx>
          <w:tblW w:w="100%" w:type="pct"/>
        </w:tblPrEx>
        <w:trPr>
          <w:cantSplit w:val="0"/>
          <w:trHeight w:hRule="auto" w:val="0"/>
          <w:ins w:id="1142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26" w:author="SFC2021" w:date="2025-12-22T16:11:21Z"/>
                <w:rFonts w:ascii="Times New Roman" w:eastAsia="Times New Roman" w:hAnsi="Times New Roman" w:cs="Times New Roman"/>
                <w:b w:val="0"/>
                <w:i w:val="0"/>
                <w:vanish w:val="0"/>
                <w:color w:val="000000"/>
                <w:sz w:val="20"/>
              </w:rPr>
            </w:pPr>
            <w:ins w:id="1142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28" w:author="SFC2021" w:date="2025-12-22T16:11:21Z"/>
                <w:rFonts w:ascii="Times New Roman" w:eastAsia="Times New Roman" w:hAnsi="Times New Roman" w:cs="Times New Roman"/>
                <w:b w:val="0"/>
                <w:i w:val="0"/>
                <w:vanish w:val="0"/>
                <w:color w:val="000000"/>
                <w:sz w:val="20"/>
              </w:rPr>
            </w:pPr>
            <w:ins w:id="1142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30" w:author="SFC2021" w:date="2025-12-22T16:11:21Z"/>
                <w:rFonts w:ascii="Times New Roman" w:eastAsia="Times New Roman" w:hAnsi="Times New Roman" w:cs="Times New Roman"/>
                <w:b w:val="0"/>
                <w:i w:val="0"/>
                <w:vanish w:val="0"/>
                <w:color w:val="000000"/>
                <w:sz w:val="20"/>
              </w:rPr>
            </w:pPr>
            <w:ins w:id="1143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32" w:author="SFC2021" w:date="2025-12-22T16:11:21Z"/>
                <w:rFonts w:ascii="Times New Roman" w:eastAsia="Times New Roman" w:hAnsi="Times New Roman" w:cs="Times New Roman"/>
                <w:b w:val="0"/>
                <w:i w:val="0"/>
                <w:vanish w:val="0"/>
                <w:color w:val="000000"/>
                <w:sz w:val="20"/>
              </w:rPr>
            </w:pPr>
            <w:ins w:id="1143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34" w:author="SFC2021" w:date="2025-12-22T16:11:21Z"/>
                <w:rFonts w:ascii="Times New Roman" w:eastAsia="Times New Roman" w:hAnsi="Times New Roman" w:cs="Times New Roman"/>
                <w:b w:val="0"/>
                <w:i w:val="0"/>
                <w:vanish w:val="0"/>
                <w:color w:val="000000"/>
                <w:sz w:val="20"/>
              </w:rPr>
            </w:pPr>
            <w:ins w:id="11435" w:author="SFC2021" w:date="2025-12-22T16:11:21Z">
              <w:r>
                <w:rPr>
                  <w:rFonts w:ascii="Times New Roman" w:eastAsia="Times New Roman" w:hAnsi="Times New Roman" w:cs="Times New Roman"/>
                  <w:b w:val="0"/>
                  <w:i w:val="0"/>
                  <w:vanish w:val="0"/>
                  <w:color w:val="000000"/>
                  <w:sz w:val="20"/>
                </w:rPr>
                <w:t>PSO394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36" w:author="SFC2021" w:date="2025-12-22T16:11:21Z"/>
                <w:rFonts w:ascii="Times New Roman" w:eastAsia="Times New Roman" w:hAnsi="Times New Roman" w:cs="Times New Roman"/>
                <w:b w:val="0"/>
                <w:i w:val="0"/>
                <w:vanish w:val="0"/>
                <w:color w:val="000000"/>
                <w:sz w:val="20"/>
              </w:rPr>
            </w:pPr>
            <w:ins w:id="11437"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38" w:author="SFC2021" w:date="2025-12-22T16:11:21Z"/>
                <w:rFonts w:ascii="Times New Roman" w:eastAsia="Times New Roman" w:hAnsi="Times New Roman" w:cs="Times New Roman"/>
                <w:b w:val="0"/>
                <w:i w:val="0"/>
                <w:vanish w:val="0"/>
                <w:color w:val="000000"/>
                <w:sz w:val="20"/>
              </w:rPr>
            </w:pPr>
            <w:ins w:id="11439"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440" w:author="SFC2021" w:date="2025-12-22T16:11:21Z"/>
                <w:rFonts w:ascii="Times New Roman" w:eastAsia="Times New Roman" w:hAnsi="Times New Roman" w:cs="Times New Roman"/>
                <w:b w:val="0"/>
                <w:i w:val="0"/>
                <w:vanish w:val="0"/>
                <w:color w:val="000000"/>
                <w:sz w:val="20"/>
              </w:rPr>
            </w:pPr>
            <w:ins w:id="11441"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442" w:author="SFC2021" w:date="2025-12-22T16:11:21Z"/>
                <w:rFonts w:ascii="Times New Roman" w:eastAsia="Times New Roman" w:hAnsi="Times New Roman" w:cs="Times New Roman"/>
                <w:b w:val="0"/>
                <w:i w:val="0"/>
                <w:vanish w:val="0"/>
                <w:color w:val="000000"/>
                <w:sz w:val="20"/>
              </w:rPr>
            </w:pPr>
            <w:ins w:id="11443" w:author="SFC2021" w:date="2025-12-22T16:11:21Z">
              <w:r>
                <w:rPr>
                  <w:rFonts w:ascii="Times New Roman" w:eastAsia="Times New Roman" w:hAnsi="Times New Roman" w:cs="Times New Roman"/>
                  <w:b w:val="0"/>
                  <w:i w:val="0"/>
                  <w:vanish w:val="0"/>
                  <w:color w:val="000000"/>
                  <w:sz w:val="20"/>
                </w:rPr>
                <w:t>47.102,00</w:t>
              </w:r>
            </w:ins>
          </w:p>
        </w:tc>
      </w:tr>
      <w:tr>
        <w:tblPrEx>
          <w:tblW w:w="100%" w:type="pct"/>
        </w:tblPrEx>
        <w:trPr>
          <w:cantSplit w:val="0"/>
          <w:trHeight w:hRule="auto" w:val="0"/>
          <w:ins w:id="1144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45" w:author="SFC2021" w:date="2025-12-22T16:11:21Z"/>
                <w:rFonts w:ascii="Times New Roman" w:eastAsia="Times New Roman" w:hAnsi="Times New Roman" w:cs="Times New Roman"/>
                <w:b w:val="0"/>
                <w:i w:val="0"/>
                <w:vanish w:val="0"/>
                <w:color w:val="000000"/>
                <w:sz w:val="20"/>
              </w:rPr>
            </w:pPr>
            <w:ins w:id="11446"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47" w:author="SFC2021" w:date="2025-12-22T16:11:21Z"/>
                <w:rFonts w:ascii="Times New Roman" w:eastAsia="Times New Roman" w:hAnsi="Times New Roman" w:cs="Times New Roman"/>
                <w:b w:val="0"/>
                <w:i w:val="0"/>
                <w:vanish w:val="0"/>
                <w:color w:val="000000"/>
                <w:sz w:val="20"/>
              </w:rPr>
            </w:pPr>
            <w:ins w:id="11448"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49" w:author="SFC2021" w:date="2025-12-22T16:11:21Z"/>
                <w:rFonts w:ascii="Times New Roman" w:eastAsia="Times New Roman" w:hAnsi="Times New Roman" w:cs="Times New Roman"/>
                <w:b w:val="0"/>
                <w:i w:val="0"/>
                <w:vanish w:val="0"/>
                <w:color w:val="000000"/>
                <w:sz w:val="20"/>
              </w:rPr>
            </w:pPr>
            <w:ins w:id="11450"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51" w:author="SFC2021" w:date="2025-12-22T16:11:21Z"/>
                <w:rFonts w:ascii="Times New Roman" w:eastAsia="Times New Roman" w:hAnsi="Times New Roman" w:cs="Times New Roman"/>
                <w:b w:val="0"/>
                <w:i w:val="0"/>
                <w:vanish w:val="0"/>
                <w:color w:val="000000"/>
                <w:sz w:val="20"/>
              </w:rPr>
            </w:pPr>
            <w:ins w:id="11452"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53" w:author="SFC2021" w:date="2025-12-22T16:11:21Z"/>
                <w:rFonts w:ascii="Times New Roman" w:eastAsia="Times New Roman" w:hAnsi="Times New Roman" w:cs="Times New Roman"/>
                <w:b w:val="0"/>
                <w:i w:val="0"/>
                <w:vanish w:val="0"/>
                <w:color w:val="000000"/>
                <w:sz w:val="20"/>
              </w:rPr>
            </w:pPr>
            <w:ins w:id="11454" w:author="SFC2021" w:date="2025-12-22T16:11:21Z">
              <w:r>
                <w:rPr>
                  <w:rFonts w:ascii="Times New Roman" w:eastAsia="Times New Roman" w:hAnsi="Times New Roman" w:cs="Times New Roman"/>
                  <w:b w:val="0"/>
                  <w:i w:val="0"/>
                  <w:vanish w:val="0"/>
                  <w:color w:val="000000"/>
                  <w:sz w:val="20"/>
                </w:rPr>
                <w:t>PSO394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55" w:author="SFC2021" w:date="2025-12-22T16:11:21Z"/>
                <w:rFonts w:ascii="Times New Roman" w:eastAsia="Times New Roman" w:hAnsi="Times New Roman" w:cs="Times New Roman"/>
                <w:b w:val="0"/>
                <w:i w:val="0"/>
                <w:vanish w:val="0"/>
                <w:color w:val="000000"/>
                <w:sz w:val="20"/>
              </w:rPr>
            </w:pPr>
            <w:ins w:id="11456"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57" w:author="SFC2021" w:date="2025-12-22T16:11:21Z"/>
                <w:rFonts w:ascii="Times New Roman" w:eastAsia="Times New Roman" w:hAnsi="Times New Roman" w:cs="Times New Roman"/>
                <w:b w:val="0"/>
                <w:i w:val="0"/>
                <w:vanish w:val="0"/>
                <w:color w:val="000000"/>
                <w:sz w:val="20"/>
              </w:rPr>
            </w:pPr>
            <w:ins w:id="11458"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459" w:author="SFC2021" w:date="2025-12-22T16:11:21Z"/>
                <w:rFonts w:ascii="Times New Roman" w:eastAsia="Times New Roman" w:hAnsi="Times New Roman" w:cs="Times New Roman"/>
                <w:b w:val="0"/>
                <w:i w:val="0"/>
                <w:vanish w:val="0"/>
                <w:color w:val="000000"/>
                <w:sz w:val="20"/>
              </w:rPr>
            </w:pPr>
            <w:ins w:id="11460" w:author="SFC2021" w:date="2025-12-22T16:11:21Z">
              <w:r>
                <w:rPr>
                  <w:rFonts w:ascii="Times New Roman" w:eastAsia="Times New Roman" w:hAnsi="Times New Roman" w:cs="Times New Roman"/>
                  <w:b w:val="0"/>
                  <w:i w:val="0"/>
                  <w:vanish w:val="0"/>
                  <w:color w:val="000000"/>
                  <w:sz w:val="20"/>
                </w:rPr>
                <w:t>0,00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461" w:author="SFC2021" w:date="2025-12-22T16:11:21Z"/>
                <w:rFonts w:ascii="Times New Roman" w:eastAsia="Times New Roman" w:hAnsi="Times New Roman" w:cs="Times New Roman"/>
                <w:b w:val="0"/>
                <w:i w:val="0"/>
                <w:vanish w:val="0"/>
                <w:color w:val="000000"/>
                <w:sz w:val="20"/>
              </w:rPr>
            </w:pPr>
            <w:ins w:id="11462" w:author="SFC2021" w:date="2025-12-22T16:11:21Z">
              <w:r>
                <w:rPr>
                  <w:rFonts w:ascii="Times New Roman" w:eastAsia="Times New Roman" w:hAnsi="Times New Roman" w:cs="Times New Roman"/>
                  <w:b w:val="0"/>
                  <w:i w:val="0"/>
                  <w:vanish w:val="0"/>
                  <w:color w:val="000000"/>
                  <w:sz w:val="20"/>
                </w:rPr>
                <w:t>169.270,00</w:t>
              </w:r>
            </w:ins>
          </w:p>
        </w:tc>
      </w:tr>
    </w:tbl>
    <w:p w:rsidR="00A77B3E">
      <w:pPr>
        <w:spacing w:before="100" w:after="0"/>
        <w:jc w:val="start"/>
        <w:rPr>
          <w:ins w:id="11463" w:author="SFC2021" w:date="2025-12-22T16:11:21Z"/>
          <w:rFonts w:ascii="Times New Roman" w:eastAsia="Times New Roman" w:hAnsi="Times New Roman" w:cs="Times New Roman"/>
          <w:b w:val="0"/>
          <w:i w:val="0"/>
          <w:vanish w:val="0"/>
          <w:color w:val="000000"/>
          <w:sz w:val="20"/>
        </w:rPr>
      </w:pPr>
    </w:p>
    <w:p w:rsidR="00A77B3E">
      <w:pPr>
        <w:spacing w:before="100" w:after="0"/>
        <w:jc w:val="start"/>
        <w:rPr>
          <w:ins w:id="11464" w:author="SFC2021" w:date="2025-12-22T16:11:21Z"/>
          <w:rFonts w:ascii="Times New Roman" w:eastAsia="Times New Roman" w:hAnsi="Times New Roman" w:cs="Times New Roman"/>
          <w:b w:val="0"/>
          <w:i w:val="0"/>
          <w:vanish w:val="0"/>
          <w:color w:val="000000"/>
          <w:sz w:val="0"/>
        </w:rPr>
      </w:pPr>
      <w:ins w:id="11465" w:author="SFC2021" w:date="2025-12-22T16:11:21Z">
        <w:r>
          <w:rPr>
            <w:rFonts w:ascii="Times New Roman" w:eastAsia="Times New Roman" w:hAnsi="Times New Roman" w:cs="Times New Roman"/>
            <w:b w:val="0"/>
            <w:i w:val="0"/>
            <w:vanish w:val="0"/>
            <w:color w:val="000000"/>
            <w:sz w:val="24"/>
          </w:rPr>
          <w:t>Παραπομπή: Άάθρο 22 παράγραφος 3 στοιχείο δ) σημείο ii) του ΚΚΔ</w:t>
        </w:r>
      </w:ins>
    </w:p>
    <w:p w:rsidR="00A77B3E">
      <w:pPr>
        <w:pStyle w:val="Heading5"/>
        <w:spacing w:before="100" w:after="0"/>
        <w:jc w:val="start"/>
        <w:rPr>
          <w:ins w:id="11466" w:author="SFC2021" w:date="2025-12-22T16:11:21Z"/>
          <w:rFonts w:ascii="Times New Roman" w:eastAsia="Times New Roman" w:hAnsi="Times New Roman" w:cs="Times New Roman"/>
          <w:b w:val="0"/>
          <w:i w:val="0"/>
          <w:vanish w:val="0"/>
          <w:color w:val="000000"/>
          <w:sz w:val="24"/>
        </w:rPr>
      </w:pPr>
      <w:bookmarkStart w:id="11467" w:name="_Toc256000931"/>
      <w:ins w:id="11468" w:author="SFC2021" w:date="2025-12-22T16:11:21Z">
        <w:r>
          <w:rPr>
            <w:rFonts w:ascii="Times New Roman" w:eastAsia="Times New Roman" w:hAnsi="Times New Roman" w:cs="Times New Roman"/>
            <w:b w:val="0"/>
            <w:i w:val="0"/>
            <w:vanish w:val="0"/>
            <w:color w:val="000000"/>
            <w:sz w:val="24"/>
          </w:rPr>
          <w:t>Πίνακας 3: Δείκτες αποτελεσμάτων</w:t>
        </w:r>
      </w:ins>
      <w:bookmarkEnd w:id="11467"/>
    </w:p>
    <w:p w:rsidR="00A77B3E">
      <w:pPr>
        <w:spacing w:before="100" w:after="0"/>
        <w:jc w:val="start"/>
        <w:rPr>
          <w:ins w:id="11469"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843"/>
        <w:gridCol w:w="692"/>
        <w:gridCol w:w="1524"/>
        <w:gridCol w:w="1561"/>
        <w:gridCol w:w="2682"/>
        <w:gridCol w:w="1005"/>
        <w:gridCol w:w="1210"/>
        <w:gridCol w:w="993"/>
        <w:gridCol w:w="1060"/>
        <w:gridCol w:w="1086"/>
        <w:gridCol w:w="1288"/>
      </w:tblGrid>
      <w:tr>
        <w:tblPrEx>
          <w:tblW w:w="100%" w:type="pct"/>
        </w:tblPrEx>
        <w:trPr>
          <w:cantSplit w:val="0"/>
          <w:trHeight w:hRule="auto" w:val="0"/>
          <w:ins w:id="1147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71" w:author="SFC2021" w:date="2025-12-22T16:11:21Z"/>
                <w:rFonts w:ascii="Times New Roman" w:eastAsia="Times New Roman" w:hAnsi="Times New Roman" w:cs="Times New Roman"/>
                <w:b w:val="0"/>
                <w:i w:val="0"/>
                <w:vanish w:val="0"/>
                <w:color w:val="000000"/>
                <w:sz w:val="20"/>
              </w:rPr>
            </w:pPr>
            <w:ins w:id="11472"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73" w:author="SFC2021" w:date="2025-12-22T16:11:21Z"/>
                <w:rFonts w:ascii="Times New Roman" w:eastAsia="Times New Roman" w:hAnsi="Times New Roman" w:cs="Times New Roman"/>
                <w:b w:val="0"/>
                <w:i w:val="0"/>
                <w:vanish w:val="0"/>
                <w:color w:val="000000"/>
                <w:sz w:val="20"/>
              </w:rPr>
            </w:pPr>
            <w:ins w:id="11474"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75" w:author="SFC2021" w:date="2025-12-22T16:11:21Z"/>
                <w:rFonts w:ascii="Times New Roman" w:eastAsia="Times New Roman" w:hAnsi="Times New Roman" w:cs="Times New Roman"/>
                <w:b w:val="0"/>
                <w:i w:val="0"/>
                <w:vanish w:val="0"/>
                <w:color w:val="000000"/>
                <w:sz w:val="20"/>
              </w:rPr>
            </w:pPr>
            <w:ins w:id="11476"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77" w:author="SFC2021" w:date="2025-12-22T16:11:21Z"/>
                <w:rFonts w:ascii="Times New Roman" w:eastAsia="Times New Roman" w:hAnsi="Times New Roman" w:cs="Times New Roman"/>
                <w:b w:val="0"/>
                <w:i w:val="0"/>
                <w:vanish w:val="0"/>
                <w:color w:val="000000"/>
                <w:sz w:val="20"/>
              </w:rPr>
            </w:pPr>
            <w:ins w:id="11478"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79" w:author="SFC2021" w:date="2025-12-22T16:11:21Z"/>
                <w:rFonts w:ascii="Times New Roman" w:eastAsia="Times New Roman" w:hAnsi="Times New Roman" w:cs="Times New Roman"/>
                <w:b w:val="0"/>
                <w:i w:val="0"/>
                <w:vanish w:val="0"/>
                <w:color w:val="000000"/>
                <w:sz w:val="20"/>
              </w:rPr>
            </w:pPr>
            <w:ins w:id="11480" w:author="SFC2021" w:date="2025-12-22T16:11:21Z">
              <w:r>
                <w:rPr>
                  <w:rFonts w:ascii="Times New Roman" w:eastAsia="Times New Roman" w:hAnsi="Times New Roman" w:cs="Times New Roman"/>
                  <w:b w:val="0"/>
                  <w:i w:val="0"/>
                  <w:vanish w:val="0"/>
                  <w:color w:val="000000"/>
                  <w:sz w:val="20"/>
                </w:rPr>
                <w:t>Αναγνωριστικός 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81" w:author="SFC2021" w:date="2025-12-22T16:11:21Z"/>
                <w:rFonts w:ascii="Times New Roman" w:eastAsia="Times New Roman" w:hAnsi="Times New Roman" w:cs="Times New Roman"/>
                <w:b w:val="0"/>
                <w:i w:val="0"/>
                <w:vanish w:val="0"/>
                <w:color w:val="000000"/>
                <w:sz w:val="20"/>
              </w:rPr>
            </w:pPr>
            <w:ins w:id="11482" w:author="SFC2021" w:date="2025-12-22T16:11:21Z">
              <w:r>
                <w:rPr>
                  <w:rFonts w:ascii="Times New Roman" w:eastAsia="Times New Roman" w:hAnsi="Times New Roman" w:cs="Times New Roman"/>
                  <w:b w:val="0"/>
                  <w:i w:val="0"/>
                  <w:vanish w:val="0"/>
                  <w:color w:val="000000"/>
                  <w:sz w:val="20"/>
                </w:rPr>
                <w:t>Δείκτης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83" w:author="SFC2021" w:date="2025-12-22T16:11:21Z"/>
                <w:rFonts w:ascii="Times New Roman" w:eastAsia="Times New Roman" w:hAnsi="Times New Roman" w:cs="Times New Roman"/>
                <w:b w:val="0"/>
                <w:i w:val="0"/>
                <w:vanish w:val="0"/>
                <w:color w:val="000000"/>
                <w:sz w:val="20"/>
              </w:rPr>
            </w:pPr>
            <w:ins w:id="11484" w:author="SFC2021" w:date="2025-12-22T16:11:21Z">
              <w:r>
                <w:rPr>
                  <w:rFonts w:ascii="Times New Roman" w:eastAsia="Times New Roman" w:hAnsi="Times New Roman" w:cs="Times New Roman"/>
                  <w:b w:val="0"/>
                  <w:i w:val="0"/>
                  <w:vanish w:val="0"/>
                  <w:color w:val="000000"/>
                  <w:sz w:val="20"/>
                </w:rPr>
                <w:t>Μονάδα μέτρησης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85" w:author="SFC2021" w:date="2025-12-22T16:11:21Z"/>
                <w:rFonts w:ascii="Times New Roman" w:eastAsia="Times New Roman" w:hAnsi="Times New Roman" w:cs="Times New Roman"/>
                <w:b w:val="0"/>
                <w:i w:val="0"/>
                <w:vanish w:val="0"/>
                <w:color w:val="000000"/>
                <w:sz w:val="20"/>
              </w:rPr>
            </w:pPr>
            <w:ins w:id="11486" w:author="SFC2021" w:date="2025-12-22T16:11:21Z">
              <w:r>
                <w:rPr>
                  <w:rFonts w:ascii="Times New Roman" w:eastAsia="Times New Roman" w:hAnsi="Times New Roman" w:cs="Times New Roman"/>
                  <w:b w:val="0"/>
                  <w:i w:val="0"/>
                  <w:vanish w:val="0"/>
                  <w:color w:val="000000"/>
                  <w:sz w:val="20"/>
                </w:rPr>
                <w:t>Γραμμή βάσης ή τιμή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87" w:author="SFC2021" w:date="2025-12-22T16:11:21Z"/>
                <w:rFonts w:ascii="Times New Roman" w:eastAsia="Times New Roman" w:hAnsi="Times New Roman" w:cs="Times New Roman"/>
                <w:b w:val="0"/>
                <w:i w:val="0"/>
                <w:vanish w:val="0"/>
                <w:color w:val="000000"/>
                <w:sz w:val="20"/>
              </w:rPr>
            </w:pPr>
            <w:ins w:id="11488" w:author="SFC2021" w:date="2025-12-22T16:11:21Z">
              <w:r>
                <w:rPr>
                  <w:rFonts w:ascii="Times New Roman" w:eastAsia="Times New Roman" w:hAnsi="Times New Roman" w:cs="Times New Roman"/>
                  <w:b w:val="0"/>
                  <w:i w:val="0"/>
                  <w:vanish w:val="0"/>
                  <w:color w:val="000000"/>
                  <w:sz w:val="20"/>
                </w:rPr>
                <w:t>Έτος αναφοράς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89" w:author="SFC2021" w:date="2025-12-22T16:11:21Z"/>
                <w:rFonts w:ascii="Times New Roman" w:eastAsia="Times New Roman" w:hAnsi="Times New Roman" w:cs="Times New Roman"/>
                <w:b w:val="0"/>
                <w:i w:val="0"/>
                <w:vanish w:val="0"/>
                <w:color w:val="000000"/>
                <w:sz w:val="20"/>
              </w:rPr>
            </w:pPr>
            <w:ins w:id="11490" w:author="SFC2021" w:date="2025-12-22T16:11:21Z">
              <w:r>
                <w:rPr>
                  <w:rFonts w:ascii="Times New Roman" w:eastAsia="Times New Roman" w:hAnsi="Times New Roman" w:cs="Times New Roman"/>
                  <w:b w:val="0"/>
                  <w:i w:val="0"/>
                  <w:vanish w:val="0"/>
                  <w:color w:val="000000"/>
                  <w:sz w:val="20"/>
                </w:rPr>
                <w:t>Στόχος (2029)</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91" w:author="SFC2021" w:date="2025-12-22T16:11:21Z"/>
                <w:rFonts w:ascii="Times New Roman" w:eastAsia="Times New Roman" w:hAnsi="Times New Roman" w:cs="Times New Roman"/>
                <w:b w:val="0"/>
                <w:i w:val="0"/>
                <w:vanish w:val="0"/>
                <w:color w:val="000000"/>
                <w:sz w:val="20"/>
              </w:rPr>
            </w:pPr>
            <w:ins w:id="11492" w:author="SFC2021" w:date="2025-12-22T16:11:21Z">
              <w:r>
                <w:rPr>
                  <w:rFonts w:ascii="Times New Roman" w:eastAsia="Times New Roman" w:hAnsi="Times New Roman" w:cs="Times New Roman"/>
                  <w:b w:val="0"/>
                  <w:i w:val="0"/>
                  <w:vanish w:val="0"/>
                  <w:color w:val="000000"/>
                  <w:sz w:val="20"/>
                </w:rPr>
                <w:t>Πηγή δεδομένων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493" w:author="SFC2021" w:date="2025-12-22T16:11:21Z"/>
                <w:rFonts w:ascii="Times New Roman" w:eastAsia="Times New Roman" w:hAnsi="Times New Roman" w:cs="Times New Roman"/>
                <w:b w:val="0"/>
                <w:i w:val="0"/>
                <w:vanish w:val="0"/>
                <w:color w:val="000000"/>
                <w:sz w:val="20"/>
              </w:rPr>
            </w:pPr>
            <w:ins w:id="11494" w:author="SFC2021" w:date="2025-12-22T16:11:21Z">
              <w:r>
                <w:rPr>
                  <w:rFonts w:ascii="Times New Roman" w:eastAsia="Times New Roman" w:hAnsi="Times New Roman" w:cs="Times New Roman"/>
                  <w:b w:val="0"/>
                  <w:i w:val="0"/>
                  <w:vanish w:val="0"/>
                  <w:color w:val="000000"/>
                  <w:sz w:val="20"/>
                </w:rPr>
                <w:t>Παρατηρήσεις</w:t>
              </w:r>
            </w:ins>
          </w:p>
        </w:tc>
      </w:tr>
      <w:tr>
        <w:tblPrEx>
          <w:tblW w:w="100%" w:type="pct"/>
        </w:tblPrEx>
        <w:trPr>
          <w:cantSplit w:val="0"/>
          <w:trHeight w:hRule="auto" w:val="0"/>
          <w:ins w:id="1149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96" w:author="SFC2021" w:date="2025-12-22T16:11:21Z"/>
                <w:rFonts w:ascii="Times New Roman" w:eastAsia="Times New Roman" w:hAnsi="Times New Roman" w:cs="Times New Roman"/>
                <w:b w:val="0"/>
                <w:i w:val="0"/>
                <w:vanish w:val="0"/>
                <w:color w:val="000000"/>
                <w:sz w:val="20"/>
              </w:rPr>
            </w:pPr>
            <w:ins w:id="1149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498" w:author="SFC2021" w:date="2025-12-22T16:11:21Z"/>
                <w:rFonts w:ascii="Times New Roman" w:eastAsia="Times New Roman" w:hAnsi="Times New Roman" w:cs="Times New Roman"/>
                <w:b w:val="0"/>
                <w:i w:val="0"/>
                <w:vanish w:val="0"/>
                <w:color w:val="000000"/>
                <w:sz w:val="20"/>
              </w:rPr>
            </w:pPr>
            <w:ins w:id="1149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00" w:author="SFC2021" w:date="2025-12-22T16:11:21Z"/>
                <w:rFonts w:ascii="Times New Roman" w:eastAsia="Times New Roman" w:hAnsi="Times New Roman" w:cs="Times New Roman"/>
                <w:b w:val="0"/>
                <w:i w:val="0"/>
                <w:vanish w:val="0"/>
                <w:color w:val="000000"/>
                <w:sz w:val="20"/>
              </w:rPr>
            </w:pPr>
            <w:ins w:id="1150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02" w:author="SFC2021" w:date="2025-12-22T16:11:21Z"/>
                <w:rFonts w:ascii="Times New Roman" w:eastAsia="Times New Roman" w:hAnsi="Times New Roman" w:cs="Times New Roman"/>
                <w:b w:val="0"/>
                <w:i w:val="0"/>
                <w:vanish w:val="0"/>
                <w:color w:val="000000"/>
                <w:sz w:val="20"/>
              </w:rPr>
            </w:pPr>
            <w:ins w:id="11503"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04" w:author="SFC2021" w:date="2025-12-22T16:11:21Z"/>
                <w:rFonts w:ascii="Times New Roman" w:eastAsia="Times New Roman" w:hAnsi="Times New Roman" w:cs="Times New Roman"/>
                <w:b w:val="0"/>
                <w:i w:val="0"/>
                <w:vanish w:val="0"/>
                <w:color w:val="000000"/>
                <w:sz w:val="20"/>
              </w:rPr>
            </w:pPr>
            <w:ins w:id="11505" w:author="SFC2021" w:date="2025-12-22T16:11:21Z">
              <w:r>
                <w:rPr>
                  <w:rFonts w:ascii="Times New Roman" w:eastAsia="Times New Roman" w:hAnsi="Times New Roman" w:cs="Times New Roman"/>
                  <w:b w:val="0"/>
                  <w:i w:val="0"/>
                  <w:vanish w:val="0"/>
                  <w:color w:val="000000"/>
                  <w:sz w:val="20"/>
                </w:rPr>
                <w:t>PSR394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06" w:author="SFC2021" w:date="2025-12-22T16:11:21Z"/>
                <w:rFonts w:ascii="Times New Roman" w:eastAsia="Times New Roman" w:hAnsi="Times New Roman" w:cs="Times New Roman"/>
                <w:b w:val="0"/>
                <w:i w:val="0"/>
                <w:vanish w:val="0"/>
                <w:color w:val="000000"/>
                <w:sz w:val="20"/>
              </w:rPr>
            </w:pPr>
            <w:ins w:id="11507"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08" w:author="SFC2021" w:date="2025-12-22T16:11:21Z"/>
                <w:rFonts w:ascii="Times New Roman" w:eastAsia="Times New Roman" w:hAnsi="Times New Roman" w:cs="Times New Roman"/>
                <w:b w:val="0"/>
                <w:i w:val="0"/>
                <w:vanish w:val="0"/>
                <w:color w:val="000000"/>
                <w:sz w:val="20"/>
              </w:rPr>
            </w:pPr>
            <w:ins w:id="11509"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10" w:author="SFC2021" w:date="2025-12-22T16:11:21Z"/>
                <w:rFonts w:ascii="Times New Roman" w:eastAsia="Times New Roman" w:hAnsi="Times New Roman" w:cs="Times New Roman"/>
                <w:b w:val="0"/>
                <w:i w:val="0"/>
                <w:vanish w:val="0"/>
                <w:color w:val="000000"/>
                <w:sz w:val="20"/>
              </w:rPr>
            </w:pPr>
            <w:ins w:id="11511" w:author="SFC2021" w:date="2025-12-22T16:11:21Z">
              <w:r>
                <w:rPr>
                  <w:rFonts w:ascii="Times New Roman" w:eastAsia="Times New Roman" w:hAnsi="Times New Roman" w:cs="Times New Roman"/>
                  <w:b w:val="0"/>
                  <w:i w:val="0"/>
                  <w:vanish w:val="0"/>
                  <w:color w:val="000000"/>
                  <w:sz w:val="20"/>
                </w:rPr>
                <w:t>23.551,00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1512" w:author="SFC2021" w:date="2025-12-22T16:11:21Z"/>
                <w:rFonts w:ascii="Times New Roman" w:eastAsia="Times New Roman" w:hAnsi="Times New Roman" w:cs="Times New Roman"/>
                <w:b w:val="0"/>
                <w:i w:val="0"/>
                <w:vanish w:val="0"/>
                <w:color w:val="000000"/>
                <w:sz w:val="20"/>
              </w:rPr>
            </w:pPr>
            <w:ins w:id="11513"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14" w:author="SFC2021" w:date="2025-12-22T16:11:21Z"/>
                <w:rFonts w:ascii="Times New Roman" w:eastAsia="Times New Roman" w:hAnsi="Times New Roman" w:cs="Times New Roman"/>
                <w:b w:val="0"/>
                <w:i w:val="0"/>
                <w:vanish w:val="0"/>
                <w:color w:val="000000"/>
                <w:sz w:val="20"/>
              </w:rPr>
            </w:pPr>
            <w:ins w:id="11515" w:author="SFC2021" w:date="2025-12-22T16:11:21Z">
              <w:r>
                <w:rPr>
                  <w:rFonts w:ascii="Times New Roman" w:eastAsia="Times New Roman" w:hAnsi="Times New Roman" w:cs="Times New Roman"/>
                  <w:b w:val="0"/>
                  <w:i w:val="0"/>
                  <w:vanish w:val="0"/>
                  <w:color w:val="000000"/>
                  <w:sz w:val="20"/>
                </w:rPr>
                <w:t>37.682,00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16" w:author="SFC2021" w:date="2025-12-22T16:11:21Z"/>
                <w:rFonts w:ascii="Times New Roman" w:eastAsia="Times New Roman" w:hAnsi="Times New Roman" w:cs="Times New Roman"/>
                <w:b w:val="0"/>
                <w:i w:val="0"/>
                <w:vanish w:val="0"/>
                <w:color w:val="000000"/>
                <w:sz w:val="20"/>
              </w:rPr>
            </w:pPr>
            <w:ins w:id="11517"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18" w:author="SFC2021" w:date="2025-12-22T16:11:21Z"/>
                <w:rFonts w:ascii="Times New Roman" w:eastAsia="Times New Roman" w:hAnsi="Times New Roman" w:cs="Times New Roman"/>
                <w:b w:val="0"/>
                <w:i w:val="0"/>
                <w:vanish w:val="0"/>
                <w:color w:val="000000"/>
                <w:sz w:val="20"/>
              </w:rPr>
            </w:pPr>
          </w:p>
        </w:tc>
      </w:tr>
      <w:tr>
        <w:tblPrEx>
          <w:tblW w:w="100%" w:type="pct"/>
        </w:tblPrEx>
        <w:trPr>
          <w:cantSplit w:val="0"/>
          <w:trHeight w:hRule="auto" w:val="0"/>
          <w:ins w:id="1151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20" w:author="SFC2021" w:date="2025-12-22T16:11:21Z"/>
                <w:rFonts w:ascii="Times New Roman" w:eastAsia="Times New Roman" w:hAnsi="Times New Roman" w:cs="Times New Roman"/>
                <w:b w:val="0"/>
                <w:i w:val="0"/>
                <w:vanish w:val="0"/>
                <w:color w:val="000000"/>
                <w:sz w:val="20"/>
              </w:rPr>
            </w:pPr>
            <w:ins w:id="11521"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22" w:author="SFC2021" w:date="2025-12-22T16:11:21Z"/>
                <w:rFonts w:ascii="Times New Roman" w:eastAsia="Times New Roman" w:hAnsi="Times New Roman" w:cs="Times New Roman"/>
                <w:b w:val="0"/>
                <w:i w:val="0"/>
                <w:vanish w:val="0"/>
                <w:color w:val="000000"/>
                <w:sz w:val="20"/>
              </w:rPr>
            </w:pPr>
            <w:ins w:id="11523"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24" w:author="SFC2021" w:date="2025-12-22T16:11:21Z"/>
                <w:rFonts w:ascii="Times New Roman" w:eastAsia="Times New Roman" w:hAnsi="Times New Roman" w:cs="Times New Roman"/>
                <w:b w:val="0"/>
                <w:i w:val="0"/>
                <w:vanish w:val="0"/>
                <w:color w:val="000000"/>
                <w:sz w:val="20"/>
              </w:rPr>
            </w:pPr>
            <w:ins w:id="11525"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26" w:author="SFC2021" w:date="2025-12-22T16:11:21Z"/>
                <w:rFonts w:ascii="Times New Roman" w:eastAsia="Times New Roman" w:hAnsi="Times New Roman" w:cs="Times New Roman"/>
                <w:b w:val="0"/>
                <w:i w:val="0"/>
                <w:vanish w:val="0"/>
                <w:color w:val="000000"/>
                <w:sz w:val="20"/>
              </w:rPr>
            </w:pPr>
            <w:ins w:id="11527"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28" w:author="SFC2021" w:date="2025-12-22T16:11:21Z"/>
                <w:rFonts w:ascii="Times New Roman" w:eastAsia="Times New Roman" w:hAnsi="Times New Roman" w:cs="Times New Roman"/>
                <w:b w:val="0"/>
                <w:i w:val="0"/>
                <w:vanish w:val="0"/>
                <w:color w:val="000000"/>
                <w:sz w:val="20"/>
              </w:rPr>
            </w:pPr>
            <w:ins w:id="11529" w:author="SFC2021" w:date="2025-12-22T16:11:21Z">
              <w:r>
                <w:rPr>
                  <w:rFonts w:ascii="Times New Roman" w:eastAsia="Times New Roman" w:hAnsi="Times New Roman" w:cs="Times New Roman"/>
                  <w:b w:val="0"/>
                  <w:i w:val="0"/>
                  <w:vanish w:val="0"/>
                  <w:color w:val="000000"/>
                  <w:sz w:val="20"/>
                </w:rPr>
                <w:t>PSR394</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30" w:author="SFC2021" w:date="2025-12-22T16:11:21Z"/>
                <w:rFonts w:ascii="Times New Roman" w:eastAsia="Times New Roman" w:hAnsi="Times New Roman" w:cs="Times New Roman"/>
                <w:b w:val="0"/>
                <w:i w:val="0"/>
                <w:vanish w:val="0"/>
                <w:color w:val="000000"/>
                <w:sz w:val="20"/>
              </w:rPr>
            </w:pPr>
            <w:ins w:id="11531" w:author="SFC2021" w:date="2025-12-22T16:11:21Z">
              <w:r>
                <w:rPr>
                  <w:rFonts w:ascii="Times New Roman" w:eastAsia="Times New Roman" w:hAnsi="Times New Roman" w:cs="Times New Roman"/>
                  <w:b w:val="0"/>
                  <w:i w:val="0"/>
                  <w:vanish w:val="0"/>
                  <w:color w:val="000000"/>
                  <w:sz w:val="20"/>
                </w:rPr>
                <w:t>Αριθμός συμμετεχόντων σε προγράμματα εκπαίδευσης, επιμόρφωσης και διά βίου μάθησης που πιστοποιήθηκαν</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32" w:author="SFC2021" w:date="2025-12-22T16:11:21Z"/>
                <w:rFonts w:ascii="Times New Roman" w:eastAsia="Times New Roman" w:hAnsi="Times New Roman" w:cs="Times New Roman"/>
                <w:b w:val="0"/>
                <w:i w:val="0"/>
                <w:vanish w:val="0"/>
                <w:color w:val="000000"/>
                <w:sz w:val="20"/>
              </w:rPr>
            </w:pPr>
            <w:ins w:id="11533" w:author="SFC2021" w:date="2025-12-22T16:11:21Z">
              <w:r>
                <w:rPr>
                  <w:rFonts w:ascii="Times New Roman" w:eastAsia="Times New Roman" w:hAnsi="Times New Roman" w:cs="Times New Roman"/>
                  <w:b w:val="0"/>
                  <w:i w:val="0"/>
                  <w:vanish w:val="0"/>
                  <w:color w:val="000000"/>
                  <w:sz w:val="20"/>
                </w:rPr>
                <w:t>Αριθμός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34" w:author="SFC2021" w:date="2025-12-22T16:11:21Z"/>
                <w:rFonts w:ascii="Times New Roman" w:eastAsia="Times New Roman" w:hAnsi="Times New Roman" w:cs="Times New Roman"/>
                <w:b w:val="0"/>
                <w:i w:val="0"/>
                <w:vanish w:val="0"/>
                <w:color w:val="000000"/>
                <w:sz w:val="20"/>
              </w:rPr>
            </w:pPr>
            <w:ins w:id="11535" w:author="SFC2021" w:date="2025-12-22T16:11:21Z">
              <w:r>
                <w:rPr>
                  <w:rFonts w:ascii="Times New Roman" w:eastAsia="Times New Roman" w:hAnsi="Times New Roman" w:cs="Times New Roman"/>
                  <w:b w:val="0"/>
                  <w:i w:val="0"/>
                  <w:vanish w:val="0"/>
                  <w:color w:val="000000"/>
                  <w:sz w:val="20"/>
                </w:rPr>
                <w:t>84.635,00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ins w:id="11536" w:author="SFC2021" w:date="2025-12-22T16:11:21Z"/>
                <w:rFonts w:ascii="Times New Roman" w:eastAsia="Times New Roman" w:hAnsi="Times New Roman" w:cs="Times New Roman"/>
                <w:b w:val="0"/>
                <w:i w:val="0"/>
                <w:vanish w:val="0"/>
                <w:color w:val="000000"/>
                <w:sz w:val="20"/>
              </w:rPr>
            </w:pPr>
            <w:ins w:id="11537" w:author="SFC2021" w:date="2025-12-22T16:11:21Z">
              <w:r>
                <w:rPr>
                  <w:rFonts w:ascii="Times New Roman" w:eastAsia="Times New Roman" w:hAnsi="Times New Roman" w:cs="Times New Roman"/>
                  <w:b w:val="0"/>
                  <w:i w:val="0"/>
                  <w:vanish w:val="0"/>
                  <w:color w:val="000000"/>
                  <w:sz w:val="20"/>
                </w:rPr>
                <w:t>2021</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38" w:author="SFC2021" w:date="2025-12-22T16:11:21Z"/>
                <w:rFonts w:ascii="Times New Roman" w:eastAsia="Times New Roman" w:hAnsi="Times New Roman" w:cs="Times New Roman"/>
                <w:b w:val="0"/>
                <w:i w:val="0"/>
                <w:vanish w:val="0"/>
                <w:color w:val="000000"/>
                <w:sz w:val="20"/>
              </w:rPr>
            </w:pPr>
            <w:ins w:id="11539" w:author="SFC2021" w:date="2025-12-22T16:11:21Z">
              <w:r>
                <w:rPr>
                  <w:rFonts w:ascii="Times New Roman" w:eastAsia="Times New Roman" w:hAnsi="Times New Roman" w:cs="Times New Roman"/>
                  <w:b w:val="0"/>
                  <w:i w:val="0"/>
                  <w:vanish w:val="0"/>
                  <w:color w:val="000000"/>
                  <w:sz w:val="20"/>
                </w:rPr>
                <w:t>135.416,00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40" w:author="SFC2021" w:date="2025-12-22T16:11:21Z"/>
                <w:rFonts w:ascii="Times New Roman" w:eastAsia="Times New Roman" w:hAnsi="Times New Roman" w:cs="Times New Roman"/>
                <w:b w:val="0"/>
                <w:i w:val="0"/>
                <w:vanish w:val="0"/>
                <w:color w:val="000000"/>
                <w:sz w:val="20"/>
              </w:rPr>
            </w:pPr>
            <w:ins w:id="11541" w:author="SFC2021" w:date="2025-12-22T16:11:21Z">
              <w:r>
                <w:rPr>
                  <w:rFonts w:ascii="Times New Roman" w:eastAsia="Times New Roman" w:hAnsi="Times New Roman" w:cs="Times New Roman"/>
                  <w:b w:val="0"/>
                  <w:i w:val="0"/>
                  <w:vanish w:val="0"/>
                  <w:color w:val="000000"/>
                  <w:sz w:val="20"/>
                </w:rPr>
                <w:t>ΟΠΣ, Δικαιούχοι</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42" w:author="SFC2021" w:date="2025-12-22T16:11:21Z"/>
                <w:rFonts w:ascii="Times New Roman" w:eastAsia="Times New Roman" w:hAnsi="Times New Roman" w:cs="Times New Roman"/>
                <w:b w:val="0"/>
                <w:i w:val="0"/>
                <w:vanish w:val="0"/>
                <w:color w:val="000000"/>
                <w:sz w:val="20"/>
              </w:rPr>
            </w:pPr>
          </w:p>
        </w:tc>
      </w:tr>
    </w:tbl>
    <w:p w:rsidR="00A77B3E">
      <w:pPr>
        <w:spacing w:before="100" w:after="0"/>
        <w:jc w:val="start"/>
        <w:rPr>
          <w:ins w:id="11543" w:author="SFC2021" w:date="2025-12-22T16:11:21Z"/>
          <w:rFonts w:ascii="Times New Roman" w:eastAsia="Times New Roman" w:hAnsi="Times New Roman" w:cs="Times New Roman"/>
          <w:b w:val="0"/>
          <w:i w:val="0"/>
          <w:vanish w:val="0"/>
          <w:color w:val="000000"/>
          <w:sz w:val="20"/>
        </w:rPr>
      </w:pPr>
    </w:p>
    <w:p w:rsidR="00A77B3E">
      <w:pPr>
        <w:pStyle w:val="Heading4"/>
        <w:spacing w:before="100" w:after="0"/>
        <w:jc w:val="start"/>
        <w:rPr>
          <w:ins w:id="11544" w:author="SFC2021" w:date="2025-12-22T16:11:21Z"/>
          <w:rFonts w:ascii="Times New Roman" w:eastAsia="Times New Roman" w:hAnsi="Times New Roman" w:cs="Times New Roman"/>
          <w:b w:val="0"/>
          <w:i w:val="0"/>
          <w:vanish w:val="0"/>
          <w:color w:val="000000"/>
          <w:sz w:val="24"/>
        </w:rPr>
      </w:pPr>
      <w:bookmarkStart w:id="11545" w:name="_Toc256000932"/>
      <w:ins w:id="11546" w:author="SFC2021" w:date="2025-12-22T16:11:21Z">
        <w:r>
          <w:rPr>
            <w:rFonts w:ascii="Times New Roman" w:eastAsia="Times New Roman" w:hAnsi="Times New Roman" w:cs="Times New Roman"/>
            <w:b w:val="0"/>
            <w:i w:val="0"/>
            <w:vanish w:val="0"/>
            <w:color w:val="000000"/>
            <w:sz w:val="24"/>
          </w:rPr>
          <w:t>2.1.1.1.3. Ενδεικτική κατανομή των προγραμματισμένων πόρων (ΕΕ) ανά είδος παρέμβασης</w:t>
        </w:r>
      </w:ins>
      <w:bookmarkEnd w:id="11545"/>
    </w:p>
    <w:p w:rsidR="00A77B3E">
      <w:pPr>
        <w:spacing w:before="100" w:after="0"/>
        <w:jc w:val="start"/>
        <w:rPr>
          <w:ins w:id="11547" w:author="SFC2021" w:date="2025-12-22T16:11:21Z"/>
          <w:rFonts w:ascii="Times New Roman" w:eastAsia="Times New Roman" w:hAnsi="Times New Roman" w:cs="Times New Roman"/>
          <w:b w:val="0"/>
          <w:i w:val="0"/>
          <w:vanish w:val="0"/>
          <w:color w:val="000000"/>
          <w:sz w:val="0"/>
        </w:rPr>
      </w:pPr>
    </w:p>
    <w:p w:rsidR="00A77B3E">
      <w:pPr>
        <w:spacing w:before="100" w:after="0"/>
        <w:jc w:val="start"/>
        <w:rPr>
          <w:ins w:id="11548" w:author="SFC2021" w:date="2025-12-22T16:11:21Z"/>
          <w:rFonts w:ascii="Times New Roman" w:eastAsia="Times New Roman" w:hAnsi="Times New Roman" w:cs="Times New Roman"/>
          <w:b w:val="0"/>
          <w:i w:val="0"/>
          <w:vanish w:val="0"/>
          <w:color w:val="000000"/>
          <w:sz w:val="0"/>
        </w:rPr>
      </w:pPr>
      <w:ins w:id="11549" w:author="SFC2021" w:date="2025-12-22T16:11:21Z">
        <w:r>
          <w:rPr>
            <w:rFonts w:ascii="Times New Roman" w:eastAsia="Times New Roman" w:hAnsi="Times New Roman" w:cs="Times New Roman"/>
            <w:b w:val="0"/>
            <w:i w:val="0"/>
            <w:vanish w:val="0"/>
            <w:color w:val="000000"/>
            <w:sz w:val="24"/>
          </w:rPr>
          <w:t>Παραπομπή: αρθρο 22 παράγραφος 3 στοιχείο δ) σημείο viii) του ΚΚΔ</w:t>
        </w:r>
      </w:ins>
    </w:p>
    <w:p w:rsidR="00A77B3E">
      <w:pPr>
        <w:pStyle w:val="Heading5"/>
        <w:spacing w:before="100" w:after="0"/>
        <w:jc w:val="start"/>
        <w:rPr>
          <w:ins w:id="11550" w:author="SFC2021" w:date="2025-12-22T16:11:21Z"/>
          <w:rFonts w:ascii="Times New Roman" w:eastAsia="Times New Roman" w:hAnsi="Times New Roman" w:cs="Times New Roman"/>
          <w:b w:val="0"/>
          <w:i w:val="0"/>
          <w:vanish w:val="0"/>
          <w:color w:val="000000"/>
          <w:sz w:val="24"/>
        </w:rPr>
      </w:pPr>
      <w:bookmarkStart w:id="11551" w:name="_Toc256000933"/>
      <w:ins w:id="11552" w:author="SFC2021" w:date="2025-12-22T16:11:21Z">
        <w:r>
          <w:rPr>
            <w:rFonts w:ascii="Times New Roman" w:eastAsia="Times New Roman" w:hAnsi="Times New Roman" w:cs="Times New Roman"/>
            <w:b w:val="0"/>
            <w:i w:val="0"/>
            <w:vanish w:val="0"/>
            <w:color w:val="000000"/>
            <w:sz w:val="24"/>
          </w:rPr>
          <w:t>Πίνακας 4: Διάσταση 1 — πεδίο παρέμβασης</w:t>
        </w:r>
      </w:ins>
      <w:bookmarkEnd w:id="11551"/>
    </w:p>
    <w:p w:rsidR="00A77B3E">
      <w:pPr>
        <w:spacing w:before="100" w:after="0"/>
        <w:jc w:val="start"/>
        <w:rPr>
          <w:ins w:id="1155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25"/>
        <w:gridCol w:w="723"/>
        <w:gridCol w:w="2086"/>
        <w:gridCol w:w="8840"/>
        <w:gridCol w:w="1270"/>
      </w:tblGrid>
      <w:tr>
        <w:tblPrEx>
          <w:tblW w:w="100%" w:type="pct"/>
        </w:tblPrEx>
        <w:trPr>
          <w:cantSplit w:val="0"/>
          <w:trHeight w:hRule="auto" w:val="0"/>
          <w:ins w:id="1155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55" w:author="SFC2021" w:date="2025-12-22T16:11:21Z"/>
                <w:rFonts w:ascii="Times New Roman" w:eastAsia="Times New Roman" w:hAnsi="Times New Roman" w:cs="Times New Roman"/>
                <w:b w:val="0"/>
                <w:i w:val="0"/>
                <w:vanish w:val="0"/>
                <w:color w:val="000000"/>
                <w:sz w:val="20"/>
              </w:rPr>
            </w:pPr>
            <w:ins w:id="1155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57" w:author="SFC2021" w:date="2025-12-22T16:11:21Z"/>
                <w:rFonts w:ascii="Times New Roman" w:eastAsia="Times New Roman" w:hAnsi="Times New Roman" w:cs="Times New Roman"/>
                <w:b w:val="0"/>
                <w:i w:val="0"/>
                <w:vanish w:val="0"/>
                <w:color w:val="000000"/>
                <w:sz w:val="20"/>
              </w:rPr>
            </w:pPr>
            <w:ins w:id="1155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59" w:author="SFC2021" w:date="2025-12-22T16:11:21Z"/>
                <w:rFonts w:ascii="Times New Roman" w:eastAsia="Times New Roman" w:hAnsi="Times New Roman" w:cs="Times New Roman"/>
                <w:b w:val="0"/>
                <w:i w:val="0"/>
                <w:vanish w:val="0"/>
                <w:color w:val="000000"/>
                <w:sz w:val="20"/>
              </w:rPr>
            </w:pPr>
            <w:ins w:id="1156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61" w:author="SFC2021" w:date="2025-12-22T16:11:21Z"/>
                <w:rFonts w:ascii="Times New Roman" w:eastAsia="Times New Roman" w:hAnsi="Times New Roman" w:cs="Times New Roman"/>
                <w:b w:val="0"/>
                <w:i w:val="0"/>
                <w:vanish w:val="0"/>
                <w:color w:val="000000"/>
                <w:sz w:val="20"/>
              </w:rPr>
            </w:pPr>
            <w:ins w:id="1156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63" w:author="SFC2021" w:date="2025-12-22T16:11:21Z"/>
                <w:rFonts w:ascii="Times New Roman" w:eastAsia="Times New Roman" w:hAnsi="Times New Roman" w:cs="Times New Roman"/>
                <w:b w:val="0"/>
                <w:i w:val="0"/>
                <w:vanish w:val="0"/>
                <w:color w:val="000000"/>
                <w:sz w:val="20"/>
              </w:rPr>
            </w:pPr>
            <w:ins w:id="11564"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565" w:author="SFC2021" w:date="2025-12-22T16:11:21Z"/>
                <w:rFonts w:ascii="Times New Roman" w:eastAsia="Times New Roman" w:hAnsi="Times New Roman" w:cs="Times New Roman"/>
                <w:b w:val="0"/>
                <w:i w:val="0"/>
                <w:vanish w:val="0"/>
                <w:color w:val="000000"/>
                <w:sz w:val="20"/>
              </w:rPr>
            </w:pPr>
            <w:ins w:id="11566"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56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68" w:author="SFC2021" w:date="2025-12-22T16:11:21Z"/>
                <w:rFonts w:ascii="Times New Roman" w:eastAsia="Times New Roman" w:hAnsi="Times New Roman" w:cs="Times New Roman"/>
                <w:b w:val="0"/>
                <w:i w:val="0"/>
                <w:vanish w:val="0"/>
                <w:color w:val="000000"/>
                <w:sz w:val="20"/>
              </w:rPr>
            </w:pPr>
            <w:ins w:id="1156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70" w:author="SFC2021" w:date="2025-12-22T16:11:21Z"/>
                <w:rFonts w:ascii="Times New Roman" w:eastAsia="Times New Roman" w:hAnsi="Times New Roman" w:cs="Times New Roman"/>
                <w:b w:val="0"/>
                <w:i w:val="0"/>
                <w:vanish w:val="0"/>
                <w:color w:val="000000"/>
                <w:sz w:val="20"/>
              </w:rPr>
            </w:pPr>
            <w:ins w:id="11571"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72" w:author="SFC2021" w:date="2025-12-22T16:11:21Z"/>
                <w:rFonts w:ascii="Times New Roman" w:eastAsia="Times New Roman" w:hAnsi="Times New Roman" w:cs="Times New Roman"/>
                <w:b w:val="0"/>
                <w:i w:val="0"/>
                <w:vanish w:val="0"/>
                <w:color w:val="000000"/>
                <w:sz w:val="20"/>
              </w:rPr>
            </w:pPr>
            <w:ins w:id="1157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74" w:author="SFC2021" w:date="2025-12-22T16:11:21Z"/>
                <w:rFonts w:ascii="Times New Roman" w:eastAsia="Times New Roman" w:hAnsi="Times New Roman" w:cs="Times New Roman"/>
                <w:b w:val="0"/>
                <w:i w:val="0"/>
                <w:vanish w:val="0"/>
                <w:color w:val="000000"/>
                <w:sz w:val="20"/>
              </w:rPr>
            </w:pPr>
            <w:ins w:id="11575"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76" w:author="SFC2021" w:date="2025-12-22T16:11:21Z"/>
                <w:rFonts w:ascii="Times New Roman" w:eastAsia="Times New Roman" w:hAnsi="Times New Roman" w:cs="Times New Roman"/>
                <w:b w:val="0"/>
                <w:i w:val="0"/>
                <w:vanish w:val="0"/>
                <w:color w:val="000000"/>
                <w:sz w:val="20"/>
              </w:rPr>
            </w:pPr>
            <w:ins w:id="11577"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78" w:author="SFC2021" w:date="2025-12-22T16:11:21Z"/>
                <w:rFonts w:ascii="Times New Roman" w:eastAsia="Times New Roman" w:hAnsi="Times New Roman" w:cs="Times New Roman"/>
                <w:b w:val="0"/>
                <w:i w:val="0"/>
                <w:vanish w:val="0"/>
                <w:color w:val="000000"/>
                <w:sz w:val="20"/>
              </w:rPr>
            </w:pPr>
            <w:ins w:id="11579" w:author="SFC2021" w:date="2025-12-22T16:11:21Z">
              <w:r>
                <w:rPr>
                  <w:rFonts w:ascii="Times New Roman" w:eastAsia="Times New Roman" w:hAnsi="Times New Roman" w:cs="Times New Roman"/>
                  <w:b w:val="0"/>
                  <w:i w:val="0"/>
                  <w:vanish w:val="0"/>
                  <w:color w:val="000000"/>
                  <w:sz w:val="20"/>
                </w:rPr>
                <w:t>7.682.399,00</w:t>
              </w:r>
            </w:ins>
          </w:p>
        </w:tc>
      </w:tr>
      <w:tr>
        <w:tblPrEx>
          <w:tblW w:w="100%" w:type="pct"/>
        </w:tblPrEx>
        <w:trPr>
          <w:cantSplit w:val="0"/>
          <w:trHeight w:hRule="auto" w:val="0"/>
          <w:ins w:id="1158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81" w:author="SFC2021" w:date="2025-12-22T16:11:21Z"/>
                <w:rFonts w:ascii="Times New Roman" w:eastAsia="Times New Roman" w:hAnsi="Times New Roman" w:cs="Times New Roman"/>
                <w:b w:val="0"/>
                <w:i w:val="0"/>
                <w:vanish w:val="0"/>
                <w:color w:val="000000"/>
                <w:sz w:val="20"/>
              </w:rPr>
            </w:pPr>
            <w:ins w:id="1158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83" w:author="SFC2021" w:date="2025-12-22T16:11:21Z"/>
                <w:rFonts w:ascii="Times New Roman" w:eastAsia="Times New Roman" w:hAnsi="Times New Roman" w:cs="Times New Roman"/>
                <w:b w:val="0"/>
                <w:i w:val="0"/>
                <w:vanish w:val="0"/>
                <w:color w:val="000000"/>
                <w:sz w:val="20"/>
              </w:rPr>
            </w:pPr>
            <w:ins w:id="11584"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85" w:author="SFC2021" w:date="2025-12-22T16:11:21Z"/>
                <w:rFonts w:ascii="Times New Roman" w:eastAsia="Times New Roman" w:hAnsi="Times New Roman" w:cs="Times New Roman"/>
                <w:b w:val="0"/>
                <w:i w:val="0"/>
                <w:vanish w:val="0"/>
                <w:color w:val="000000"/>
                <w:sz w:val="20"/>
              </w:rPr>
            </w:pPr>
            <w:ins w:id="1158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87" w:author="SFC2021" w:date="2025-12-22T16:11:21Z"/>
                <w:rFonts w:ascii="Times New Roman" w:eastAsia="Times New Roman" w:hAnsi="Times New Roman" w:cs="Times New Roman"/>
                <w:b w:val="0"/>
                <w:i w:val="0"/>
                <w:vanish w:val="0"/>
                <w:color w:val="000000"/>
                <w:sz w:val="20"/>
              </w:rPr>
            </w:pPr>
            <w:ins w:id="1158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89" w:author="SFC2021" w:date="2025-12-22T16:11:21Z"/>
                <w:rFonts w:ascii="Times New Roman" w:eastAsia="Times New Roman" w:hAnsi="Times New Roman" w:cs="Times New Roman"/>
                <w:b w:val="0"/>
                <w:i w:val="0"/>
                <w:vanish w:val="0"/>
                <w:color w:val="000000"/>
                <w:sz w:val="20"/>
              </w:rPr>
            </w:pPr>
            <w:ins w:id="11590" w:author="SFC2021" w:date="2025-12-22T16:11:21Z">
              <w:r>
                <w:rPr>
                  <w:rFonts w:ascii="Times New Roman" w:eastAsia="Times New Roman" w:hAnsi="Times New Roman" w:cs="Times New Roman"/>
                  <w:b w:val="0"/>
                  <w:i w:val="0"/>
                  <w:vanish w:val="0"/>
                  <w:color w:val="000000"/>
                  <w:sz w:val="20"/>
                </w:rPr>
                <w:t>145a. Στήριξη για την ανάπτυξη δεξιοτήτων ή την πρόσβαση στην απασχόληση σε ψηφιακές τεχνολογίες και καινοτομία στον τομέα της υπερπροηγμένης τεχνολογίας, βιοτεχνολογίες και αμυντικές 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591" w:author="SFC2021" w:date="2025-12-22T16:11:21Z"/>
                <w:rFonts w:ascii="Times New Roman" w:eastAsia="Times New Roman" w:hAnsi="Times New Roman" w:cs="Times New Roman"/>
                <w:b w:val="0"/>
                <w:i w:val="0"/>
                <w:vanish w:val="0"/>
                <w:color w:val="000000"/>
                <w:sz w:val="20"/>
              </w:rPr>
            </w:pPr>
            <w:ins w:id="11592" w:author="SFC2021" w:date="2025-12-22T16:11:21Z">
              <w:r>
                <w:rPr>
                  <w:rFonts w:ascii="Times New Roman" w:eastAsia="Times New Roman" w:hAnsi="Times New Roman" w:cs="Times New Roman"/>
                  <w:b w:val="0"/>
                  <w:i w:val="0"/>
                  <w:vanish w:val="0"/>
                  <w:color w:val="000000"/>
                  <w:sz w:val="20"/>
                </w:rPr>
                <w:t>42.317.601,00</w:t>
              </w:r>
            </w:ins>
          </w:p>
        </w:tc>
      </w:tr>
      <w:tr>
        <w:tblPrEx>
          <w:tblW w:w="100%" w:type="pct"/>
        </w:tblPrEx>
        <w:trPr>
          <w:cantSplit w:val="0"/>
          <w:trHeight w:hRule="auto" w:val="0"/>
          <w:ins w:id="1159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94" w:author="SFC2021" w:date="2025-12-22T16:11:21Z"/>
                <w:rFonts w:ascii="Times New Roman" w:eastAsia="Times New Roman" w:hAnsi="Times New Roman" w:cs="Times New Roman"/>
                <w:b w:val="0"/>
                <w:i w:val="0"/>
                <w:vanish w:val="0"/>
                <w:color w:val="000000"/>
                <w:sz w:val="20"/>
              </w:rPr>
            </w:pPr>
            <w:ins w:id="1159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96" w:author="SFC2021" w:date="2025-12-22T16:11:21Z"/>
                <w:rFonts w:ascii="Times New Roman" w:eastAsia="Times New Roman" w:hAnsi="Times New Roman" w:cs="Times New Roman"/>
                <w:b w:val="0"/>
                <w:i w:val="0"/>
                <w:vanish w:val="0"/>
                <w:color w:val="000000"/>
                <w:sz w:val="20"/>
              </w:rPr>
            </w:pPr>
            <w:ins w:id="1159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598" w:author="SFC2021" w:date="2025-12-22T16:11:21Z"/>
                <w:rFonts w:ascii="Times New Roman" w:eastAsia="Times New Roman" w:hAnsi="Times New Roman" w:cs="Times New Roman"/>
                <w:b w:val="0"/>
                <w:i w:val="0"/>
                <w:vanish w:val="0"/>
                <w:color w:val="000000"/>
                <w:sz w:val="20"/>
              </w:rPr>
            </w:pPr>
            <w:ins w:id="11599"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0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0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602" w:author="SFC2021" w:date="2025-12-22T16:11:21Z"/>
                <w:rFonts w:ascii="Times New Roman" w:eastAsia="Times New Roman" w:hAnsi="Times New Roman" w:cs="Times New Roman"/>
                <w:b w:val="0"/>
                <w:i w:val="0"/>
                <w:vanish w:val="0"/>
                <w:color w:val="000000"/>
                <w:sz w:val="20"/>
              </w:rPr>
            </w:pPr>
            <w:ins w:id="11603" w:author="SFC2021" w:date="2025-12-22T16:11:21Z">
              <w:r>
                <w:rPr>
                  <w:rFonts w:ascii="Times New Roman" w:eastAsia="Times New Roman" w:hAnsi="Times New Roman" w:cs="Times New Roman"/>
                  <w:b w:val="0"/>
                  <w:i w:val="0"/>
                  <w:vanish w:val="0"/>
                  <w:color w:val="000000"/>
                  <w:sz w:val="20"/>
                </w:rPr>
                <w:t>50.000.000,00</w:t>
              </w:r>
            </w:ins>
          </w:p>
        </w:tc>
      </w:tr>
    </w:tbl>
    <w:p w:rsidR="00A77B3E">
      <w:pPr>
        <w:spacing w:before="100" w:after="0"/>
        <w:jc w:val="start"/>
        <w:rPr>
          <w:ins w:id="11604"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605" w:author="SFC2021" w:date="2025-12-22T16:11:21Z"/>
          <w:rFonts w:ascii="Times New Roman" w:eastAsia="Times New Roman" w:hAnsi="Times New Roman" w:cs="Times New Roman"/>
          <w:b w:val="0"/>
          <w:i w:val="0"/>
          <w:vanish w:val="0"/>
          <w:color w:val="000000"/>
          <w:sz w:val="24"/>
        </w:rPr>
      </w:pPr>
      <w:bookmarkStart w:id="11606" w:name="_Toc256000934"/>
      <w:ins w:id="11607" w:author="SFC2021" w:date="2025-12-22T16:11:21Z">
        <w:r>
          <w:rPr>
            <w:rFonts w:ascii="Times New Roman" w:eastAsia="Times New Roman" w:hAnsi="Times New Roman" w:cs="Times New Roman"/>
            <w:b w:val="0"/>
            <w:i w:val="0"/>
            <w:vanish w:val="0"/>
            <w:color w:val="000000"/>
            <w:sz w:val="24"/>
          </w:rPr>
          <w:t>Πίνακας 5: Διάσταση 2 — μορφή χρηματοδότησης</w:t>
        </w:r>
      </w:ins>
      <w:bookmarkEnd w:id="11606"/>
    </w:p>
    <w:p w:rsidR="00A77B3E">
      <w:pPr>
        <w:spacing w:before="100" w:after="0"/>
        <w:jc w:val="start"/>
        <w:rPr>
          <w:ins w:id="1160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58"/>
        <w:gridCol w:w="2213"/>
        <w:gridCol w:w="1202"/>
        <w:gridCol w:w="5029"/>
        <w:gridCol w:w="2488"/>
        <w:gridCol w:w="2112"/>
      </w:tblGrid>
      <w:tr>
        <w:tblPrEx>
          <w:tblW w:w="100%" w:type="pct"/>
        </w:tblPrEx>
        <w:trPr>
          <w:cantSplit w:val="0"/>
          <w:trHeight w:hRule="auto" w:val="0"/>
          <w:ins w:id="1160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10" w:author="SFC2021" w:date="2025-12-22T16:11:21Z"/>
                <w:rFonts w:ascii="Times New Roman" w:eastAsia="Times New Roman" w:hAnsi="Times New Roman" w:cs="Times New Roman"/>
                <w:b w:val="0"/>
                <w:i w:val="0"/>
                <w:vanish w:val="0"/>
                <w:color w:val="000000"/>
                <w:sz w:val="20"/>
              </w:rPr>
            </w:pPr>
            <w:ins w:id="11611"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12" w:author="SFC2021" w:date="2025-12-22T16:11:21Z"/>
                <w:rFonts w:ascii="Times New Roman" w:eastAsia="Times New Roman" w:hAnsi="Times New Roman" w:cs="Times New Roman"/>
                <w:b w:val="0"/>
                <w:i w:val="0"/>
                <w:vanish w:val="0"/>
                <w:color w:val="000000"/>
                <w:sz w:val="20"/>
              </w:rPr>
            </w:pPr>
            <w:ins w:id="11613"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14" w:author="SFC2021" w:date="2025-12-22T16:11:21Z"/>
                <w:rFonts w:ascii="Times New Roman" w:eastAsia="Times New Roman" w:hAnsi="Times New Roman" w:cs="Times New Roman"/>
                <w:b w:val="0"/>
                <w:i w:val="0"/>
                <w:vanish w:val="0"/>
                <w:color w:val="000000"/>
                <w:sz w:val="20"/>
              </w:rPr>
            </w:pPr>
            <w:ins w:id="11615"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16" w:author="SFC2021" w:date="2025-12-22T16:11:21Z"/>
                <w:rFonts w:ascii="Times New Roman" w:eastAsia="Times New Roman" w:hAnsi="Times New Roman" w:cs="Times New Roman"/>
                <w:b w:val="0"/>
                <w:i w:val="0"/>
                <w:vanish w:val="0"/>
                <w:color w:val="000000"/>
                <w:sz w:val="20"/>
              </w:rPr>
            </w:pPr>
            <w:ins w:id="11617"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18" w:author="SFC2021" w:date="2025-12-22T16:11:21Z"/>
                <w:rFonts w:ascii="Times New Roman" w:eastAsia="Times New Roman" w:hAnsi="Times New Roman" w:cs="Times New Roman"/>
                <w:b w:val="0"/>
                <w:i w:val="0"/>
                <w:vanish w:val="0"/>
                <w:color w:val="000000"/>
                <w:sz w:val="20"/>
              </w:rPr>
            </w:pPr>
            <w:ins w:id="11619"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20" w:author="SFC2021" w:date="2025-12-22T16:11:21Z"/>
                <w:rFonts w:ascii="Times New Roman" w:eastAsia="Times New Roman" w:hAnsi="Times New Roman" w:cs="Times New Roman"/>
                <w:b w:val="0"/>
                <w:i w:val="0"/>
                <w:vanish w:val="0"/>
                <w:color w:val="000000"/>
                <w:sz w:val="20"/>
              </w:rPr>
            </w:pPr>
            <w:ins w:id="11621"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62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23" w:author="SFC2021" w:date="2025-12-22T16:11:21Z"/>
                <w:rFonts w:ascii="Times New Roman" w:eastAsia="Times New Roman" w:hAnsi="Times New Roman" w:cs="Times New Roman"/>
                <w:b w:val="0"/>
                <w:i w:val="0"/>
                <w:vanish w:val="0"/>
                <w:color w:val="000000"/>
                <w:sz w:val="20"/>
              </w:rPr>
            </w:pPr>
            <w:ins w:id="1162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25" w:author="SFC2021" w:date="2025-12-22T16:11:21Z"/>
                <w:rFonts w:ascii="Times New Roman" w:eastAsia="Times New Roman" w:hAnsi="Times New Roman" w:cs="Times New Roman"/>
                <w:b w:val="0"/>
                <w:i w:val="0"/>
                <w:vanish w:val="0"/>
                <w:color w:val="000000"/>
                <w:sz w:val="20"/>
              </w:rPr>
            </w:pPr>
            <w:ins w:id="11626"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27" w:author="SFC2021" w:date="2025-12-22T16:11:21Z"/>
                <w:rFonts w:ascii="Times New Roman" w:eastAsia="Times New Roman" w:hAnsi="Times New Roman" w:cs="Times New Roman"/>
                <w:b w:val="0"/>
                <w:i w:val="0"/>
                <w:vanish w:val="0"/>
                <w:color w:val="000000"/>
                <w:sz w:val="20"/>
              </w:rPr>
            </w:pPr>
            <w:ins w:id="1162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29" w:author="SFC2021" w:date="2025-12-22T16:11:21Z"/>
                <w:rFonts w:ascii="Times New Roman" w:eastAsia="Times New Roman" w:hAnsi="Times New Roman" w:cs="Times New Roman"/>
                <w:b w:val="0"/>
                <w:i w:val="0"/>
                <w:vanish w:val="0"/>
                <w:color w:val="000000"/>
                <w:sz w:val="20"/>
              </w:rPr>
            </w:pPr>
            <w:ins w:id="11630"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31" w:author="SFC2021" w:date="2025-12-22T16:11:21Z"/>
                <w:rFonts w:ascii="Times New Roman" w:eastAsia="Times New Roman" w:hAnsi="Times New Roman" w:cs="Times New Roman"/>
                <w:b w:val="0"/>
                <w:i w:val="0"/>
                <w:vanish w:val="0"/>
                <w:color w:val="000000"/>
                <w:sz w:val="20"/>
              </w:rPr>
            </w:pPr>
            <w:ins w:id="11632"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633" w:author="SFC2021" w:date="2025-12-22T16:11:21Z"/>
                <w:rFonts w:ascii="Times New Roman" w:eastAsia="Times New Roman" w:hAnsi="Times New Roman" w:cs="Times New Roman"/>
                <w:b w:val="0"/>
                <w:i w:val="0"/>
                <w:vanish w:val="0"/>
                <w:color w:val="000000"/>
                <w:sz w:val="20"/>
              </w:rPr>
            </w:pPr>
            <w:ins w:id="11634" w:author="SFC2021" w:date="2025-12-22T16:11:21Z">
              <w:r>
                <w:rPr>
                  <w:rFonts w:ascii="Times New Roman" w:eastAsia="Times New Roman" w:hAnsi="Times New Roman" w:cs="Times New Roman"/>
                  <w:b w:val="0"/>
                  <w:i w:val="0"/>
                  <w:vanish w:val="0"/>
                  <w:color w:val="000000"/>
                  <w:sz w:val="20"/>
                </w:rPr>
                <w:t>7.682.399,00</w:t>
              </w:r>
            </w:ins>
          </w:p>
        </w:tc>
      </w:tr>
      <w:tr>
        <w:tblPrEx>
          <w:tblW w:w="100%" w:type="pct"/>
        </w:tblPrEx>
        <w:trPr>
          <w:cantSplit w:val="0"/>
          <w:trHeight w:hRule="auto" w:val="0"/>
          <w:ins w:id="1163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36" w:author="SFC2021" w:date="2025-12-22T16:11:21Z"/>
                <w:rFonts w:ascii="Times New Roman" w:eastAsia="Times New Roman" w:hAnsi="Times New Roman" w:cs="Times New Roman"/>
                <w:b w:val="0"/>
                <w:i w:val="0"/>
                <w:vanish w:val="0"/>
                <w:color w:val="000000"/>
                <w:sz w:val="20"/>
              </w:rPr>
            </w:pPr>
            <w:ins w:id="1163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38" w:author="SFC2021" w:date="2025-12-22T16:11:21Z"/>
                <w:rFonts w:ascii="Times New Roman" w:eastAsia="Times New Roman" w:hAnsi="Times New Roman" w:cs="Times New Roman"/>
                <w:b w:val="0"/>
                <w:i w:val="0"/>
                <w:vanish w:val="0"/>
                <w:color w:val="000000"/>
                <w:sz w:val="20"/>
              </w:rPr>
            </w:pPr>
            <w:ins w:id="1163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40" w:author="SFC2021" w:date="2025-12-22T16:11:21Z"/>
                <w:rFonts w:ascii="Times New Roman" w:eastAsia="Times New Roman" w:hAnsi="Times New Roman" w:cs="Times New Roman"/>
                <w:b w:val="0"/>
                <w:i w:val="0"/>
                <w:vanish w:val="0"/>
                <w:color w:val="000000"/>
                <w:sz w:val="20"/>
              </w:rPr>
            </w:pPr>
            <w:ins w:id="1164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42" w:author="SFC2021" w:date="2025-12-22T16:11:21Z"/>
                <w:rFonts w:ascii="Times New Roman" w:eastAsia="Times New Roman" w:hAnsi="Times New Roman" w:cs="Times New Roman"/>
                <w:b w:val="0"/>
                <w:i w:val="0"/>
                <w:vanish w:val="0"/>
                <w:color w:val="000000"/>
                <w:sz w:val="20"/>
              </w:rPr>
            </w:pPr>
            <w:ins w:id="11643"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44" w:author="SFC2021" w:date="2025-12-22T16:11:21Z"/>
                <w:rFonts w:ascii="Times New Roman" w:eastAsia="Times New Roman" w:hAnsi="Times New Roman" w:cs="Times New Roman"/>
                <w:b w:val="0"/>
                <w:i w:val="0"/>
                <w:vanish w:val="0"/>
                <w:color w:val="000000"/>
                <w:sz w:val="20"/>
              </w:rPr>
            </w:pPr>
            <w:ins w:id="11645" w:author="SFC2021" w:date="2025-12-22T16:11:21Z">
              <w:r>
                <w:rPr>
                  <w:rFonts w:ascii="Times New Roman" w:eastAsia="Times New Roman" w:hAnsi="Times New Roman" w:cs="Times New Roman"/>
                  <w:b w:val="0"/>
                  <w:i w:val="0"/>
                  <w:vanish w:val="0"/>
                  <w:color w:val="000000"/>
                  <w:sz w:val="20"/>
                </w:rPr>
                <w:t>01. Επιχορήγηση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646" w:author="SFC2021" w:date="2025-12-22T16:11:21Z"/>
                <w:rFonts w:ascii="Times New Roman" w:eastAsia="Times New Roman" w:hAnsi="Times New Roman" w:cs="Times New Roman"/>
                <w:b w:val="0"/>
                <w:i w:val="0"/>
                <w:vanish w:val="0"/>
                <w:color w:val="000000"/>
                <w:sz w:val="20"/>
              </w:rPr>
            </w:pPr>
            <w:ins w:id="11647" w:author="SFC2021" w:date="2025-12-22T16:11:21Z">
              <w:r>
                <w:rPr>
                  <w:rFonts w:ascii="Times New Roman" w:eastAsia="Times New Roman" w:hAnsi="Times New Roman" w:cs="Times New Roman"/>
                  <w:b w:val="0"/>
                  <w:i w:val="0"/>
                  <w:vanish w:val="0"/>
                  <w:color w:val="000000"/>
                  <w:sz w:val="20"/>
                </w:rPr>
                <w:t>42.317.601,00</w:t>
              </w:r>
            </w:ins>
          </w:p>
        </w:tc>
      </w:tr>
      <w:tr>
        <w:tblPrEx>
          <w:tblW w:w="100%" w:type="pct"/>
        </w:tblPrEx>
        <w:trPr>
          <w:cantSplit w:val="0"/>
          <w:trHeight w:hRule="auto" w:val="0"/>
          <w:ins w:id="1164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49" w:author="SFC2021" w:date="2025-12-22T16:11:21Z"/>
                <w:rFonts w:ascii="Times New Roman" w:eastAsia="Times New Roman" w:hAnsi="Times New Roman" w:cs="Times New Roman"/>
                <w:b w:val="0"/>
                <w:i w:val="0"/>
                <w:vanish w:val="0"/>
                <w:color w:val="000000"/>
                <w:sz w:val="20"/>
              </w:rPr>
            </w:pPr>
            <w:ins w:id="1165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51" w:author="SFC2021" w:date="2025-12-22T16:11:21Z"/>
                <w:rFonts w:ascii="Times New Roman" w:eastAsia="Times New Roman" w:hAnsi="Times New Roman" w:cs="Times New Roman"/>
                <w:b w:val="0"/>
                <w:i w:val="0"/>
                <w:vanish w:val="0"/>
                <w:color w:val="000000"/>
                <w:sz w:val="20"/>
              </w:rPr>
            </w:pPr>
            <w:ins w:id="11652"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53" w:author="SFC2021" w:date="2025-12-22T16:11:21Z"/>
                <w:rFonts w:ascii="Times New Roman" w:eastAsia="Times New Roman" w:hAnsi="Times New Roman" w:cs="Times New Roman"/>
                <w:b w:val="0"/>
                <w:i w:val="0"/>
                <w:vanish w:val="0"/>
                <w:color w:val="000000"/>
                <w:sz w:val="20"/>
              </w:rPr>
            </w:pPr>
            <w:ins w:id="11654"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5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5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657" w:author="SFC2021" w:date="2025-12-22T16:11:21Z"/>
                <w:rFonts w:ascii="Times New Roman" w:eastAsia="Times New Roman" w:hAnsi="Times New Roman" w:cs="Times New Roman"/>
                <w:b w:val="0"/>
                <w:i w:val="0"/>
                <w:vanish w:val="0"/>
                <w:color w:val="000000"/>
                <w:sz w:val="20"/>
              </w:rPr>
            </w:pPr>
            <w:ins w:id="11658" w:author="SFC2021" w:date="2025-12-22T16:11:21Z">
              <w:r>
                <w:rPr>
                  <w:rFonts w:ascii="Times New Roman" w:eastAsia="Times New Roman" w:hAnsi="Times New Roman" w:cs="Times New Roman"/>
                  <w:b w:val="0"/>
                  <w:i w:val="0"/>
                  <w:vanish w:val="0"/>
                  <w:color w:val="000000"/>
                  <w:sz w:val="20"/>
                </w:rPr>
                <w:t>50.000.000,00</w:t>
              </w:r>
            </w:ins>
          </w:p>
        </w:tc>
      </w:tr>
    </w:tbl>
    <w:p w:rsidR="00A77B3E">
      <w:pPr>
        <w:spacing w:before="100" w:after="0"/>
        <w:jc w:val="start"/>
        <w:rPr>
          <w:ins w:id="11659"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660" w:author="SFC2021" w:date="2025-12-22T16:11:21Z"/>
          <w:rFonts w:ascii="Times New Roman" w:eastAsia="Times New Roman" w:hAnsi="Times New Roman" w:cs="Times New Roman"/>
          <w:b w:val="0"/>
          <w:i w:val="0"/>
          <w:vanish w:val="0"/>
          <w:color w:val="000000"/>
          <w:sz w:val="24"/>
        </w:rPr>
      </w:pPr>
      <w:bookmarkStart w:id="11661" w:name="_Toc256000935"/>
      <w:ins w:id="11662" w:author="SFC2021" w:date="2025-12-22T16:11:21Z">
        <w:r>
          <w:rPr>
            <w:rFonts w:ascii="Times New Roman" w:eastAsia="Times New Roman" w:hAnsi="Times New Roman" w:cs="Times New Roman"/>
            <w:b w:val="0"/>
            <w:i w:val="0"/>
            <w:vanish w:val="0"/>
            <w:color w:val="000000"/>
            <w:sz w:val="24"/>
          </w:rPr>
          <w:t>Πίνακας 6: Διάσταση 3 — μηχανισμός εδαφικής υλοποίησης και εδαφική εστίαση</w:t>
        </w:r>
      </w:ins>
      <w:bookmarkEnd w:id="11661"/>
    </w:p>
    <w:p w:rsidR="00A77B3E">
      <w:pPr>
        <w:spacing w:before="100" w:after="0"/>
        <w:jc w:val="start"/>
        <w:rPr>
          <w:ins w:id="1166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722"/>
        <w:gridCol w:w="1687"/>
        <w:gridCol w:w="917"/>
        <w:gridCol w:w="3833"/>
        <w:gridCol w:w="5533"/>
        <w:gridCol w:w="1610"/>
      </w:tblGrid>
      <w:tr>
        <w:tblPrEx>
          <w:tblW w:w="100%" w:type="pct"/>
        </w:tblPrEx>
        <w:trPr>
          <w:cantSplit w:val="0"/>
          <w:trHeight w:hRule="auto" w:val="0"/>
          <w:ins w:id="1166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65" w:author="SFC2021" w:date="2025-12-22T16:11:21Z"/>
                <w:rFonts w:ascii="Times New Roman" w:eastAsia="Times New Roman" w:hAnsi="Times New Roman" w:cs="Times New Roman"/>
                <w:b w:val="0"/>
                <w:i w:val="0"/>
                <w:vanish w:val="0"/>
                <w:color w:val="000000"/>
                <w:sz w:val="20"/>
              </w:rPr>
            </w:pPr>
            <w:ins w:id="1166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67" w:author="SFC2021" w:date="2025-12-22T16:11:21Z"/>
                <w:rFonts w:ascii="Times New Roman" w:eastAsia="Times New Roman" w:hAnsi="Times New Roman" w:cs="Times New Roman"/>
                <w:b w:val="0"/>
                <w:i w:val="0"/>
                <w:vanish w:val="0"/>
                <w:color w:val="000000"/>
                <w:sz w:val="20"/>
              </w:rPr>
            </w:pPr>
            <w:ins w:id="1166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69" w:author="SFC2021" w:date="2025-12-22T16:11:21Z"/>
                <w:rFonts w:ascii="Times New Roman" w:eastAsia="Times New Roman" w:hAnsi="Times New Roman" w:cs="Times New Roman"/>
                <w:b w:val="0"/>
                <w:i w:val="0"/>
                <w:vanish w:val="0"/>
                <w:color w:val="000000"/>
                <w:sz w:val="20"/>
              </w:rPr>
            </w:pPr>
            <w:ins w:id="1167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71" w:author="SFC2021" w:date="2025-12-22T16:11:21Z"/>
                <w:rFonts w:ascii="Times New Roman" w:eastAsia="Times New Roman" w:hAnsi="Times New Roman" w:cs="Times New Roman"/>
                <w:b w:val="0"/>
                <w:i w:val="0"/>
                <w:vanish w:val="0"/>
                <w:color w:val="000000"/>
                <w:sz w:val="20"/>
              </w:rPr>
            </w:pPr>
            <w:ins w:id="1167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73" w:author="SFC2021" w:date="2025-12-22T16:11:21Z"/>
                <w:rFonts w:ascii="Times New Roman" w:eastAsia="Times New Roman" w:hAnsi="Times New Roman" w:cs="Times New Roman"/>
                <w:b w:val="0"/>
                <w:i w:val="0"/>
                <w:vanish w:val="0"/>
                <w:color w:val="000000"/>
                <w:sz w:val="20"/>
              </w:rPr>
            </w:pPr>
            <w:ins w:id="11674"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675" w:author="SFC2021" w:date="2025-12-22T16:11:21Z"/>
                <w:rFonts w:ascii="Times New Roman" w:eastAsia="Times New Roman" w:hAnsi="Times New Roman" w:cs="Times New Roman"/>
                <w:b w:val="0"/>
                <w:i w:val="0"/>
                <w:vanish w:val="0"/>
                <w:color w:val="000000"/>
                <w:sz w:val="20"/>
              </w:rPr>
            </w:pPr>
            <w:ins w:id="11676"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67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78" w:author="SFC2021" w:date="2025-12-22T16:11:21Z"/>
                <w:rFonts w:ascii="Times New Roman" w:eastAsia="Times New Roman" w:hAnsi="Times New Roman" w:cs="Times New Roman"/>
                <w:b w:val="0"/>
                <w:i w:val="0"/>
                <w:vanish w:val="0"/>
                <w:color w:val="000000"/>
                <w:sz w:val="20"/>
              </w:rPr>
            </w:pPr>
            <w:ins w:id="1167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80" w:author="SFC2021" w:date="2025-12-22T16:11:21Z"/>
                <w:rFonts w:ascii="Times New Roman" w:eastAsia="Times New Roman" w:hAnsi="Times New Roman" w:cs="Times New Roman"/>
                <w:b w:val="0"/>
                <w:i w:val="0"/>
                <w:vanish w:val="0"/>
                <w:color w:val="000000"/>
                <w:sz w:val="20"/>
              </w:rPr>
            </w:pPr>
            <w:ins w:id="11681"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82" w:author="SFC2021" w:date="2025-12-22T16:11:21Z"/>
                <w:rFonts w:ascii="Times New Roman" w:eastAsia="Times New Roman" w:hAnsi="Times New Roman" w:cs="Times New Roman"/>
                <w:b w:val="0"/>
                <w:i w:val="0"/>
                <w:vanish w:val="0"/>
                <w:color w:val="000000"/>
                <w:sz w:val="20"/>
              </w:rPr>
            </w:pPr>
            <w:ins w:id="1168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84" w:author="SFC2021" w:date="2025-12-22T16:11:21Z"/>
                <w:rFonts w:ascii="Times New Roman" w:eastAsia="Times New Roman" w:hAnsi="Times New Roman" w:cs="Times New Roman"/>
                <w:b w:val="0"/>
                <w:i w:val="0"/>
                <w:vanish w:val="0"/>
                <w:color w:val="000000"/>
                <w:sz w:val="20"/>
              </w:rPr>
            </w:pPr>
            <w:ins w:id="11685"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86" w:author="SFC2021" w:date="2025-12-22T16:11:21Z"/>
                <w:rFonts w:ascii="Times New Roman" w:eastAsia="Times New Roman" w:hAnsi="Times New Roman" w:cs="Times New Roman"/>
                <w:b w:val="0"/>
                <w:i w:val="0"/>
                <w:vanish w:val="0"/>
                <w:color w:val="000000"/>
                <w:sz w:val="20"/>
              </w:rPr>
            </w:pPr>
            <w:ins w:id="11687"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688" w:author="SFC2021" w:date="2025-12-22T16:11:21Z"/>
                <w:rFonts w:ascii="Times New Roman" w:eastAsia="Times New Roman" w:hAnsi="Times New Roman" w:cs="Times New Roman"/>
                <w:b w:val="0"/>
                <w:i w:val="0"/>
                <w:vanish w:val="0"/>
                <w:color w:val="000000"/>
                <w:sz w:val="20"/>
              </w:rPr>
            </w:pPr>
            <w:ins w:id="11689" w:author="SFC2021" w:date="2025-12-22T16:11:21Z">
              <w:r>
                <w:rPr>
                  <w:rFonts w:ascii="Times New Roman" w:eastAsia="Times New Roman" w:hAnsi="Times New Roman" w:cs="Times New Roman"/>
                  <w:b w:val="0"/>
                  <w:i w:val="0"/>
                  <w:vanish w:val="0"/>
                  <w:color w:val="000000"/>
                  <w:sz w:val="20"/>
                </w:rPr>
                <w:t>7.682.399,00</w:t>
              </w:r>
            </w:ins>
          </w:p>
        </w:tc>
      </w:tr>
      <w:tr>
        <w:tblPrEx>
          <w:tblW w:w="100%" w:type="pct"/>
        </w:tblPrEx>
        <w:trPr>
          <w:cantSplit w:val="0"/>
          <w:trHeight w:hRule="auto" w:val="0"/>
          <w:ins w:id="1169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91" w:author="SFC2021" w:date="2025-12-22T16:11:21Z"/>
                <w:rFonts w:ascii="Times New Roman" w:eastAsia="Times New Roman" w:hAnsi="Times New Roman" w:cs="Times New Roman"/>
                <w:b w:val="0"/>
                <w:i w:val="0"/>
                <w:vanish w:val="0"/>
                <w:color w:val="000000"/>
                <w:sz w:val="20"/>
              </w:rPr>
            </w:pPr>
            <w:ins w:id="1169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93" w:author="SFC2021" w:date="2025-12-22T16:11:21Z"/>
                <w:rFonts w:ascii="Times New Roman" w:eastAsia="Times New Roman" w:hAnsi="Times New Roman" w:cs="Times New Roman"/>
                <w:b w:val="0"/>
                <w:i w:val="0"/>
                <w:vanish w:val="0"/>
                <w:color w:val="000000"/>
                <w:sz w:val="20"/>
              </w:rPr>
            </w:pPr>
            <w:ins w:id="11694"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95" w:author="SFC2021" w:date="2025-12-22T16:11:21Z"/>
                <w:rFonts w:ascii="Times New Roman" w:eastAsia="Times New Roman" w:hAnsi="Times New Roman" w:cs="Times New Roman"/>
                <w:b w:val="0"/>
                <w:i w:val="0"/>
                <w:vanish w:val="0"/>
                <w:color w:val="000000"/>
                <w:sz w:val="20"/>
              </w:rPr>
            </w:pPr>
            <w:ins w:id="1169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97" w:author="SFC2021" w:date="2025-12-22T16:11:21Z"/>
                <w:rFonts w:ascii="Times New Roman" w:eastAsia="Times New Roman" w:hAnsi="Times New Roman" w:cs="Times New Roman"/>
                <w:b w:val="0"/>
                <w:i w:val="0"/>
                <w:vanish w:val="0"/>
                <w:color w:val="000000"/>
                <w:sz w:val="20"/>
              </w:rPr>
            </w:pPr>
            <w:ins w:id="1169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699" w:author="SFC2021" w:date="2025-12-22T16:11:21Z"/>
                <w:rFonts w:ascii="Times New Roman" w:eastAsia="Times New Roman" w:hAnsi="Times New Roman" w:cs="Times New Roman"/>
                <w:b w:val="0"/>
                <w:i w:val="0"/>
                <w:vanish w:val="0"/>
                <w:color w:val="000000"/>
                <w:sz w:val="20"/>
              </w:rPr>
            </w:pPr>
            <w:ins w:id="11700" w:author="SFC2021" w:date="2025-12-22T16:11:21Z">
              <w:r>
                <w:rPr>
                  <w:rFonts w:ascii="Times New Roman" w:eastAsia="Times New Roman" w:hAnsi="Times New Roman" w:cs="Times New Roman"/>
                  <w:b w:val="0"/>
                  <w:i w:val="0"/>
                  <w:vanish w:val="0"/>
                  <w:color w:val="000000"/>
                  <w:sz w:val="20"/>
                </w:rPr>
                <w:t>33. Άλλες προσεγγίσεις — Καμία εδαφική στόχευση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01" w:author="SFC2021" w:date="2025-12-22T16:11:21Z"/>
                <w:rFonts w:ascii="Times New Roman" w:eastAsia="Times New Roman" w:hAnsi="Times New Roman" w:cs="Times New Roman"/>
                <w:b w:val="0"/>
                <w:i w:val="0"/>
                <w:vanish w:val="0"/>
                <w:color w:val="000000"/>
                <w:sz w:val="20"/>
              </w:rPr>
            </w:pPr>
            <w:ins w:id="11702" w:author="SFC2021" w:date="2025-12-22T16:11:21Z">
              <w:r>
                <w:rPr>
                  <w:rFonts w:ascii="Times New Roman" w:eastAsia="Times New Roman" w:hAnsi="Times New Roman" w:cs="Times New Roman"/>
                  <w:b w:val="0"/>
                  <w:i w:val="0"/>
                  <w:vanish w:val="0"/>
                  <w:color w:val="000000"/>
                  <w:sz w:val="20"/>
                </w:rPr>
                <w:t>42.317.601,00</w:t>
              </w:r>
            </w:ins>
          </w:p>
        </w:tc>
      </w:tr>
      <w:tr>
        <w:tblPrEx>
          <w:tblW w:w="100%" w:type="pct"/>
        </w:tblPrEx>
        <w:trPr>
          <w:cantSplit w:val="0"/>
          <w:trHeight w:hRule="auto" w:val="0"/>
          <w:ins w:id="1170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04" w:author="SFC2021" w:date="2025-12-22T16:11:21Z"/>
                <w:rFonts w:ascii="Times New Roman" w:eastAsia="Times New Roman" w:hAnsi="Times New Roman" w:cs="Times New Roman"/>
                <w:b w:val="0"/>
                <w:i w:val="0"/>
                <w:vanish w:val="0"/>
                <w:color w:val="000000"/>
                <w:sz w:val="20"/>
              </w:rPr>
            </w:pPr>
            <w:ins w:id="1170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06" w:author="SFC2021" w:date="2025-12-22T16:11:21Z"/>
                <w:rFonts w:ascii="Times New Roman" w:eastAsia="Times New Roman" w:hAnsi="Times New Roman" w:cs="Times New Roman"/>
                <w:b w:val="0"/>
                <w:i w:val="0"/>
                <w:vanish w:val="0"/>
                <w:color w:val="000000"/>
                <w:sz w:val="20"/>
              </w:rPr>
            </w:pPr>
            <w:ins w:id="1170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08" w:author="SFC2021" w:date="2025-12-22T16:11:21Z"/>
                <w:rFonts w:ascii="Times New Roman" w:eastAsia="Times New Roman" w:hAnsi="Times New Roman" w:cs="Times New Roman"/>
                <w:b w:val="0"/>
                <w:i w:val="0"/>
                <w:vanish w:val="0"/>
                <w:color w:val="000000"/>
                <w:sz w:val="20"/>
              </w:rPr>
            </w:pPr>
            <w:ins w:id="11709"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1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1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12" w:author="SFC2021" w:date="2025-12-22T16:11:21Z"/>
                <w:rFonts w:ascii="Times New Roman" w:eastAsia="Times New Roman" w:hAnsi="Times New Roman" w:cs="Times New Roman"/>
                <w:b w:val="0"/>
                <w:i w:val="0"/>
                <w:vanish w:val="0"/>
                <w:color w:val="000000"/>
                <w:sz w:val="20"/>
              </w:rPr>
            </w:pPr>
            <w:ins w:id="11713" w:author="SFC2021" w:date="2025-12-22T16:11:21Z">
              <w:r>
                <w:rPr>
                  <w:rFonts w:ascii="Times New Roman" w:eastAsia="Times New Roman" w:hAnsi="Times New Roman" w:cs="Times New Roman"/>
                  <w:b w:val="0"/>
                  <w:i w:val="0"/>
                  <w:vanish w:val="0"/>
                  <w:color w:val="000000"/>
                  <w:sz w:val="20"/>
                </w:rPr>
                <w:t>50.000.000,00</w:t>
              </w:r>
            </w:ins>
          </w:p>
        </w:tc>
      </w:tr>
    </w:tbl>
    <w:p w:rsidR="00A77B3E">
      <w:pPr>
        <w:spacing w:before="100" w:after="0"/>
        <w:jc w:val="start"/>
        <w:rPr>
          <w:ins w:id="11714"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715" w:author="SFC2021" w:date="2025-12-22T16:11:21Z"/>
          <w:rFonts w:ascii="Times New Roman" w:eastAsia="Times New Roman" w:hAnsi="Times New Roman" w:cs="Times New Roman"/>
          <w:b w:val="0"/>
          <w:i w:val="0"/>
          <w:vanish w:val="0"/>
          <w:color w:val="000000"/>
          <w:sz w:val="24"/>
        </w:rPr>
      </w:pPr>
      <w:bookmarkStart w:id="11716" w:name="_Toc256000936"/>
      <w:ins w:id="11717" w:author="SFC2021" w:date="2025-12-22T16:11:21Z">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ins>
      <w:bookmarkEnd w:id="11716"/>
    </w:p>
    <w:p w:rsidR="00A77B3E">
      <w:pPr>
        <w:spacing w:before="100" w:after="0"/>
        <w:jc w:val="start"/>
        <w:rPr>
          <w:ins w:id="11718"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8"/>
        <w:gridCol w:w="1003"/>
        <w:gridCol w:w="723"/>
        <w:gridCol w:w="2016"/>
        <w:gridCol w:w="8932"/>
        <w:gridCol w:w="1270"/>
      </w:tblGrid>
      <w:tr>
        <w:tblPrEx>
          <w:tblW w:w="100%" w:type="pct"/>
        </w:tblPrEx>
        <w:trPr>
          <w:cantSplit w:val="0"/>
          <w:trHeight w:hRule="auto" w:val="0"/>
          <w:ins w:id="11719"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20" w:author="SFC2021" w:date="2025-12-22T16:11:21Z"/>
                <w:rFonts w:ascii="Times New Roman" w:eastAsia="Times New Roman" w:hAnsi="Times New Roman" w:cs="Times New Roman"/>
                <w:b w:val="0"/>
                <w:i w:val="0"/>
                <w:vanish w:val="0"/>
                <w:color w:val="000000"/>
                <w:sz w:val="20"/>
              </w:rPr>
            </w:pPr>
            <w:ins w:id="11721"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22" w:author="SFC2021" w:date="2025-12-22T16:11:21Z"/>
                <w:rFonts w:ascii="Times New Roman" w:eastAsia="Times New Roman" w:hAnsi="Times New Roman" w:cs="Times New Roman"/>
                <w:b w:val="0"/>
                <w:i w:val="0"/>
                <w:vanish w:val="0"/>
                <w:color w:val="000000"/>
                <w:sz w:val="20"/>
              </w:rPr>
            </w:pPr>
            <w:ins w:id="11723"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24" w:author="SFC2021" w:date="2025-12-22T16:11:21Z"/>
                <w:rFonts w:ascii="Times New Roman" w:eastAsia="Times New Roman" w:hAnsi="Times New Roman" w:cs="Times New Roman"/>
                <w:b w:val="0"/>
                <w:i w:val="0"/>
                <w:vanish w:val="0"/>
                <w:color w:val="000000"/>
                <w:sz w:val="20"/>
              </w:rPr>
            </w:pPr>
            <w:ins w:id="11725"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26" w:author="SFC2021" w:date="2025-12-22T16:11:21Z"/>
                <w:rFonts w:ascii="Times New Roman" w:eastAsia="Times New Roman" w:hAnsi="Times New Roman" w:cs="Times New Roman"/>
                <w:b w:val="0"/>
                <w:i w:val="0"/>
                <w:vanish w:val="0"/>
                <w:color w:val="000000"/>
                <w:sz w:val="20"/>
              </w:rPr>
            </w:pPr>
            <w:ins w:id="11727"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28" w:author="SFC2021" w:date="2025-12-22T16:11:21Z"/>
                <w:rFonts w:ascii="Times New Roman" w:eastAsia="Times New Roman" w:hAnsi="Times New Roman" w:cs="Times New Roman"/>
                <w:b w:val="0"/>
                <w:i w:val="0"/>
                <w:vanish w:val="0"/>
                <w:color w:val="000000"/>
                <w:sz w:val="20"/>
              </w:rPr>
            </w:pPr>
            <w:ins w:id="11729"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30" w:author="SFC2021" w:date="2025-12-22T16:11:21Z"/>
                <w:rFonts w:ascii="Times New Roman" w:eastAsia="Times New Roman" w:hAnsi="Times New Roman" w:cs="Times New Roman"/>
                <w:b w:val="0"/>
                <w:i w:val="0"/>
                <w:vanish w:val="0"/>
                <w:color w:val="000000"/>
                <w:sz w:val="20"/>
              </w:rPr>
            </w:pPr>
            <w:ins w:id="11731"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732"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33" w:author="SFC2021" w:date="2025-12-22T16:11:21Z"/>
                <w:rFonts w:ascii="Times New Roman" w:eastAsia="Times New Roman" w:hAnsi="Times New Roman" w:cs="Times New Roman"/>
                <w:b w:val="0"/>
                <w:i w:val="0"/>
                <w:vanish w:val="0"/>
                <w:color w:val="000000"/>
                <w:sz w:val="20"/>
              </w:rPr>
            </w:pPr>
            <w:ins w:id="11734"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35" w:author="SFC2021" w:date="2025-12-22T16:11:21Z"/>
                <w:rFonts w:ascii="Times New Roman" w:eastAsia="Times New Roman" w:hAnsi="Times New Roman" w:cs="Times New Roman"/>
                <w:b w:val="0"/>
                <w:i w:val="0"/>
                <w:vanish w:val="0"/>
                <w:color w:val="000000"/>
                <w:sz w:val="20"/>
              </w:rPr>
            </w:pPr>
            <w:ins w:id="11736"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37" w:author="SFC2021" w:date="2025-12-22T16:11:21Z"/>
                <w:rFonts w:ascii="Times New Roman" w:eastAsia="Times New Roman" w:hAnsi="Times New Roman" w:cs="Times New Roman"/>
                <w:b w:val="0"/>
                <w:i w:val="0"/>
                <w:vanish w:val="0"/>
                <w:color w:val="000000"/>
                <w:sz w:val="20"/>
              </w:rPr>
            </w:pPr>
            <w:ins w:id="11738"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39" w:author="SFC2021" w:date="2025-12-22T16:11:21Z"/>
                <w:rFonts w:ascii="Times New Roman" w:eastAsia="Times New Roman" w:hAnsi="Times New Roman" w:cs="Times New Roman"/>
                <w:b w:val="0"/>
                <w:i w:val="0"/>
                <w:vanish w:val="0"/>
                <w:color w:val="000000"/>
                <w:sz w:val="20"/>
              </w:rPr>
            </w:pPr>
            <w:ins w:id="11740"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41" w:author="SFC2021" w:date="2025-12-22T16:11:21Z"/>
                <w:rFonts w:ascii="Times New Roman" w:eastAsia="Times New Roman" w:hAnsi="Times New Roman" w:cs="Times New Roman"/>
                <w:b w:val="0"/>
                <w:i w:val="0"/>
                <w:vanish w:val="0"/>
                <w:color w:val="000000"/>
                <w:sz w:val="20"/>
              </w:rPr>
            </w:pPr>
            <w:ins w:id="11742"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43" w:author="SFC2021" w:date="2025-12-22T16:11:21Z"/>
                <w:rFonts w:ascii="Times New Roman" w:eastAsia="Times New Roman" w:hAnsi="Times New Roman" w:cs="Times New Roman"/>
                <w:b w:val="0"/>
                <w:i w:val="0"/>
                <w:vanish w:val="0"/>
                <w:color w:val="000000"/>
                <w:sz w:val="20"/>
              </w:rPr>
            </w:pPr>
            <w:ins w:id="11744" w:author="SFC2021" w:date="2025-12-22T16:11:21Z">
              <w:r>
                <w:rPr>
                  <w:rFonts w:ascii="Times New Roman" w:eastAsia="Times New Roman" w:hAnsi="Times New Roman" w:cs="Times New Roman"/>
                  <w:b w:val="0"/>
                  <w:i w:val="0"/>
                  <w:vanish w:val="0"/>
                  <w:color w:val="000000"/>
                  <w:sz w:val="20"/>
                </w:rPr>
                <w:t>7.682.399,00</w:t>
              </w:r>
            </w:ins>
          </w:p>
        </w:tc>
      </w:tr>
      <w:tr>
        <w:tblPrEx>
          <w:tblW w:w="100%" w:type="pct"/>
        </w:tblPrEx>
        <w:trPr>
          <w:cantSplit w:val="0"/>
          <w:trHeight w:hRule="auto" w:val="0"/>
          <w:ins w:id="11745"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46" w:author="SFC2021" w:date="2025-12-22T16:11:21Z"/>
                <w:rFonts w:ascii="Times New Roman" w:eastAsia="Times New Roman" w:hAnsi="Times New Roman" w:cs="Times New Roman"/>
                <w:b w:val="0"/>
                <w:i w:val="0"/>
                <w:vanish w:val="0"/>
                <w:color w:val="000000"/>
                <w:sz w:val="20"/>
              </w:rPr>
            </w:pPr>
            <w:ins w:id="11747"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48" w:author="SFC2021" w:date="2025-12-22T16:11:21Z"/>
                <w:rFonts w:ascii="Times New Roman" w:eastAsia="Times New Roman" w:hAnsi="Times New Roman" w:cs="Times New Roman"/>
                <w:b w:val="0"/>
                <w:i w:val="0"/>
                <w:vanish w:val="0"/>
                <w:color w:val="000000"/>
                <w:sz w:val="20"/>
              </w:rPr>
            </w:pPr>
            <w:ins w:id="11749"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50" w:author="SFC2021" w:date="2025-12-22T16:11:21Z"/>
                <w:rFonts w:ascii="Times New Roman" w:eastAsia="Times New Roman" w:hAnsi="Times New Roman" w:cs="Times New Roman"/>
                <w:b w:val="0"/>
                <w:i w:val="0"/>
                <w:vanish w:val="0"/>
                <w:color w:val="000000"/>
                <w:sz w:val="20"/>
              </w:rPr>
            </w:pPr>
            <w:ins w:id="11751"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52" w:author="SFC2021" w:date="2025-12-22T16:11:21Z"/>
                <w:rFonts w:ascii="Times New Roman" w:eastAsia="Times New Roman" w:hAnsi="Times New Roman" w:cs="Times New Roman"/>
                <w:b w:val="0"/>
                <w:i w:val="0"/>
                <w:vanish w:val="0"/>
                <w:color w:val="000000"/>
                <w:sz w:val="20"/>
              </w:rPr>
            </w:pPr>
            <w:ins w:id="11753"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54" w:author="SFC2021" w:date="2025-12-22T16:11:21Z"/>
                <w:rFonts w:ascii="Times New Roman" w:eastAsia="Times New Roman" w:hAnsi="Times New Roman" w:cs="Times New Roman"/>
                <w:b w:val="0"/>
                <w:i w:val="0"/>
                <w:vanish w:val="0"/>
                <w:color w:val="000000"/>
                <w:sz w:val="20"/>
              </w:rPr>
            </w:pPr>
            <w:ins w:id="11755" w:author="SFC2021" w:date="2025-12-22T16:11:21Z">
              <w:r>
                <w:rPr>
                  <w:rFonts w:ascii="Times New Roman" w:eastAsia="Times New Roman" w:hAnsi="Times New Roman" w:cs="Times New Roman"/>
                  <w:b w:val="0"/>
                  <w:i w:val="0"/>
                  <w:vanish w:val="0"/>
                  <w:color w:val="000000"/>
                  <w:sz w:val="20"/>
                </w:rPr>
                <w:t>11. Συμβολή σε δεξιότητες και θέσεις εργασίας στις ψηφιακές τεχνολογίες και καινοτομία στον τομέα της υπερπροηγμένης τεχνολογίας, τις καθαρές και αποδοτικές ως προς τη χρήση των πόρων τεχνολογίες και τις βιοτεχνολογίες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56" w:author="SFC2021" w:date="2025-12-22T16:11:21Z"/>
                <w:rFonts w:ascii="Times New Roman" w:eastAsia="Times New Roman" w:hAnsi="Times New Roman" w:cs="Times New Roman"/>
                <w:b w:val="0"/>
                <w:i w:val="0"/>
                <w:vanish w:val="0"/>
                <w:color w:val="000000"/>
                <w:sz w:val="20"/>
              </w:rPr>
            </w:pPr>
            <w:ins w:id="11757" w:author="SFC2021" w:date="2025-12-22T16:11:21Z">
              <w:r>
                <w:rPr>
                  <w:rFonts w:ascii="Times New Roman" w:eastAsia="Times New Roman" w:hAnsi="Times New Roman" w:cs="Times New Roman"/>
                  <w:b w:val="0"/>
                  <w:i w:val="0"/>
                  <w:vanish w:val="0"/>
                  <w:color w:val="000000"/>
                  <w:sz w:val="20"/>
                </w:rPr>
                <w:t>42.317.601,00</w:t>
              </w:r>
            </w:ins>
          </w:p>
        </w:tc>
      </w:tr>
      <w:tr>
        <w:tblPrEx>
          <w:tblW w:w="100%" w:type="pct"/>
        </w:tblPrEx>
        <w:trPr>
          <w:cantSplit w:val="0"/>
          <w:trHeight w:hRule="auto" w:val="0"/>
          <w:ins w:id="11758"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59" w:author="SFC2021" w:date="2025-12-22T16:11:21Z"/>
                <w:rFonts w:ascii="Times New Roman" w:eastAsia="Times New Roman" w:hAnsi="Times New Roman" w:cs="Times New Roman"/>
                <w:b w:val="0"/>
                <w:i w:val="0"/>
                <w:vanish w:val="0"/>
                <w:color w:val="000000"/>
                <w:sz w:val="20"/>
              </w:rPr>
            </w:pPr>
            <w:ins w:id="11760"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61" w:author="SFC2021" w:date="2025-12-22T16:11:21Z"/>
                <w:rFonts w:ascii="Times New Roman" w:eastAsia="Times New Roman" w:hAnsi="Times New Roman" w:cs="Times New Roman"/>
                <w:b w:val="0"/>
                <w:i w:val="0"/>
                <w:vanish w:val="0"/>
                <w:color w:val="000000"/>
                <w:sz w:val="20"/>
              </w:rPr>
            </w:pPr>
            <w:ins w:id="11762"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63" w:author="SFC2021" w:date="2025-12-22T16:11:21Z"/>
                <w:rFonts w:ascii="Times New Roman" w:eastAsia="Times New Roman" w:hAnsi="Times New Roman" w:cs="Times New Roman"/>
                <w:b w:val="0"/>
                <w:i w:val="0"/>
                <w:vanish w:val="0"/>
                <w:color w:val="000000"/>
                <w:sz w:val="20"/>
              </w:rPr>
            </w:pPr>
            <w:ins w:id="11764"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65"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66"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67" w:author="SFC2021" w:date="2025-12-22T16:11:21Z"/>
                <w:rFonts w:ascii="Times New Roman" w:eastAsia="Times New Roman" w:hAnsi="Times New Roman" w:cs="Times New Roman"/>
                <w:b w:val="0"/>
                <w:i w:val="0"/>
                <w:vanish w:val="0"/>
                <w:color w:val="000000"/>
                <w:sz w:val="20"/>
              </w:rPr>
            </w:pPr>
            <w:ins w:id="11768" w:author="SFC2021" w:date="2025-12-22T16:11:21Z">
              <w:r>
                <w:rPr>
                  <w:rFonts w:ascii="Times New Roman" w:eastAsia="Times New Roman" w:hAnsi="Times New Roman" w:cs="Times New Roman"/>
                  <w:b w:val="0"/>
                  <w:i w:val="0"/>
                  <w:vanish w:val="0"/>
                  <w:color w:val="000000"/>
                  <w:sz w:val="20"/>
                </w:rPr>
                <w:t>50.000.000,00</w:t>
              </w:r>
            </w:ins>
          </w:p>
        </w:tc>
      </w:tr>
    </w:tbl>
    <w:p w:rsidR="00A77B3E">
      <w:pPr>
        <w:spacing w:before="100" w:after="0"/>
        <w:jc w:val="start"/>
        <w:rPr>
          <w:ins w:id="11769" w:author="SFC2021" w:date="2025-12-22T16:11:21Z"/>
          <w:rFonts w:ascii="Times New Roman" w:eastAsia="Times New Roman" w:hAnsi="Times New Roman" w:cs="Times New Roman"/>
          <w:b w:val="0"/>
          <w:i w:val="0"/>
          <w:vanish w:val="0"/>
          <w:color w:val="000000"/>
          <w:sz w:val="20"/>
        </w:rPr>
      </w:pPr>
    </w:p>
    <w:p w:rsidR="00A77B3E">
      <w:pPr>
        <w:pStyle w:val="Heading5"/>
        <w:spacing w:before="100" w:after="0"/>
        <w:jc w:val="start"/>
        <w:rPr>
          <w:ins w:id="11770" w:author="SFC2021" w:date="2025-12-22T16:11:21Z"/>
          <w:rFonts w:ascii="Times New Roman" w:eastAsia="Times New Roman" w:hAnsi="Times New Roman" w:cs="Times New Roman"/>
          <w:b w:val="0"/>
          <w:i w:val="0"/>
          <w:vanish w:val="0"/>
          <w:color w:val="000000"/>
          <w:sz w:val="24"/>
        </w:rPr>
      </w:pPr>
      <w:bookmarkStart w:id="11771" w:name="_Toc256000937"/>
      <w:ins w:id="11772" w:author="SFC2021" w:date="2025-12-22T16:11:21Z">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ins>
      <w:bookmarkEnd w:id="11771"/>
    </w:p>
    <w:p w:rsidR="00A77B3E">
      <w:pPr>
        <w:spacing w:before="100" w:after="0"/>
        <w:jc w:val="start"/>
        <w:rPr>
          <w:ins w:id="11773" w:author="SFC2021" w:date="2025-12-22T16:11:21Z"/>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44"/>
        <w:gridCol w:w="1808"/>
        <w:gridCol w:w="982"/>
        <w:gridCol w:w="4107"/>
        <w:gridCol w:w="4836"/>
        <w:gridCol w:w="1725"/>
      </w:tblGrid>
      <w:tr>
        <w:tblPrEx>
          <w:tblW w:w="100%" w:type="pct"/>
        </w:tblPrEx>
        <w:trPr>
          <w:cantSplit w:val="0"/>
          <w:trHeight w:hRule="auto" w:val="0"/>
          <w:ins w:id="11774"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75" w:author="SFC2021" w:date="2025-12-22T16:11:21Z"/>
                <w:rFonts w:ascii="Times New Roman" w:eastAsia="Times New Roman" w:hAnsi="Times New Roman" w:cs="Times New Roman"/>
                <w:b w:val="0"/>
                <w:i w:val="0"/>
                <w:vanish w:val="0"/>
                <w:color w:val="000000"/>
                <w:sz w:val="20"/>
              </w:rPr>
            </w:pPr>
            <w:ins w:id="11776" w:author="SFC2021" w:date="2025-12-22T16:11:21Z">
              <w:r>
                <w:rPr>
                  <w:rFonts w:ascii="Times New Roman" w:eastAsia="Times New Roman" w:hAnsi="Times New Roman" w:cs="Times New Roman"/>
                  <w:b w:val="0"/>
                  <w:i w:val="0"/>
                  <w:vanish w:val="0"/>
                  <w:color w:val="000000"/>
                  <w:sz w:val="20"/>
                </w:rPr>
                <w:t>Προτεραιότητα</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77" w:author="SFC2021" w:date="2025-12-22T16:11:21Z"/>
                <w:rFonts w:ascii="Times New Roman" w:eastAsia="Times New Roman" w:hAnsi="Times New Roman" w:cs="Times New Roman"/>
                <w:b w:val="0"/>
                <w:i w:val="0"/>
                <w:vanish w:val="0"/>
                <w:color w:val="000000"/>
                <w:sz w:val="20"/>
              </w:rPr>
            </w:pPr>
            <w:ins w:id="11778" w:author="SFC2021" w:date="2025-12-22T16:11:21Z">
              <w:r>
                <w:rPr>
                  <w:rFonts w:ascii="Times New Roman" w:eastAsia="Times New Roman" w:hAnsi="Times New Roman" w:cs="Times New Roman"/>
                  <w:b w:val="0"/>
                  <w:i w:val="0"/>
                  <w:vanish w:val="0"/>
                  <w:color w:val="000000"/>
                  <w:sz w:val="20"/>
                </w:rPr>
                <w:t>Ειδικός στόχος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79" w:author="SFC2021" w:date="2025-12-22T16:11:21Z"/>
                <w:rFonts w:ascii="Times New Roman" w:eastAsia="Times New Roman" w:hAnsi="Times New Roman" w:cs="Times New Roman"/>
                <w:b w:val="0"/>
                <w:i w:val="0"/>
                <w:vanish w:val="0"/>
                <w:color w:val="000000"/>
                <w:sz w:val="20"/>
              </w:rPr>
            </w:pPr>
            <w:ins w:id="11780" w:author="SFC2021" w:date="2025-12-22T16:11:21Z">
              <w:r>
                <w:rPr>
                  <w:rFonts w:ascii="Times New Roman" w:eastAsia="Times New Roman" w:hAnsi="Times New Roman" w:cs="Times New Roman"/>
                  <w:b w:val="0"/>
                  <w:i w:val="0"/>
                  <w:vanish w:val="0"/>
                  <w:color w:val="000000"/>
                  <w:sz w:val="20"/>
                </w:rPr>
                <w:t>Ταμείο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81" w:author="SFC2021" w:date="2025-12-22T16:11:21Z"/>
                <w:rFonts w:ascii="Times New Roman" w:eastAsia="Times New Roman" w:hAnsi="Times New Roman" w:cs="Times New Roman"/>
                <w:b w:val="0"/>
                <w:i w:val="0"/>
                <w:vanish w:val="0"/>
                <w:color w:val="000000"/>
                <w:sz w:val="20"/>
              </w:rPr>
            </w:pPr>
            <w:ins w:id="11782" w:author="SFC2021" w:date="2025-12-22T16:11:21Z">
              <w:r>
                <w:rPr>
                  <w:rFonts w:ascii="Times New Roman" w:eastAsia="Times New Roman" w:hAnsi="Times New Roman" w:cs="Times New Roman"/>
                  <w:b w:val="0"/>
                  <w:i w:val="0"/>
                  <w:vanish w:val="0"/>
                  <w:color w:val="000000"/>
                  <w:sz w:val="20"/>
                </w:rPr>
                <w:t>Κατηγορία περιφέρειας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83" w:author="SFC2021" w:date="2025-12-22T16:11:21Z"/>
                <w:rFonts w:ascii="Times New Roman" w:eastAsia="Times New Roman" w:hAnsi="Times New Roman" w:cs="Times New Roman"/>
                <w:b w:val="0"/>
                <w:i w:val="0"/>
                <w:vanish w:val="0"/>
                <w:color w:val="000000"/>
                <w:sz w:val="20"/>
              </w:rPr>
            </w:pPr>
            <w:ins w:id="11784" w:author="SFC2021" w:date="2025-12-22T16:11:21Z">
              <w:r>
                <w:rPr>
                  <w:rFonts w:ascii="Times New Roman" w:eastAsia="Times New Roman" w:hAnsi="Times New Roman" w:cs="Times New Roman"/>
                  <w:b w:val="0"/>
                  <w:i w:val="0"/>
                  <w:vanish w:val="0"/>
                  <w:color w:val="000000"/>
                  <w:sz w:val="20"/>
                </w:rPr>
                <w:t>Κωδικός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ins w:id="11785" w:author="SFC2021" w:date="2025-12-22T16:11:21Z"/>
                <w:rFonts w:ascii="Times New Roman" w:eastAsia="Times New Roman" w:hAnsi="Times New Roman" w:cs="Times New Roman"/>
                <w:b w:val="0"/>
                <w:i w:val="0"/>
                <w:vanish w:val="0"/>
                <w:color w:val="000000"/>
                <w:sz w:val="20"/>
              </w:rPr>
            </w:pPr>
            <w:ins w:id="11786" w:author="SFC2021" w:date="2025-12-22T16:11:21Z">
              <w:r>
                <w:rPr>
                  <w:rFonts w:ascii="Times New Roman" w:eastAsia="Times New Roman" w:hAnsi="Times New Roman" w:cs="Times New Roman"/>
                  <w:b w:val="0"/>
                  <w:i w:val="0"/>
                  <w:vanish w:val="0"/>
                  <w:color w:val="000000"/>
                  <w:sz w:val="20"/>
                </w:rPr>
                <w:t>Ποσό (EUR)</w:t>
              </w:r>
            </w:ins>
          </w:p>
        </w:tc>
      </w:tr>
      <w:tr>
        <w:tblPrEx>
          <w:tblW w:w="100%" w:type="pct"/>
        </w:tblPrEx>
        <w:trPr>
          <w:cantSplit w:val="0"/>
          <w:trHeight w:hRule="auto" w:val="0"/>
          <w:ins w:id="11787"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88" w:author="SFC2021" w:date="2025-12-22T16:11:21Z"/>
                <w:rFonts w:ascii="Times New Roman" w:eastAsia="Times New Roman" w:hAnsi="Times New Roman" w:cs="Times New Roman"/>
                <w:b w:val="0"/>
                <w:i w:val="0"/>
                <w:vanish w:val="0"/>
                <w:color w:val="000000"/>
                <w:sz w:val="20"/>
              </w:rPr>
            </w:pPr>
            <w:ins w:id="11789"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90" w:author="SFC2021" w:date="2025-12-22T16:11:21Z"/>
                <w:rFonts w:ascii="Times New Roman" w:eastAsia="Times New Roman" w:hAnsi="Times New Roman" w:cs="Times New Roman"/>
                <w:b w:val="0"/>
                <w:i w:val="0"/>
                <w:vanish w:val="0"/>
                <w:color w:val="000000"/>
                <w:sz w:val="20"/>
              </w:rPr>
            </w:pPr>
            <w:ins w:id="11791"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92" w:author="SFC2021" w:date="2025-12-22T16:11:21Z"/>
                <w:rFonts w:ascii="Times New Roman" w:eastAsia="Times New Roman" w:hAnsi="Times New Roman" w:cs="Times New Roman"/>
                <w:b w:val="0"/>
                <w:i w:val="0"/>
                <w:vanish w:val="0"/>
                <w:color w:val="000000"/>
                <w:sz w:val="20"/>
              </w:rPr>
            </w:pPr>
            <w:ins w:id="11793"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94" w:author="SFC2021" w:date="2025-12-22T16:11:21Z"/>
                <w:rFonts w:ascii="Times New Roman" w:eastAsia="Times New Roman" w:hAnsi="Times New Roman" w:cs="Times New Roman"/>
                <w:b w:val="0"/>
                <w:i w:val="0"/>
                <w:vanish w:val="0"/>
                <w:color w:val="000000"/>
                <w:sz w:val="20"/>
              </w:rPr>
            </w:pPr>
            <w:ins w:id="11795" w:author="SFC2021" w:date="2025-12-22T16:11:21Z">
              <w:r>
                <w:rPr>
                  <w:rFonts w:ascii="Times New Roman" w:eastAsia="Times New Roman" w:hAnsi="Times New Roman" w:cs="Times New Roman"/>
                  <w:b w:val="0"/>
                  <w:i w:val="0"/>
                  <w:vanish w:val="0"/>
                  <w:color w:val="000000"/>
                  <w:sz w:val="20"/>
                </w:rPr>
                <w:t>Μετάβαση</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796" w:author="SFC2021" w:date="2025-12-22T16:11:21Z"/>
                <w:rFonts w:ascii="Times New Roman" w:eastAsia="Times New Roman" w:hAnsi="Times New Roman" w:cs="Times New Roman"/>
                <w:b w:val="0"/>
                <w:i w:val="0"/>
                <w:vanish w:val="0"/>
                <w:color w:val="000000"/>
                <w:sz w:val="20"/>
              </w:rPr>
            </w:pPr>
            <w:ins w:id="11797"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798" w:author="SFC2021" w:date="2025-12-22T16:11:21Z"/>
                <w:rFonts w:ascii="Times New Roman" w:eastAsia="Times New Roman" w:hAnsi="Times New Roman" w:cs="Times New Roman"/>
                <w:b w:val="0"/>
                <w:i w:val="0"/>
                <w:vanish w:val="0"/>
                <w:color w:val="000000"/>
                <w:sz w:val="20"/>
              </w:rPr>
            </w:pPr>
            <w:ins w:id="11799" w:author="SFC2021" w:date="2025-12-22T16:11:21Z">
              <w:r>
                <w:rPr>
                  <w:rFonts w:ascii="Times New Roman" w:eastAsia="Times New Roman" w:hAnsi="Times New Roman" w:cs="Times New Roman"/>
                  <w:b w:val="0"/>
                  <w:i w:val="0"/>
                  <w:vanish w:val="0"/>
                  <w:color w:val="000000"/>
                  <w:sz w:val="20"/>
                </w:rPr>
                <w:t>7.682.399,00</w:t>
              </w:r>
            </w:ins>
          </w:p>
        </w:tc>
      </w:tr>
      <w:tr>
        <w:tblPrEx>
          <w:tblW w:w="100%" w:type="pct"/>
        </w:tblPrEx>
        <w:trPr>
          <w:cantSplit w:val="0"/>
          <w:trHeight w:hRule="auto" w:val="0"/>
          <w:ins w:id="11800"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01" w:author="SFC2021" w:date="2025-12-22T16:11:21Z"/>
                <w:rFonts w:ascii="Times New Roman" w:eastAsia="Times New Roman" w:hAnsi="Times New Roman" w:cs="Times New Roman"/>
                <w:b w:val="0"/>
                <w:i w:val="0"/>
                <w:vanish w:val="0"/>
                <w:color w:val="000000"/>
                <w:sz w:val="20"/>
              </w:rPr>
            </w:pPr>
            <w:ins w:id="11802"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03" w:author="SFC2021" w:date="2025-12-22T16:11:21Z"/>
                <w:rFonts w:ascii="Times New Roman" w:eastAsia="Times New Roman" w:hAnsi="Times New Roman" w:cs="Times New Roman"/>
                <w:b w:val="0"/>
                <w:i w:val="0"/>
                <w:vanish w:val="0"/>
                <w:color w:val="000000"/>
                <w:sz w:val="20"/>
              </w:rPr>
            </w:pPr>
            <w:ins w:id="11804"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05" w:author="SFC2021" w:date="2025-12-22T16:11:21Z"/>
                <w:rFonts w:ascii="Times New Roman" w:eastAsia="Times New Roman" w:hAnsi="Times New Roman" w:cs="Times New Roman"/>
                <w:b w:val="0"/>
                <w:i w:val="0"/>
                <w:vanish w:val="0"/>
                <w:color w:val="000000"/>
                <w:sz w:val="20"/>
              </w:rPr>
            </w:pPr>
            <w:ins w:id="11806" w:author="SFC2021" w:date="2025-12-22T16:11:21Z">
              <w:r>
                <w:rPr>
                  <w:rFonts w:ascii="Times New Roman" w:eastAsia="Times New Roman" w:hAnsi="Times New Roman" w:cs="Times New Roman"/>
                  <w:b w:val="0"/>
                  <w:i w:val="0"/>
                  <w:vanish w:val="0"/>
                  <w:color w:val="000000"/>
                  <w:sz w:val="20"/>
                </w:rPr>
                <w:t>ΕΚΤ+</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07" w:author="SFC2021" w:date="2025-12-22T16:11:21Z"/>
                <w:rFonts w:ascii="Times New Roman" w:eastAsia="Times New Roman" w:hAnsi="Times New Roman" w:cs="Times New Roman"/>
                <w:b w:val="0"/>
                <w:i w:val="0"/>
                <w:vanish w:val="0"/>
                <w:color w:val="000000"/>
                <w:sz w:val="20"/>
              </w:rPr>
            </w:pPr>
            <w:ins w:id="11808" w:author="SFC2021" w:date="2025-12-22T16:11:21Z">
              <w:r>
                <w:rPr>
                  <w:rFonts w:ascii="Times New Roman" w:eastAsia="Times New Roman" w:hAnsi="Times New Roman" w:cs="Times New Roman"/>
                  <w:b w:val="0"/>
                  <w:i w:val="0"/>
                  <w:vanish w:val="0"/>
                  <w:color w:val="000000"/>
                  <w:sz w:val="20"/>
                </w:rPr>
                <w:t>Λιγότερο αναπτυγμένες περιφέρειες</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09" w:author="SFC2021" w:date="2025-12-22T16:11:21Z"/>
                <w:rFonts w:ascii="Times New Roman" w:eastAsia="Times New Roman" w:hAnsi="Times New Roman" w:cs="Times New Roman"/>
                <w:b w:val="0"/>
                <w:i w:val="0"/>
                <w:vanish w:val="0"/>
                <w:color w:val="000000"/>
                <w:sz w:val="20"/>
              </w:rPr>
            </w:pPr>
            <w:ins w:id="11810" w:author="SFC2021" w:date="2025-12-22T16:11:21Z">
              <w:r>
                <w:rPr>
                  <w:rFonts w:ascii="Times New Roman" w:eastAsia="Times New Roman" w:hAnsi="Times New Roman" w:cs="Times New Roman"/>
                  <w:b w:val="0"/>
                  <w:i w:val="0"/>
                  <w:vanish w:val="0"/>
                  <w:color w:val="000000"/>
                  <w:sz w:val="20"/>
                </w:rPr>
                <w:t>02. Συνεκτίμηση της διάστασης του φύλου</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811" w:author="SFC2021" w:date="2025-12-22T16:11:21Z"/>
                <w:rFonts w:ascii="Times New Roman" w:eastAsia="Times New Roman" w:hAnsi="Times New Roman" w:cs="Times New Roman"/>
                <w:b w:val="0"/>
                <w:i w:val="0"/>
                <w:vanish w:val="0"/>
                <w:color w:val="000000"/>
                <w:sz w:val="20"/>
              </w:rPr>
            </w:pPr>
            <w:ins w:id="11812" w:author="SFC2021" w:date="2025-12-22T16:11:21Z">
              <w:r>
                <w:rPr>
                  <w:rFonts w:ascii="Times New Roman" w:eastAsia="Times New Roman" w:hAnsi="Times New Roman" w:cs="Times New Roman"/>
                  <w:b w:val="0"/>
                  <w:i w:val="0"/>
                  <w:vanish w:val="0"/>
                  <w:color w:val="000000"/>
                  <w:sz w:val="20"/>
                </w:rPr>
                <w:t>42.317.601,00</w:t>
              </w:r>
            </w:ins>
          </w:p>
        </w:tc>
      </w:tr>
      <w:tr>
        <w:tblPrEx>
          <w:tblW w:w="100%" w:type="pct"/>
        </w:tblPrEx>
        <w:trPr>
          <w:cantSplit w:val="0"/>
          <w:trHeight w:hRule="auto" w:val="0"/>
          <w:ins w:id="11813" w:author="SFC2021" w:date="2025-12-22T16:11:21Z"/>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14" w:author="SFC2021" w:date="2025-12-22T16:11:21Z"/>
                <w:rFonts w:ascii="Times New Roman" w:eastAsia="Times New Roman" w:hAnsi="Times New Roman" w:cs="Times New Roman"/>
                <w:b w:val="0"/>
                <w:i w:val="0"/>
                <w:vanish w:val="0"/>
                <w:color w:val="000000"/>
                <w:sz w:val="20"/>
              </w:rPr>
            </w:pPr>
            <w:ins w:id="11815" w:author="SFC2021" w:date="2025-12-22T16:11:21Z">
              <w:r>
                <w:rPr>
                  <w:rFonts w:ascii="Times New Roman" w:eastAsia="Times New Roman" w:hAnsi="Times New Roman" w:cs="Times New Roman"/>
                  <w:b w:val="0"/>
                  <w:i w:val="0"/>
                  <w:vanish w:val="0"/>
                  <w:color w:val="000000"/>
                  <w:sz w:val="20"/>
                </w:rPr>
                <w:t>10</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16" w:author="SFC2021" w:date="2025-12-22T16:11:21Z"/>
                <w:rFonts w:ascii="Times New Roman" w:eastAsia="Times New Roman" w:hAnsi="Times New Roman" w:cs="Times New Roman"/>
                <w:b w:val="0"/>
                <w:i w:val="0"/>
                <w:vanish w:val="0"/>
                <w:color w:val="000000"/>
                <w:sz w:val="20"/>
              </w:rPr>
            </w:pPr>
            <w:ins w:id="11817" w:author="SFC2021" w:date="2025-12-22T16:11:21Z">
              <w:r>
                <w:rPr>
                  <w:rFonts w:ascii="Times New Roman" w:eastAsia="Times New Roman" w:hAnsi="Times New Roman" w:cs="Times New Roman"/>
                  <w:b w:val="0"/>
                  <w:i w:val="0"/>
                  <w:vanish w:val="0"/>
                  <w:color w:val="000000"/>
                  <w:sz w:val="20"/>
                </w:rPr>
                <w:t>ESO4.7</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18" w:author="SFC2021" w:date="2025-12-22T16:11:21Z"/>
                <w:rFonts w:ascii="Times New Roman" w:eastAsia="Times New Roman" w:hAnsi="Times New Roman" w:cs="Times New Roman"/>
                <w:b w:val="0"/>
                <w:i w:val="0"/>
                <w:vanish w:val="0"/>
                <w:color w:val="000000"/>
                <w:sz w:val="20"/>
              </w:rPr>
            </w:pPr>
            <w:ins w:id="11819" w:author="SFC2021" w:date="2025-12-22T16:11:21Z">
              <w:r>
                <w:rPr>
                  <w:rFonts w:ascii="Times New Roman" w:eastAsia="Times New Roman" w:hAnsi="Times New Roman" w:cs="Times New Roman"/>
                  <w:b w:val="0"/>
                  <w:i w:val="0"/>
                  <w:vanish w:val="0"/>
                  <w:color w:val="000000"/>
                  <w:sz w:val="20"/>
                </w:rPr>
                <w:t>Σύνολο</w:t>
              </w:r>
            </w:ins>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20"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821" w:author="SFC2021" w:date="2025-12-22T16:11:21Z"/>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822" w:author="SFC2021" w:date="2025-12-22T16:11:21Z"/>
                <w:rFonts w:ascii="Times New Roman" w:eastAsia="Times New Roman" w:hAnsi="Times New Roman" w:cs="Times New Roman"/>
                <w:b w:val="0"/>
                <w:i w:val="0"/>
                <w:vanish w:val="0"/>
                <w:color w:val="000000"/>
                <w:sz w:val="20"/>
              </w:rPr>
            </w:pPr>
            <w:ins w:id="11823" w:author="SFC2021" w:date="2025-12-22T16:11:21Z">
              <w:r>
                <w:rPr>
                  <w:rFonts w:ascii="Times New Roman" w:eastAsia="Times New Roman" w:hAnsi="Times New Roman" w:cs="Times New Roman"/>
                  <w:b w:val="0"/>
                  <w:i w:val="0"/>
                  <w:vanish w:val="0"/>
                  <w:color w:val="000000"/>
                  <w:sz w:val="20"/>
                </w:rPr>
                <w:t>50.000.000,00</w:t>
              </w:r>
            </w:ins>
          </w:p>
        </w:tc>
      </w:tr>
    </w:tbl>
    <w:p w:rsidR="00A77B3E">
      <w:pPr>
        <w:spacing w:before="100" w:after="0"/>
        <w:jc w:val="start"/>
        <w:rPr>
          <w:ins w:id="11824" w:author="SFC2021" w:date="2025-12-22T16:11:21Z"/>
          <w:rFonts w:ascii="Times New Roman" w:eastAsia="Times New Roman" w:hAnsi="Times New Roman" w:cs="Times New Roman"/>
          <w:b w:val="0"/>
          <w:i w:val="0"/>
          <w:vanish w:val="0"/>
          <w:color w:val="000000"/>
          <w:sz w:val="20"/>
        </w:rPr>
      </w:pPr>
      <w:ins w:id="11825" w:author="SFC2021" w:date="2025-12-22T16:11:21Z">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ins>
    </w:p>
    <w:p w:rsidR="00A77B3E">
      <w:pPr>
        <w:pStyle w:val="Heading3"/>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11826" w:name="_Toc256000938"/>
      <w:r>
        <w:rPr>
          <w:rFonts w:ascii="Times New Roman" w:eastAsia="Times New Roman" w:hAnsi="Times New Roman" w:cs="Times New Roman"/>
          <w:b w:val="0"/>
          <w:i w:val="0"/>
          <w:vanish w:val="0"/>
          <w:color w:val="000000"/>
          <w:sz w:val="24"/>
        </w:rPr>
        <w:t>2.1.1. Προτεραιότητα: 6. ΠΡΟΤΕΡΑΙΟΤΗΤΑ 6 - ΕΠΙΣΙΤΙΣΤΙΚΗ ΒΟΗΘΕΙΑ &amp; ΥΛΙΚΗ ΣΤΕΡΗΣΗ (Στήριξη των απόρων στο πλαίσιο του ειδικού στόχου που καθορίζεται στο άρθρο 4 παράγραφος 1 στοιχείο ιγ) του κανονισμού ΕΚΤ+ (ESO.4.13))</w:t>
      </w:r>
      <w:bookmarkEnd w:id="11826"/>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27" w:name="_Toc256000939"/>
      <w:r>
        <w:rPr>
          <w:rFonts w:ascii="Times New Roman" w:eastAsia="Times New Roman" w:hAnsi="Times New Roman" w:cs="Times New Roman"/>
          <w:b w:val="0"/>
          <w:i w:val="0"/>
          <w:vanish w:val="0"/>
          <w:color w:val="000000"/>
          <w:sz w:val="24"/>
        </w:rPr>
        <w:t>2.1.1.2. Ειδικός στόχος: ESO4.13. Αντιμετώπιση της υλικής στέρησης</w:t>
      </w:r>
      <w:bookmarkEnd w:id="11827"/>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28" w:name="_Toc256000940"/>
      <w:r>
        <w:rPr>
          <w:rFonts w:ascii="Times New Roman" w:eastAsia="Times New Roman" w:hAnsi="Times New Roman" w:cs="Times New Roman"/>
          <w:b w:val="0"/>
          <w:i w:val="0"/>
          <w:vanish w:val="0"/>
          <w:color w:val="000000"/>
          <w:sz w:val="24"/>
        </w:rPr>
        <w:t>2.1.1.2.1. Παρεμβάσεις των ταμείων</w:t>
      </w:r>
      <w:bookmarkEnd w:id="1182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του ΚΚΔ και άρθρο 20 και άρθρο 23 παράγραφοι 1 και 2 του κανονισμού ΕΚΤ+</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29" w:name="_Toc256000941"/>
      <w:r>
        <w:rPr>
          <w:rFonts w:ascii="Times New Roman" w:eastAsia="Times New Roman" w:hAnsi="Times New Roman" w:cs="Times New Roman"/>
          <w:b w:val="0"/>
          <w:i w:val="0"/>
          <w:vanish w:val="0"/>
          <w:color w:val="000000"/>
          <w:sz w:val="24"/>
        </w:rPr>
        <w:t>Τύποι στήριξης</w:t>
      </w:r>
      <w:bookmarkEnd w:id="1182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Προτεραιότητα 6 περιλαμβάνει στοχευμένες δράσεις για τη στήριξη των απόρων και όσων διαβιούν σε κίνδυνο ακραίας φτώχειας που κατά την ΠΠ 2014-2020 συγχρηματοδοτήθηκαν από το ΤΕΒΑ.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Προβλέπονται :</w:t>
            </w:r>
          </w:p>
          <w:p w:rsidR="00A77B3E">
            <w:pPr>
              <w:numPr>
                <w:ilvl w:val="0"/>
                <w:numId w:val="6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Επισιτιστική Βοήθεια</w:t>
            </w:r>
            <w:r>
              <w:rPr>
                <w:rFonts w:ascii="Times New Roman" w:eastAsia="Times New Roman" w:hAnsi="Times New Roman" w:cs="Times New Roman"/>
                <w:b w:val="0"/>
                <w:i w:val="0"/>
                <w:vanish w:val="0"/>
                <w:color w:val="000000"/>
                <w:sz w:val="24"/>
              </w:rPr>
              <w:t>: διανομή τροφίμων σε άτομα που υποφέρουν από υλική στέρηση.</w:t>
            </w:r>
          </w:p>
          <w:p w:rsidR="00A77B3E">
            <w:pPr>
              <w:numPr>
                <w:ilvl w:val="0"/>
                <w:numId w:val="62"/>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Βασική Υλική Συνδρομή</w:t>
            </w:r>
            <w:r>
              <w:rPr>
                <w:rFonts w:ascii="Times New Roman" w:eastAsia="Times New Roman" w:hAnsi="Times New Roman" w:cs="Times New Roman"/>
                <w:b w:val="0"/>
                <w:i w:val="0"/>
                <w:vanish w:val="0"/>
                <w:color w:val="000000"/>
                <w:sz w:val="24"/>
              </w:rPr>
              <w:t>: διανομή ειδών που ικανοποιούν τις βασικές ανάγκες αξιοπρεπούς διαβίωσης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Κατά την ΠΠ 2021-2027 αναμένεται να διανεμηθούν:</w:t>
            </w:r>
          </w:p>
          <w:p w:rsidR="00A77B3E">
            <w:pPr>
              <w:numPr>
                <w:ilvl w:val="0"/>
                <w:numId w:val="6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Τρόφιμα υψηλής διατροφικής αξίας προσαρμοσμένα στο διατροφικό υπόβαθρο</w:t>
            </w:r>
            <w:del w:id="11830" w:author="SFC2021" w:date="2025-12-22T16:11:21Z">
              <w:r>
                <w:rPr>
                  <w:rFonts w:ascii="Times New Roman" w:eastAsia="Times New Roman" w:hAnsi="Times New Roman" w:cs="Times New Roman"/>
                  <w:b w:val="0"/>
                  <w:i w:val="0"/>
                  <w:vanish w:val="0"/>
                  <w:color w:val="000000"/>
                  <w:sz w:val="24"/>
                </w:rPr>
                <w:delText> </w:delText>
              </w:r>
            </w:del>
            <w:ins w:id="11831" w:author="SFC2021" w:date="2025-12-22T16:11:21Z">
              <w:r>
                <w:rPr>
                  <w:rFonts w:ascii="Times New Roman" w:eastAsia="Times New Roman" w:hAnsi="Times New Roman" w:cs="Times New Roman"/>
                  <w:b w:val="0"/>
                  <w:i w:val="0"/>
                  <w:vanish w:val="0"/>
                  <w:color w:val="000000"/>
                  <w:sz w:val="24"/>
                </w:rPr>
                <w:t xml:space="preserve"> </w:t>
              </w:r>
            </w:ins>
            <w:r>
              <w:rPr>
                <w:rFonts w:ascii="Times New Roman" w:eastAsia="Times New Roman" w:hAnsi="Times New Roman" w:cs="Times New Roman"/>
                <w:b w:val="0"/>
                <w:i w:val="0"/>
                <w:vanish w:val="0"/>
                <w:color w:val="000000"/>
                <w:sz w:val="24"/>
              </w:rPr>
              <w:t>του ωφελούμενου</w:t>
            </w:r>
            <w:del w:id="11832" w:author="SFC2021" w:date="2025-12-22T16:11:21Z">
              <w:r>
                <w:rPr>
                  <w:rFonts w:ascii="Times New Roman" w:eastAsia="Times New Roman" w:hAnsi="Times New Roman" w:cs="Times New Roman"/>
                  <w:b w:val="0"/>
                  <w:i w:val="0"/>
                  <w:vanish w:val="0"/>
                  <w:color w:val="000000"/>
                  <w:sz w:val="24"/>
                </w:rPr>
                <w:delText> </w:delText>
              </w:r>
            </w:del>
            <w:ins w:id="11833" w:author="SFC2021" w:date="2025-12-22T16:11:21Z">
              <w:r>
                <w:rPr>
                  <w:rFonts w:ascii="Times New Roman" w:eastAsia="Times New Roman" w:hAnsi="Times New Roman" w:cs="Times New Roman"/>
                  <w:b w:val="0"/>
                  <w:i w:val="0"/>
                  <w:vanish w:val="0"/>
                  <w:color w:val="000000"/>
                  <w:sz w:val="24"/>
                </w:rPr>
                <w:t xml:space="preserve"> </w:t>
              </w:r>
            </w:ins>
            <w:r>
              <w:rPr>
                <w:rFonts w:ascii="Times New Roman" w:eastAsia="Times New Roman" w:hAnsi="Times New Roman" w:cs="Times New Roman"/>
                <w:b w:val="0"/>
                <w:i w:val="0"/>
                <w:vanish w:val="0"/>
                <w:color w:val="000000"/>
                <w:sz w:val="24"/>
              </w:rPr>
              <w:t>βάσει πολιτισμικών/θρησκευτικών πεποιθήσεων</w:t>
            </w:r>
            <w:del w:id="11834" w:author="SFC2021" w:date="2025-12-22T16:11:21Z">
              <w:r>
                <w:rPr>
                  <w:rFonts w:ascii="Times New Roman" w:eastAsia="Times New Roman" w:hAnsi="Times New Roman" w:cs="Times New Roman"/>
                  <w:b w:val="0"/>
                  <w:i w:val="0"/>
                  <w:vanish w:val="0"/>
                  <w:color w:val="000000"/>
                  <w:sz w:val="24"/>
                </w:rPr>
                <w:delText xml:space="preserve"> </w:delText>
              </w:r>
            </w:del>
          </w:p>
          <w:p w:rsidR="00A77B3E">
            <w:pPr>
              <w:numPr>
                <w:ilvl w:val="0"/>
                <w:numId w:val="63"/>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Είδη υλικής συνδρομής για την υγιεινή, καθαριότητα και διαβίωση, σε ευθεία συνάρτηση με την εξυπηρετούμενη ομάδα-στόχο (πχ σχολικά είδη για τα παιδιά,</w:t>
            </w:r>
            <w:del w:id="11835" w:author="SFC2021" w:date="2025-12-22T16:11:21Z">
              <w:r>
                <w:rPr>
                  <w:rFonts w:ascii="Times New Roman" w:eastAsia="Times New Roman" w:hAnsi="Times New Roman" w:cs="Times New Roman"/>
                  <w:b w:val="0"/>
                  <w:i w:val="0"/>
                  <w:vanish w:val="0"/>
                  <w:color w:val="000000"/>
                  <w:sz w:val="24"/>
                </w:rPr>
                <w:delText> </w:delText>
              </w:r>
            </w:del>
            <w:ins w:id="11836" w:author="SFC2021" w:date="2025-12-22T16:11:21Z">
              <w:r>
                <w:rPr>
                  <w:rFonts w:ascii="Times New Roman" w:eastAsia="Times New Roman" w:hAnsi="Times New Roman" w:cs="Times New Roman"/>
                  <w:b w:val="0"/>
                  <w:i w:val="0"/>
                  <w:vanish w:val="0"/>
                  <w:color w:val="000000"/>
                  <w:sz w:val="24"/>
                </w:rPr>
                <w:t xml:space="preserve"> </w:t>
              </w:r>
            </w:ins>
            <w:r>
              <w:rPr>
                <w:rFonts w:ascii="Times New Roman" w:eastAsia="Times New Roman" w:hAnsi="Times New Roman" w:cs="Times New Roman"/>
                <w:b w:val="0"/>
                <w:i w:val="0"/>
                <w:vanish w:val="0"/>
                <w:color w:val="000000"/>
                <w:sz w:val="24"/>
              </w:rPr>
              <w:t>ειδικά είδη για αστέγους κλπ).</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Τα συνοδευτικά μέτρα θα βρίσκονται σε διασύνδεση με τις λοιπές Προτεραιότητες του ΠΑΔΚΣ, ώστε οι ωφελούμενοι να συμμετέχουν σε </w:t>
            </w:r>
            <w:del w:id="11837" w:author="SFC2021" w:date="2025-12-22T16:11:21Z">
              <w:r>
                <w:rPr>
                  <w:rFonts w:ascii="Times New Roman" w:eastAsia="Times New Roman" w:hAnsi="Times New Roman" w:cs="Times New Roman"/>
                  <w:b w:val="0"/>
                  <w:i w:val="0"/>
                  <w:vanish w:val="0"/>
                  <w:color w:val="000000"/>
                  <w:sz w:val="24"/>
                </w:rPr>
                <w:delText>  </w:delText>
              </w:r>
            </w:del>
            <w:r>
              <w:rPr>
                <w:rFonts w:ascii="Times New Roman" w:eastAsia="Times New Roman" w:hAnsi="Times New Roman" w:cs="Times New Roman"/>
                <w:b w:val="0"/>
                <w:i w:val="0"/>
                <w:vanish w:val="0"/>
                <w:color w:val="000000"/>
                <w:sz w:val="24"/>
              </w:rPr>
              <w:t xml:space="preserve">άλλες ενεργητικές δράσεις ένταξης. </w:t>
            </w:r>
            <w:del w:id="11838" w:author="SFC2021" w:date="2025-12-22T16:11:21Z">
              <w:r>
                <w:rPr>
                  <w:rFonts w:ascii="Times New Roman" w:eastAsia="Times New Roman" w:hAnsi="Times New Roman" w:cs="Times New Roman"/>
                  <w:b w:val="0"/>
                  <w:i w:val="0"/>
                  <w:vanish w:val="0"/>
                  <w:color w:val="000000"/>
                  <w:sz w:val="24"/>
                </w:rPr>
                <w:delText> </w:delText>
              </w:r>
            </w:del>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Έμφαση θα δοθεί στη </w:t>
            </w:r>
            <w:r>
              <w:rPr>
                <w:rFonts w:ascii="Times New Roman" w:eastAsia="Times New Roman" w:hAnsi="Times New Roman" w:cs="Times New Roman"/>
                <w:b/>
                <w:bCs/>
                <w:i w:val="0"/>
                <w:vanish w:val="0"/>
                <w:color w:val="000000"/>
                <w:sz w:val="24"/>
              </w:rPr>
              <w:t>στήριξη των παιδιών</w:t>
            </w:r>
            <w:r>
              <w:rPr>
                <w:rFonts w:ascii="Times New Roman" w:eastAsia="Times New Roman" w:hAnsi="Times New Roman" w:cs="Times New Roman"/>
                <w:b w:val="0"/>
                <w:i w:val="0"/>
                <w:vanish w:val="0"/>
                <w:color w:val="000000"/>
                <w:sz w:val="24"/>
              </w:rPr>
              <w:t xml:space="preserve"> ομοίως με την ΠΠ 2014-2020:</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 διαφοροποίηση του διανεμόμενου πακέτου ανάλογα με τη σύνθεση της οικογένειας και την ύπαρξη παιδιών σε αυτήν (πχ </w:t>
            </w:r>
            <w:del w:id="11839" w:author="SFC2021" w:date="2025-12-22T16:11:21Z">
              <w:r>
                <w:rPr>
                  <w:rFonts w:ascii="Times New Roman" w:eastAsia="Times New Roman" w:hAnsi="Times New Roman" w:cs="Times New Roman"/>
                  <w:b w:val="0"/>
                  <w:i w:val="0"/>
                  <w:vanish w:val="0"/>
                  <w:color w:val="000000"/>
                  <w:sz w:val="24"/>
                </w:rPr>
                <w:delText> </w:delText>
              </w:r>
            </w:del>
            <w:r>
              <w:rPr>
                <w:rFonts w:ascii="Times New Roman" w:eastAsia="Times New Roman" w:hAnsi="Times New Roman" w:cs="Times New Roman"/>
                <w:b w:val="0"/>
                <w:i w:val="0"/>
                <w:vanish w:val="0"/>
                <w:color w:val="000000"/>
                <w:sz w:val="24"/>
              </w:rPr>
              <w:t>διανομή βρεφικών τροφών, σχολικών ειδών)</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 ειδικές δράσεις συνοδευτικών μέτρων ( πχ αθλητικές δραστηριότητες, κοινωνικά φροντιστήρια, ανίχνευση μαθησιακών δυσκολιών)</w:t>
            </w:r>
            <w:del w:id="11840" w:author="SFC2021" w:date="2025-12-22T16:11:21Z">
              <w:r>
                <w:rPr>
                  <w:rFonts w:ascii="Times New Roman" w:eastAsia="Times New Roman" w:hAnsi="Times New Roman" w:cs="Times New Roman"/>
                  <w:b w:val="0"/>
                  <w:i w:val="0"/>
                  <w:vanish w:val="0"/>
                  <w:color w:val="000000"/>
                  <w:sz w:val="24"/>
                </w:rPr>
                <w:delText xml:space="preserve"> </w:delText>
              </w:r>
            </w:del>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στοιχεία της ΕΕΥ 2020 του ΤΕΒΑ επιβεβαιώνουν τα σημαντικά κοινωνικά αποτελέσματα</w:t>
            </w:r>
            <w:del w:id="11841" w:author="SFC2021" w:date="2025-12-22T16:11:21Z">
              <w:r>
                <w:rPr>
                  <w:rFonts w:ascii="Times New Roman" w:eastAsia="Times New Roman" w:hAnsi="Times New Roman" w:cs="Times New Roman"/>
                  <w:b w:val="0"/>
                  <w:i w:val="0"/>
                  <w:vanish w:val="0"/>
                  <w:color w:val="000000"/>
                  <w:sz w:val="24"/>
                </w:rPr>
                <w:delText> </w:delText>
              </w:r>
            </w:del>
            <w:ins w:id="11842" w:author="SFC2021" w:date="2025-12-22T16:11:21Z">
              <w:r>
                <w:rPr>
                  <w:rFonts w:ascii="Times New Roman" w:eastAsia="Times New Roman" w:hAnsi="Times New Roman" w:cs="Times New Roman"/>
                  <w:b w:val="0"/>
                  <w:i w:val="0"/>
                  <w:vanish w:val="0"/>
                  <w:color w:val="000000"/>
                  <w:sz w:val="24"/>
                </w:rPr>
                <w:t xml:space="preserve"> </w:t>
              </w:r>
            </w:ins>
            <w:r>
              <w:rPr>
                <w:rFonts w:ascii="Times New Roman" w:eastAsia="Times New Roman" w:hAnsi="Times New Roman" w:cs="Times New Roman"/>
                <w:b w:val="0"/>
                <w:i w:val="0"/>
                <w:vanish w:val="0"/>
                <w:color w:val="000000"/>
                <w:sz w:val="24"/>
              </w:rPr>
              <w:t>καθώς από την έναρξη της ΠΠ έως και το 2020 διανεμήθηκαν τρόφιμα και προϊόντα βασικής υλικής συνδρομής σε 376.947 παιδιά ηλικίας έως 15 ετών.</w:t>
            </w:r>
            <w:del w:id="11843" w:author="SFC2021" w:date="2025-12-22T16:11:21Z">
              <w:r>
                <w:rPr>
                  <w:rFonts w:ascii="Times New Roman" w:eastAsia="Times New Roman" w:hAnsi="Times New Roman" w:cs="Times New Roman"/>
                  <w:b w:val="0"/>
                  <w:i w:val="0"/>
                  <w:vanish w:val="0"/>
                  <w:color w:val="000000"/>
                  <w:sz w:val="24"/>
                </w:rPr>
                <w:delText xml:space="preserve"> </w:delText>
              </w:r>
            </w:del>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Περιλαμβάνονται </w:t>
            </w:r>
            <w:r>
              <w:rPr>
                <w:rFonts w:ascii="Times New Roman" w:eastAsia="Times New Roman" w:hAnsi="Times New Roman" w:cs="Times New Roman"/>
                <w:b/>
                <w:bCs/>
                <w:i w:val="0"/>
                <w:vanish w:val="0"/>
                <w:color w:val="000000"/>
                <w:sz w:val="24"/>
              </w:rPr>
              <w:t>συνοδευτικά μέτρα</w:t>
            </w:r>
            <w:r>
              <w:rPr>
                <w:rFonts w:ascii="Times New Roman" w:eastAsia="Times New Roman" w:hAnsi="Times New Roman" w:cs="Times New Roman"/>
                <w:b w:val="0"/>
                <w:i w:val="0"/>
                <w:vanish w:val="0"/>
                <w:color w:val="000000"/>
                <w:sz w:val="24"/>
              </w:rPr>
              <w:t xml:space="preserve"> για πολίτες τρίτων χωρών,</w:t>
            </w:r>
            <w:del w:id="11844" w:author="SFC2021" w:date="2025-12-22T16:11:21Z">
              <w:r>
                <w:rPr>
                  <w:rFonts w:ascii="Times New Roman" w:eastAsia="Times New Roman" w:hAnsi="Times New Roman" w:cs="Times New Roman"/>
                  <w:b w:val="0"/>
                  <w:i w:val="0"/>
                  <w:vanish w:val="0"/>
                  <w:color w:val="000000"/>
                  <w:sz w:val="24"/>
                </w:rPr>
                <w:delText> </w:delText>
              </w:r>
            </w:del>
            <w:ins w:id="11845" w:author="SFC2021" w:date="2025-12-22T16:11:21Z">
              <w:r>
                <w:rPr>
                  <w:rFonts w:ascii="Times New Roman" w:eastAsia="Times New Roman" w:hAnsi="Times New Roman" w:cs="Times New Roman"/>
                  <w:b w:val="0"/>
                  <w:i w:val="0"/>
                  <w:vanish w:val="0"/>
                  <w:color w:val="000000"/>
                  <w:sz w:val="24"/>
                </w:rPr>
                <w:t xml:space="preserve"> </w:t>
              </w:r>
            </w:ins>
            <w:r>
              <w:rPr>
                <w:rFonts w:ascii="Times New Roman" w:eastAsia="Times New Roman" w:hAnsi="Times New Roman" w:cs="Times New Roman"/>
                <w:b w:val="0"/>
                <w:i w:val="0"/>
                <w:vanish w:val="0"/>
                <w:color w:val="000000"/>
                <w:sz w:val="24"/>
              </w:rPr>
              <w:t>με υλική στέρηση (περί το 7% των ωφελούμενων το 2014-2020), Ρομά και αστέγους, με βάση τα ατομικά χαρακτηριστικά των ωφελουμένων. Επίση,ς για πολίτες τρίτων χωρών, προβλέπεται ψυχοκοινωνική στήριξη ενηλίκων και παιδιών, παραπομπή σε προγράμματα ελληνομάθειας κλπ. Με βάση στοιχεία της ΠΠ 2014-2020 επί των 510.000 ωφελούμενων, οι 102.000 αφορούσαν σε ειδικές ομάδες (πχ ΑμεΑ, άστεγοι, παιδιά, Ρομά).</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Η ΔΑ του </w:t>
            </w:r>
            <w:del w:id="11846" w:author="SFC2021" w:date="2025-12-22T16:11:21Z">
              <w:r>
                <w:rPr>
                  <w:rFonts w:ascii="Times New Roman" w:eastAsia="Times New Roman" w:hAnsi="Times New Roman" w:cs="Times New Roman"/>
                  <w:b w:val="0"/>
                  <w:i w:val="0"/>
                  <w:vanish w:val="0"/>
                  <w:color w:val="000000"/>
                  <w:sz w:val="24"/>
                </w:rPr>
                <w:delText> </w:delText>
              </w:r>
            </w:del>
            <w:r>
              <w:rPr>
                <w:rFonts w:ascii="Times New Roman" w:eastAsia="Times New Roman" w:hAnsi="Times New Roman" w:cs="Times New Roman"/>
                <w:b w:val="0"/>
                <w:i w:val="0"/>
                <w:vanish w:val="0"/>
                <w:color w:val="000000"/>
                <w:sz w:val="24"/>
              </w:rPr>
              <w:t>ΕΒΥΣ έχει ήδη αναπτύξει IT εργαλεία που προσφέρουν σημαντική βοήθεια (ηλεκτρονική πλατφόρμα Παρακολούθησης Αποθεμάτων Αποθήκης και Παρακολούθησης Συνοδευτικών Μέτρων). Για την ΠΠ 2021-2027 αναμένεται να αναπτυχθεί πλάνο ώστε να προστεθούν κι άλλα σημεία παρακολούθησης.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47" w:name="_Toc256000942"/>
      <w:r>
        <w:rPr>
          <w:rFonts w:ascii="Times New Roman" w:eastAsia="Times New Roman" w:hAnsi="Times New Roman" w:cs="Times New Roman"/>
          <w:b w:val="0"/>
          <w:i w:val="0"/>
          <w:vanish w:val="0"/>
          <w:color w:val="000000"/>
          <w:sz w:val="24"/>
        </w:rPr>
        <w:t>Βασικές ομάδες-στόχοι</w:t>
      </w:r>
      <w:bookmarkEnd w:id="1184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Σύμφωνα με στοιχεία της ΔΑ του ΕΠ ΕΒΥΣ του ΤΕΒΑ, μεσοσταθμικά τα τελευταία πέντε χρόνια (2017-2021) το 20,18% των ωφελούμενων του ΤΕΒΑ είναι παιδιά 0-17 χρονών, το 20% είναι νέοι ΕΑΕΚ, άνω του 2% των ωφελούμενων έχουν καταγραφεί με αναπηρία άνω του 67%, ενώ παρατηρείται και συνεχής αύξηση των αστέγων και των Ρομά που συμμετέχουν στο Πρόγραμμα.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Αναφορικά με το πλήθος ωφελούμενων ανά Περιφέρεια για το έτος 2021, στην Αττική συγκεντρώνεται το 26%, στην Κεντρική Μακεδονία το 17% και στην Δυτ. Ελλάδα το 13% των ωφελούμενων του ΤΕΒΑ.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κυριότερες ομάδες – στόχου θα είναι οι ακόλουθες:</w:t>
            </w:r>
          </w:p>
          <w:p w:rsidR="00A77B3E">
            <w:pPr>
              <w:numPr>
                <w:ilvl w:val="0"/>
                <w:numId w:val="6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Δικαιούχοι Ελάχιστου Εγγυημένου Εισοδήματος, </w:t>
            </w:r>
          </w:p>
          <w:p w:rsidR="00A77B3E">
            <w:pPr>
              <w:numPr>
                <w:ilvl w:val="0"/>
                <w:numId w:val="64"/>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Άτομα/Νοικοκυριά που βιώνουν ακραία φτώχεια και χρήζουν στήριξης με παροχή επισιτιστικής βοήθειας και ειδών αντιμετώπισης της υλικής στέρησης, με ευελιξία ως προς τον καθορισμό των ειδικών κριτηρίων προσδιορισμού της ομάδας από το εθνικό δίκαιο. Σε κάθε περίπτωση, τα κριτήρια θα είναι οριζόντια και αντικειμενικά, χωρίς καμία απολύτως διάκριση (φυλετική, εθνοτική, φύλου, θρησκείας, σεξουαλικού προσανατολισμού κλπ). </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48" w:name="_Toc256000943"/>
      <w:r>
        <w:rPr>
          <w:rFonts w:ascii="Times New Roman" w:eastAsia="Times New Roman" w:hAnsi="Times New Roman" w:cs="Times New Roman"/>
          <w:b w:val="0"/>
          <w:i w:val="0"/>
          <w:vanish w:val="0"/>
          <w:color w:val="000000"/>
          <w:sz w:val="24"/>
        </w:rPr>
        <w:t>Περιγραφή των εθνικών ή περιφερειακών καθεστώτων στήριξης</w:t>
      </w:r>
      <w:bookmarkEnd w:id="11848"/>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υλοποίηση των δράσεων θα γίνει είτε άμεσα, με τη διανομή προϊόντων σε πακέτο, είτε έμμεσα, με την παροχή voucher που θα ενσωματώνει προϊόντα. Η υλοποίηση μέσω voucher δεν θα αποκλειστεί ως επιλογή, ούτε όμως και θα προκριθεί έναντι της ήδη αποκτηθείσας τεχνογνωσίας διανομών σε πακέτο. Θα υπάρχουν και οι δύο επιλογές και θα προκρίνεται η εκάστοτε προσφορότερη, προς τον σκοπό της επίτευξης της μέγιστης απορρόφησης και της ταχύτερης και με ευνοϊκότερους όρους εξυπηρέτησης των ωφελούμενων.</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O μηχανισμός υλοποίησης των δράσεων περιλαμβάνει τις εξής εναλλακτικές οι οποίες θα χρησιμοποιηθούν συνδυαστικά:</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 Σχήμα υλοποίησης μέσω Κεντρικών Προμηθειών,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 χρήση του σχήματος Αποκεντρωμένων Προμηθειών το οποίο παρέχει μεγαλύτερη ευελιξία και ταχύτητα υλοποίησης των δράσεων λαμβάνοντας υπόψη και προβλήματα που καταδείχθηκαν στο πλαίσιο της ΠΠ 2021-2020 στις Κεντρικές Προμήθειες (ατελέσφοροι διαγωνισμοί, νομικές καθυστερήσεις) από τις οποίες διακινδύνευε η απρόσκοπτη και άμεση στήριξη στο σύνολο των ωφελούμενων της επικράτειας.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Περαιτέρω, οι ανωτέρω δράσεις θα υλοποιούνται σε άμεση συνέργεια και ευθεία συνάρτηση με το Εθνικό πρόγραμμα Ελάχιστου Εγγυημένου Εισοδήματος, τόσο σε επίπεδο επιλέξιμου πληθυσμού, όσο και σε επίπεδο συνέργειας παροχών προς τον ωφελούμενο πληθυσμό. Εξάλλου, οι δικαιούχοι του ΕΕΕ καθίστανται ωφελούμενοι του ΤΕΒΑ (ΦΕΚ 1474 Β/2017). Αντίστοιχα οι ωφελούμενοι των δράσεων της Προτεραιότητας θα τύχουν στήριξης και ευρύτερων δράσεων κοινωνικής και επαγγελματικής ένταξης, ενώ σημειώνεται ότι από τα μέσα του 2021 ξεκίνησε η καθολική εφαρμογή του προγράμματος παραπομπής ωφελούμενων του Ελάχιστου Εγγυημένου Εισοδήματος σε δράσεις ενεργοποίησης και ένταξης στην απασχόληση, σε όλους τους δήμους της χώρας.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Επιπρόσθετα, θα δημιουργηθούν συνέργειες με εθνικές και περιφερειακές δράσεις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α) Εθνικό Πρόγραμμα Αντιμετώπισης της Αστεγίας </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 δράσεις των ΠΕΠ 2021-2027 (όπως Κέντρα Κοινότητας, Παραρτήματα Ρομά, Κέντρα Ένταξης Μεταναστών, Κοινωνικά Παντοπωλεία), στο πλαίσιο αντιμετώπισης υλικών στερήσεων είτε του γενικού πληθυσμού είτε συγκεκριμένων ομάδων-στόχων, με ειδικά ποιοτικά χαρακτηριστικά ή χαρακτηριστικά εντοπιότητας.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49" w:name="_Toc256000944"/>
      <w:r>
        <w:rPr>
          <w:rFonts w:ascii="Times New Roman" w:eastAsia="Times New Roman" w:hAnsi="Times New Roman" w:cs="Times New Roman"/>
          <w:b w:val="0"/>
          <w:i w:val="0"/>
          <w:vanish w:val="0"/>
          <w:color w:val="000000"/>
          <w:sz w:val="24"/>
        </w:rPr>
        <w:t>Κριτήρια για την επιλογή των πράξεων</w:t>
      </w:r>
      <w:bookmarkEnd w:id="1184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προμήθειες των τροφίμων και των ειδών θα γίνονται, κατά βάση, μέσω Αποκεντρωμένων συμβάσεων, σε συνδυασμό, επικουρικά και αν αυτό απαιτηθεί, με Κεντρικές συμβάσεις. Η διαδικασία των Κεντρικών προμηθειών θα διενεργείται με ενδιάμεσο φορέα τη, μέχρι σήμερα, ΔΑ του ΕΠ ΕΒΥΣ του ΤΕΒΑ, που έχει τη σχετική τεχνογνωσία. Η διαδικασία των Αποκεντρωμένων προμηθειών θα διενεργείται με αξιοποίηση είτε των ήδη υπαρχουσών «Κοινωνικών Συμπράξεων» που δραστηριοποιήθηκαν στην ΠΠ 2014–2020, είτε διαφοροποιημένων «Κοινωνικών Συμπράξεων» που θα προκύψουν από αξιολόγηση ή διαβούλευση. Επικεφαλής Εταίρος κάθε Κοινωνικής Σύμπραξης θα είναι Δημόσιος Φορέας ή ΝΠΔΔ ή ΝΠΙΔ. Η επιλογή του τρόπου προμηθειών για κάθε είδος υλικής βοήθειας θα λαμβάνει υπόψη τα ειδικά χαρακτηριστικά του κάθε προϊόντος.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Τα κριτήρια επιλογής των Πράξεων θα βασίζονται στις αρχές της διαφάνειας και της μη διάκρισης σύμφωνα με τα σχετικά άρθρα του Κανονισμού και είναι:</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1.Η πρόταση υποβάλλεται από τη, μέχρι σήμερα, ΔΑ του ΕΠ ΕΒΥΣ του ΤΕΒΑ (Κεντρικές προμήθειες) ή Επικεφαλής Εταίρο επιλέξιμης Κοινωνικής Σύμπραξης (Αποκεντρωμένες προμήθειες), η οποία διαθέτει:</w:t>
            </w:r>
          </w:p>
          <w:p w:rsidR="00A77B3E">
            <w:pPr>
              <w:numPr>
                <w:ilvl w:val="0"/>
                <w:numId w:val="6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Προηγούμενη εμπειρία με τις ομάδες στόχου της Πράξης.</w:t>
            </w:r>
          </w:p>
          <w:p w:rsidR="00A77B3E">
            <w:pPr>
              <w:numPr>
                <w:ilvl w:val="0"/>
                <w:numId w:val="6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Προηγούμενη εμπειρία σχετική με το είδος υλικής στέρησης της Πράξης (π.χ. διανομή τροφίμων/ΒΥΣ).</w:t>
            </w:r>
          </w:p>
          <w:p w:rsidR="00A77B3E">
            <w:pPr>
              <w:numPr>
                <w:ilvl w:val="0"/>
                <w:numId w:val="65"/>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Προηγούμενη εμπειρία σχετική με τα προτεινόμενα συνοδευτικά μέτρα.</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2.Κάλυψη του πληθυσμού της Περιφερειακής Ενότητας όπου δραστηριοποιείται η Σύμπραξη.</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3.Η πληρότητα και σαφήνεια της πρότασης.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4.Τα προτεινόμενα συνοδευτικά μέτρα και η συνάφειά τους με το είδος υλικής στέρησης και την ομάδα στόχο της Πράξης.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5.Η προτεινόμενη πράξη δεν πρέπει να τυγχάνει διπλής χρηματοδότησης από το Πρόγραμμα ή άλλους ενωσιακούς πόρους.</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50" w:name="_Toc256000945"/>
      <w:r>
        <w:rPr>
          <w:rFonts w:ascii="Times New Roman" w:eastAsia="Times New Roman" w:hAnsi="Times New Roman" w:cs="Times New Roman"/>
          <w:b w:val="0"/>
          <w:i w:val="0"/>
          <w:vanish w:val="0"/>
          <w:color w:val="000000"/>
          <w:sz w:val="24"/>
        </w:rPr>
        <w:t>2.1.1.2.2. Δείκτες</w:t>
      </w:r>
      <w:bookmarkEnd w:id="11850"/>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51" w:name="_Toc256000946"/>
      <w:r>
        <w:rPr>
          <w:rFonts w:ascii="Times New Roman" w:eastAsia="Times New Roman" w:hAnsi="Times New Roman" w:cs="Times New Roman"/>
          <w:b w:val="0"/>
          <w:i w:val="0"/>
          <w:vanish w:val="0"/>
          <w:color w:val="000000"/>
          <w:sz w:val="24"/>
        </w:rPr>
        <w:t>Πίνακας 2: Δείκτες εκροών</w:t>
      </w:r>
      <w:bookmarkEnd w:id="1185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76"/>
        <w:gridCol w:w="1348"/>
        <w:gridCol w:w="701"/>
        <w:gridCol w:w="3063"/>
        <w:gridCol w:w="2185"/>
        <w:gridCol w:w="4868"/>
        <w:gridCol w:w="1631"/>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EMCO01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Συνολική αξία των τροφίμων και αγαθών που διανέμονται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ευρώ</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EMCO01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Συνολική αξία των τροφίμων και αγαθών που διανέμονται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ευρώ</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52" w:name="_Toc256000947"/>
      <w:r>
        <w:rPr>
          <w:rFonts w:ascii="Times New Roman" w:eastAsia="Times New Roman" w:hAnsi="Times New Roman" w:cs="Times New Roman"/>
          <w:b w:val="0"/>
          <w:i w:val="0"/>
          <w:vanish w:val="0"/>
          <w:color w:val="000000"/>
          <w:sz w:val="24"/>
        </w:rPr>
        <w:t>Πίνακας 3: Δείκτες αποτελεσμάτων</w:t>
      </w:r>
      <w:bookmarkEnd w:id="1185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59"/>
        <w:gridCol w:w="1044"/>
        <w:gridCol w:w="692"/>
        <w:gridCol w:w="1962"/>
        <w:gridCol w:w="1735"/>
        <w:gridCol w:w="2454"/>
        <w:gridCol w:w="1182"/>
        <w:gridCol w:w="1157"/>
        <w:gridCol w:w="1102"/>
        <w:gridCol w:w="1197"/>
        <w:gridCol w:w="128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Τιμή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Έτος αναφοράς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Πηγή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Παρατηρήσεις</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EMCR01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τελικών αποδεκτών επισιτιστικής βοήθειας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52.500,00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2018-2021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ΕΙΕΑΔ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EMCR10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τελικών αποδεκτών υλικής βοήθειας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52.500,00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2018-2021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ΕΙΕΑΔ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EMCR01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τελικών αποδεκτών επισιτιστικής βοήθειας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297.500,00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2018-2021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ΕΙΕΑΔ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ESO4.13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EMCR10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 τελικών αποδεκτών υλικής βοήθειας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άτομα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297.500,00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2018-2021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ΕΙΕΑΔ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2"/>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0"/>
        </w:rPr>
        <w:br w:type="page"/>
      </w:r>
      <w:bookmarkStart w:id="11853" w:name="_Toc256000948"/>
      <w:r>
        <w:rPr>
          <w:rFonts w:ascii="Times New Roman" w:eastAsia="Times New Roman" w:hAnsi="Times New Roman" w:cs="Times New Roman"/>
          <w:b w:val="0"/>
          <w:i w:val="0"/>
          <w:vanish w:val="0"/>
          <w:color w:val="000000"/>
          <w:sz w:val="24"/>
        </w:rPr>
        <w:t>2.2. Προτεραιότητες της τεχνικής βοήθειας</w:t>
      </w:r>
      <w:bookmarkEnd w:id="11853"/>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3"/>
        <w:spacing w:before="100" w:after="0"/>
        <w:jc w:val="start"/>
        <w:rPr>
          <w:rFonts w:ascii="Times New Roman" w:eastAsia="Times New Roman" w:hAnsi="Times New Roman" w:cs="Times New Roman"/>
          <w:b w:val="0"/>
          <w:i w:val="0"/>
          <w:vanish w:val="0"/>
          <w:color w:val="000000"/>
          <w:sz w:val="24"/>
        </w:rPr>
      </w:pPr>
      <w:bookmarkStart w:id="11854" w:name="_Toc256000949"/>
      <w:r>
        <w:rPr>
          <w:rFonts w:ascii="Times New Roman" w:eastAsia="Times New Roman" w:hAnsi="Times New Roman" w:cs="Times New Roman"/>
          <w:b w:val="0"/>
          <w:i w:val="0"/>
          <w:vanish w:val="0"/>
          <w:color w:val="000000"/>
          <w:sz w:val="24"/>
        </w:rPr>
        <w:t>2.2.1. Προτεραιότητα για τεχνική βοήθεια σύμφωνα με το άρθρο 36 παράγραφος 4 του ΚΚΔ: 7. ΠΡΟΤΕΡΑΙΟΤΗΤΑ 7 - ΤΕΧΝΙΚΗ ΒΟΗΘΕΙΑ</w:t>
      </w:r>
      <w:bookmarkEnd w:id="11854"/>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ε) του ΚΚΔ</w:t>
      </w: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55" w:name="_Toc256000950"/>
      <w:r>
        <w:rPr>
          <w:rFonts w:ascii="Times New Roman" w:eastAsia="Times New Roman" w:hAnsi="Times New Roman" w:cs="Times New Roman"/>
          <w:b w:val="0"/>
          <w:i w:val="0"/>
          <w:vanish w:val="0"/>
          <w:color w:val="000000"/>
          <w:sz w:val="24"/>
        </w:rPr>
        <w:t>2.2.1.1. Παρέμβαση των ταμείων</w:t>
      </w:r>
      <w:bookmarkEnd w:id="11855"/>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56" w:name="_Toc256000951"/>
      <w:r>
        <w:rPr>
          <w:rFonts w:ascii="Times New Roman" w:eastAsia="Times New Roman" w:hAnsi="Times New Roman" w:cs="Times New Roman"/>
          <w:b w:val="0"/>
          <w:i w:val="0"/>
          <w:vanish w:val="0"/>
          <w:color w:val="000000"/>
          <w:sz w:val="24"/>
        </w:rPr>
        <w:t>Σχετικά είδη δράσεων — άρθρο 22 παράγραφος 3 στοιχείο ε) σημείο i) του ΚΚΔ</w:t>
      </w:r>
      <w:bookmarkEnd w:id="1185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Η παροχή Τεχνικής Βοήθειας περιέχει το σύνολο των ενεργειών που αφορούν στην τεχνική υποστήριξη, στον εκσυγχρονισμό και στη βελτιστοποίηση (προετοιμασία, διαχείριση, υλοποίηση, παρακολούθηση, έλεγχο, αξιολόγηση, ενημέρωση και επικοινωνία) για την άρτια και αποτελεσματική υλοποίηση των παρεμβάσεων του συνόλου του Προγράμματος, την παροχή οδηγιών και υποστήριξης προς τους εμπλεκόμενους φορείς. Παράλληλα, συμπεριλαμβάνει όλες τις δράσεις για την ευαισθητοποίηση, πληροφόρηση και δημοσιότητα του Προγράμματος.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Οι παρεμβάσεις Τεχνικής Βοήθειας στοχεύουν στη διαμόρφωση και εξασφάλιση των κατάλληλων οργανωτικών και λειτουργικών συνθηκών για την ενίσχυση των συστημάτων και των διαδικασιών της ΕΥΔ, του συστήματος διοίκησης των δικαιούχων και λοιπών εμπλεκομένων στην εφαρμογή του Προγράμματος, λαμβάνοντας υπόψη την ανάγκη προσαρμογής στα μέτρα απλούστευσης των διαδικασιών, σύμφωνα με το νομικό πλαίσιο.</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Σημειώνεται ότι οι ενδεικτικές δράσεις που προβλέπεται να υλοποιηθούν, θα λαμβάνουν υπόψη τα στοιχεία που ορίζονται στο Τμήμα 9 (παράγραφος «Καταπολέμηση της απάτης») της Συμφωνίας Εταιρικής Σχέσης της Ελλάδας.</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Ενδεικτικές δράσεις που θα υλοποιηθούν είναι οι εξής: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Ενέργειες για την προετοιμασία, εφαρμογή, παρακολούθηση και επιθεώρηση του Προγράμματος </w:t>
            </w:r>
          </w:p>
          <w:p w:rsidR="00A77B3E">
            <w:pPr>
              <w:numPr>
                <w:ilvl w:val="0"/>
                <w:numId w:val="6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Υπηρεσίες και υποστήριξη για προετοιμασία, επιλογή, διαχείριση, παρακολούθηση, αξιολόγηση και έλεγχο των έργων του Προγράμματος.</w:t>
            </w:r>
          </w:p>
          <w:p w:rsidR="00A77B3E">
            <w:pPr>
              <w:numPr>
                <w:ilvl w:val="0"/>
                <w:numId w:val="6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Ενέργειες σχετικά με την ολοκλήρωση των έργων της ΠΠ 2014-2020.</w:t>
            </w:r>
          </w:p>
          <w:p w:rsidR="00A77B3E">
            <w:pPr>
              <w:numPr>
                <w:ilvl w:val="0"/>
                <w:numId w:val="6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Ενέργειες σχετικά με την προετοιμασία της επόμενης Προγραμματικής Περιόδου.</w:t>
            </w:r>
          </w:p>
          <w:p w:rsidR="00A77B3E">
            <w:pPr>
              <w:numPr>
                <w:ilvl w:val="0"/>
                <w:numId w:val="66"/>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Τεχνικοί Σύμβουλοι που αφορούν σε ενέργειες προπαρασκευής, ωρίμανσης, οργάνωσης, διαχείρισης και βελτιστοποίησης της εφαρμογής, εξειδίκευσης, σχεδιασμού, παρακολούθησης, εκπόνησης σχετικών μελετών, εμπειρογνωμοσύνων, κ.ά.</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Ενίσχυση της ικανότητας της ΕΥΔ, των δικαιούχων, Ενδιάμεσων Φορέων (ΕΦ) και των οικείων εταίρων</w:t>
            </w:r>
          </w:p>
          <w:p w:rsidR="00A77B3E">
            <w:pPr>
              <w:numPr>
                <w:ilvl w:val="0"/>
                <w:numId w:val="6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Υποστήριξη, εκσυγχρονισμός της υφιστάμενης οργάνωσης και εξασφάλιση της αποτελεσματικής λειτουργίας μέσω της ενίσχυσης της στελέχωσης, διοικητικής οργάνωσης, αναβάθμισης και ικανότητας της ΕΥΔ του Προγράμματος.</w:t>
            </w:r>
          </w:p>
          <w:p w:rsidR="00A77B3E">
            <w:pPr>
              <w:numPr>
                <w:ilvl w:val="0"/>
                <w:numId w:val="6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Παρεμβάσεις εστιασμένης υποστήριξης δικαιούχων, ΕΦ για την ενίσχυση της στελέχωσης, διοικητικής οργάνωσης, λειτουργίας και ικανότητας, προκειμένου να ανταποκριθούν στις ανάγκες υλοποίησης των έργων που αναλαμβάνουν.</w:t>
            </w:r>
          </w:p>
          <w:p w:rsidR="00A77B3E">
            <w:pPr>
              <w:numPr>
                <w:ilvl w:val="0"/>
                <w:numId w:val="6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Εκπαίδευση των στελεχών της ΕΥΔ του Προγράμματος, καθώς και των εμπλεκόμενων φορέων, δικαιούχων, ΕΦ και οικείων εταίρων, έρευνα εκπαιδευτικών αναγκών, σχεδιασμός και οργάνωση εκπαιδεύσεων, με στόχο την ανάπτυξη δεξιοτήτων, την αναβάθμιση των γνώσεων και των εμπειριών σε νέες δράσεις και τακτικές. Οι εκπαιδεύσεις θα πραγματοποιηθούν μέσω τηλεκπαίδευσης, επιμορφωτικών σεμιναρίων, ημερίδων, συνεδρίων, συναντήσεων εργασίας, συμμετοχής σε δίκτυα και εκδηλώσεων ανταλλαγής τεχνογνωσίας, επισκέψεις σε κράτη-μέλη της Ε.Ε., κλπ.</w:t>
            </w:r>
          </w:p>
          <w:p w:rsidR="00A77B3E">
            <w:pPr>
              <w:numPr>
                <w:ilvl w:val="0"/>
                <w:numId w:val="6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Διοργάνωση ημερίδων / συνεδρίων, εκδηλώσεων που αφορούν σε θέματα του Προγράμματος, των Επιτροπών Παρακολούθησης και των Συνεδριάσεών τους.</w:t>
            </w:r>
          </w:p>
          <w:p w:rsidR="00A77B3E">
            <w:pPr>
              <w:numPr>
                <w:ilvl w:val="0"/>
                <w:numId w:val="67"/>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Βελτίωση και αναβάθμιση τεχνολογικού εξοπλισμού, ηλεκτρονικών συστημάτων και λογισμικού, υπηρεσίες για την αναβάθμιση των συστημάτων διοίκησης και των πληροφοριακών συστημάτων, την υποστήριξη των μηχανισμών διαχείρισης για τη βελτίωση της αποτελεσματικότητας και ποιότητας υλοποίησης, επεξεργασία και διαχείριση δεδομένων.</w:t>
            </w:r>
          </w:p>
          <w:p w:rsidR="00A77B3E">
            <w:pPr>
              <w:spacing w:before="100" w:after="0"/>
              <w:jc w:val="start"/>
              <w:rPr>
                <w:del w:id="11857" w:author="SFC2021" w:date="2025-12-22T16:11:21Z"/>
                <w:rFonts w:ascii="Times New Roman" w:eastAsia="Times New Roman" w:hAnsi="Times New Roman" w:cs="Times New Roman"/>
                <w:b w:val="0"/>
                <w:i w:val="0"/>
                <w:vanish w:val="0"/>
                <w:color w:val="000000"/>
                <w:sz w:val="24"/>
              </w:rPr>
            </w:pPr>
            <w:del w:id="11858" w:author="SFC2021" w:date="2025-12-22T16:11:21Z">
              <w:r>
                <w:rPr>
                  <w:rFonts w:ascii="Times New Roman" w:eastAsia="Times New Roman" w:hAnsi="Times New Roman" w:cs="Times New Roman"/>
                  <w:b w:val="0"/>
                  <w:i w:val="0"/>
                  <w:vanish w:val="0"/>
                  <w:color w:val="000000"/>
                  <w:sz w:val="24"/>
                </w:rPr>
                <w:delText> </w:delText>
              </w:r>
            </w:del>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Αξιολόγηση Μελέτες και Εμπειρογνωμοσύνες </w:t>
            </w:r>
          </w:p>
          <w:p w:rsidR="00A77B3E">
            <w:pPr>
              <w:numPr>
                <w:ilvl w:val="0"/>
                <w:numId w:val="6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Εκπόνηση του Σχεδίου Αξιολόγησης του Προγράμματος και των αξιολογήσεων που προβλέπονται από τον ΚΚΔ.</w:t>
            </w:r>
          </w:p>
          <w:p w:rsidR="00A77B3E">
            <w:pPr>
              <w:numPr>
                <w:ilvl w:val="0"/>
                <w:numId w:val="6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Μελέτες, εμπειρογνωμοσύνες, σύμβουλοι για την κατάρτιση μελετών, αξιολογήσεων, αποτίμησης των παρεμβάσεων του Προγράμματος, έρευνες και στατιστικά στοιχεία και ιδίως νέα θέματα που προκύπτουν στην προγραμματική περίοδο 2021-2027.</w:t>
            </w:r>
          </w:p>
          <w:p w:rsidR="00A77B3E">
            <w:pPr>
              <w:numPr>
                <w:ilvl w:val="0"/>
                <w:numId w:val="68"/>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Μελέτες, εμπειρογνωμοσύνες, σύμβουλοι που αφορούν σε ενέργειες προπαρασκευής, ωρίμανσης, οργάνωσης, διαχείρισης και βελτιστοποίησης της εφαρμογής, εξειδίκευσης, σχεδιασμού, παρακολούθησης.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bCs/>
                <w:i w:val="0"/>
                <w:vanish w:val="0"/>
                <w:color w:val="000000"/>
                <w:sz w:val="24"/>
              </w:rPr>
              <w:t xml:space="preserve">Ενέργειες Πληροφόρησης και Επικοινωνίας </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Εκπόνηση του Επικοινωνιακού Σχεδίου του Προγράμματος.</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Ενημέρωση των δυνητικών Δικαιούχων και της κοινής γνώμης σχετικά με τις παρεμβάσεις, τη στρατηγική και τις πολιτικές του Προγράμματος, τις δυνατότητες χρηματοδότησης έργων ΕΚΤ+ και τις καλές πρακτικές στο πλαίσιο του Προγράμματος.</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Ενέργειες για την ανάπτυξη, καλλιέργεια και διασφάλιση της εταιρικής σχέσης με όλους τους εμπλεκόμενους στη διαχείριση του Προγράμματος και προς εξυπηρέτηση των δράσεων κοινωνικής καινοτομίας.</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Δημοσιοποίηση των αποτελεσμάτων του Προγράμματος, δημιουργία δικτύων και πολλαπλασιαστών πληροφόρησης κ.ά.</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Δράσεις Δικτύωσης με στόχο την ανταλλαγή βέλτιστων πρακτικών, μεταφορά τεχνογνωσίας.</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Διοργάνωση συνεδρίων, ημερίδων, συναντήσεων εργασίας, εκδηλώσεων, δημιουργία δικτύων και πολλαπλασιαστών πληροφόρησης, κλπ, για τη δημοσιοποίηση των αποτελεσμάτων των παρεμβάσεων ΕΚΤ του Προγράμματος και τη δημοσιοποίηση και διάχυση των αποτελεσμάτων αξιολογήσεων, μελετών, εμπειρογνωμοσυνών, κλπ.</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Συμμετοχή σε Εκθέσεις εσωτερικού και εξωτερικού, και δίκτυα προβολής και ενημέρωσης για το Πρόγραμμα, ΕΥΔ, δικαιούχων και ΕΦ.</w:t>
            </w:r>
          </w:p>
          <w:p w:rsidR="00A77B3E">
            <w:pPr>
              <w:numPr>
                <w:ilvl w:val="0"/>
                <w:numId w:val="69"/>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Δημιουργία, ανάπτυξη και συντήρηση ιστοσελίδας του Προγράμματος καθώς και δημιουργία, ανάπτυξη και συντήρηση λογαριασμών στα μέσα κοινωνικής δικτύωσης.</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Τέλος, έχουν ληφθεί υπόψη κριτήρια διαχωρισμού των δράσεων Τεχνικής Βοήθειας με αντίστοιχες από το τομεακό Πρόγραμμα «Τεχνική Βοήθεια» για το οποίο η ΕΥΣΣΑ αναπτύσσει συγκεκριμένο διακριτό Σχέδιο Δράσης για την υποστήριξη δικαιούχων στη δημόσια διοίκηση.</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iCs/>
                <w:vanish w:val="0"/>
                <w:color w:val="000000"/>
                <w:sz w:val="24"/>
              </w:rPr>
              <w:t>Οι δράσεις έχουν εκτιμηθεί ότι συμμορφώνονται με την Αρχή DNSH σύμφωνα με το προοίμιο 10 του ΚΚΔ 2021/1060.</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59" w:name="_Toc256000952"/>
      <w:r>
        <w:rPr>
          <w:rFonts w:ascii="Times New Roman" w:eastAsia="Times New Roman" w:hAnsi="Times New Roman" w:cs="Times New Roman"/>
          <w:b w:val="0"/>
          <w:i w:val="0"/>
          <w:vanish w:val="0"/>
          <w:color w:val="000000"/>
          <w:sz w:val="24"/>
        </w:rPr>
        <w:t>Βασικές ομάδες-στόχοι — άρθρο 22 παράγραφος 3 στοιχείο δ) σημείο iii) του ΚΚΔ:</w:t>
      </w:r>
      <w:bookmarkEnd w:id="11859"/>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numPr>
                <w:ilvl w:val="0"/>
                <w:numId w:val="7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Ειδική Υπηρεσία Διαχείρισης του Προγράμματος </w:t>
            </w:r>
          </w:p>
          <w:p w:rsidR="00A77B3E">
            <w:pPr>
              <w:numPr>
                <w:ilvl w:val="0"/>
                <w:numId w:val="7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Δικαιούχοι του Προγράμματος (δημόσιες αρχές, κοινωνικοί και οικονομικοί εταίροι, κ.α.), ΕΦ</w:t>
            </w:r>
          </w:p>
          <w:p w:rsidR="00A77B3E">
            <w:pPr>
              <w:numPr>
                <w:ilvl w:val="0"/>
                <w:numId w:val="7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Κοινωνικοί Εταίροι και οργανώσεις της κοινωνίας των πολιτών</w:t>
            </w:r>
          </w:p>
          <w:p w:rsidR="00A77B3E">
            <w:pPr>
              <w:numPr>
                <w:ilvl w:val="0"/>
                <w:numId w:val="70"/>
              </w:numPr>
              <w:spacing w:before="100" w:after="0"/>
              <w:ind w:start="720" w:hanging="36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Στελέχη της ΕΥΔ, δικαιούχων και ΕΦ</w:t>
            </w:r>
          </w:p>
          <w:p w:rsidR="00A77B3E">
            <w:pPr>
              <w:spacing w:before="100" w:after="0"/>
              <w:jc w:val="start"/>
              <w:rPr>
                <w:rFonts w:ascii="Times New Roman" w:eastAsia="Times New Roman" w:hAnsi="Times New Roman" w:cs="Times New Roman"/>
                <w:b w:val="0"/>
                <w:i w:val="0"/>
                <w:vanish w:val="0"/>
                <w:color w:val="000000"/>
                <w:sz w:val="6"/>
              </w:rPr>
            </w:pPr>
          </w:p>
          <w:p w:rsidR="00A77B3E">
            <w:pPr>
              <w:spacing w:before="100" w:after="0"/>
              <w:jc w:val="start"/>
              <w:rPr>
                <w:rFonts w:ascii="Times New Roman" w:eastAsia="Times New Roman" w:hAnsi="Times New Roman" w:cs="Times New Roman"/>
                <w:b w:val="0"/>
                <w:i w:val="0"/>
                <w:vanish w:val="0"/>
                <w:color w:val="000000"/>
                <w:sz w:val="6"/>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60" w:name="_Toc256000953"/>
      <w:r>
        <w:rPr>
          <w:rFonts w:ascii="Times New Roman" w:eastAsia="Times New Roman" w:hAnsi="Times New Roman" w:cs="Times New Roman"/>
          <w:b w:val="0"/>
          <w:i w:val="0"/>
          <w:vanish w:val="0"/>
          <w:color w:val="000000"/>
          <w:sz w:val="24"/>
        </w:rPr>
        <w:t>2.2.1.2. Δείκτες</w:t>
      </w:r>
      <w:bookmarkEnd w:id="11860"/>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ε) σημείο ii)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61" w:name="_Toc256000954"/>
      <w:r>
        <w:rPr>
          <w:rFonts w:ascii="Times New Roman" w:eastAsia="Times New Roman" w:hAnsi="Times New Roman" w:cs="Times New Roman"/>
          <w:b w:val="0"/>
          <w:i w:val="0"/>
          <w:vanish w:val="0"/>
          <w:color w:val="000000"/>
          <w:sz w:val="24"/>
        </w:rPr>
        <w:t>Πίνακας 2: Δείκτες εκροών</w:t>
      </w:r>
      <w:bookmarkEnd w:id="1186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740"/>
        <w:gridCol w:w="3238"/>
        <w:gridCol w:w="2309"/>
        <w:gridCol w:w="4231"/>
        <w:gridCol w:w="1724"/>
        <w:gridCol w:w="1572"/>
        <w:gridCol w:w="135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Αναγνωριστικός 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Δείκτης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μέτρησης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Ορόσημο (2024)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Στόχος (2029)</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Συμβάσεις παροχής υπηρεσιών και προμηθειών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Δικαιούχοι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Επικοινωνιακά σχέδια δράσης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Συμβάσεις παροχής υπηρεσιών και προμηθειών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124,00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Δικαιούχοι που υποστηρίζονται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PSO697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Επικοινωνιακά σχέδια δράσης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Αριθμός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0,00</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62" w:name="_Toc256000955"/>
      <w:r>
        <w:rPr>
          <w:rFonts w:ascii="Times New Roman" w:eastAsia="Times New Roman" w:hAnsi="Times New Roman" w:cs="Times New Roman"/>
          <w:b w:val="0"/>
          <w:i w:val="0"/>
          <w:vanish w:val="0"/>
          <w:color w:val="000000"/>
          <w:sz w:val="24"/>
        </w:rPr>
        <w:t>2.2.1.3. Ενδεικτική κατανομή των προγραμματισμένων πόρων (ΕΕ) ανά είδος παρέμβασης</w:t>
      </w:r>
      <w:bookmarkEnd w:id="11862"/>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Άρθρο 22 παράγραφος 3 στοιχείο ε) σημείο iv) του ΚΚΔ</w:t>
      </w: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63" w:name="_Toc256000956"/>
      <w:r>
        <w:rPr>
          <w:rFonts w:ascii="Times New Roman" w:eastAsia="Times New Roman" w:hAnsi="Times New Roman" w:cs="Times New Roman"/>
          <w:b w:val="0"/>
          <w:i w:val="0"/>
          <w:vanish w:val="0"/>
          <w:color w:val="000000"/>
          <w:sz w:val="24"/>
        </w:rPr>
        <w:t>Πίνακας 4: Διάσταση 1 — πεδίο παρέμβασης</w:t>
      </w:r>
      <w:bookmarkEnd w:id="1186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383"/>
        <w:gridCol w:w="736"/>
        <w:gridCol w:w="3079"/>
        <w:gridCol w:w="8681"/>
        <w:gridCol w:w="1293"/>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179. Ενημέρωση και επικοινωνία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1.532.417,00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180. Προετοιμασία, υλοποίηση, παρακολούθηση και έλεγχος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2.793.542,00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181. Αξιολόγηση και μελέτες, συλλογή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766.209,00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182. Ενίσχυση της ικανότητας των αρχών του κράτους μέλους, των δικαιούχων και των οικείων εταίρων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1.532.417,00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179. Ενημέρωση και επικοινωνία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8.441.139,00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180. Προετοιμασία, υλοποίηση, παρακολούθηση και έλεγχος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15.387.901,00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181. Αξιολόγηση και μελέτες, συλλογή δεδομένων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4.220.571,00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182. Ενίσχυση της ικανότητας των αρχών του κράτους μέλους, των δικαιούχων και των οικείων εταίρων</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8.441.139,00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43.115.335,00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64" w:name="_Toc256000957"/>
      <w:r>
        <w:rPr>
          <w:rFonts w:ascii="Times New Roman" w:eastAsia="Times New Roman" w:hAnsi="Times New Roman" w:cs="Times New Roman"/>
          <w:b w:val="0"/>
          <w:i w:val="0"/>
          <w:vanish w:val="0"/>
          <w:color w:val="000000"/>
          <w:sz w:val="24"/>
        </w:rPr>
        <w:t>Πίνακας 7: Διάσταση 6 — δευτερεύοντες θεματικοί στόχοι ΕΚΤ+</w:t>
      </w:r>
      <w:bookmarkEnd w:id="1186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478"/>
        <w:gridCol w:w="1320"/>
        <w:gridCol w:w="5520"/>
        <w:gridCol w:w="3536"/>
        <w:gridCol w:w="231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09. Άνευ αντικειμένου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6.624.585,00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09. Άνευ αντικειμένου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36.490.750,00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43.115.335,00</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5"/>
        <w:spacing w:before="100" w:after="0"/>
        <w:jc w:val="start"/>
        <w:rPr>
          <w:rFonts w:ascii="Times New Roman" w:eastAsia="Times New Roman" w:hAnsi="Times New Roman" w:cs="Times New Roman"/>
          <w:b w:val="0"/>
          <w:i w:val="0"/>
          <w:vanish w:val="0"/>
          <w:color w:val="000000"/>
          <w:sz w:val="24"/>
        </w:rPr>
      </w:pPr>
      <w:bookmarkStart w:id="11865" w:name="_Toc256000958"/>
      <w:r>
        <w:rPr>
          <w:rFonts w:ascii="Times New Roman" w:eastAsia="Times New Roman" w:hAnsi="Times New Roman" w:cs="Times New Roman"/>
          <w:b w:val="0"/>
          <w:i w:val="0"/>
          <w:vanish w:val="0"/>
          <w:color w:val="000000"/>
          <w:sz w:val="24"/>
        </w:rPr>
        <w:t>Πίνακας 8: Διάσταση 7 — διάσταση της ισότητας των φύλων στο πλαίσιο των ΕΚΤ+, ΕΤΠΑ, Ταμείο Συνοχής και ΤΔΜ</w:t>
      </w:r>
      <w:bookmarkEnd w:id="1186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208"/>
        <w:gridCol w:w="1175"/>
        <w:gridCol w:w="4915"/>
        <w:gridCol w:w="4810"/>
        <w:gridCol w:w="2064"/>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Κωδικός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Ποσό (EUR)</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03. Ουδετερότητα ως προς το φύλο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6.624.585,00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ΕΚΤ+</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03. Ουδετερότητα ως προς το φύλο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36.490.750,00</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43.115.335,00</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Κατά κανόνα, το 40 % για το ΕΚΤ+ συνεισφέρει στην παρακολούθηση της ισότητας των φύλων. Το 100 % εφαρμόζεται όταν το κράτος μέλος επιλέγει να χρησιμοποιήσει το άρθρο 6 του κανονισμού ΕΚΤ+</w:t>
      </w:r>
    </w:p>
    <w:p w:rsidR="00A77B3E">
      <w:pPr>
        <w:spacing w:before="100" w:after="0"/>
        <w:jc w:val="start"/>
        <w:rPr>
          <w:rFonts w:ascii="Times New Roman" w:eastAsia="Times New Roman" w:hAnsi="Times New Roman" w:cs="Times New Roman"/>
          <w:b w:val="0"/>
          <w:i w:val="0"/>
          <w:vanish w:val="0"/>
          <w:color w:val="000000"/>
          <w:sz w:val="20"/>
        </w:rPr>
        <w:sectPr>
          <w:headerReference w:type="even" r:id="rId16"/>
          <w:headerReference w:type="default" r:id="rId17"/>
          <w:footerReference w:type="even" r:id="rId18"/>
          <w:footerReference w:type="default" r:id="rId19"/>
          <w:headerReference w:type="first" r:id="rId20"/>
          <w:footerReference w:type="first" r:id="rId21"/>
          <w:type w:val="nextPage"/>
          <w:pgSz w:w="16838" w:h="11906" w:orient="landscape"/>
          <w:pgMar w:top="720" w:right="720" w:bottom="864" w:left="936" w:header="288" w:footer="72" w:gutter="0"/>
          <w:cols w:space="708"/>
          <w:noEndnote/>
          <w:docGrid w:linePitch="360"/>
        </w:sectPr>
      </w:pPr>
    </w:p>
    <w:p w:rsidR="00A77B3E">
      <w:pPr>
        <w:pStyle w:val="Heading1"/>
        <w:spacing w:before="100" w:after="0"/>
        <w:jc w:val="start"/>
        <w:rPr>
          <w:rFonts w:ascii="Times New Roman" w:eastAsia="Times New Roman" w:hAnsi="Times New Roman" w:cs="Times New Roman"/>
          <w:b w:val="0"/>
          <w:i w:val="0"/>
          <w:vanish w:val="0"/>
          <w:color w:val="000000"/>
          <w:sz w:val="24"/>
        </w:rPr>
      </w:pPr>
      <w:bookmarkStart w:id="11866" w:name="_Toc256000959"/>
      <w:r>
        <w:rPr>
          <w:rFonts w:ascii="Times New Roman" w:eastAsia="Times New Roman" w:hAnsi="Times New Roman" w:cs="Times New Roman"/>
          <w:b w:val="0"/>
          <w:i w:val="0"/>
          <w:vanish w:val="0"/>
          <w:color w:val="000000"/>
          <w:sz w:val="24"/>
        </w:rPr>
        <w:t>3. Σχέδιο χρηματοδότησης</w:t>
      </w:r>
      <w:bookmarkEnd w:id="11866"/>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Παραπομπή: άρθρο 22 παράγραφος 3 στοιχείο ζ) σημεία i), ii) και iii), άρθρο 112 παράγραφοι 1, 2 και 3, και άρθρα 14, 26 και 26α του ΚΚΔ</w:t>
      </w:r>
      <w:r>
        <w:rPr>
          <w:rFonts w:ascii="Times New Roman" w:eastAsia="Times New Roman" w:hAnsi="Times New Roman" w:cs="Times New Roman"/>
          <w:b w:val="0"/>
          <w:i w:val="0"/>
          <w:vanish w:val="0"/>
          <w:color w:val="000000"/>
          <w:sz w:val="24"/>
        </w:rPr>
        <w:t xml:space="preserve"> </w:t>
      </w:r>
    </w:p>
    <w:p w:rsidR="00A77B3E">
      <w:pPr>
        <w:pStyle w:val="Heading2"/>
        <w:spacing w:before="100" w:after="0"/>
        <w:jc w:val="start"/>
        <w:rPr>
          <w:rFonts w:ascii="Times New Roman" w:eastAsia="Times New Roman" w:hAnsi="Times New Roman" w:cs="Times New Roman"/>
          <w:b w:val="0"/>
          <w:i w:val="0"/>
          <w:vanish w:val="0"/>
          <w:color w:val="000000"/>
          <w:sz w:val="24"/>
        </w:rPr>
      </w:pPr>
      <w:bookmarkStart w:id="11867" w:name="_Toc256000960"/>
      <w:r>
        <w:rPr>
          <w:rFonts w:ascii="Times New Roman" w:eastAsia="Times New Roman" w:hAnsi="Times New Roman" w:cs="Times New Roman"/>
          <w:b w:val="0"/>
          <w:i w:val="0"/>
          <w:vanish w:val="0"/>
          <w:color w:val="000000"/>
          <w:sz w:val="24"/>
        </w:rPr>
        <w:t>3.1. Μεταφορές και συνεισφορές (1)</w:t>
      </w:r>
      <w:bookmarkEnd w:id="11867"/>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24"/>
        </w:rPr>
        <w:t>Παραπομπή: άρθρα 14, 26, 26α και 27 του ΚΚΔ</w:t>
      </w:r>
    </w:p>
    <w:p w:rsidR="00A77B3E">
      <w:pPr>
        <w:spacing w:before="100" w:after="0"/>
        <w:jc w:val="start"/>
        <w:rPr>
          <w:rFonts w:ascii="Times New Roman" w:eastAsia="Times New Roman" w:hAnsi="Times New Roman" w:cs="Times New 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3963"/>
        <w:gridCol w:w="11209"/>
      </w:tblGrid>
      <w:tr>
        <w:tblPrEx>
          <w:tblW w:w="100%" w:type="pct"/>
        </w:tblPrEx>
        <w:trPr>
          <w:cantSplit w:val="0"/>
          <w:trHeight w:val="160"/>
        </w:trPr>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Τροποποίηση του προγράμματος που αφορά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fldChar w:fldCharType="begin">
                <w:ffData>
                  <w:name w:val=""/>
                  <w:enabled/>
                  <w:calcOnExit w:val="0"/>
                  <w:checkBox>
                    <w:size w:val="20"/>
                    <w:default w:val="0"/>
                    <w:checked w:val="0"/>
                  </w:checkBox>
                </w:ffData>
              </w:fldChar>
            </w:r>
            <w:r>
              <w:rPr>
                <w:rFonts w:ascii="Times New Roman" w:eastAsia="Times New Roman" w:hAnsi="Times New Roman" w:cs="Times New Roman"/>
                <w:b w:val="0"/>
                <w:i w:val="0"/>
                <w:vanish w:val="0"/>
                <w:color w:val="000000"/>
                <w:sz w:val="24"/>
              </w:rPr>
              <w:instrText xml:space="preserve"> FORMCHECKBOX </w:instrText>
            </w:r>
            <w:r>
              <w:rPr>
                <w:rFonts w:ascii="Times New Roman" w:eastAsia="Times New Roman" w:hAnsi="Times New Roman" w:cs="Times New Roman"/>
                <w:b w:val="0"/>
                <w:i w:val="0"/>
                <w:vanish w:val="0"/>
                <w:color w:val="000000"/>
                <w:sz w:val="24"/>
              </w:rPr>
              <w:fldChar w:fldCharType="end"/>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t>συνεισφορά στο InvestEU</w:t>
            </w:r>
          </w:p>
        </w:tc>
      </w:tr>
      <w:tr>
        <w:tblPrEx>
          <w:tblW w:w="100%" w:type="pct"/>
        </w:tblPrEx>
        <w:trPr>
          <w:cantSplit w:val="0"/>
          <w:trHeight w:val="160"/>
        </w:trPr>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fldChar w:fldCharType="begin">
                <w:ffData>
                  <w:name w:val=""/>
                  <w:enabled/>
                  <w:calcOnExit w:val="0"/>
                  <w:checkBox>
                    <w:size w:val="20"/>
                    <w:default w:val="0"/>
                    <w:checked w:val="0"/>
                  </w:checkBox>
                </w:ffData>
              </w:fldChar>
            </w:r>
            <w:r>
              <w:rPr>
                <w:rFonts w:ascii="Times New Roman" w:eastAsia="Times New Roman" w:hAnsi="Times New Roman" w:cs="Times New Roman"/>
                <w:b w:val="0"/>
                <w:i w:val="0"/>
                <w:vanish w:val="0"/>
                <w:color w:val="000000"/>
                <w:sz w:val="24"/>
              </w:rPr>
              <w:instrText xml:space="preserve"> FORMCHECKBOX </w:instrText>
            </w:r>
            <w:r>
              <w:rPr>
                <w:rFonts w:ascii="Times New Roman" w:eastAsia="Times New Roman" w:hAnsi="Times New Roman" w:cs="Times New Roman"/>
                <w:b w:val="0"/>
                <w:i w:val="0"/>
                <w:vanish w:val="0"/>
                <w:color w:val="000000"/>
                <w:sz w:val="24"/>
              </w:rPr>
              <w:fldChar w:fldCharType="end"/>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t>μεταφορά προς μέσα υπό άμεση ή έμμεση διαχείριση</w:t>
            </w:r>
          </w:p>
        </w:tc>
      </w:tr>
      <w:tr>
        <w:tblPrEx>
          <w:tblW w:w="100%" w:type="pct"/>
        </w:tblPrEx>
        <w:trPr>
          <w:cantSplit w:val="0"/>
          <w:trHeight w:val="160"/>
        </w:trPr>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fldChar w:fldCharType="begin">
                <w:ffData>
                  <w:name w:val=""/>
                  <w:enabled/>
                  <w:calcOnExit w:val="0"/>
                  <w:checkBox>
                    <w:size w:val="20"/>
                    <w:default w:val="0"/>
                    <w:checked w:val="0"/>
                  </w:checkBox>
                </w:ffData>
              </w:fldChar>
            </w:r>
            <w:r>
              <w:rPr>
                <w:rFonts w:ascii="Times New Roman" w:eastAsia="Times New Roman" w:hAnsi="Times New Roman" w:cs="Times New Roman"/>
                <w:b w:val="0"/>
                <w:i w:val="0"/>
                <w:vanish w:val="0"/>
                <w:color w:val="000000"/>
                <w:sz w:val="24"/>
              </w:rPr>
              <w:instrText xml:space="preserve"> FORMCHECKBOX </w:instrText>
            </w:r>
            <w:r>
              <w:rPr>
                <w:rFonts w:ascii="Times New Roman" w:eastAsia="Times New Roman" w:hAnsi="Times New Roman" w:cs="Times New Roman"/>
                <w:b w:val="0"/>
                <w:i w:val="0"/>
                <w:vanish w:val="0"/>
                <w:color w:val="000000"/>
                <w:sz w:val="24"/>
              </w:rPr>
              <w:fldChar w:fldCharType="end"/>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t>μεταφορά μεταξύ ΕΤΠΑ, ΕΚΤ+, Ταμείου Συνοχής ή προς άλλο ταμείο ή ταμεία</w:t>
            </w:r>
          </w:p>
        </w:tc>
      </w:tr>
      <w:tr>
        <w:tblPrEx>
          <w:tblW w:w="100%" w:type="pct"/>
        </w:tblPrEx>
        <w:trPr>
          <w:cantSplit w:val="0"/>
          <w:trHeight w:val="160"/>
        </w:trPr>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fldChar w:fldCharType="begin">
                <w:ffData>
                  <w:name w:val=""/>
                  <w:enabled/>
                  <w:calcOnExit w:val="0"/>
                  <w:checkBox>
                    <w:size w:val="20"/>
                    <w:default w:val="0"/>
                    <w:checked w:val="0"/>
                  </w:checkBox>
                </w:ffData>
              </w:fldChar>
            </w:r>
            <w:r>
              <w:rPr>
                <w:rFonts w:ascii="Times New Roman" w:eastAsia="Times New Roman" w:hAnsi="Times New Roman" w:cs="Times New Roman"/>
                <w:b w:val="0"/>
                <w:i w:val="0"/>
                <w:vanish w:val="0"/>
                <w:color w:val="000000"/>
                <w:sz w:val="24"/>
              </w:rPr>
              <w:instrText xml:space="preserve"> FORMCHECKBOX </w:instrText>
            </w:r>
            <w:r>
              <w:rPr>
                <w:rFonts w:ascii="Times New Roman" w:eastAsia="Times New Roman" w:hAnsi="Times New Roman" w:cs="Times New Roman"/>
                <w:b w:val="0"/>
                <w:i w:val="0"/>
                <w:vanish w:val="0"/>
                <w:color w:val="000000"/>
                <w:sz w:val="24"/>
              </w:rPr>
              <w:fldChar w:fldCharType="end"/>
            </w:r>
            <w:r>
              <w:rPr>
                <w:rFonts w:ascii="Times New Roman" w:eastAsia="Times New Roman" w:hAnsi="Times New Roman" w:cs="Times New Roman"/>
                <w:b w:val="0"/>
                <w:i w:val="0"/>
                <w:vanish w:val="0"/>
                <w:color w:val="000000"/>
                <w:sz w:val="24"/>
              </w:rPr>
              <w:t xml:space="preserve"> </w:t>
            </w:r>
            <w:r>
              <w:rPr>
                <w:rFonts w:ascii="Times New Roman" w:eastAsia="Times New Roman" w:hAnsi="Times New Roman" w:cs="Times New Roman"/>
                <w:b w:val="0"/>
                <w:i w:val="0"/>
                <w:vanish w:val="0"/>
                <w:color w:val="000000"/>
                <w:sz w:val="24"/>
              </w:rPr>
              <w:t>Ταμεία που συμβάλλουν στην επίτευξη των στόχων που ορίζονται στο άρθρο 21γ παράγραφος 3 του κανονισμού (ΕΕ) 2021/241</w:t>
            </w:r>
          </w:p>
        </w:tc>
      </w:tr>
    </w:tbl>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1) Ισχύει μόνο για τροποποιήσεις του προγράμματος σύμφωνα με τα άρθρα 14, 26 και 26α, με εξαίρεση τις συμπληρωματικές μεταφορές προς το ΤΔΜ σύμφωνα με το άρθρο 27 του ΚΚΔ. Οι μεταφορές δεν επηρεάζουν την ετήσια κατανομή των χρηματοδοτικών πιστώσεων σε επίπεδο ΠΔΠ για ένα κράτος μέλος.</w:t>
      </w:r>
      <w:r>
        <w:rPr>
          <w:rFonts w:ascii="Times New Roman" w:eastAsia="Times New Roman" w:hAnsi="Times New Roman" w:cs="Times New Roman"/>
          <w:b w:val="0"/>
          <w:i w:val="0"/>
          <w:vanish w:val="0"/>
          <w:color w:val="000000"/>
          <w:sz w:val="24"/>
        </w:rPr>
        <w:t xml:space="preserve"> </w:t>
      </w: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68" w:name="_Toc256000961"/>
      <w:r>
        <w:rPr>
          <w:rFonts w:ascii="Times New Roman" w:eastAsia="Times New Roman" w:hAnsi="Times New Roman" w:cs="Times New Roman"/>
          <w:b w:val="0"/>
          <w:i w:val="0"/>
          <w:vanish w:val="0"/>
          <w:color w:val="000000"/>
          <w:sz w:val="24"/>
        </w:rPr>
        <w:t>Πίνακας 15Α: Συνεισφορές στο InvestEU* (κατανομή ανά έτος)</w:t>
      </w:r>
      <w:bookmarkEnd w:id="11868"/>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224"/>
        <w:gridCol w:w="3560"/>
        <w:gridCol w:w="2661"/>
        <w:gridCol w:w="921"/>
        <w:gridCol w:w="921"/>
        <w:gridCol w:w="921"/>
        <w:gridCol w:w="921"/>
        <w:gridCol w:w="921"/>
        <w:gridCol w:w="921"/>
        <w:gridCol w:w="921"/>
        <w:gridCol w:w="1280"/>
      </w:tblGrid>
      <w:tr>
        <w:tblPrEx>
          <w:tblW w:w="100%" w:type="pct"/>
        </w:tblPrEx>
        <w:trPr>
          <w:cantSplit w:val="0"/>
          <w:trHeight w:hRule="auto" w:val="0"/>
          <w:tblHeader/>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Συνεισφορά από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Συνεισφορά σε</w:t>
            </w:r>
          </w:p>
        </w:tc>
        <w:tc>
          <w:tcPr>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Σκέλος InvestEU</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20"/>
              </w:rPr>
              <w:t>Σύνολο</w:t>
            </w: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Για κάθε νέο αίτημα συνεισφοράς, καθορίζονται με τροποποίηση προγράμματος τα συνολικά ποσά για κάθε έτος ανά ταμείο και ανά κατηγορία περιφέρειας.</w:t>
      </w:r>
    </w:p>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69" w:name="_Toc256000962"/>
      <w:r>
        <w:rPr>
          <w:rFonts w:ascii="Times New Roman" w:eastAsia="Times New Roman" w:hAnsi="Times New Roman" w:cs="Times New Roman"/>
          <w:b w:val="0"/>
          <w:i w:val="0"/>
          <w:vanish w:val="0"/>
          <w:color w:val="000000"/>
          <w:sz w:val="24"/>
        </w:rPr>
        <w:t>Πίνακας 15B: Συνεισφορές στο InvestEU* (συνοπτικά)</w:t>
      </w:r>
      <w:bookmarkEnd w:id="11869"/>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774"/>
        <w:gridCol w:w="2152"/>
        <w:gridCol w:w="2112"/>
        <w:gridCol w:w="2969"/>
        <w:gridCol w:w="931"/>
        <w:gridCol w:w="3705"/>
        <w:gridCol w:w="2529"/>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Βιώσιμες υποδομές (α)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Καινοτομία και ψηφιοποίηση (β)</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ΜΜΕ (γ)</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Κοινωνικές επενδύσεις και δεξιότητες (δ)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 (ε)=(α)+(β)+(γ)+(δ)</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Σωρευτικά ποσά για όλες τις συνεισφορές που πραγματοποιήθηκαν μέσω τροποποιήσεων του προγράμματος κατά τη διάρκεια της περιόδου προγραμματισμού. Με κάθε νέο αίτημα συνεισφοράς, καθορίζονται με τροποποίηση προγράμματος τα συνολικά ποσά για κάθε έτος ανά ταμείο και ανά κατηγορία περιφέρειας.</w:t>
      </w:r>
    </w:p>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0" w:name="_Toc256000963"/>
      <w:r>
        <w:rPr>
          <w:rFonts w:ascii="Times New Roman" w:eastAsia="Times New Roman" w:hAnsi="Times New Roman" w:cs="Times New Roman"/>
          <w:b w:val="0"/>
          <w:i w:val="0"/>
          <w:vanish w:val="0"/>
          <w:color w:val="000000"/>
          <w:sz w:val="24"/>
        </w:rPr>
        <w:t>Αιτιολόγηση που λαμβάνει υπόψη τον τρόπο με τον οποίο τα ποσά αυτά συμβάλλουν στην επίτευξη των στόχων πολιτικής που έχουν επιλεγεί στο πρόγραμμα σύμφωνα με το άρθρο 10 παράγραφος 1 του κανονισμού InvestEU</w:t>
      </w:r>
      <w:bookmarkEnd w:id="11870"/>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1" w:name="_Toc256000964"/>
      <w:r>
        <w:rPr>
          <w:rFonts w:ascii="Times New Roman" w:eastAsia="Times New Roman" w:hAnsi="Times New Roman" w:cs="Times New Roman"/>
          <w:b w:val="0"/>
          <w:i w:val="0"/>
          <w:vanish w:val="0"/>
          <w:color w:val="000000"/>
          <w:sz w:val="24"/>
        </w:rPr>
        <w:t>Πίνακας 16Α: Μεταφορές προς μέσα υπό άμεση ή έμμεση διαχείριση (κατανομή ανά έτος)</w:t>
      </w:r>
      <w:bookmarkEnd w:id="11871"/>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228"/>
        <w:gridCol w:w="3571"/>
        <w:gridCol w:w="2621"/>
        <w:gridCol w:w="924"/>
        <w:gridCol w:w="924"/>
        <w:gridCol w:w="924"/>
        <w:gridCol w:w="924"/>
        <w:gridCol w:w="924"/>
        <w:gridCol w:w="924"/>
        <w:gridCol w:w="924"/>
        <w:gridCol w:w="1284"/>
      </w:tblGrid>
      <w:tr>
        <w:tblPrEx>
          <w:tblW w:w="100%" w:type="pct"/>
        </w:tblPrEx>
        <w:trPr>
          <w:cantSplit w:val="0"/>
          <w:trHeight w:hRule="auto" w:val="0"/>
          <w:tblHeader/>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Μεταφορές από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Μεταφορές προς</w:t>
            </w:r>
          </w:p>
        </w:tc>
        <w:tc>
          <w:tcPr>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Μέσο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20"/>
              </w:rPr>
              <w:t>Σύνολο</w:t>
            </w:r>
          </w:p>
        </w:tc>
      </w:tr>
    </w:tbl>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2" w:name="_Toc256000965"/>
      <w:r>
        <w:rPr>
          <w:rFonts w:ascii="Times New Roman" w:eastAsia="Times New Roman" w:hAnsi="Times New Roman" w:cs="Times New Roman"/>
          <w:b w:val="0"/>
          <w:i w:val="0"/>
          <w:vanish w:val="0"/>
          <w:color w:val="000000"/>
          <w:sz w:val="24"/>
        </w:rPr>
        <w:t>Πίνακας 16B: Μεταφορές προς μέσα υπό άμεση ή έμμεση διαχείριση* (συνοπτικά)</w:t>
      </w:r>
      <w:bookmarkEnd w:id="11872"/>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3173"/>
        <w:gridCol w:w="8826"/>
        <w:gridCol w:w="3173"/>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end"/>
              <w:rPr>
                <w:rFonts w:ascii="Times New Roman" w:eastAsia="Times New Roman" w:hAnsi="Times New Roman" w:cs="Times New Roman"/>
                <w:b w:val="0"/>
                <w:i w:val="0"/>
                <w:vanish w:val="0"/>
                <w:color w:val="000000"/>
                <w:sz w:val="20"/>
              </w:rPr>
            </w:pPr>
          </w:p>
        </w:tc>
      </w:tr>
    </w:tbl>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rsidR="00A77B3E">
      <w:pPr>
        <w:spacing w:before="100" w:after="0"/>
        <w:jc w:val="start"/>
        <w:rPr>
          <w:rFonts w:ascii="Times New Roman" w:eastAsia="Times New Roman" w:hAnsi="Times New Roman" w:cs="Times New Roman"/>
          <w:b w:val="0"/>
          <w:i w:val="0"/>
          <w:vanish w:val="0"/>
          <w:color w:val="000000"/>
          <w:sz w:val="20"/>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3" w:name="_Toc256000966"/>
      <w:r>
        <w:rPr>
          <w:rFonts w:ascii="Times New Roman" w:eastAsia="Times New Roman" w:hAnsi="Times New Roman" w:cs="Times New Roman"/>
          <w:b w:val="0"/>
          <w:i w:val="0"/>
          <w:vanish w:val="0"/>
          <w:color w:val="000000"/>
          <w:sz w:val="24"/>
        </w:rPr>
        <w:t>Μεταφορές προς μέσα υπό άμεση ή έμμεση διαχείριση — Αιτιολόγηση</w:t>
      </w:r>
      <w:bookmarkEnd w:id="11873"/>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4" w:name="_Toc256000967"/>
      <w:r>
        <w:rPr>
          <w:rFonts w:ascii="Times New Roman" w:eastAsia="Times New Roman" w:hAnsi="Times New Roman" w:cs="Times New Roman"/>
          <w:b w:val="0"/>
          <w:i w:val="0"/>
          <w:vanish w:val="0"/>
          <w:color w:val="000000"/>
          <w:sz w:val="24"/>
        </w:rPr>
        <w:t>Πίνακας 17Α: Μεταφορές μεταξύ ΕΤΠΑ, ΕΚΤ+ και Ταμείου Συνοχής ή προς άλλο ταμείο ή ταμεία* (κατανομή ανά έτος)</w:t>
      </w:r>
      <w:bookmarkEnd w:id="11874"/>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081"/>
        <w:gridCol w:w="3056"/>
        <w:gridCol w:w="1081"/>
        <w:gridCol w:w="3057"/>
        <w:gridCol w:w="824"/>
        <w:gridCol w:w="824"/>
        <w:gridCol w:w="824"/>
        <w:gridCol w:w="824"/>
        <w:gridCol w:w="824"/>
        <w:gridCol w:w="824"/>
        <w:gridCol w:w="824"/>
        <w:gridCol w:w="1129"/>
      </w:tblGrid>
      <w:tr>
        <w:tblPrEx>
          <w:tblW w:w="100%" w:type="pct"/>
        </w:tblPrEx>
        <w:trPr>
          <w:cantSplit w:val="0"/>
          <w:trHeight w:hRule="auto" w:val="0"/>
          <w:tblHeader/>
        </w:trPr>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Μεταφορές από</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Μεταφορές προς</w:t>
            </w:r>
          </w:p>
        </w:tc>
        <w:tc>
          <w:tcPr>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Σύνολο</w:t>
            </w:r>
          </w:p>
        </w:tc>
      </w:tr>
    </w:tbl>
    <w:p w:rsidR="00A77B3E">
      <w:pPr>
        <w:spacing w:before="100" w:after="0"/>
        <w:jc w:val="start"/>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 Μεταφορά προς άλλα προγράμματα. Μεταφορές μεταξύ ΕΤΠΑ και ΕΚΤ+ μπορούν να πραγματοποιηθούν μόνο εντός της ίδιας κατηγορίας περιφέρειας.</w:t>
      </w:r>
    </w:p>
    <w:p w:rsidR="00A77B3E">
      <w:pPr>
        <w:spacing w:before="100" w:after="0"/>
        <w:jc w:val="start"/>
        <w:rPr>
          <w:rFonts w:ascii="Times New Roman" w:eastAsia="Times New Roman" w:hAnsi="Times New Roman" w:cs="Times New Roman"/>
          <w:b w:val="0"/>
          <w:i w:val="0"/>
          <w:vanish w:val="0"/>
          <w:color w:val="000000"/>
          <w:sz w:val="16"/>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5" w:name="_Toc256000968"/>
      <w:r>
        <w:rPr>
          <w:rFonts w:ascii="Times New Roman" w:eastAsia="Times New Roman" w:hAnsi="Times New Roman" w:cs="Times New Roman"/>
          <w:b w:val="0"/>
          <w:i w:val="0"/>
          <w:vanish w:val="0"/>
          <w:color w:val="000000"/>
          <w:sz w:val="24"/>
        </w:rPr>
        <w:t>Πίνακας 17B: Μεταφορές μεταξύ ΕΤΠΑ, ΕΚΤ+ και Ταμείου Συνοχής ή προς άλλο ταμείο ή ταμεία (συνοπτικά)</w:t>
      </w:r>
      <w:bookmarkEnd w:id="11875"/>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542"/>
        <w:gridCol w:w="126"/>
        <w:gridCol w:w="1500"/>
        <w:gridCol w:w="727"/>
        <w:gridCol w:w="1411"/>
        <w:gridCol w:w="2188"/>
        <w:gridCol w:w="1500"/>
        <w:gridCol w:w="727"/>
        <w:gridCol w:w="1411"/>
        <w:gridCol w:w="2188"/>
        <w:gridCol w:w="287"/>
        <w:gridCol w:w="595"/>
        <w:gridCol w:w="517"/>
        <w:gridCol w:w="393"/>
        <w:gridCol w:w="518"/>
        <w:gridCol w:w="542"/>
      </w:tblGrid>
      <w:tr>
        <w:tblPrEx>
          <w:tblW w:w="100%" w:type="pct"/>
        </w:tblPrEx>
        <w:trPr>
          <w:cantSplit w:val="0"/>
          <w:trHeight w:hRule="auto" w:val="0"/>
          <w:tblHeader/>
        </w:trPr>
        <w:tc>
          <w:tcPr>
            <w:gridSpan w:val="2"/>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ΕΤΠΑ</w:t>
            </w:r>
          </w:p>
        </w:tc>
        <w:tc>
          <w:tcPr>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ΕΚΤ+</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ΤΣ</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ΕΤΘΑΥ</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ΤΑΜΕ</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ΤΕΑ</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ΜΔΣΘ</w:t>
            </w:r>
          </w:p>
        </w:tc>
        <w:tc>
          <w:tcPr>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Σύνολο</w:t>
            </w:r>
          </w:p>
        </w:tc>
      </w:tr>
      <w:tr>
        <w:tblPrEx>
          <w:tblW w:w="100%" w:type="pct"/>
        </w:tblPrEx>
        <w:trPr>
          <w:cantSplit w:val="0"/>
          <w:trHeight w:hRule="auto" w:val="0"/>
          <w:tblHeader/>
        </w:trPr>
        <w:tc>
          <w:tcPr>
            <w:gridSpan w:val="2"/>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Περισσότερο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Εξόχως απόκεντρες ή βόρειες αραιοκατοικημένες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Περισσότερο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Μετάβαση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Λιγότερο αναπτυγμένες περιφέρειες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Εξόχως απόκεντρες ή βόρειες αραιοκατοικημένες περιφέρειες</w:t>
            </w: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c>
          <w:tcPr>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4"/>
              </w:rPr>
            </w:pPr>
            <w:r>
              <w:rPr>
                <w:rFonts w:ascii="Times New Roman" w:eastAsia="Times New Roman" w:hAnsi="Times New Roman" w:cs="Times New Roman"/>
                <w:b w:val="0"/>
                <w:i w:val="0"/>
                <w:vanish w:val="0"/>
                <w:color w:val="000000"/>
                <w:sz w:val="14"/>
              </w:rPr>
              <w:t>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4"/>
              </w:rPr>
            </w:pPr>
          </w:p>
        </w:tc>
      </w:tr>
    </w:tbl>
    <w:p w:rsidR="00A77B3E">
      <w:pPr>
        <w:spacing w:before="100" w:after="0"/>
        <w:jc w:val="start"/>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rsidR="00A77B3E">
      <w:pPr>
        <w:spacing w:before="100" w:after="0"/>
        <w:jc w:val="start"/>
        <w:rPr>
          <w:rFonts w:ascii="Times New Roman" w:eastAsia="Times New Roman" w:hAnsi="Times New Roman" w:cs="Times New Roman"/>
          <w:b w:val="0"/>
          <w:i w:val="0"/>
          <w:vanish w:val="0"/>
          <w:color w:val="000000"/>
          <w:sz w:val="16"/>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6" w:name="_Toc256000969"/>
      <w:r>
        <w:rPr>
          <w:rFonts w:ascii="Times New Roman" w:eastAsia="Times New Roman" w:hAnsi="Times New Roman" w:cs="Times New Roman"/>
          <w:b w:val="0"/>
          <w:i w:val="0"/>
          <w:vanish w:val="0"/>
          <w:color w:val="000000"/>
          <w:sz w:val="24"/>
        </w:rPr>
        <w:t>Μεταφορές μεταξύ ταμείων επιμερισμένης διαχείρισης, μεταξύ άλλων και μεταξύ των ταμείων της πολιτικής συνοχής — Αιτιολόγηση</w:t>
      </w:r>
      <w:bookmarkEnd w:id="11876"/>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5172"/>
      </w:tblGrid>
      <w:tr>
        <w:tblPrEx>
          <w:tblW w:w="100%" w:type="pct"/>
          <w:tblLayout w:type="fixed"/>
        </w:tblPrEx>
        <w:trPr>
          <w:cantSplit w:val="0"/>
          <w:trHeight w:hRule="auto" w:val="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77" w:name="_Toc256000970"/>
      <w:r>
        <w:rPr>
          <w:rFonts w:ascii="Times New Roman" w:eastAsia="Times New Roman" w:hAnsi="Times New Roman" w:cs="Times New Roman"/>
          <w:b w:val="0"/>
          <w:i w:val="0"/>
          <w:vanish w:val="0"/>
          <w:color w:val="000000"/>
          <w:sz w:val="24"/>
        </w:rPr>
        <w:t>Πίνακας 21: Πόροι που συμβάλλουν στην επίτευξη των στόχων που ορίζονται στο άρθρο 21γ παράγραφος 3 του κανονισμού (ΕΕ) 2021/241</w:t>
      </w:r>
      <w:bookmarkEnd w:id="11877"/>
    </w:p>
    <w:p w:rsidR="00A77B3E">
      <w:pPr>
        <w:spacing w:before="100" w:after="0"/>
        <w:jc w:val="start"/>
        <w:rPr>
          <w:rFonts w:ascii="Times New Roman" w:eastAsia="Times New Roman" w:hAnsi="Times New Roman" w:cs="Times New Roman"/>
          <w:b w:val="0"/>
          <w:i w:val="0"/>
          <w:vanish w:val="0"/>
          <w:color w:val="000000"/>
          <w:sz w:val="0"/>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2794"/>
        <w:gridCol w:w="4145"/>
        <w:gridCol w:w="1117"/>
        <w:gridCol w:w="1117"/>
        <w:gridCol w:w="1117"/>
        <w:gridCol w:w="1117"/>
        <w:gridCol w:w="1117"/>
        <w:gridCol w:w="1117"/>
        <w:gridCol w:w="1531"/>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Σύνολο</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 New Roman" w:eastAsia="Times New Roman" w:hAnsi="Times New Roman" w:cs="Times New Roman"/>
                <w:b/>
                <w:i w:val="0"/>
                <w:vanish w:val="0"/>
                <w:color w:val="000000"/>
                <w:sz w:val="16"/>
              </w:rPr>
            </w:pPr>
            <w:r>
              <w:rPr>
                <w:rFonts w:ascii="Times New Roman" w:eastAsia="Times New Roman" w:hAnsi="Times New Roman" w:cs="Times New Roman"/>
                <w:b/>
                <w:i w:val="0"/>
                <w:vanish w:val="0"/>
                <w:color w:val="000000"/>
                <w:sz w:val="16"/>
              </w:rPr>
              <w:t>Γενικό σύνολο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 New Roman" w:eastAsia="Times New Roman" w:hAnsi="Times New Roman" w:cs="Times New Roman"/>
                <w:b w:val="0"/>
                <w:i w:val="0"/>
                <w:vanish w:val="0"/>
                <w:color w:val="000000"/>
                <w:sz w:val="16"/>
              </w:rPr>
            </w:pPr>
          </w:p>
        </w:tc>
      </w:tr>
    </w:tbl>
    <w:p w:rsidR="00A77B3E">
      <w:pPr>
        <w:spacing w:before="100" w:after="0"/>
        <w:jc w:val="start"/>
        <w:rPr>
          <w:rFonts w:ascii="Times New Roman" w:eastAsia="Times New Roman" w:hAnsi="Times New Roman" w:cs="Times New Roman"/>
          <w:b w:val="0"/>
          <w:i w:val="0"/>
          <w:vanish w:val="0"/>
          <w:color w:val="000000"/>
          <w:sz w:val="16"/>
        </w:rPr>
      </w:pPr>
    </w:p>
    <w:p w:rsidR="00A77B3E">
      <w:pPr>
        <w:spacing w:before="100" w:after="0"/>
        <w:jc w:val="start"/>
        <w:rPr>
          <w:rFonts w:ascii="Times New Roman" w:eastAsia="Times New Roman" w:hAnsi="Times New Roman" w:cs="Times New Roman"/>
          <w:b w:val="0"/>
          <w:i w:val="0"/>
          <w:vanish w:val="0"/>
          <w:color w:val="000000"/>
          <w:sz w:val="16"/>
        </w:rPr>
      </w:pPr>
    </w:p>
    <w:p w:rsidR="00A77B3E">
      <w:pPr>
        <w:pStyle w:val="Heading2"/>
        <w:spacing w:before="100" w:after="0"/>
        <w:jc w:val="start"/>
        <w:rPr>
          <w:rFonts w:ascii="Times New Roman" w:eastAsia="Times New Roman" w:hAnsi="Times New Roman" w:cs="Times New Roman"/>
          <w:b w:val="0"/>
          <w:i w:val="0"/>
          <w:vanish w:val="0"/>
          <w:color w:val="000000"/>
          <w:sz w:val="24"/>
        </w:rPr>
      </w:pPr>
      <w:bookmarkStart w:id="11878" w:name="_Toc256000971"/>
      <w:r>
        <w:rPr>
          <w:rFonts w:ascii="Times New Roman" w:eastAsia="Times New Roman" w:hAnsi="Times New Roman" w:cs="Times New Roman"/>
          <w:b w:val="0"/>
          <w:i w:val="0"/>
          <w:vanish w:val="0"/>
          <w:color w:val="000000"/>
          <w:sz w:val="24"/>
        </w:rPr>
        <w:t>3.2. ΤΔΜ: κατανομή στο πρόγραμμα και μεταφορές (1)</w:t>
      </w:r>
      <w:bookmarkEnd w:id="11878"/>
    </w:p>
    <w:p w:rsidR="00A77B3E">
      <w:pPr>
        <w:spacing w:before="100" w:after="0"/>
        <w:jc w:val="start"/>
        <w:rPr>
          <w:rFonts w:ascii="Times New Roman" w:eastAsia="Times New Roman" w:hAnsi="Times New Roman" w:cs="Times New Roman"/>
          <w:b w:val="0"/>
          <w:i w:val="0"/>
          <w:vanish w:val="0"/>
          <w:color w:val="000000"/>
          <w:sz w:val="0"/>
        </w:rPr>
      </w:pPr>
    </w:p>
    <w:p w:rsidR="00A77B3E">
      <w:pPr>
        <w:spacing w:before="100" w:after="0"/>
        <w:jc w:val="start"/>
        <w:rPr>
          <w:rFonts w:ascii="Times New Roman" w:eastAsia="Times New Roman" w:hAnsi="Times New Roman" w:cs="Times New Roman"/>
          <w:b w:val="0"/>
          <w:i w:val="0"/>
          <w:vanish w:val="0"/>
          <w:color w:val="000000"/>
          <w:sz w:val="24"/>
        </w:rPr>
      </w:pPr>
    </w:p>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1879" w:name="_Toc256000972"/>
      <w:r>
        <w:rPr>
          <w:rFonts w:ascii="TimesNewRoman" w:eastAsia="TimesNewRoman" w:hAnsi="TimesNewRoman" w:cs="TimesNewRoman"/>
          <w:b w:val="0"/>
          <w:i w:val="0"/>
          <w:vanish w:val="0"/>
          <w:color w:val="000000"/>
          <w:sz w:val="24"/>
        </w:rPr>
        <w:t>3.3. Μεταφορές μεταξύ κατηγοριών περιφέρειας που προκύπτουν από την ενδιάμεση επανεξέταση</w:t>
      </w:r>
      <w:bookmarkEnd w:id="11879"/>
    </w:p>
    <w:p w:rsidR="00A77B3E">
      <w:pPr>
        <w:spacing w:before="100" w:after="0"/>
        <w:jc w:val="start"/>
        <w:rPr>
          <w:rFonts w:ascii="TimesNewRoman" w:eastAsia="TimesNewRoman" w:hAnsi="TimesNewRoman" w:cs="TimesNewRoman"/>
          <w:b w:val="0"/>
          <w:i w:val="0"/>
          <w:vanish w:val="0"/>
          <w:color w:val="000000"/>
          <w:sz w:val="0"/>
        </w:rPr>
      </w:pPr>
    </w:p>
    <w:p w:rsidR="00A77B3E">
      <w:pPr>
        <w:pStyle w:val="Heading4"/>
        <w:spacing w:before="100" w:after="0"/>
        <w:jc w:val="start"/>
        <w:rPr>
          <w:rFonts w:ascii="TimesNewRoman" w:eastAsia="TimesNewRoman" w:hAnsi="TimesNewRoman" w:cs="TimesNewRoman"/>
          <w:b w:val="0"/>
          <w:i w:val="0"/>
          <w:vanish w:val="0"/>
          <w:color w:val="000000"/>
          <w:sz w:val="24"/>
        </w:rPr>
      </w:pPr>
      <w:bookmarkStart w:id="11880" w:name="_Toc256000973"/>
      <w:r>
        <w:rPr>
          <w:rFonts w:ascii="TimesNewRoman" w:eastAsia="TimesNewRoman" w:hAnsi="TimesNewRoman" w:cs="TimesNewRoman"/>
          <w:b w:val="0"/>
          <w:i w:val="0"/>
          <w:vanish w:val="0"/>
          <w:color w:val="000000"/>
          <w:sz w:val="24"/>
        </w:rPr>
        <w:t>Πίνακας 19Α: Μεταφορές μεταξύ κατηγοριών περιφέρειας που προκύπτουν από την ενδιάμεση επανεξέταση εντός του προγράμματος (κατανομή ανά έτος)</w:t>
      </w:r>
      <w:bookmarkEnd w:id="11880"/>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4859"/>
        <w:gridCol w:w="4859"/>
        <w:gridCol w:w="1248"/>
        <w:gridCol w:w="1248"/>
        <w:gridCol w:w="1248"/>
        <w:gridCol w:w="1710"/>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από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προς</w:t>
            </w:r>
          </w:p>
        </w:tc>
        <w:tc>
          <w:tcPr>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Σύνολο</w:t>
            </w:r>
          </w:p>
        </w:tc>
      </w:tr>
    </w:tbl>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 Ισχύει μόνο για το ΕΤΠΑ και το ΕΚΤ+</w:t>
      </w:r>
    </w:p>
    <w:p w:rsidR="00A77B3E">
      <w:pPr>
        <w:spacing w:before="100" w:after="0"/>
        <w:jc w:val="start"/>
        <w:rPr>
          <w:rFonts w:ascii="TimesNewRoman" w:eastAsia="TimesNewRoman" w:hAnsi="TimesNewRoman" w:cs="TimesNewRoman"/>
          <w:b w:val="0"/>
          <w:i w:val="0"/>
          <w:vanish w:val="0"/>
          <w:color w:val="000000"/>
          <w:sz w:val="16"/>
        </w:rPr>
      </w:pPr>
    </w:p>
    <w:p w:rsidR="00A77B3E">
      <w:pPr>
        <w:pStyle w:val="Heading4"/>
        <w:spacing w:before="100" w:after="0"/>
        <w:jc w:val="start"/>
        <w:rPr>
          <w:rFonts w:ascii="TimesNewRoman" w:eastAsia="TimesNewRoman" w:hAnsi="TimesNewRoman" w:cs="TimesNewRoman"/>
          <w:b w:val="0"/>
          <w:i w:val="0"/>
          <w:vanish w:val="0"/>
          <w:color w:val="000000"/>
          <w:sz w:val="24"/>
        </w:rPr>
      </w:pPr>
      <w:bookmarkStart w:id="11881" w:name="_Toc256000974"/>
      <w:r>
        <w:rPr>
          <w:rFonts w:ascii="TimesNewRoman" w:eastAsia="TimesNewRoman" w:hAnsi="TimesNewRoman" w:cs="TimesNewRoman"/>
          <w:b w:val="0"/>
          <w:i w:val="0"/>
          <w:vanish w:val="0"/>
          <w:color w:val="000000"/>
          <w:sz w:val="24"/>
        </w:rPr>
        <w:t>Πίνακας 19B: Μεταφορές μεταξύ κατηγοριών περιφέρειας που προκύπτουν από την ενδιάμεση επανεξέταση προς άλλα προγράμματα (κατανομή ανά έτος)</w:t>
      </w:r>
      <w:bookmarkEnd w:id="11881"/>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4859"/>
        <w:gridCol w:w="4859"/>
        <w:gridCol w:w="1248"/>
        <w:gridCol w:w="1248"/>
        <w:gridCol w:w="1248"/>
        <w:gridCol w:w="1710"/>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από</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προς</w:t>
            </w:r>
          </w:p>
        </w:tc>
        <w:tc>
          <w:tcPr>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Σύνολο</w:t>
            </w:r>
          </w:p>
        </w:tc>
      </w:tr>
    </w:tbl>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 Ισχύει μόνο για το ΕΤΠΑ και το ΕΚΤ+</w:t>
      </w:r>
    </w:p>
    <w:p w:rsidR="00A77B3E">
      <w:pPr>
        <w:spacing w:before="100" w:after="0"/>
        <w:jc w:val="start"/>
        <w:rPr>
          <w:rFonts w:ascii="TimesNewRoman" w:eastAsia="TimesNewRoman" w:hAnsi="TimesNewRoman" w:cs="TimesNewRoman"/>
          <w:b w:val="0"/>
          <w:i w:val="0"/>
          <w:vanish w:val="0"/>
          <w:color w:val="000000"/>
          <w:sz w:val="16"/>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1882" w:name="_Toc256000975"/>
      <w:r>
        <w:rPr>
          <w:rFonts w:ascii="TimesNewRoman" w:eastAsia="TimesNewRoman" w:hAnsi="TimesNewRoman" w:cs="TimesNewRoman"/>
          <w:b w:val="0"/>
          <w:i w:val="0"/>
          <w:vanish w:val="0"/>
          <w:color w:val="000000"/>
          <w:sz w:val="24"/>
        </w:rPr>
        <w:t>3.4. Επιστρεπτέα μεταφορά (1)</w:t>
      </w:r>
      <w:bookmarkEnd w:id="11882"/>
    </w:p>
    <w:p w:rsidR="00A77B3E">
      <w:pPr>
        <w:pStyle w:val="Heading4"/>
        <w:spacing w:before="100" w:after="0"/>
        <w:jc w:val="start"/>
        <w:rPr>
          <w:rFonts w:ascii="TimesNewRoman" w:eastAsia="TimesNewRoman" w:hAnsi="TimesNewRoman" w:cs="TimesNewRoman"/>
          <w:b w:val="0"/>
          <w:i w:val="0"/>
          <w:vanish w:val="0"/>
          <w:color w:val="000000"/>
          <w:sz w:val="24"/>
        </w:rPr>
      </w:pPr>
      <w:bookmarkStart w:id="11883" w:name="_Toc256000976"/>
      <w:r>
        <w:rPr>
          <w:rFonts w:ascii="TimesNewRoman" w:eastAsia="TimesNewRoman" w:hAnsi="TimesNewRoman" w:cs="TimesNewRoman"/>
          <w:b w:val="0"/>
          <w:i w:val="0"/>
          <w:vanish w:val="0"/>
          <w:color w:val="000000"/>
          <w:sz w:val="24"/>
        </w:rPr>
        <w:t>Πίνακας 20Α: Επιστρεπτέες μεταφορές (κατανομή ανά έτος)</w:t>
      </w:r>
      <w:bookmarkEnd w:id="11883"/>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4363"/>
        <w:gridCol w:w="1060"/>
        <w:gridCol w:w="2994"/>
        <w:gridCol w:w="807"/>
        <w:gridCol w:w="807"/>
        <w:gridCol w:w="807"/>
        <w:gridCol w:w="807"/>
        <w:gridCol w:w="807"/>
        <w:gridCol w:w="807"/>
        <w:gridCol w:w="807"/>
        <w:gridCol w:w="1106"/>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από</w:t>
            </w:r>
          </w:p>
        </w:tc>
        <w:tc>
          <w:tcPr>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Μεταφορές προς</w:t>
            </w:r>
          </w:p>
        </w:tc>
        <w:tc>
          <w:tcPr>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Κατανομή ανά έτος</w:t>
            </w:r>
          </w:p>
        </w:tc>
      </w:tr>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InvestEU ή άλλο μέσο της Ένωσης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Ταμείο</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Κατηγορία περιφέρειας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2021</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2022</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2023</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2024</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2025</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2026</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2027</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Σύνολο</w:t>
            </w:r>
          </w:p>
        </w:tc>
      </w:tr>
    </w:tbl>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(1) Ισχύουν μόνο για τροποποιήσεις του προγράμματος για πόρους που επιστρέφονται από άλλα μέσα της Ένωσης, συμπεριλαμβανομένων στοιχείων των ΤΑΜΕ, ΤΕΑ και ΜΔΣΘ, υπό άμεση ή έμμεση διαχείριση, ή από το InvestEU.</w:t>
      </w:r>
    </w:p>
    <w:p w:rsidR="00A77B3E">
      <w:pPr>
        <w:pStyle w:val="Heading4"/>
        <w:spacing w:before="100" w:after="0"/>
        <w:jc w:val="start"/>
        <w:rPr>
          <w:rFonts w:ascii="Times New Roman" w:eastAsia="Times New Roman" w:hAnsi="Times New Roman" w:cs="Times New Roman"/>
          <w:b w:val="0"/>
          <w:i w:val="0"/>
          <w:vanish w:val="0"/>
          <w:color w:val="000000"/>
          <w:sz w:val="24"/>
        </w:rPr>
      </w:pPr>
      <w:bookmarkStart w:id="11884" w:name="_Toc256000977"/>
      <w:r>
        <w:rPr>
          <w:rFonts w:ascii="Times New Roman" w:eastAsia="Times New Roman" w:hAnsi="Times New Roman" w:cs="Times New Roman"/>
          <w:b w:val="0"/>
          <w:i w:val="0"/>
          <w:vanish w:val="0"/>
          <w:color w:val="000000"/>
          <w:sz w:val="24"/>
        </w:rPr>
        <w:t>Πίνακας 20B: Επιστρεπτέες μεταφορές* (συνοπτικά)</w:t>
      </w:r>
      <w:bookmarkEnd w:id="11884"/>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884"/>
        <w:gridCol w:w="2861"/>
        <w:gridCol w:w="1290"/>
        <w:gridCol w:w="1597"/>
        <w:gridCol w:w="2861"/>
        <w:gridCol w:w="1290"/>
        <w:gridCol w:w="1597"/>
        <w:gridCol w:w="1792"/>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Από</w:t>
            </w:r>
          </w:p>
        </w:tc>
        <w:tc>
          <w:tcPr>
            <w:gridSpan w:val="7"/>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Προς</w:t>
            </w:r>
          </w:p>
        </w:tc>
      </w:tr>
      <w:tr>
        <w:tblPrEx>
          <w:tblW w:w="100%" w:type="pct"/>
        </w:tblPrEx>
        <w:trPr>
          <w:cantSplit w:val="0"/>
          <w:trHeight w:hRule="auto" w:val="0"/>
          <w:tblHeader/>
        </w:trPr>
        <w:tc>
          <w:tcPr>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InvestEU / Μέσο</w:t>
            </w:r>
          </w:p>
        </w:tc>
        <w:tc>
          <w:tcPr>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ΕΤΠΑ</w:t>
            </w:r>
          </w:p>
        </w:tc>
        <w:tc>
          <w:tcPr>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ΕΚΤ+</w:t>
            </w:r>
          </w:p>
        </w:tc>
        <w:tc>
          <w:tcPr>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Ταμείο Συνοχής</w:t>
            </w:r>
          </w:p>
        </w:tc>
      </w:tr>
      <w:tr>
        <w:tblPrEx>
          <w:tblW w:w="100%" w:type="pct"/>
        </w:tblPrEx>
        <w:trPr>
          <w:cantSplit w:val="0"/>
          <w:trHeight w:hRule="auto" w:val="0"/>
          <w:tblHeader/>
        </w:trPr>
        <w:tc>
          <w:tcPr>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Περισσότερο αναπτυγμένες</w:t>
            </w: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Μετάβαση</w:t>
            </w: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Ανεπτυγμένες</w:t>
            </w: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Περισσότερο αναπτυγμένες</w:t>
            </w: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Μετάβαση</w:t>
            </w:r>
          </w:p>
        </w:tc>
        <w:tc>
          <w:tcPr>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Ανεπτυγμένες</w:t>
            </w:r>
          </w:p>
        </w:tc>
        <w:tc>
          <w:tcPr>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rsidR="00A77B3E">
            <w:pPr>
              <w:spacing w:before="100" w:after="0"/>
              <w:jc w:val="center"/>
              <w:rPr>
                <w:rFonts w:ascii="Times New Roman" w:eastAsia="Times New Roman" w:hAnsi="Times New Roman" w:cs="Times New Roman"/>
                <w:b w:val="0"/>
                <w:i w:val="0"/>
                <w:vanish w:val="0"/>
                <w:color w:val="000000"/>
                <w:sz w:val="16"/>
              </w:rPr>
            </w:pPr>
          </w:p>
        </w:tc>
      </w:tr>
    </w:tbl>
    <w:p w:rsidR="00A77B3E">
      <w:pPr>
        <w:spacing w:before="100" w:after="0"/>
        <w:jc w:val="start"/>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rsidR="00A77B3E">
      <w:pPr>
        <w:spacing w:before="100" w:after="0"/>
        <w:jc w:val="start"/>
        <w:rPr>
          <w:rFonts w:ascii="Times New Roman" w:eastAsia="Times New Roman" w:hAnsi="Times New Roman" w:cs="Times New Roman"/>
          <w:b w:val="0"/>
          <w:i w:val="0"/>
          <w:vanish w:val="0"/>
          <w:color w:val="000000"/>
          <w:sz w:val="16"/>
        </w:rPr>
      </w:pPr>
    </w:p>
    <w:p w:rsidR="00A77B3E">
      <w:pPr>
        <w:pStyle w:val="Heading2"/>
        <w:spacing w:before="100" w:after="0"/>
        <w:jc w:val="start"/>
        <w:rPr>
          <w:rFonts w:ascii="TimesNewRoman" w:eastAsia="TimesNewRoman" w:hAnsi="TimesNewRoman" w:cs="TimesNewRoman"/>
          <w:b w:val="0"/>
          <w:i w:val="0"/>
          <w:vanish w:val="0"/>
          <w:color w:val="000000"/>
          <w:sz w:val="24"/>
        </w:rPr>
      </w:pPr>
      <w:r>
        <w:rPr>
          <w:rFonts w:ascii="Times New Roman" w:eastAsia="Times New Roman" w:hAnsi="Times New Roman" w:cs="Times New Roman"/>
          <w:b w:val="0"/>
          <w:i w:val="0"/>
          <w:vanish w:val="0"/>
          <w:color w:val="000000"/>
          <w:sz w:val="24"/>
        </w:rPr>
        <w:br w:type="page"/>
      </w:r>
      <w:bookmarkStart w:id="11885" w:name="_Toc256000978"/>
      <w:r>
        <w:rPr>
          <w:rFonts w:ascii="TimesNewRoman" w:eastAsia="TimesNewRoman" w:hAnsi="TimesNewRoman" w:cs="TimesNewRoman"/>
          <w:b w:val="0"/>
          <w:i w:val="0"/>
          <w:vanish w:val="0"/>
          <w:color w:val="000000"/>
          <w:sz w:val="24"/>
        </w:rPr>
        <w:t>3.5. Χρηματοδοτικές πιστώσεις ανά έτος</w:t>
      </w:r>
      <w:bookmarkEnd w:id="11885"/>
    </w:p>
    <w:p w:rsidR="00A77B3E">
      <w:pPr>
        <w:spacing w:before="100" w:after="0"/>
        <w:jc w:val="start"/>
        <w:rPr>
          <w:rFonts w:ascii="TimesNewRoman" w:eastAsia="TimesNewRoman" w:hAnsi="TimesNewRoman" w:cs="TimesNewRoman"/>
          <w:b w:val="0"/>
          <w:i w:val="0"/>
          <w:vanish w:val="0"/>
          <w:color w:val="000000"/>
          <w:sz w:val="12"/>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Παραπομπή: άρθρο 22 παράγραφος 3 στοιχείο ζ) σημείο i) του ΚΚΔ και άρθρα 3, 4 και 7 του κανονισμού ΤΔΜ</w:t>
      </w:r>
    </w:p>
    <w:p w:rsidR="00A77B3E">
      <w:pPr>
        <w:pStyle w:val="Heading4"/>
        <w:spacing w:before="100" w:after="0"/>
        <w:jc w:val="start"/>
        <w:rPr>
          <w:rFonts w:ascii="TimesNewRoman" w:eastAsia="TimesNewRoman" w:hAnsi="TimesNewRoman" w:cs="TimesNewRoman"/>
          <w:b w:val="0"/>
          <w:i w:val="0"/>
          <w:vanish w:val="0"/>
          <w:color w:val="000000"/>
          <w:sz w:val="24"/>
        </w:rPr>
      </w:pPr>
      <w:bookmarkStart w:id="11886" w:name="_Toc256000979"/>
      <w:r>
        <w:rPr>
          <w:rFonts w:ascii="TimesNewRoman" w:eastAsia="TimesNewRoman" w:hAnsi="TimesNewRoman" w:cs="TimesNewRoman"/>
          <w:b w:val="0"/>
          <w:i w:val="0"/>
          <w:vanish w:val="0"/>
          <w:color w:val="000000"/>
          <w:sz w:val="24"/>
        </w:rPr>
        <w:t>Πίνακας 10: Χρηματοδοτικές πιστώσεις ανά έτος</w:t>
      </w:r>
      <w:bookmarkEnd w:id="11886"/>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16"/>
        <w:gridCol w:w="1516"/>
        <w:gridCol w:w="1214"/>
        <w:gridCol w:w="1214"/>
        <w:gridCol w:w="1214"/>
        <w:gridCol w:w="1214"/>
        <w:gridCol w:w="1214"/>
        <w:gridCol w:w="1214"/>
        <w:gridCol w:w="1214"/>
        <w:gridCol w:w="1214"/>
        <w:gridCol w:w="1214"/>
        <w:gridCol w:w="1214"/>
      </w:tblGrid>
      <w:tr>
        <w:tblPrEx>
          <w:tblW w:w="100%" w:type="pct"/>
        </w:tblPrEx>
        <w:trPr>
          <w:cantSplit w:val="0"/>
          <w:trHeight w:hRule="auto" w:val="0"/>
          <w:tblHeader/>
        </w:trPr>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Ταμείο</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Κατηγορία περιφέρειας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2021</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2022</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2023</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2024</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2025</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2026</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2027</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w:t>
            </w:r>
          </w:p>
        </w:tc>
      </w:tr>
      <w:tr>
        <w:tblPrEx>
          <w:tblW w:w="100%" w:type="pct"/>
        </w:tblPrEx>
        <w:trPr>
          <w:cantSplit w:val="0"/>
          <w:trHeight w:hRule="auto" w:val="0"/>
          <w:tblHeader/>
        </w:trPr>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Χρηματοδοτική πίστωση χωρίς 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Χρηματοδοτική πίστωση χωρίς 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Ποσό ευελιξίας</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r>
      <w:tr>
        <w:tblPrEx>
          <w:tblW w:w="100%" w:type="pct"/>
        </w:tblPrEx>
        <w:trPr>
          <w:cantSplit w:val="0"/>
          <w:trHeight w:hRule="auto" w:val="0"/>
          <w:tblHeader w:val="0"/>
        </w:trPr>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85.997.895,00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88.099.823,00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89.830.376,00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91.630.707,00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38.335.093,00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38.335.092,00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39.288.362,00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39.288.361,00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510.805.709,00</w:t>
            </w:r>
          </w:p>
        </w:tc>
      </w:tr>
      <w:tr>
        <w:tblPrEx>
          <w:tblW w:w="100%" w:type="pct"/>
        </w:tblPrEx>
        <w:trPr>
          <w:cantSplit w:val="0"/>
          <w:trHeight w:hRule="auto" w:val="0"/>
          <w:tblHeader w:val="0"/>
        </w:trPr>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473.709.372,00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485.287.597,00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494.820.146,00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504.737.055,00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211.164.385,00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211.164.385,00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216.415.356,00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216.415.356,00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2.813.713.652,00</w:t>
            </w:r>
          </w:p>
        </w:tc>
      </w:tr>
      <w:tr>
        <w:tblPrEx>
          <w:tblW w:w="100%" w:type="pct"/>
        </w:tblPrEx>
        <w:trPr>
          <w:cantSplit w:val="0"/>
          <w:trHeight w:hRule="auto" w:val="0"/>
          <w:tblHeader w:val="0"/>
        </w:trPr>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 ΕΚΤ+</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559.707.267,00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573.387.420,00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584.650.522,00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596.367.762,00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249.499.478,00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249.499.477,00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255.703.718,00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255.703.717,00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3.324.519.361,00</w:t>
            </w:r>
          </w:p>
        </w:tc>
      </w:tr>
      <w:tr>
        <w:tblPrEx>
          <w:tblW w:w="100%" w:type="pct"/>
        </w:tblPrEx>
        <w:trPr>
          <w:cantSplit w:val="0"/>
          <w:trHeight w:hRule="auto" w:val="0"/>
          <w:tblHeader w:val="0"/>
        </w:trPr>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559.707.267,00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573.387.420,00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584.650.522,00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596.367.762,00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249.499.478,00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249.499.477,00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255.703.718,00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255.703.717,00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3.324.519.361,00</w:t>
            </w:r>
          </w:p>
        </w:tc>
      </w:tr>
    </w:tbl>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 Ποσά μετά τη συμπληρωματική μεταφορά στο ΤΔΜ.</w:t>
      </w:r>
    </w:p>
    <w:p w:rsidR="00A77B3E">
      <w:pPr>
        <w:pStyle w:val="Heading2"/>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br w:type="page"/>
      </w:r>
      <w:bookmarkStart w:id="11887" w:name="_Toc256000980"/>
      <w:r>
        <w:rPr>
          <w:rFonts w:ascii="TimesNewRoman" w:eastAsia="TimesNewRoman" w:hAnsi="TimesNewRoman" w:cs="TimesNewRoman"/>
          <w:b w:val="0"/>
          <w:i w:val="0"/>
          <w:vanish w:val="0"/>
          <w:color w:val="000000"/>
          <w:sz w:val="24"/>
        </w:rPr>
        <w:t>3.6. Σύνολο χρηματοδοτικών πιστώσεων ανά ταμείο και εθνική συγχρηματοδότηση</w:t>
      </w:r>
      <w:bookmarkEnd w:id="11887"/>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Παραπομπή: άρθρο 22 παράγραφος 3 στοιχείο ζ) σημείο ii), άρθρο 22 παράγραφος 6 και άρθρο 36 του ΚΚΔ</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24"/>
        </w:rPr>
        <w:t>Για προγράμματα στο πλαίσιο του στόχου «Επενδύσεις στην απασχόληση και την ανάπτυξη» στα οποία επιλέχθηκε τεχνική βοήθεια σύμφωνα με το άρθρο 36 παράγραφος 4 του ΚΚΔ στη συμφωνία εταιρικής σχέσης</w:t>
      </w:r>
    </w:p>
    <w:p w:rsidR="00A77B3E">
      <w:pPr>
        <w:pStyle w:val="Heading4"/>
        <w:spacing w:before="100" w:after="0"/>
        <w:jc w:val="start"/>
        <w:rPr>
          <w:rFonts w:ascii="TimesNewRoman" w:eastAsia="TimesNewRoman" w:hAnsi="TimesNewRoman" w:cs="TimesNewRoman"/>
          <w:b w:val="0"/>
          <w:i w:val="0"/>
          <w:vanish w:val="0"/>
          <w:color w:val="000000"/>
          <w:sz w:val="24"/>
        </w:rPr>
      </w:pPr>
      <w:bookmarkStart w:id="11888" w:name="_Toc256000981"/>
      <w:r>
        <w:rPr>
          <w:rFonts w:ascii="TimesNewRoman" w:eastAsia="TimesNewRoman" w:hAnsi="TimesNewRoman" w:cs="TimesNewRoman"/>
          <w:b w:val="0"/>
          <w:i w:val="0"/>
          <w:vanish w:val="0"/>
          <w:color w:val="000000"/>
          <w:sz w:val="24"/>
        </w:rPr>
        <w:t>Πίνακας 11: Σύνολο χρηματοδοτικών πιστώσεων ανά ταμείο και εθνική συγχρηματοδότηση</w:t>
      </w:r>
      <w:bookmarkEnd w:id="11888"/>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167"/>
        <w:gridCol w:w="1167"/>
        <w:gridCol w:w="1167"/>
        <w:gridCol w:w="1167"/>
        <w:gridCol w:w="1167"/>
        <w:gridCol w:w="1167"/>
        <w:gridCol w:w="1167"/>
        <w:gridCol w:w="1167"/>
        <w:gridCol w:w="1167"/>
        <w:gridCol w:w="1167"/>
        <w:gridCol w:w="1167"/>
        <w:gridCol w:w="1167"/>
        <w:gridCol w:w="1168"/>
      </w:tblGrid>
      <w:tr>
        <w:tblPrEx>
          <w:tblW w:w="100%" w:type="pct"/>
        </w:tblPrEx>
        <w:trPr>
          <w:cantSplit w:val="0"/>
          <w:trHeight w:hRule="auto" w:val="0"/>
          <w:tblHeader/>
        </w:trPr>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Στόχος πολιτικής / ειδικός στόχος του ΤΔΜ ή τεχνική βοήθεια</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Προτεραιότητα</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Βάση για τον υπολογισμό της ενωσιακής στήριξης (συνολικό επιλέξιμο κόστος ή δημόσια συνεισφορά)</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Ταμείο</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Κατηγορία περιφέρειας*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Συνεισφορά της Ένωσης (α)=(ζ)+(η)</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Κατανομή της συνεισφοράς της Ένωσης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Εθνική συνεισφορά (β)=(γ)+(δ)</w:t>
            </w:r>
          </w:p>
        </w:tc>
        <w:tc>
          <w:tcPr>
            <w:tcW w:w="120pt" w:type="dxa"/>
            <w:gridSpan w:val="2"/>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Ενδεικτική κατανομή της εθνικής συνεισφοράς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 (ε) = (α) + (β)</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Ποσοστό συγχρηματοδότησης (στ) = (α)/(ε)</w:t>
            </w:r>
          </w:p>
        </w:tc>
      </w:tr>
      <w:tr>
        <w:tblPrEx>
          <w:tblW w:w="100%" w:type="pct"/>
        </w:tblPrEx>
        <w:trPr>
          <w:cantSplit w:val="0"/>
          <w:trHeight w:hRule="auto" w:val="0"/>
          <w:tblHeader/>
        </w:trPr>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Συνεισφορά της Ένωσης μείον το ποσό ευελιξίας (ζ)</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Ποσό ευελιξίας (η)</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Δημόσια (γ)</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Ιδιωτικά (δ)</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0"/>
              </w:rPr>
            </w:pP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19.843.753,00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16.828.242,00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3.015.511,00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16.559.778,00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16.559.778,00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36.403.531,00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54,5105171254%</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109.306.998,00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92.696.402,00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16.610.596,00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19.289.471,00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19.289.471,00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128.596.469,00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84,9999994945%</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889" w:author="SFC2021" w:date="2025-12-22T16:11:21Z">
              <w:r>
                <w:rPr>
                  <w:rFonts w:ascii="TimesNewRoman" w:eastAsia="TimesNewRoman" w:hAnsi="TimesNewRoman" w:cs="TimesNewRoman"/>
                  <w:b w:val="0"/>
                  <w:i w:val="0"/>
                  <w:vanish w:val="0"/>
                  <w:color w:val="000000"/>
                  <w:sz w:val="10"/>
                </w:rPr>
                <w:delText>155.305.808</w:delText>
              </w:r>
            </w:del>
            <w:ins w:id="11890" w:author="SFC2021" w:date="2025-12-22T16:11:21Z">
              <w:r>
                <w:rPr>
                  <w:rFonts w:ascii="TimesNewRoman" w:eastAsia="TimesNewRoman" w:hAnsi="TimesNewRoman" w:cs="TimesNewRoman"/>
                  <w:b w:val="0"/>
                  <w:i w:val="0"/>
                  <w:vanish w:val="0"/>
                  <w:color w:val="000000"/>
                  <w:sz w:val="10"/>
                </w:rPr>
                <w:t>108.338.045</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891" w:author="SFC2021" w:date="2025-12-22T16:11:21Z">
              <w:r>
                <w:rPr>
                  <w:rFonts w:ascii="TimesNewRoman" w:eastAsia="TimesNewRoman" w:hAnsi="TimesNewRoman" w:cs="TimesNewRoman"/>
                  <w:b w:val="0"/>
                  <w:i w:val="0"/>
                  <w:vanish w:val="0"/>
                  <w:color w:val="000000"/>
                  <w:sz w:val="10"/>
                </w:rPr>
                <w:delText>138.220.067</w:delText>
              </w:r>
            </w:del>
            <w:ins w:id="11892" w:author="SFC2021" w:date="2025-12-22T16:11:21Z">
              <w:r>
                <w:rPr>
                  <w:rFonts w:ascii="TimesNewRoman" w:eastAsia="TimesNewRoman" w:hAnsi="TimesNewRoman" w:cs="TimesNewRoman"/>
                  <w:b w:val="0"/>
                  <w:i w:val="0"/>
                  <w:vanish w:val="0"/>
                  <w:color w:val="000000"/>
                  <w:sz w:val="10"/>
                </w:rPr>
                <w:t>91.252.304</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17.085.741,00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893" w:author="SFC2021" w:date="2025-12-22T16:11:21Z">
              <w:r>
                <w:rPr>
                  <w:rFonts w:ascii="TimesNewRoman" w:eastAsia="TimesNewRoman" w:hAnsi="TimesNewRoman" w:cs="TimesNewRoman"/>
                  <w:b w:val="0"/>
                  <w:i w:val="0"/>
                  <w:vanish w:val="0"/>
                  <w:color w:val="000000"/>
                  <w:sz w:val="10"/>
                </w:rPr>
                <w:delText>143.482.843</w:delText>
              </w:r>
            </w:del>
            <w:ins w:id="11894" w:author="SFC2021" w:date="2025-12-22T16:11:21Z">
              <w:r>
                <w:rPr>
                  <w:rFonts w:ascii="TimesNewRoman" w:eastAsia="TimesNewRoman" w:hAnsi="TimesNewRoman" w:cs="TimesNewRoman"/>
                  <w:b w:val="0"/>
                  <w:i w:val="0"/>
                  <w:vanish w:val="0"/>
                  <w:color w:val="000000"/>
                  <w:sz w:val="10"/>
                </w:rPr>
                <w:t>102.829.077</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895" w:author="SFC2021" w:date="2025-12-22T16:11:21Z">
              <w:r>
                <w:rPr>
                  <w:rFonts w:ascii="TimesNewRoman" w:eastAsia="TimesNewRoman" w:hAnsi="TimesNewRoman" w:cs="TimesNewRoman"/>
                  <w:b w:val="0"/>
                  <w:i w:val="0"/>
                  <w:vanish w:val="0"/>
                  <w:color w:val="000000"/>
                  <w:sz w:val="10"/>
                </w:rPr>
                <w:delText>143.482.843</w:delText>
              </w:r>
            </w:del>
            <w:ins w:id="11896" w:author="SFC2021" w:date="2025-12-22T16:11:21Z">
              <w:r>
                <w:rPr>
                  <w:rFonts w:ascii="TimesNewRoman" w:eastAsia="TimesNewRoman" w:hAnsi="TimesNewRoman" w:cs="TimesNewRoman"/>
                  <w:b w:val="0"/>
                  <w:i w:val="0"/>
                  <w:vanish w:val="0"/>
                  <w:color w:val="000000"/>
                  <w:sz w:val="10"/>
                </w:rPr>
                <w:t>102.829.077</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897" w:author="SFC2021" w:date="2025-12-22T16:11:21Z">
              <w:r>
                <w:rPr>
                  <w:rFonts w:ascii="TimesNewRoman" w:eastAsia="TimesNewRoman" w:hAnsi="TimesNewRoman" w:cs="TimesNewRoman"/>
                  <w:b w:val="0"/>
                  <w:i w:val="0"/>
                  <w:vanish w:val="0"/>
                  <w:color w:val="000000"/>
                  <w:sz w:val="10"/>
                </w:rPr>
                <w:delText>298.788.651</w:delText>
              </w:r>
            </w:del>
            <w:ins w:id="11898" w:author="SFC2021" w:date="2025-12-22T16:11:21Z">
              <w:r>
                <w:rPr>
                  <w:rFonts w:ascii="TimesNewRoman" w:eastAsia="TimesNewRoman" w:hAnsi="TimesNewRoman" w:cs="TimesNewRoman"/>
                  <w:b w:val="0"/>
                  <w:i w:val="0"/>
                  <w:vanish w:val="0"/>
                  <w:color w:val="000000"/>
                  <w:sz w:val="10"/>
                </w:rPr>
                <w:t>211.167.122</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51,</w:t>
            </w:r>
            <w:del w:id="11899" w:author="SFC2021" w:date="2025-12-22T16:11:21Z">
              <w:r>
                <w:rPr>
                  <w:rFonts w:ascii="TimesNewRoman" w:eastAsia="TimesNewRoman" w:hAnsi="TimesNewRoman" w:cs="TimesNewRoman"/>
                  <w:b w:val="0"/>
                  <w:i w:val="0"/>
                  <w:vanish w:val="0"/>
                  <w:color w:val="000000"/>
                  <w:sz w:val="10"/>
                </w:rPr>
                <w:delText>9784829445</w:delText>
              </w:r>
            </w:del>
            <w:ins w:id="11900" w:author="SFC2021" w:date="2025-12-22T16:11:21Z">
              <w:r>
                <w:rPr>
                  <w:rFonts w:ascii="TimesNewRoman" w:eastAsia="TimesNewRoman" w:hAnsi="TimesNewRoman" w:cs="TimesNewRoman"/>
                  <w:b w:val="0"/>
                  <w:i w:val="0"/>
                  <w:vanish w:val="0"/>
                  <w:color w:val="000000"/>
                  <w:sz w:val="10"/>
                </w:rPr>
                <w:t>3044094999</w:t>
              </w:r>
            </w:ins>
            <w:r>
              <w:rPr>
                <w:rFonts w:ascii="TimesNewRoman" w:eastAsia="TimesNewRoman" w:hAnsi="TimesNewRoman" w:cs="TimesNewRoman"/>
                <w:b w:val="0"/>
                <w:i w:val="0"/>
                <w:vanish w:val="0"/>
                <w:color w:val="000000"/>
                <w:sz w:val="10"/>
              </w:rPr>
              <w:t>%</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01" w:author="SFC2021" w:date="2025-12-22T16:11:21Z">
              <w:r>
                <w:rPr>
                  <w:rFonts w:ascii="TimesNewRoman" w:eastAsia="TimesNewRoman" w:hAnsi="TimesNewRoman" w:cs="TimesNewRoman"/>
                  <w:b w:val="0"/>
                  <w:i w:val="0"/>
                  <w:vanish w:val="0"/>
                  <w:color w:val="000000"/>
                  <w:sz w:val="10"/>
                </w:rPr>
                <w:delText>855.483.901</w:delText>
              </w:r>
            </w:del>
            <w:ins w:id="11902" w:author="SFC2021" w:date="2025-12-22T16:11:21Z">
              <w:r>
                <w:rPr>
                  <w:rFonts w:ascii="TimesNewRoman" w:eastAsia="TimesNewRoman" w:hAnsi="TimesNewRoman" w:cs="TimesNewRoman"/>
                  <w:b w:val="0"/>
                  <w:i w:val="0"/>
                  <w:vanish w:val="0"/>
                  <w:color w:val="000000"/>
                  <w:sz w:val="10"/>
                </w:rPr>
                <w:t>596.767.461</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03" w:author="SFC2021" w:date="2025-12-22T16:11:21Z">
              <w:r>
                <w:rPr>
                  <w:rFonts w:ascii="TimesNewRoman" w:eastAsia="TimesNewRoman" w:hAnsi="TimesNewRoman" w:cs="TimesNewRoman"/>
                  <w:b w:val="0"/>
                  <w:i w:val="0"/>
                  <w:vanish w:val="0"/>
                  <w:color w:val="000000"/>
                  <w:sz w:val="10"/>
                </w:rPr>
                <w:delText>761.369.093</w:delText>
              </w:r>
            </w:del>
            <w:ins w:id="11904" w:author="SFC2021" w:date="2025-12-22T16:11:21Z">
              <w:r>
                <w:rPr>
                  <w:rFonts w:ascii="TimesNewRoman" w:eastAsia="TimesNewRoman" w:hAnsi="TimesNewRoman" w:cs="TimesNewRoman"/>
                  <w:b w:val="0"/>
                  <w:i w:val="0"/>
                  <w:vanish w:val="0"/>
                  <w:color w:val="000000"/>
                  <w:sz w:val="10"/>
                </w:rPr>
                <w:t>502.652.653</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94.114.808,00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05" w:author="SFC2021" w:date="2025-12-22T16:11:21Z">
              <w:r>
                <w:rPr>
                  <w:rFonts w:ascii="TimesNewRoman" w:eastAsia="TimesNewRoman" w:hAnsi="TimesNewRoman" w:cs="TimesNewRoman"/>
                  <w:b w:val="0"/>
                  <w:i w:val="0"/>
                  <w:vanish w:val="0"/>
                  <w:color w:val="000000"/>
                  <w:sz w:val="10"/>
                </w:rPr>
                <w:delText>150.967.748</w:delText>
              </w:r>
            </w:del>
            <w:ins w:id="11906" w:author="SFC2021" w:date="2025-12-22T16:11:21Z">
              <w:r>
                <w:rPr>
                  <w:rFonts w:ascii="TimesNewRoman" w:eastAsia="TimesNewRoman" w:hAnsi="TimesNewRoman" w:cs="TimesNewRoman"/>
                  <w:b w:val="0"/>
                  <w:i w:val="0"/>
                  <w:vanish w:val="0"/>
                  <w:color w:val="000000"/>
                  <w:sz w:val="10"/>
                </w:rPr>
                <w:t>149.191.867</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07" w:author="SFC2021" w:date="2025-12-22T16:11:21Z">
              <w:r>
                <w:rPr>
                  <w:rFonts w:ascii="TimesNewRoman" w:eastAsia="TimesNewRoman" w:hAnsi="TimesNewRoman" w:cs="TimesNewRoman"/>
                  <w:b w:val="0"/>
                  <w:i w:val="0"/>
                  <w:vanish w:val="0"/>
                  <w:color w:val="000000"/>
                  <w:sz w:val="10"/>
                </w:rPr>
                <w:delText>150.967.748</w:delText>
              </w:r>
            </w:del>
            <w:ins w:id="11908" w:author="SFC2021" w:date="2025-12-22T16:11:21Z">
              <w:r>
                <w:rPr>
                  <w:rFonts w:ascii="TimesNewRoman" w:eastAsia="TimesNewRoman" w:hAnsi="TimesNewRoman" w:cs="TimesNewRoman"/>
                  <w:b w:val="0"/>
                  <w:i w:val="0"/>
                  <w:vanish w:val="0"/>
                  <w:color w:val="000000"/>
                  <w:sz w:val="10"/>
                </w:rPr>
                <w:t>149.191.867</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09" w:author="SFC2021" w:date="2025-12-22T16:11:21Z">
              <w:r>
                <w:rPr>
                  <w:rFonts w:ascii="TimesNewRoman" w:eastAsia="TimesNewRoman" w:hAnsi="TimesNewRoman" w:cs="TimesNewRoman"/>
                  <w:b w:val="0"/>
                  <w:i w:val="0"/>
                  <w:vanish w:val="0"/>
                  <w:color w:val="000000"/>
                  <w:sz w:val="10"/>
                </w:rPr>
                <w:delText>1.006.451.649</w:delText>
              </w:r>
            </w:del>
            <w:ins w:id="11910" w:author="SFC2021" w:date="2025-12-22T16:11:21Z">
              <w:r>
                <w:rPr>
                  <w:rFonts w:ascii="TimesNewRoman" w:eastAsia="TimesNewRoman" w:hAnsi="TimesNewRoman" w:cs="TimesNewRoman"/>
                  <w:b w:val="0"/>
                  <w:i w:val="0"/>
                  <w:vanish w:val="0"/>
                  <w:color w:val="000000"/>
                  <w:sz w:val="10"/>
                </w:rPr>
                <w:t>745.959.328</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1911" w:author="SFC2021" w:date="2025-12-22T16:11:21Z">
              <w:r>
                <w:rPr>
                  <w:rFonts w:ascii="TimesNewRoman" w:eastAsia="TimesNewRoman" w:hAnsi="TimesNewRoman" w:cs="TimesNewRoman"/>
                  <w:b w:val="0"/>
                  <w:i w:val="0"/>
                  <w:vanish w:val="0"/>
                  <w:color w:val="000000"/>
                  <w:sz w:val="10"/>
                </w:rPr>
                <w:delText>84,9999999354</w:delText>
              </w:r>
            </w:del>
            <w:ins w:id="11912" w:author="SFC2021" w:date="2025-12-22T16:11:21Z">
              <w:r>
                <w:rPr>
                  <w:rFonts w:ascii="TimesNewRoman" w:eastAsia="TimesNewRoman" w:hAnsi="TimesNewRoman" w:cs="TimesNewRoman"/>
                  <w:b w:val="0"/>
                  <w:i w:val="0"/>
                  <w:vanish w:val="0"/>
                  <w:color w:val="000000"/>
                  <w:sz w:val="10"/>
                </w:rPr>
                <w:t>79,9999998123</w:t>
              </w:r>
            </w:ins>
            <w:r>
              <w:rPr>
                <w:rFonts w:ascii="TimesNewRoman" w:eastAsia="TimesNewRoman" w:hAnsi="TimesNewRoman" w:cs="TimesNewRoman"/>
                <w:b w:val="0"/>
                <w:i w:val="0"/>
                <w:vanish w:val="0"/>
                <w:color w:val="000000"/>
                <w:sz w:val="10"/>
              </w:rPr>
              <w:t>%</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147.084.302,00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124.732.964,00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22.351.338,00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122.743.093,00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122.743.093,00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269.827.395,00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54,5105147682%</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810.196.714,00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687.076.971,00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123.119.743,00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142.975.891,00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142.975.891,00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953.172.605,00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84,9999999738%</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3.649.140,00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3.094.606,00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554.534,00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192.060,00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192.060,00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3.841.200,00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95,0000000000%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20.100.860,00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17.046.278,00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3.054.582,00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1.057.940,00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1.057.940,00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21.158.800,00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95,0000000000%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115.302.451,00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97.780.770,00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17.521.681,00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76.868.302,00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76.868.302,00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192.170.753,00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59,9999995837%</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635.130.099,00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538.613.965,00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96.516.134,00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112.081.783,00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112.081.783,00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747.211.882,00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84,9999999063%</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55.313.271,00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46.907.713,00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8.405.558,00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6.145.919,00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6.145.919,00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61.459.190,00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90,0000000000%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304.686.729,00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258.385.687,00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46.301.042,00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33.854.081,00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33.854.081,00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338.540.810,00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90,0000000000%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7.682.399,00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7.682.399,00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7.682.399,00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100,0000000000%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42.317.601,00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42.317.601,00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42.317.601,00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100,0000000000%</w:t>
            </w:r>
          </w:p>
        </w:tc>
      </w:tr>
      <w:tr>
        <w:tblPrEx>
          <w:tblW w:w="100%" w:type="pct"/>
        </w:tblPrEx>
        <w:trPr>
          <w:cantSplit w:val="0"/>
          <w:trHeight w:hRule="auto" w:val="0"/>
          <w:tblHeader w:val="0"/>
          <w:ins w:id="11913" w:author="SFC2021" w:date="2025-12-22T16:11:21Z"/>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14" w:author="SFC2021" w:date="2025-12-22T16:11:21Z"/>
                <w:rFonts w:ascii="TimesNewRoman" w:eastAsia="TimesNewRoman" w:hAnsi="TimesNewRoman" w:cs="TimesNewRoman"/>
                <w:b w:val="0"/>
                <w:i w:val="0"/>
                <w:vanish w:val="0"/>
                <w:color w:val="000000"/>
                <w:sz w:val="10"/>
              </w:rPr>
            </w:pPr>
            <w:ins w:id="11915" w:author="SFC2021" w:date="2025-12-22T16:11:21Z">
              <w:r>
                <w:rPr>
                  <w:rFonts w:ascii="TimesNewRoman" w:eastAsia="TimesNewRoman" w:hAnsi="TimesNewRoman" w:cs="TimesNewRoman"/>
                  <w:b w:val="0"/>
                  <w:i w:val="0"/>
                  <w:vanish w:val="0"/>
                  <w:color w:val="000000"/>
                  <w:sz w:val="10"/>
                </w:rPr>
                <w:t>4</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16" w:author="SFC2021" w:date="2025-12-22T16:11:21Z"/>
                <w:rFonts w:ascii="TimesNewRoman" w:eastAsia="TimesNewRoman" w:hAnsi="TimesNewRoman" w:cs="TimesNewRoman"/>
                <w:b w:val="0"/>
                <w:i w:val="0"/>
                <w:vanish w:val="0"/>
                <w:color w:val="000000"/>
                <w:sz w:val="10"/>
              </w:rPr>
            </w:pPr>
            <w:ins w:id="11917" w:author="SFC2021" w:date="2025-12-22T16:11:21Z">
              <w:r>
                <w:rPr>
                  <w:rFonts w:ascii="TimesNewRoman" w:eastAsia="TimesNewRoman" w:hAnsi="TimesNewRoman" w:cs="TimesNewRoman"/>
                  <w:b w:val="0"/>
                  <w:i w:val="0"/>
                  <w:vanish w:val="0"/>
                  <w:color w:val="000000"/>
                  <w:sz w:val="10"/>
                </w:rPr>
                <w:t>9</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18" w:author="SFC2021" w:date="2025-12-22T16:11:21Z"/>
                <w:rFonts w:ascii="TimesNewRoman" w:eastAsia="TimesNewRoman" w:hAnsi="TimesNewRoman" w:cs="TimesNewRoman"/>
                <w:b w:val="0"/>
                <w:i w:val="0"/>
                <w:vanish w:val="0"/>
                <w:color w:val="000000"/>
                <w:sz w:val="10"/>
              </w:rPr>
            </w:pPr>
            <w:ins w:id="11919" w:author="SFC2021" w:date="2025-12-22T16:11:21Z">
              <w:r>
                <w:rPr>
                  <w:rFonts w:ascii="TimesNewRoman" w:eastAsia="TimesNewRoman" w:hAnsi="TimesNewRoman" w:cs="TimesNewRoman"/>
                  <w:b w:val="0"/>
                  <w:i w:val="0"/>
                  <w:vanish w:val="0"/>
                  <w:color w:val="000000"/>
                  <w:sz w:val="10"/>
                </w:rPr>
                <w:t>Δημόσιο</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20" w:author="SFC2021" w:date="2025-12-22T16:11:21Z"/>
                <w:rFonts w:ascii="TimesNewRoman" w:eastAsia="TimesNewRoman" w:hAnsi="TimesNewRoman" w:cs="TimesNewRoman"/>
                <w:b w:val="0"/>
                <w:i w:val="0"/>
                <w:vanish w:val="0"/>
                <w:color w:val="000000"/>
                <w:sz w:val="10"/>
              </w:rPr>
            </w:pPr>
            <w:ins w:id="11921" w:author="SFC2021" w:date="2025-12-22T16:11:21Z">
              <w:r>
                <w:rPr>
                  <w:rFonts w:ascii="TimesNewRoman" w:eastAsia="TimesNewRoman" w:hAnsi="TimesNewRoman" w:cs="TimesNewRoman"/>
                  <w:b w:val="0"/>
                  <w:i w:val="0"/>
                  <w:vanish w:val="0"/>
                  <w:color w:val="000000"/>
                  <w:sz w:val="10"/>
                </w:rPr>
                <w:t>ΕΚΤ+</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22" w:author="SFC2021" w:date="2025-12-22T16:11:21Z"/>
                <w:rFonts w:ascii="TimesNewRoman" w:eastAsia="TimesNewRoman" w:hAnsi="TimesNewRoman" w:cs="TimesNewRoman"/>
                <w:b w:val="0"/>
                <w:i w:val="0"/>
                <w:vanish w:val="0"/>
                <w:color w:val="000000"/>
                <w:sz w:val="10"/>
              </w:rPr>
            </w:pPr>
            <w:ins w:id="11923" w:author="SFC2021" w:date="2025-12-22T16:11:21Z">
              <w:r>
                <w:rPr>
                  <w:rFonts w:ascii="TimesNewRoman" w:eastAsia="TimesNewRoman" w:hAnsi="TimesNewRoman" w:cs="TimesNewRoman"/>
                  <w:b w:val="0"/>
                  <w:i w:val="0"/>
                  <w:vanish w:val="0"/>
                  <w:color w:val="000000"/>
                  <w:sz w:val="10"/>
                </w:rPr>
                <w:t>Μετάβαση</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24" w:author="SFC2021" w:date="2025-12-22T16:11:21Z"/>
                <w:rFonts w:ascii="TimesNewRoman" w:eastAsia="TimesNewRoman" w:hAnsi="TimesNewRoman" w:cs="TimesNewRoman"/>
                <w:b w:val="0"/>
                <w:i w:val="0"/>
                <w:vanish w:val="0"/>
                <w:color w:val="000000"/>
                <w:sz w:val="10"/>
              </w:rPr>
            </w:pPr>
            <w:ins w:id="11925" w:author="SFC2021" w:date="2025-12-22T16:11:21Z">
              <w:r>
                <w:rPr>
                  <w:rFonts w:ascii="TimesNewRoman" w:eastAsia="TimesNewRoman" w:hAnsi="TimesNewRoman" w:cs="TimesNewRoman"/>
                  <w:b w:val="0"/>
                  <w:i w:val="0"/>
                  <w:vanish w:val="0"/>
                  <w:color w:val="000000"/>
                  <w:sz w:val="10"/>
                </w:rPr>
                <w:t>15.364.799,00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26" w:author="SFC2021" w:date="2025-12-22T16:11:21Z"/>
                <w:rFonts w:ascii="TimesNewRoman" w:eastAsia="TimesNewRoman" w:hAnsi="TimesNewRoman" w:cs="TimesNewRoman"/>
                <w:b w:val="0"/>
                <w:i w:val="0"/>
                <w:vanish w:val="0"/>
                <w:color w:val="000000"/>
                <w:sz w:val="10"/>
              </w:rPr>
            </w:pPr>
            <w:ins w:id="11927" w:author="SFC2021" w:date="2025-12-22T16:11:21Z">
              <w:r>
                <w:rPr>
                  <w:rFonts w:ascii="TimesNewRoman" w:eastAsia="TimesNewRoman" w:hAnsi="TimesNewRoman" w:cs="TimesNewRoman"/>
                  <w:b w:val="0"/>
                  <w:i w:val="0"/>
                  <w:vanish w:val="0"/>
                  <w:color w:val="000000"/>
                  <w:sz w:val="10"/>
                </w:rPr>
                <w:t>15.364.799,00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28" w:author="SFC2021" w:date="2025-12-22T16:11:21Z"/>
                <w:rFonts w:ascii="TimesNewRoman" w:eastAsia="TimesNewRoman" w:hAnsi="TimesNewRoman" w:cs="TimesNewRoman"/>
                <w:b w:val="0"/>
                <w:i w:val="0"/>
                <w:vanish w:val="0"/>
                <w:color w:val="000000"/>
                <w:sz w:val="10"/>
              </w:rPr>
            </w:pPr>
            <w:ins w:id="11929" w:author="SFC2021" w:date="2025-12-22T16:11:21Z">
              <w:r>
                <w:rPr>
                  <w:rFonts w:ascii="TimesNewRoman" w:eastAsia="TimesNewRoman" w:hAnsi="TimesNewRoman" w:cs="TimesNewRoman"/>
                  <w:b w:val="0"/>
                  <w:i w:val="0"/>
                  <w:vanish w:val="0"/>
                  <w:color w:val="000000"/>
                  <w:sz w:val="10"/>
                </w:rPr>
                <w:t>0,00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30" w:author="SFC2021" w:date="2025-12-22T16:11:21Z"/>
                <w:rFonts w:ascii="TimesNewRoman" w:eastAsia="TimesNewRoman" w:hAnsi="TimesNewRoman" w:cs="TimesNewRoman"/>
                <w:b w:val="0"/>
                <w:i w:val="0"/>
                <w:vanish w:val="0"/>
                <w:color w:val="000000"/>
                <w:sz w:val="10"/>
              </w:rPr>
            </w:pPr>
            <w:ins w:id="11931" w:author="SFC2021" w:date="2025-12-22T16:11:21Z">
              <w:r>
                <w:rPr>
                  <w:rFonts w:ascii="TimesNewRoman" w:eastAsia="TimesNewRoman" w:hAnsi="TimesNewRoman" w:cs="TimesNewRoman"/>
                  <w:b w:val="0"/>
                  <w:i w:val="0"/>
                  <w:vanish w:val="0"/>
                  <w:color w:val="000000"/>
                  <w:sz w:val="10"/>
                </w:rPr>
                <w:t>9.425.738,00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32" w:author="SFC2021" w:date="2025-12-22T16:11:21Z"/>
                <w:rFonts w:ascii="TimesNewRoman" w:eastAsia="TimesNewRoman" w:hAnsi="TimesNewRoman" w:cs="TimesNewRoman"/>
                <w:b w:val="0"/>
                <w:i w:val="0"/>
                <w:vanish w:val="0"/>
                <w:color w:val="000000"/>
                <w:sz w:val="10"/>
              </w:rPr>
            </w:pPr>
            <w:ins w:id="11933" w:author="SFC2021" w:date="2025-12-22T16:11:21Z">
              <w:r>
                <w:rPr>
                  <w:rFonts w:ascii="TimesNewRoman" w:eastAsia="TimesNewRoman" w:hAnsi="TimesNewRoman" w:cs="TimesNewRoman"/>
                  <w:b w:val="0"/>
                  <w:i w:val="0"/>
                  <w:vanish w:val="0"/>
                  <w:color w:val="000000"/>
                  <w:sz w:val="10"/>
                </w:rPr>
                <w:t>9.425.738,00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34" w:author="SFC2021" w:date="2025-12-22T16:11:21Z"/>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35" w:author="SFC2021" w:date="2025-12-22T16:11:21Z"/>
                <w:rFonts w:ascii="TimesNewRoman" w:eastAsia="TimesNewRoman" w:hAnsi="TimesNewRoman" w:cs="TimesNewRoman"/>
                <w:b w:val="0"/>
                <w:i w:val="0"/>
                <w:vanish w:val="0"/>
                <w:color w:val="000000"/>
                <w:sz w:val="10"/>
              </w:rPr>
            </w:pPr>
            <w:ins w:id="11936" w:author="SFC2021" w:date="2025-12-22T16:11:21Z">
              <w:r>
                <w:rPr>
                  <w:rFonts w:ascii="TimesNewRoman" w:eastAsia="TimesNewRoman" w:hAnsi="TimesNewRoman" w:cs="TimesNewRoman"/>
                  <w:b w:val="0"/>
                  <w:i w:val="0"/>
                  <w:vanish w:val="0"/>
                  <w:color w:val="000000"/>
                  <w:sz w:val="10"/>
                </w:rPr>
                <w:t>24.790.537,00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37" w:author="SFC2021" w:date="2025-12-22T16:11:21Z"/>
                <w:rFonts w:ascii="TimesNewRoman" w:eastAsia="TimesNewRoman" w:hAnsi="TimesNewRoman" w:cs="TimesNewRoman"/>
                <w:b w:val="0"/>
                <w:i w:val="0"/>
                <w:vanish w:val="0"/>
                <w:color w:val="000000"/>
                <w:sz w:val="10"/>
              </w:rPr>
            </w:pPr>
            <w:ins w:id="11938" w:author="SFC2021" w:date="2025-12-22T16:11:21Z">
              <w:r>
                <w:rPr>
                  <w:rFonts w:ascii="TimesNewRoman" w:eastAsia="TimesNewRoman" w:hAnsi="TimesNewRoman" w:cs="TimesNewRoman"/>
                  <w:b w:val="0"/>
                  <w:i w:val="0"/>
                  <w:vanish w:val="0"/>
                  <w:color w:val="000000"/>
                  <w:sz w:val="10"/>
                </w:rPr>
                <w:t>61,9784839675%</w:t>
              </w:r>
            </w:ins>
          </w:p>
        </w:tc>
      </w:tr>
      <w:tr>
        <w:tblPrEx>
          <w:tblW w:w="100%" w:type="pct"/>
        </w:tblPrEx>
        <w:trPr>
          <w:cantSplit w:val="0"/>
          <w:trHeight w:hRule="auto" w:val="0"/>
          <w:tblHeader w:val="0"/>
          <w:ins w:id="11939" w:author="SFC2021" w:date="2025-12-22T16:11:21Z"/>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40" w:author="SFC2021" w:date="2025-12-22T16:11:21Z"/>
                <w:rFonts w:ascii="TimesNewRoman" w:eastAsia="TimesNewRoman" w:hAnsi="TimesNewRoman" w:cs="TimesNewRoman"/>
                <w:b w:val="0"/>
                <w:i w:val="0"/>
                <w:vanish w:val="0"/>
                <w:color w:val="000000"/>
                <w:sz w:val="10"/>
              </w:rPr>
            </w:pPr>
            <w:ins w:id="11941" w:author="SFC2021" w:date="2025-12-22T16:11:21Z">
              <w:r>
                <w:rPr>
                  <w:rFonts w:ascii="TimesNewRoman" w:eastAsia="TimesNewRoman" w:hAnsi="TimesNewRoman" w:cs="TimesNewRoman"/>
                  <w:b w:val="0"/>
                  <w:i w:val="0"/>
                  <w:vanish w:val="0"/>
                  <w:color w:val="000000"/>
                  <w:sz w:val="10"/>
                </w:rPr>
                <w:t>4</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42" w:author="SFC2021" w:date="2025-12-22T16:11:21Z"/>
                <w:rFonts w:ascii="TimesNewRoman" w:eastAsia="TimesNewRoman" w:hAnsi="TimesNewRoman" w:cs="TimesNewRoman"/>
                <w:b w:val="0"/>
                <w:i w:val="0"/>
                <w:vanish w:val="0"/>
                <w:color w:val="000000"/>
                <w:sz w:val="10"/>
              </w:rPr>
            </w:pPr>
            <w:ins w:id="11943" w:author="SFC2021" w:date="2025-12-22T16:11:21Z">
              <w:r>
                <w:rPr>
                  <w:rFonts w:ascii="TimesNewRoman" w:eastAsia="TimesNewRoman" w:hAnsi="TimesNewRoman" w:cs="TimesNewRoman"/>
                  <w:b w:val="0"/>
                  <w:i w:val="0"/>
                  <w:vanish w:val="0"/>
                  <w:color w:val="000000"/>
                  <w:sz w:val="10"/>
                </w:rPr>
                <w:t>9</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44" w:author="SFC2021" w:date="2025-12-22T16:11:21Z"/>
                <w:rFonts w:ascii="TimesNewRoman" w:eastAsia="TimesNewRoman" w:hAnsi="TimesNewRoman" w:cs="TimesNewRoman"/>
                <w:b w:val="0"/>
                <w:i w:val="0"/>
                <w:vanish w:val="0"/>
                <w:color w:val="000000"/>
                <w:sz w:val="10"/>
              </w:rPr>
            </w:pPr>
            <w:ins w:id="11945" w:author="SFC2021" w:date="2025-12-22T16:11:21Z">
              <w:r>
                <w:rPr>
                  <w:rFonts w:ascii="TimesNewRoman" w:eastAsia="TimesNewRoman" w:hAnsi="TimesNewRoman" w:cs="TimesNewRoman"/>
                  <w:b w:val="0"/>
                  <w:i w:val="0"/>
                  <w:vanish w:val="0"/>
                  <w:color w:val="000000"/>
                  <w:sz w:val="10"/>
                </w:rPr>
                <w:t>Δημόσιο</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46" w:author="SFC2021" w:date="2025-12-22T16:11:21Z"/>
                <w:rFonts w:ascii="TimesNewRoman" w:eastAsia="TimesNewRoman" w:hAnsi="TimesNewRoman" w:cs="TimesNewRoman"/>
                <w:b w:val="0"/>
                <w:i w:val="0"/>
                <w:vanish w:val="0"/>
                <w:color w:val="000000"/>
                <w:sz w:val="10"/>
              </w:rPr>
            </w:pPr>
            <w:ins w:id="11947" w:author="SFC2021" w:date="2025-12-22T16:11:21Z">
              <w:r>
                <w:rPr>
                  <w:rFonts w:ascii="TimesNewRoman" w:eastAsia="TimesNewRoman" w:hAnsi="TimesNewRoman" w:cs="TimesNewRoman"/>
                  <w:b w:val="0"/>
                  <w:i w:val="0"/>
                  <w:vanish w:val="0"/>
                  <w:color w:val="000000"/>
                  <w:sz w:val="10"/>
                </w:rPr>
                <w:t>ΕΚΤ+</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48" w:author="SFC2021" w:date="2025-12-22T16:11:21Z"/>
                <w:rFonts w:ascii="TimesNewRoman" w:eastAsia="TimesNewRoman" w:hAnsi="TimesNewRoman" w:cs="TimesNewRoman"/>
                <w:b w:val="0"/>
                <w:i w:val="0"/>
                <w:vanish w:val="0"/>
                <w:color w:val="000000"/>
                <w:sz w:val="10"/>
              </w:rPr>
            </w:pPr>
            <w:ins w:id="11949" w:author="SFC2021" w:date="2025-12-22T16:11:21Z">
              <w:r>
                <w:rPr>
                  <w:rFonts w:ascii="TimesNewRoman" w:eastAsia="TimesNewRoman" w:hAnsi="TimesNewRoman" w:cs="TimesNewRoman"/>
                  <w:b w:val="0"/>
                  <w:i w:val="0"/>
                  <w:vanish w:val="0"/>
                  <w:color w:val="000000"/>
                  <w:sz w:val="10"/>
                </w:rPr>
                <w:t>Λιγότερο αναπτυγμένες περιφέρειες</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50" w:author="SFC2021" w:date="2025-12-22T16:11:21Z"/>
                <w:rFonts w:ascii="TimesNewRoman" w:eastAsia="TimesNewRoman" w:hAnsi="TimesNewRoman" w:cs="TimesNewRoman"/>
                <w:b w:val="0"/>
                <w:i w:val="0"/>
                <w:vanish w:val="0"/>
                <w:color w:val="000000"/>
                <w:sz w:val="10"/>
              </w:rPr>
            </w:pPr>
            <w:ins w:id="11951" w:author="SFC2021" w:date="2025-12-22T16:11:21Z">
              <w:r>
                <w:rPr>
                  <w:rFonts w:ascii="TimesNewRoman" w:eastAsia="TimesNewRoman" w:hAnsi="TimesNewRoman" w:cs="TimesNewRoman"/>
                  <w:b w:val="0"/>
                  <w:i w:val="0"/>
                  <w:vanish w:val="0"/>
                  <w:color w:val="000000"/>
                  <w:sz w:val="10"/>
                </w:rPr>
                <w:t>84.635.201,00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52" w:author="SFC2021" w:date="2025-12-22T16:11:21Z"/>
                <w:rFonts w:ascii="TimesNewRoman" w:eastAsia="TimesNewRoman" w:hAnsi="TimesNewRoman" w:cs="TimesNewRoman"/>
                <w:b w:val="0"/>
                <w:i w:val="0"/>
                <w:vanish w:val="0"/>
                <w:color w:val="000000"/>
                <w:sz w:val="10"/>
              </w:rPr>
            </w:pPr>
            <w:ins w:id="11953" w:author="SFC2021" w:date="2025-12-22T16:11:21Z">
              <w:r>
                <w:rPr>
                  <w:rFonts w:ascii="TimesNewRoman" w:eastAsia="TimesNewRoman" w:hAnsi="TimesNewRoman" w:cs="TimesNewRoman"/>
                  <w:b w:val="0"/>
                  <w:i w:val="0"/>
                  <w:vanish w:val="0"/>
                  <w:color w:val="000000"/>
                  <w:sz w:val="10"/>
                </w:rPr>
                <w:t>84.635.201,00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54" w:author="SFC2021" w:date="2025-12-22T16:11:21Z"/>
                <w:rFonts w:ascii="TimesNewRoman" w:eastAsia="TimesNewRoman" w:hAnsi="TimesNewRoman" w:cs="TimesNewRoman"/>
                <w:b w:val="0"/>
                <w:i w:val="0"/>
                <w:vanish w:val="0"/>
                <w:color w:val="000000"/>
                <w:sz w:val="10"/>
              </w:rPr>
            </w:pPr>
            <w:ins w:id="11955" w:author="SFC2021" w:date="2025-12-22T16:11:21Z">
              <w:r>
                <w:rPr>
                  <w:rFonts w:ascii="TimesNewRoman" w:eastAsia="TimesNewRoman" w:hAnsi="TimesNewRoman" w:cs="TimesNewRoman"/>
                  <w:b w:val="0"/>
                  <w:i w:val="0"/>
                  <w:vanish w:val="0"/>
                  <w:color w:val="000000"/>
                  <w:sz w:val="10"/>
                </w:rPr>
                <w:t>0,00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56" w:author="SFC2021" w:date="2025-12-22T16:11:21Z"/>
                <w:rFonts w:ascii="TimesNewRoman" w:eastAsia="TimesNewRoman" w:hAnsi="TimesNewRoman" w:cs="TimesNewRoman"/>
                <w:b w:val="0"/>
                <w:i w:val="0"/>
                <w:vanish w:val="0"/>
                <w:color w:val="000000"/>
                <w:sz w:val="10"/>
              </w:rPr>
            </w:pPr>
            <w:ins w:id="11957" w:author="SFC2021" w:date="2025-12-22T16:11:21Z">
              <w:r>
                <w:rPr>
                  <w:rFonts w:ascii="TimesNewRoman" w:eastAsia="TimesNewRoman" w:hAnsi="TimesNewRoman" w:cs="TimesNewRoman"/>
                  <w:b w:val="0"/>
                  <w:i w:val="0"/>
                  <w:vanish w:val="0"/>
                  <w:color w:val="000000"/>
                  <w:sz w:val="10"/>
                </w:rPr>
                <w:t>4.454.485,00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58" w:author="SFC2021" w:date="2025-12-22T16:11:21Z"/>
                <w:rFonts w:ascii="TimesNewRoman" w:eastAsia="TimesNewRoman" w:hAnsi="TimesNewRoman" w:cs="TimesNewRoman"/>
                <w:b w:val="0"/>
                <w:i w:val="0"/>
                <w:vanish w:val="0"/>
                <w:color w:val="000000"/>
                <w:sz w:val="10"/>
              </w:rPr>
            </w:pPr>
            <w:ins w:id="11959" w:author="SFC2021" w:date="2025-12-22T16:11:21Z">
              <w:r>
                <w:rPr>
                  <w:rFonts w:ascii="TimesNewRoman" w:eastAsia="TimesNewRoman" w:hAnsi="TimesNewRoman" w:cs="TimesNewRoman"/>
                  <w:b w:val="0"/>
                  <w:i w:val="0"/>
                  <w:vanish w:val="0"/>
                  <w:color w:val="000000"/>
                  <w:sz w:val="10"/>
                </w:rPr>
                <w:t>4.454.485,00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60" w:author="SFC2021" w:date="2025-12-22T16:11:21Z"/>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61" w:author="SFC2021" w:date="2025-12-22T16:11:21Z"/>
                <w:rFonts w:ascii="TimesNewRoman" w:eastAsia="TimesNewRoman" w:hAnsi="TimesNewRoman" w:cs="TimesNewRoman"/>
                <w:b w:val="0"/>
                <w:i w:val="0"/>
                <w:vanish w:val="0"/>
                <w:color w:val="000000"/>
                <w:sz w:val="10"/>
              </w:rPr>
            </w:pPr>
            <w:ins w:id="11962" w:author="SFC2021" w:date="2025-12-22T16:11:21Z">
              <w:r>
                <w:rPr>
                  <w:rFonts w:ascii="TimesNewRoman" w:eastAsia="TimesNewRoman" w:hAnsi="TimesNewRoman" w:cs="TimesNewRoman"/>
                  <w:b w:val="0"/>
                  <w:i w:val="0"/>
                  <w:vanish w:val="0"/>
                  <w:color w:val="000000"/>
                  <w:sz w:val="10"/>
                </w:rPr>
                <w:t>89.089.686,00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63" w:author="SFC2021" w:date="2025-12-22T16:11:21Z"/>
                <w:rFonts w:ascii="TimesNewRoman" w:eastAsia="TimesNewRoman" w:hAnsi="TimesNewRoman" w:cs="TimesNewRoman"/>
                <w:b w:val="0"/>
                <w:i w:val="0"/>
                <w:vanish w:val="0"/>
                <w:color w:val="000000"/>
                <w:sz w:val="10"/>
              </w:rPr>
            </w:pPr>
            <w:ins w:id="11964" w:author="SFC2021" w:date="2025-12-22T16:11:21Z">
              <w:r>
                <w:rPr>
                  <w:rFonts w:ascii="TimesNewRoman" w:eastAsia="TimesNewRoman" w:hAnsi="TimesNewRoman" w:cs="TimesNewRoman"/>
                  <w:b w:val="0"/>
                  <w:i w:val="0"/>
                  <w:vanish w:val="0"/>
                  <w:color w:val="000000"/>
                  <w:sz w:val="10"/>
                </w:rPr>
                <w:t>94,9999992143%</w:t>
              </w:r>
            </w:ins>
          </w:p>
        </w:tc>
      </w:tr>
      <w:tr>
        <w:tblPrEx>
          <w:tblW w:w="100%" w:type="pct"/>
        </w:tblPrEx>
        <w:trPr>
          <w:cantSplit w:val="0"/>
          <w:trHeight w:hRule="auto" w:val="0"/>
          <w:tblHeader w:val="0"/>
          <w:ins w:id="11965" w:author="SFC2021" w:date="2025-12-22T16:11:21Z"/>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66" w:author="SFC2021" w:date="2025-12-22T16:11:21Z"/>
                <w:rFonts w:ascii="TimesNewRoman" w:eastAsia="TimesNewRoman" w:hAnsi="TimesNewRoman" w:cs="TimesNewRoman"/>
                <w:b w:val="0"/>
                <w:i w:val="0"/>
                <w:vanish w:val="0"/>
                <w:color w:val="000000"/>
                <w:sz w:val="10"/>
              </w:rPr>
            </w:pPr>
            <w:ins w:id="11967" w:author="SFC2021" w:date="2025-12-22T16:11:21Z">
              <w:r>
                <w:rPr>
                  <w:rFonts w:ascii="TimesNewRoman" w:eastAsia="TimesNewRoman" w:hAnsi="TimesNewRoman" w:cs="TimesNewRoman"/>
                  <w:b w:val="0"/>
                  <w:i w:val="0"/>
                  <w:vanish w:val="0"/>
                  <w:color w:val="000000"/>
                  <w:sz w:val="10"/>
                </w:rPr>
                <w:t>4</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68" w:author="SFC2021" w:date="2025-12-22T16:11:21Z"/>
                <w:rFonts w:ascii="TimesNewRoman" w:eastAsia="TimesNewRoman" w:hAnsi="TimesNewRoman" w:cs="TimesNewRoman"/>
                <w:b w:val="0"/>
                <w:i w:val="0"/>
                <w:vanish w:val="0"/>
                <w:color w:val="000000"/>
                <w:sz w:val="10"/>
              </w:rPr>
            </w:pPr>
            <w:ins w:id="11969" w:author="SFC2021" w:date="2025-12-22T16:11:21Z">
              <w:r>
                <w:rPr>
                  <w:rFonts w:ascii="TimesNewRoman" w:eastAsia="TimesNewRoman" w:hAnsi="TimesNewRoman" w:cs="TimesNewRoman"/>
                  <w:b w:val="0"/>
                  <w:i w:val="0"/>
                  <w:vanish w:val="0"/>
                  <w:color w:val="000000"/>
                  <w:sz w:val="10"/>
                </w:rPr>
                <w:t>10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70" w:author="SFC2021" w:date="2025-12-22T16:11:21Z"/>
                <w:rFonts w:ascii="TimesNewRoman" w:eastAsia="TimesNewRoman" w:hAnsi="TimesNewRoman" w:cs="TimesNewRoman"/>
                <w:b w:val="0"/>
                <w:i w:val="0"/>
                <w:vanish w:val="0"/>
                <w:color w:val="000000"/>
                <w:sz w:val="10"/>
              </w:rPr>
            </w:pPr>
            <w:ins w:id="11971" w:author="SFC2021" w:date="2025-12-22T16:11:21Z">
              <w:r>
                <w:rPr>
                  <w:rFonts w:ascii="TimesNewRoman" w:eastAsia="TimesNewRoman" w:hAnsi="TimesNewRoman" w:cs="TimesNewRoman"/>
                  <w:b w:val="0"/>
                  <w:i w:val="0"/>
                  <w:vanish w:val="0"/>
                  <w:color w:val="000000"/>
                  <w:sz w:val="10"/>
                </w:rPr>
                <w:t>Δημόσιο</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72" w:author="SFC2021" w:date="2025-12-22T16:11:21Z"/>
                <w:rFonts w:ascii="TimesNewRoman" w:eastAsia="TimesNewRoman" w:hAnsi="TimesNewRoman" w:cs="TimesNewRoman"/>
                <w:b w:val="0"/>
                <w:i w:val="0"/>
                <w:vanish w:val="0"/>
                <w:color w:val="000000"/>
                <w:sz w:val="10"/>
              </w:rPr>
            </w:pPr>
            <w:ins w:id="11973" w:author="SFC2021" w:date="2025-12-22T16:11:21Z">
              <w:r>
                <w:rPr>
                  <w:rFonts w:ascii="TimesNewRoman" w:eastAsia="TimesNewRoman" w:hAnsi="TimesNewRoman" w:cs="TimesNewRoman"/>
                  <w:b w:val="0"/>
                  <w:i w:val="0"/>
                  <w:vanish w:val="0"/>
                  <w:color w:val="000000"/>
                  <w:sz w:val="10"/>
                </w:rPr>
                <w:t>ΕΚΤ+</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74" w:author="SFC2021" w:date="2025-12-22T16:11:21Z"/>
                <w:rFonts w:ascii="TimesNewRoman" w:eastAsia="TimesNewRoman" w:hAnsi="TimesNewRoman" w:cs="TimesNewRoman"/>
                <w:b w:val="0"/>
                <w:i w:val="0"/>
                <w:vanish w:val="0"/>
                <w:color w:val="000000"/>
                <w:sz w:val="10"/>
              </w:rPr>
            </w:pPr>
            <w:ins w:id="11975" w:author="SFC2021" w:date="2025-12-22T16:11:21Z">
              <w:r>
                <w:rPr>
                  <w:rFonts w:ascii="TimesNewRoman" w:eastAsia="TimesNewRoman" w:hAnsi="TimesNewRoman" w:cs="TimesNewRoman"/>
                  <w:b w:val="0"/>
                  <w:i w:val="0"/>
                  <w:vanish w:val="0"/>
                  <w:color w:val="000000"/>
                  <w:sz w:val="10"/>
                </w:rPr>
                <w:t>Μετάβαση</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76" w:author="SFC2021" w:date="2025-12-22T16:11:21Z"/>
                <w:rFonts w:ascii="TimesNewRoman" w:eastAsia="TimesNewRoman" w:hAnsi="TimesNewRoman" w:cs="TimesNewRoman"/>
                <w:b w:val="0"/>
                <w:i w:val="0"/>
                <w:vanish w:val="0"/>
                <w:color w:val="000000"/>
                <w:sz w:val="10"/>
              </w:rPr>
            </w:pPr>
            <w:ins w:id="11977" w:author="SFC2021" w:date="2025-12-22T16:11:21Z">
              <w:r>
                <w:rPr>
                  <w:rFonts w:ascii="TimesNewRoman" w:eastAsia="TimesNewRoman" w:hAnsi="TimesNewRoman" w:cs="TimesNewRoman"/>
                  <w:b w:val="0"/>
                  <w:i w:val="0"/>
                  <w:vanish w:val="0"/>
                  <w:color w:val="000000"/>
                  <w:sz w:val="10"/>
                </w:rPr>
                <w:t>31.602.964,00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78" w:author="SFC2021" w:date="2025-12-22T16:11:21Z"/>
                <w:rFonts w:ascii="TimesNewRoman" w:eastAsia="TimesNewRoman" w:hAnsi="TimesNewRoman" w:cs="TimesNewRoman"/>
                <w:b w:val="0"/>
                <w:i w:val="0"/>
                <w:vanish w:val="0"/>
                <w:color w:val="000000"/>
                <w:sz w:val="10"/>
              </w:rPr>
            </w:pPr>
            <w:ins w:id="11979" w:author="SFC2021" w:date="2025-12-22T16:11:21Z">
              <w:r>
                <w:rPr>
                  <w:rFonts w:ascii="TimesNewRoman" w:eastAsia="TimesNewRoman" w:hAnsi="TimesNewRoman" w:cs="TimesNewRoman"/>
                  <w:b w:val="0"/>
                  <w:i w:val="0"/>
                  <w:vanish w:val="0"/>
                  <w:color w:val="000000"/>
                  <w:sz w:val="10"/>
                </w:rPr>
                <w:t>31.602.964,00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0" w:author="SFC2021" w:date="2025-12-22T16:11:21Z"/>
                <w:rFonts w:ascii="TimesNewRoman" w:eastAsia="TimesNewRoman" w:hAnsi="TimesNewRoman" w:cs="TimesNewRoman"/>
                <w:b w:val="0"/>
                <w:i w:val="0"/>
                <w:vanish w:val="0"/>
                <w:color w:val="000000"/>
                <w:sz w:val="10"/>
              </w:rPr>
            </w:pPr>
            <w:ins w:id="11981" w:author="SFC2021" w:date="2025-12-22T16:11:21Z">
              <w:r>
                <w:rPr>
                  <w:rFonts w:ascii="TimesNewRoman" w:eastAsia="TimesNewRoman" w:hAnsi="TimesNewRoman" w:cs="TimesNewRoman"/>
                  <w:b w:val="0"/>
                  <w:i w:val="0"/>
                  <w:vanish w:val="0"/>
                  <w:color w:val="000000"/>
                  <w:sz w:val="10"/>
                </w:rPr>
                <w:t>0,00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2" w:author="SFC2021" w:date="2025-12-22T16:11:21Z"/>
                <w:rFonts w:ascii="TimesNewRoman" w:eastAsia="TimesNewRoman" w:hAnsi="TimesNewRoman" w:cs="TimesNewRoman"/>
                <w:b w:val="0"/>
                <w:i w:val="0"/>
                <w:vanish w:val="0"/>
                <w:color w:val="000000"/>
                <w:sz w:val="10"/>
              </w:rPr>
            </w:pPr>
            <w:ins w:id="11983" w:author="SFC2021" w:date="2025-12-22T16:11:21Z">
              <w:r>
                <w:rPr>
                  <w:rFonts w:ascii="TimesNewRoman" w:eastAsia="TimesNewRoman" w:hAnsi="TimesNewRoman" w:cs="TimesNewRoman"/>
                  <w:b w:val="0"/>
                  <w:i w:val="0"/>
                  <w:vanish w:val="0"/>
                  <w:color w:val="000000"/>
                  <w:sz w:val="10"/>
                </w:rPr>
                <w:t>19.387.253,00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4" w:author="SFC2021" w:date="2025-12-22T16:11:21Z"/>
                <w:rFonts w:ascii="TimesNewRoman" w:eastAsia="TimesNewRoman" w:hAnsi="TimesNewRoman" w:cs="TimesNewRoman"/>
                <w:b w:val="0"/>
                <w:i w:val="0"/>
                <w:vanish w:val="0"/>
                <w:color w:val="000000"/>
                <w:sz w:val="10"/>
              </w:rPr>
            </w:pPr>
            <w:ins w:id="11985" w:author="SFC2021" w:date="2025-12-22T16:11:21Z">
              <w:r>
                <w:rPr>
                  <w:rFonts w:ascii="TimesNewRoman" w:eastAsia="TimesNewRoman" w:hAnsi="TimesNewRoman" w:cs="TimesNewRoman"/>
                  <w:b w:val="0"/>
                  <w:i w:val="0"/>
                  <w:vanish w:val="0"/>
                  <w:color w:val="000000"/>
                  <w:sz w:val="10"/>
                </w:rPr>
                <w:t>19.387.253,00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6" w:author="SFC2021" w:date="2025-12-22T16:11:21Z"/>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7" w:author="SFC2021" w:date="2025-12-22T16:11:21Z"/>
                <w:rFonts w:ascii="TimesNewRoman" w:eastAsia="TimesNewRoman" w:hAnsi="TimesNewRoman" w:cs="TimesNewRoman"/>
                <w:b w:val="0"/>
                <w:i w:val="0"/>
                <w:vanish w:val="0"/>
                <w:color w:val="000000"/>
                <w:sz w:val="10"/>
              </w:rPr>
            </w:pPr>
            <w:ins w:id="11988" w:author="SFC2021" w:date="2025-12-22T16:11:21Z">
              <w:r>
                <w:rPr>
                  <w:rFonts w:ascii="TimesNewRoman" w:eastAsia="TimesNewRoman" w:hAnsi="TimesNewRoman" w:cs="TimesNewRoman"/>
                  <w:b w:val="0"/>
                  <w:i w:val="0"/>
                  <w:vanish w:val="0"/>
                  <w:color w:val="000000"/>
                  <w:sz w:val="10"/>
                </w:rPr>
                <w:t>50.990.217,00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1989" w:author="SFC2021" w:date="2025-12-22T16:11:21Z"/>
                <w:rFonts w:ascii="TimesNewRoman" w:eastAsia="TimesNewRoman" w:hAnsi="TimesNewRoman" w:cs="TimesNewRoman"/>
                <w:b w:val="0"/>
                <w:i w:val="0"/>
                <w:vanish w:val="0"/>
                <w:color w:val="000000"/>
                <w:sz w:val="10"/>
              </w:rPr>
            </w:pPr>
            <w:ins w:id="11990" w:author="SFC2021" w:date="2025-12-22T16:11:21Z">
              <w:r>
                <w:rPr>
                  <w:rFonts w:ascii="TimesNewRoman" w:eastAsia="TimesNewRoman" w:hAnsi="TimesNewRoman" w:cs="TimesNewRoman"/>
                  <w:b w:val="0"/>
                  <w:i w:val="0"/>
                  <w:vanish w:val="0"/>
                  <w:color w:val="000000"/>
                  <w:sz w:val="10"/>
                </w:rPr>
                <w:t>61,9784850102%</w:t>
              </w:r>
            </w:ins>
          </w:p>
        </w:tc>
      </w:tr>
      <w:tr>
        <w:tblPrEx>
          <w:tblW w:w="100%" w:type="pct"/>
        </w:tblPrEx>
        <w:trPr>
          <w:cantSplit w:val="0"/>
          <w:trHeight w:hRule="auto" w:val="0"/>
          <w:tblHeader w:val="0"/>
          <w:ins w:id="11991" w:author="SFC2021" w:date="2025-12-22T16:11:21Z"/>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92" w:author="SFC2021" w:date="2025-12-22T16:11:21Z"/>
                <w:rFonts w:ascii="TimesNewRoman" w:eastAsia="TimesNewRoman" w:hAnsi="TimesNewRoman" w:cs="TimesNewRoman"/>
                <w:b w:val="0"/>
                <w:i w:val="0"/>
                <w:vanish w:val="0"/>
                <w:color w:val="000000"/>
                <w:sz w:val="10"/>
              </w:rPr>
            </w:pPr>
            <w:ins w:id="11993" w:author="SFC2021" w:date="2025-12-22T16:11:21Z">
              <w:r>
                <w:rPr>
                  <w:rFonts w:ascii="TimesNewRoman" w:eastAsia="TimesNewRoman" w:hAnsi="TimesNewRoman" w:cs="TimesNewRoman"/>
                  <w:b w:val="0"/>
                  <w:i w:val="0"/>
                  <w:vanish w:val="0"/>
                  <w:color w:val="000000"/>
                  <w:sz w:val="10"/>
                </w:rPr>
                <w:t>4</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94" w:author="SFC2021" w:date="2025-12-22T16:11:21Z"/>
                <w:rFonts w:ascii="TimesNewRoman" w:eastAsia="TimesNewRoman" w:hAnsi="TimesNewRoman" w:cs="TimesNewRoman"/>
                <w:b w:val="0"/>
                <w:i w:val="0"/>
                <w:vanish w:val="0"/>
                <w:color w:val="000000"/>
                <w:sz w:val="10"/>
              </w:rPr>
            </w:pPr>
            <w:ins w:id="11995" w:author="SFC2021" w:date="2025-12-22T16:11:21Z">
              <w:r>
                <w:rPr>
                  <w:rFonts w:ascii="TimesNewRoman" w:eastAsia="TimesNewRoman" w:hAnsi="TimesNewRoman" w:cs="TimesNewRoman"/>
                  <w:b w:val="0"/>
                  <w:i w:val="0"/>
                  <w:vanish w:val="0"/>
                  <w:color w:val="000000"/>
                  <w:sz w:val="10"/>
                </w:rPr>
                <w:t>10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96" w:author="SFC2021" w:date="2025-12-22T16:11:21Z"/>
                <w:rFonts w:ascii="TimesNewRoman" w:eastAsia="TimesNewRoman" w:hAnsi="TimesNewRoman" w:cs="TimesNewRoman"/>
                <w:b w:val="0"/>
                <w:i w:val="0"/>
                <w:vanish w:val="0"/>
                <w:color w:val="000000"/>
                <w:sz w:val="10"/>
              </w:rPr>
            </w:pPr>
            <w:ins w:id="11997" w:author="SFC2021" w:date="2025-12-22T16:11:21Z">
              <w:r>
                <w:rPr>
                  <w:rFonts w:ascii="TimesNewRoman" w:eastAsia="TimesNewRoman" w:hAnsi="TimesNewRoman" w:cs="TimesNewRoman"/>
                  <w:b w:val="0"/>
                  <w:i w:val="0"/>
                  <w:vanish w:val="0"/>
                  <w:color w:val="000000"/>
                  <w:sz w:val="10"/>
                </w:rPr>
                <w:t>Δημόσιο</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1998" w:author="SFC2021" w:date="2025-12-22T16:11:21Z"/>
                <w:rFonts w:ascii="TimesNewRoman" w:eastAsia="TimesNewRoman" w:hAnsi="TimesNewRoman" w:cs="TimesNewRoman"/>
                <w:b w:val="0"/>
                <w:i w:val="0"/>
                <w:vanish w:val="0"/>
                <w:color w:val="000000"/>
                <w:sz w:val="10"/>
              </w:rPr>
            </w:pPr>
            <w:ins w:id="11999" w:author="SFC2021" w:date="2025-12-22T16:11:21Z">
              <w:r>
                <w:rPr>
                  <w:rFonts w:ascii="TimesNewRoman" w:eastAsia="TimesNewRoman" w:hAnsi="TimesNewRoman" w:cs="TimesNewRoman"/>
                  <w:b w:val="0"/>
                  <w:i w:val="0"/>
                  <w:vanish w:val="0"/>
                  <w:color w:val="000000"/>
                  <w:sz w:val="10"/>
                </w:rPr>
                <w:t>ΕΚΤ+</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ins w:id="12000" w:author="SFC2021" w:date="2025-12-22T16:11:21Z"/>
                <w:rFonts w:ascii="TimesNewRoman" w:eastAsia="TimesNewRoman" w:hAnsi="TimesNewRoman" w:cs="TimesNewRoman"/>
                <w:b w:val="0"/>
                <w:i w:val="0"/>
                <w:vanish w:val="0"/>
                <w:color w:val="000000"/>
                <w:sz w:val="10"/>
              </w:rPr>
            </w:pPr>
            <w:ins w:id="12001" w:author="SFC2021" w:date="2025-12-22T16:11:21Z">
              <w:r>
                <w:rPr>
                  <w:rFonts w:ascii="TimesNewRoman" w:eastAsia="TimesNewRoman" w:hAnsi="TimesNewRoman" w:cs="TimesNewRoman"/>
                  <w:b w:val="0"/>
                  <w:i w:val="0"/>
                  <w:vanish w:val="0"/>
                  <w:color w:val="000000"/>
                  <w:sz w:val="10"/>
                </w:rPr>
                <w:t>Λιγότερο αναπτυγμένες περιφέρειες</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02" w:author="SFC2021" w:date="2025-12-22T16:11:21Z"/>
                <w:rFonts w:ascii="TimesNewRoman" w:eastAsia="TimesNewRoman" w:hAnsi="TimesNewRoman" w:cs="TimesNewRoman"/>
                <w:b w:val="0"/>
                <w:i w:val="0"/>
                <w:vanish w:val="0"/>
                <w:color w:val="000000"/>
                <w:sz w:val="10"/>
              </w:rPr>
            </w:pPr>
            <w:ins w:id="12003" w:author="SFC2021" w:date="2025-12-22T16:11:21Z">
              <w:r>
                <w:rPr>
                  <w:rFonts w:ascii="TimesNewRoman" w:eastAsia="TimesNewRoman" w:hAnsi="TimesNewRoman" w:cs="TimesNewRoman"/>
                  <w:b w:val="0"/>
                  <w:i w:val="0"/>
                  <w:vanish w:val="0"/>
                  <w:color w:val="000000"/>
                  <w:sz w:val="10"/>
                </w:rPr>
                <w:t>174.081.239,00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04" w:author="SFC2021" w:date="2025-12-22T16:11:21Z"/>
                <w:rFonts w:ascii="TimesNewRoman" w:eastAsia="TimesNewRoman" w:hAnsi="TimesNewRoman" w:cs="TimesNewRoman"/>
                <w:b w:val="0"/>
                <w:i w:val="0"/>
                <w:vanish w:val="0"/>
                <w:color w:val="000000"/>
                <w:sz w:val="10"/>
              </w:rPr>
            </w:pPr>
            <w:ins w:id="12005" w:author="SFC2021" w:date="2025-12-22T16:11:21Z">
              <w:r>
                <w:rPr>
                  <w:rFonts w:ascii="TimesNewRoman" w:eastAsia="TimesNewRoman" w:hAnsi="TimesNewRoman" w:cs="TimesNewRoman"/>
                  <w:b w:val="0"/>
                  <w:i w:val="0"/>
                  <w:vanish w:val="0"/>
                  <w:color w:val="000000"/>
                  <w:sz w:val="10"/>
                </w:rPr>
                <w:t>174.081.239,00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06" w:author="SFC2021" w:date="2025-12-22T16:11:21Z"/>
                <w:rFonts w:ascii="TimesNewRoman" w:eastAsia="TimesNewRoman" w:hAnsi="TimesNewRoman" w:cs="TimesNewRoman"/>
                <w:b w:val="0"/>
                <w:i w:val="0"/>
                <w:vanish w:val="0"/>
                <w:color w:val="000000"/>
                <w:sz w:val="10"/>
              </w:rPr>
            </w:pPr>
            <w:ins w:id="12007" w:author="SFC2021" w:date="2025-12-22T16:11:21Z">
              <w:r>
                <w:rPr>
                  <w:rFonts w:ascii="TimesNewRoman" w:eastAsia="TimesNewRoman" w:hAnsi="TimesNewRoman" w:cs="TimesNewRoman"/>
                  <w:b w:val="0"/>
                  <w:i w:val="0"/>
                  <w:vanish w:val="0"/>
                  <w:color w:val="000000"/>
                  <w:sz w:val="10"/>
                </w:rPr>
                <w:t>0,00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08" w:author="SFC2021" w:date="2025-12-22T16:11:21Z"/>
                <w:rFonts w:ascii="TimesNewRoman" w:eastAsia="TimesNewRoman" w:hAnsi="TimesNewRoman" w:cs="TimesNewRoman"/>
                <w:b w:val="0"/>
                <w:i w:val="0"/>
                <w:vanish w:val="0"/>
                <w:color w:val="000000"/>
                <w:sz w:val="10"/>
              </w:rPr>
            </w:pPr>
            <w:ins w:id="12009" w:author="SFC2021" w:date="2025-12-22T16:11:21Z">
              <w:r>
                <w:rPr>
                  <w:rFonts w:ascii="TimesNewRoman" w:eastAsia="TimesNewRoman" w:hAnsi="TimesNewRoman" w:cs="TimesNewRoman"/>
                  <w:b w:val="0"/>
                  <w:i w:val="0"/>
                  <w:vanish w:val="0"/>
                  <w:color w:val="000000"/>
                  <w:sz w:val="10"/>
                </w:rPr>
                <w:t>9.162.171,00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10" w:author="SFC2021" w:date="2025-12-22T16:11:21Z"/>
                <w:rFonts w:ascii="TimesNewRoman" w:eastAsia="TimesNewRoman" w:hAnsi="TimesNewRoman" w:cs="TimesNewRoman"/>
                <w:b w:val="0"/>
                <w:i w:val="0"/>
                <w:vanish w:val="0"/>
                <w:color w:val="000000"/>
                <w:sz w:val="10"/>
              </w:rPr>
            </w:pPr>
            <w:ins w:id="12011" w:author="SFC2021" w:date="2025-12-22T16:11:21Z">
              <w:r>
                <w:rPr>
                  <w:rFonts w:ascii="TimesNewRoman" w:eastAsia="TimesNewRoman" w:hAnsi="TimesNewRoman" w:cs="TimesNewRoman"/>
                  <w:b w:val="0"/>
                  <w:i w:val="0"/>
                  <w:vanish w:val="0"/>
                  <w:color w:val="000000"/>
                  <w:sz w:val="10"/>
                </w:rPr>
                <w:t>9.162.171,00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12" w:author="SFC2021" w:date="2025-12-22T16:11:21Z"/>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13" w:author="SFC2021" w:date="2025-12-22T16:11:21Z"/>
                <w:rFonts w:ascii="TimesNewRoman" w:eastAsia="TimesNewRoman" w:hAnsi="TimesNewRoman" w:cs="TimesNewRoman"/>
                <w:b w:val="0"/>
                <w:i w:val="0"/>
                <w:vanish w:val="0"/>
                <w:color w:val="000000"/>
                <w:sz w:val="10"/>
              </w:rPr>
            </w:pPr>
            <w:ins w:id="12014" w:author="SFC2021" w:date="2025-12-22T16:11:21Z">
              <w:r>
                <w:rPr>
                  <w:rFonts w:ascii="TimesNewRoman" w:eastAsia="TimesNewRoman" w:hAnsi="TimesNewRoman" w:cs="TimesNewRoman"/>
                  <w:b w:val="0"/>
                  <w:i w:val="0"/>
                  <w:vanish w:val="0"/>
                  <w:color w:val="000000"/>
                  <w:sz w:val="10"/>
                </w:rPr>
                <w:t>183.243.410,00</w:t>
              </w:r>
            </w:ins>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ins w:id="12015" w:author="SFC2021" w:date="2025-12-22T16:11:21Z"/>
                <w:rFonts w:ascii="TimesNewRoman" w:eastAsia="TimesNewRoman" w:hAnsi="TimesNewRoman" w:cs="TimesNewRoman"/>
                <w:b w:val="0"/>
                <w:i w:val="0"/>
                <w:vanish w:val="0"/>
                <w:color w:val="000000"/>
                <w:sz w:val="10"/>
              </w:rPr>
            </w:pPr>
            <w:ins w:id="12016" w:author="SFC2021" w:date="2025-12-22T16:11:21Z">
              <w:r>
                <w:rPr>
                  <w:rFonts w:ascii="TimesNewRoman" w:eastAsia="TimesNewRoman" w:hAnsi="TimesNewRoman" w:cs="TimesNewRoman"/>
                  <w:b w:val="0"/>
                  <w:i w:val="0"/>
                  <w:vanish w:val="0"/>
                  <w:color w:val="000000"/>
                  <w:sz w:val="10"/>
                </w:rPr>
                <w:t>94,9999997271%</w:t>
              </w:r>
            </w:ins>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TA36(4)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6.624.585,00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5.617.894,00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1.006.691,00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4.416.390,00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4.416.390,00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11.040.975,00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60,0000000000%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TA36(4)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36.490.750,00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30.945.515,00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5.545.235,00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6.439.545,00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6.439.545,00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42.930.295,00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84,9999982530%</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Μετάβαση</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510.805.709,00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433.182.256,00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77.623.453,00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17" w:author="SFC2021" w:date="2025-12-22T16:11:21Z">
              <w:r>
                <w:rPr>
                  <w:rFonts w:ascii="TimesNewRoman" w:eastAsia="TimesNewRoman" w:hAnsi="TimesNewRoman" w:cs="TimesNewRoman"/>
                  <w:b w:val="0"/>
                  <w:i w:val="0"/>
                  <w:vanish w:val="0"/>
                  <w:color w:val="000000"/>
                  <w:sz w:val="10"/>
                </w:rPr>
                <w:delText>370.408.385</w:delText>
              </w:r>
            </w:del>
            <w:ins w:id="12018" w:author="SFC2021" w:date="2025-12-22T16:11:21Z">
              <w:r>
                <w:rPr>
                  <w:rFonts w:ascii="TimesNewRoman" w:eastAsia="TimesNewRoman" w:hAnsi="TimesNewRoman" w:cs="TimesNewRoman"/>
                  <w:b w:val="0"/>
                  <w:i w:val="0"/>
                  <w:vanish w:val="0"/>
                  <w:color w:val="000000"/>
                  <w:sz w:val="10"/>
                </w:rPr>
                <w:t>358.567.610</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19" w:author="SFC2021" w:date="2025-12-22T16:11:21Z">
              <w:r>
                <w:rPr>
                  <w:rFonts w:ascii="TimesNewRoman" w:eastAsia="TimesNewRoman" w:hAnsi="TimesNewRoman" w:cs="TimesNewRoman"/>
                  <w:b w:val="0"/>
                  <w:i w:val="0"/>
                  <w:vanish w:val="0"/>
                  <w:color w:val="000000"/>
                  <w:sz w:val="10"/>
                </w:rPr>
                <w:delText>370.408.385</w:delText>
              </w:r>
            </w:del>
            <w:ins w:id="12020" w:author="SFC2021" w:date="2025-12-22T16:11:21Z">
              <w:r>
                <w:rPr>
                  <w:rFonts w:ascii="TimesNewRoman" w:eastAsia="TimesNewRoman" w:hAnsi="TimesNewRoman" w:cs="TimesNewRoman"/>
                  <w:b w:val="0"/>
                  <w:i w:val="0"/>
                  <w:vanish w:val="0"/>
                  <w:color w:val="000000"/>
                  <w:sz w:val="10"/>
                </w:rPr>
                <w:t>358.567.610</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21" w:author="SFC2021" w:date="2025-12-22T16:11:21Z">
              <w:r>
                <w:rPr>
                  <w:rFonts w:ascii="TimesNewRoman" w:eastAsia="TimesNewRoman" w:hAnsi="TimesNewRoman" w:cs="TimesNewRoman"/>
                  <w:b w:val="0"/>
                  <w:i w:val="0"/>
                  <w:vanish w:val="0"/>
                  <w:color w:val="000000"/>
                  <w:sz w:val="10"/>
                </w:rPr>
                <w:delText>881.214.094</w:delText>
              </w:r>
            </w:del>
            <w:ins w:id="12022" w:author="SFC2021" w:date="2025-12-22T16:11:21Z">
              <w:r>
                <w:rPr>
                  <w:rFonts w:ascii="TimesNewRoman" w:eastAsia="TimesNewRoman" w:hAnsi="TimesNewRoman" w:cs="TimesNewRoman"/>
                  <w:b w:val="0"/>
                  <w:i w:val="0"/>
                  <w:vanish w:val="0"/>
                  <w:color w:val="000000"/>
                  <w:sz w:val="10"/>
                </w:rPr>
                <w:t>869.373.319</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23" w:author="SFC2021" w:date="2025-12-22T16:11:21Z">
              <w:r>
                <w:rPr>
                  <w:rFonts w:ascii="TimesNewRoman" w:eastAsia="TimesNewRoman" w:hAnsi="TimesNewRoman" w:cs="TimesNewRoman"/>
                  <w:b w:val="0"/>
                  <w:i w:val="0"/>
                  <w:vanish w:val="0"/>
                  <w:color w:val="000000"/>
                  <w:sz w:val="10"/>
                </w:rPr>
                <w:delText>57,9661301922</w:delText>
              </w:r>
            </w:del>
            <w:ins w:id="12024" w:author="SFC2021" w:date="2025-12-22T16:11:21Z">
              <w:r>
                <w:rPr>
                  <w:rFonts w:ascii="TimesNewRoman" w:eastAsia="TimesNewRoman" w:hAnsi="TimesNewRoman" w:cs="TimesNewRoman"/>
                  <w:b w:val="0"/>
                  <w:i w:val="0"/>
                  <w:vanish w:val="0"/>
                  <w:color w:val="000000"/>
                  <w:sz w:val="10"/>
                </w:rPr>
                <w:t>58,7556229109</w:t>
              </w:r>
            </w:ins>
            <w:r>
              <w:rPr>
                <w:rFonts w:ascii="TimesNewRoman" w:eastAsia="TimesNewRoman" w:hAnsi="TimesNewRoman" w:cs="TimesNewRoman"/>
                <w:b w:val="0"/>
                <w:i w:val="0"/>
                <w:vanish w:val="0"/>
                <w:color w:val="000000"/>
                <w:sz w:val="10"/>
              </w:rPr>
              <w:t>%</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2.813.713.652,00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2.386.133.911,00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427.579.741,00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25" w:author="SFC2021" w:date="2025-12-22T16:11:21Z">
              <w:r>
                <w:rPr>
                  <w:rFonts w:ascii="TimesNewRoman" w:eastAsia="TimesNewRoman" w:hAnsi="TimesNewRoman" w:cs="TimesNewRoman"/>
                  <w:b w:val="0"/>
                  <w:i w:val="0"/>
                  <w:vanish w:val="0"/>
                  <w:color w:val="000000"/>
                  <w:sz w:val="10"/>
                </w:rPr>
                <w:delText>466.666.459</w:delText>
              </w:r>
            </w:del>
            <w:ins w:id="12026" w:author="SFC2021" w:date="2025-12-22T16:11:21Z">
              <w:r>
                <w:rPr>
                  <w:rFonts w:ascii="TimesNewRoman" w:eastAsia="TimesNewRoman" w:hAnsi="TimesNewRoman" w:cs="TimesNewRoman"/>
                  <w:b w:val="0"/>
                  <w:i w:val="0"/>
                  <w:vanish w:val="0"/>
                  <w:color w:val="000000"/>
                  <w:sz w:val="10"/>
                </w:rPr>
                <w:t>478.507.234</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del w:id="12027" w:author="SFC2021" w:date="2025-12-22T16:11:21Z">
              <w:r>
                <w:rPr>
                  <w:rFonts w:ascii="TimesNewRoman" w:eastAsia="TimesNewRoman" w:hAnsi="TimesNewRoman" w:cs="TimesNewRoman"/>
                  <w:b w:val="0"/>
                  <w:i w:val="0"/>
                  <w:vanish w:val="0"/>
                  <w:color w:val="000000"/>
                  <w:sz w:val="10"/>
                </w:rPr>
                <w:delText>466.666.459</w:delText>
              </w:r>
            </w:del>
            <w:ins w:id="12028" w:author="SFC2021" w:date="2025-12-22T16:11:21Z">
              <w:r>
                <w:rPr>
                  <w:rFonts w:ascii="TimesNewRoman" w:eastAsia="TimesNewRoman" w:hAnsi="TimesNewRoman" w:cs="TimesNewRoman"/>
                  <w:b w:val="0"/>
                  <w:i w:val="0"/>
                  <w:vanish w:val="0"/>
                  <w:color w:val="000000"/>
                  <w:sz w:val="10"/>
                </w:rPr>
                <w:t>478.507.234</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w:t>
            </w:r>
            <w:del w:id="12029" w:author="SFC2021" w:date="2025-12-22T16:11:21Z">
              <w:r>
                <w:rPr>
                  <w:rFonts w:ascii="TimesNewRoman" w:eastAsia="TimesNewRoman" w:hAnsi="TimesNewRoman" w:cs="TimesNewRoman"/>
                  <w:b w:val="0"/>
                  <w:i w:val="0"/>
                  <w:vanish w:val="0"/>
                  <w:color w:val="000000"/>
                  <w:sz w:val="10"/>
                </w:rPr>
                <w:delText>280.380.111</w:delText>
              </w:r>
            </w:del>
            <w:ins w:id="12030" w:author="SFC2021" w:date="2025-12-22T16:11:21Z">
              <w:r>
                <w:rPr>
                  <w:rFonts w:ascii="TimesNewRoman" w:eastAsia="TimesNewRoman" w:hAnsi="TimesNewRoman" w:cs="TimesNewRoman"/>
                  <w:b w:val="0"/>
                  <w:i w:val="0"/>
                  <w:vanish w:val="0"/>
                  <w:color w:val="000000"/>
                  <w:sz w:val="10"/>
                </w:rPr>
                <w:t>292.220.886</w:t>
              </w:r>
            </w:ins>
            <w:r>
              <w:rPr>
                <w:rFonts w:ascii="TimesNewRoman" w:eastAsia="TimesNewRoman" w:hAnsi="TimesNewRoman" w:cs="TimesNewRoman"/>
                <w:b w:val="0"/>
                <w:i w:val="0"/>
                <w:vanish w:val="0"/>
                <w:color w:val="000000"/>
                <w:sz w:val="10"/>
              </w:rPr>
              <w:t>,00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85,</w:t>
            </w:r>
            <w:del w:id="12031" w:author="SFC2021" w:date="2025-12-22T16:11:21Z">
              <w:r>
                <w:rPr>
                  <w:rFonts w:ascii="TimesNewRoman" w:eastAsia="TimesNewRoman" w:hAnsi="TimesNewRoman" w:cs="TimesNewRoman"/>
                  <w:b w:val="0"/>
                  <w:i w:val="0"/>
                  <w:vanish w:val="0"/>
                  <w:color w:val="000000"/>
                  <w:sz w:val="10"/>
                </w:rPr>
                <w:delText>7740126690</w:delText>
              </w:r>
            </w:del>
            <w:ins w:id="12032" w:author="SFC2021" w:date="2025-12-22T16:11:21Z">
              <w:r>
                <w:rPr>
                  <w:rFonts w:ascii="TimesNewRoman" w:eastAsia="TimesNewRoman" w:hAnsi="TimesNewRoman" w:cs="TimesNewRoman"/>
                  <w:b w:val="0"/>
                  <w:i w:val="0"/>
                  <w:vanish w:val="0"/>
                  <w:color w:val="000000"/>
                  <w:sz w:val="10"/>
                </w:rPr>
                <w:t>4655185490</w:t>
              </w:r>
            </w:ins>
            <w:r>
              <w:rPr>
                <w:rFonts w:ascii="TimesNewRoman" w:eastAsia="TimesNewRoman" w:hAnsi="TimesNewRoman" w:cs="TimesNewRoman"/>
                <w:b w:val="0"/>
                <w:i w:val="0"/>
                <w:vanish w:val="0"/>
                <w:color w:val="000000"/>
                <w:sz w:val="10"/>
              </w:rPr>
              <w:t>%</w:t>
            </w:r>
          </w:p>
        </w:tc>
      </w:tr>
      <w:tr>
        <w:tblPrEx>
          <w:tblW w:w="100%" w:type="pct"/>
        </w:tblPrEx>
        <w:trPr>
          <w:cantSplit w:val="0"/>
          <w:trHeight w:hRule="auto" w:val="0"/>
          <w:tblHeader w:val="0"/>
        </w:trPr>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Γενικό 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3.324.519.361,00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2.819.316.167,00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505.203.194,00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837.074.844,00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837.074.844,00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4.161.594.205,00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end"/>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79,8857168007%</w:t>
            </w:r>
          </w:p>
        </w:tc>
      </w:tr>
    </w:tbl>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 Για το ΕΤΠΑ: λιγότερο ανεπτυγμένες περιφέρειες, περιφέρειες μετάβασης, περισσότερο ανεπτυγμένες περιφέρειες και, κατά περίπτωση, ειδικά κονδύλια για τις εξόχως απόκεντρες και βόρειες αραιοκατοικημένες περιφέρειες. Για το ΕΚΤ+, λιγότερο ανεπτυγμένες περιφέρειες, περιφέρειες μετάβασης, περισσότερο ανεπτυγμένες περιφέρειες και, κατά περίπτωση, πρόσθετα κονδύλια για τις εξόχως απόκεντρες περιφέρειες. Για το Ταμείο Συνοχής: άνευ αντικειμένου. Για την παροχή τεχνικής βοήθειας, η εφαρμογή των κατηγοριών περιφέρειας εξαρτάται από την επιλογή ταμείου.</w:t>
      </w:r>
    </w:p>
    <w:p w:rsidR="00A77B3E">
      <w:pPr>
        <w:spacing w:before="100" w:after="0"/>
        <w:jc w:val="start"/>
        <w:rPr>
          <w:rFonts w:ascii="TimesNewRoman" w:eastAsia="TimesNewRoman" w:hAnsi="TimesNewRoman" w:cs="TimesNewRoman"/>
          <w:b w:val="0"/>
          <w:i w:val="0"/>
          <w:vanish w:val="0"/>
          <w:color w:val="000000"/>
          <w:sz w:val="10"/>
        </w:rPr>
      </w:pPr>
      <w:r>
        <w:rPr>
          <w:rFonts w:ascii="TimesNewRoman" w:eastAsia="TimesNewRoman" w:hAnsi="TimesNewRoman" w:cs="TimesNewRoman"/>
          <w:b w:val="0"/>
          <w:i w:val="0"/>
          <w:vanish w:val="0"/>
          <w:color w:val="000000"/>
          <w:sz w:val="10"/>
        </w:rPr>
        <w:t>** Να αναφερθούν οι συνολικοί πόροι του ΤΔΜ, συμπεριλαμβανομένης της συμπληρωματικής στήριξης που μεταφέρεται από το ΕΤΠΑ και το ΕΚΤ+. Ο πίνακας δεν περιλαμβάνει τα ποσά σύμφωνα με το άρθρο 7 του κανονισμού ΤΔΜ. Σε περίπτωση τεχνικής βοήθειας που χρηματοδοτείται από το ΤΔΜ, οι πόροι του ΤΔΜ θα πρέπει να διαμοιράζονται σε πόρους που σχετίζονται με τα άρθρα 3 και 4 του κανονισμού ΤΔΜ. Για το άρθρο 4 του κανονισμού ΤΔΜ, δεν υπάρχει ποσό ευελιξίας.</w:t>
      </w:r>
    </w:p>
    <w:p w:rsidR="00A77B3E">
      <w:pPr>
        <w:spacing w:before="100" w:after="0"/>
        <w:jc w:val="start"/>
        <w:rPr>
          <w:rFonts w:ascii="TimesNewRoman" w:eastAsia="TimesNewRoman" w:hAnsi="TimesNewRoman" w:cs="TimesNewRoman"/>
          <w:b w:val="0"/>
          <w:i w:val="0"/>
          <w:vanish w:val="0"/>
          <w:color w:val="000000"/>
          <w:sz w:val="10"/>
        </w:rPr>
        <w:sectPr>
          <w:headerReference w:type="even" r:id="rId22"/>
          <w:headerReference w:type="default" r:id="rId23"/>
          <w:footerReference w:type="even" r:id="rId24"/>
          <w:footerReference w:type="default" r:id="rId25"/>
          <w:headerReference w:type="first" r:id="rId26"/>
          <w:footerReference w:type="first" r:id="rId27"/>
          <w:type w:val="nextPage"/>
          <w:pgSz w:w="16838" w:h="11906" w:orient="landscape"/>
          <w:pgMar w:top="720" w:right="720" w:bottom="864" w:left="936" w:header="288" w:footer="72" w:gutter="0"/>
          <w:cols w:space="708"/>
          <w:noEndnote/>
          <w:docGrid w:linePitch="360"/>
        </w:sectPr>
      </w:pPr>
    </w:p>
    <w:p w:rsidR="00A77B3E">
      <w:pPr>
        <w:pStyle w:val="Heading1"/>
        <w:spacing w:before="100" w:after="0"/>
        <w:jc w:val="start"/>
        <w:rPr>
          <w:rFonts w:ascii="Times New Roman" w:eastAsia="Times New Roman" w:hAnsi="Times New Roman" w:cs="Times New Roman"/>
          <w:b w:val="0"/>
          <w:i w:val="0"/>
          <w:vanish w:val="0"/>
          <w:color w:val="000000"/>
          <w:sz w:val="24"/>
        </w:rPr>
      </w:pPr>
      <w:bookmarkStart w:id="12033" w:name="_Toc256000982"/>
      <w:r>
        <w:rPr>
          <w:rFonts w:ascii="Times New Roman" w:eastAsia="Times New Roman" w:hAnsi="Times New Roman" w:cs="Times New Roman"/>
          <w:b w:val="0"/>
          <w:i w:val="0"/>
          <w:vanish w:val="0"/>
          <w:color w:val="000000"/>
          <w:sz w:val="24"/>
        </w:rPr>
        <w:t>4. Αναγκαίοι πρόσφοροι όροι</w:t>
      </w:r>
      <w:bookmarkEnd w:id="12033"/>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θ) του ΚΚΔ</w:t>
      </w:r>
    </w:p>
    <w:p w:rsidR="00A77B3E">
      <w:pPr>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4"/>
        </w:rPr>
        <w:t>Πίνακας 12: Αναγκαίοι πρόσφοροι όροι</w:t>
      </w:r>
    </w:p>
    <w:p w:rsidR="00A77B3E">
      <w:pPr>
        <w:spacing w:before="100" w:after="0"/>
        <w:jc w:val="start"/>
        <w:rPr>
          <w:rFonts w:ascii="Times New Roman" w:eastAsia="Times New Roman" w:hAnsi="Times New Roman" w:cs="Times New Roman"/>
          <w:b w:val="0"/>
          <w:i w:val="0"/>
          <w:vanish w:val="0"/>
          <w:color w:val="000000"/>
          <w:sz w:val="12"/>
        </w:rPr>
      </w:pPr>
    </w:p>
    <w:tbl>
      <w:tblPr>
        <w:tblW w:w="0pt" w:type="auto"/>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600"/>
        <w:gridCol w:w="800"/>
        <w:gridCol w:w="1600"/>
        <w:gridCol w:w="1000"/>
        <w:gridCol w:w="2800"/>
        <w:gridCol w:w="1000"/>
        <w:gridCol w:w="3400"/>
        <w:gridCol w:w="3400"/>
      </w:tblGrid>
      <w:tr>
        <w:tblPrEx>
          <w:tblW w:w="0pt" w:type="auto"/>
          <w:tblLayout w:type="fixed"/>
        </w:tblPrEx>
        <w:trPr>
          <w:cantSplit w:val="0"/>
          <w:trHeight w:hRule="auto" w:val="0"/>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Αναγκαίος πρόσφορος όρος</w:t>
            </w:r>
          </w:p>
        </w:tc>
        <w:tc>
          <w:tcPr>
            <w:tcW w:w="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Ταμείο</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Ειδικός στόχος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Πλήρωση αναγκαίου πρόσφορου όρου</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Κριτήρια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Πλήρωση κριτηρίων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Παραπομπή σε σχετικά έγγραφα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Αιτιολόγηση</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Αποτελεσματικοί μηχανισμοί παρακολούθησης της αγοράς δημοσίων συμβάσεων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Εφαρμόζονται μηχανισμοί παρακολούθησης που καλύπτουν όλες τις δημόσιες συμβάσεις και τις διαδικασίες σύναψής τους στο πλαίσιο των ταμείων σύμφωνα με τη νομοθεσία της Ένωσης για τις δημόσιες συμβάσεις Η απαίτηση αυτή περιλαμβάνει:1. Ρυθμίσεις για τη διασφάλιση της συλλογής ουσιαστικών και αξιόπιστων δεδομένων σχετικά με τις διαδικασίες σύναψης δημόσιων συμβάσεων που υπερβαίνουν τα κατώτατα όρια της Ένωσης σύμφωνα με τις υποχρεώσεις υποβολής εκθέσεων κατά τα άρθρα 83 και 84 της οδηγίας 2014/24/ΕΕ και κατά τα άρθρα 99 και 100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4412_ΑΡΘΡΑ 340.pdf</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4412_ΑΡΘΡΑ 341.pdf</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4412_ΑΡΘΡΟ 45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4412_ΑΡΘΡΟ 277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2018.12.14_6567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Σύμφωνη Γνώμη ΕΑΑΔΗΣΥ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ΚΥΑ_Αρ. Πρωτ. 70362_24.06.2021_ΦΕΚ</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Ελλάδα έχει μεταφέρει στην ελληνική νομοθεσία τις σχετικές διατάξεις των Οδηγιών και έχει προβεί στις επαγόμενες εξ αυτών ενέργειες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Στο άρθρο 340 του ν. 4412/2016 ενσωματώθηκαν οι παρ. 1-5, άρ. 83 της 2014/24 και οι παρ. 1-5, άρ. 99 της 2014/25, ορίζοντας αρμόδιο φορέα παρακολούθησης του συστήματος την Ε.Α.Α.ΔΗ.ΣΥ., βάσει των αρμοδιοτήτων της. Περαιτέρω, κατ΄ εξουσιοδότηση του άρ. 340, έχει εκδοθεί η με αρ. 70362/24.06.2021 K.Y.A., με την οποία καθορίζονται οι λεπτομέρειες για τη σύνταξη της έκθεσης παρακολούθησης εφαρμογής κανόνων δημοσίων συμβάσεων (ΦΕΚ Β 2802/30.06.21 και διόρθωση στο ΦΕΚ Β 3488/30.07.2021).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Στο άρθρο 45 του ν. 4412 ενσωματώθηκαν η παρ. 6, άρ. 83 και η παρ. 2, άρ. 84 της 2014/24. Στο άρθρο 277 του ίδιου νόμου ενσωματώθηκαν η παρ. 6, άρ. 99 και η παρ. 2, άρ. 100 της 2014/25.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Στο άρθρο 341 του ν. 4412 ενσωματώθηκαν οι παρ. 1 και 3, άρ. 84 της 2014/24 και οι παρ. 1 και 3, άρ. 100 της 2014/25.</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2. Ρυθμίσεις για να διασφαλίζεται ότι τα δεδομένα καλύπτουν τουλάχιστον τα ακόλουθα στοιχεία: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α. Ποιότητα και ένταση του ανταγωνισμού: ονόματα των πλειοδοτών, αριθμός αρχικών υποψηφίων και συμβατική αξία·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 πληροφορίες για την τελική τιμή μετά την ολοκλήρωση και για τη συμμετοχή των ΜΜΕ ως άμεσων πλειοδοτών, εφόσον τα εθνικά συστήματα παρέχουν αυτές τις πληροφορίες.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ΚΥΑ_76928_09.07.2021_ΚΗΜΔΗΣ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Τα ζητούμενα στοιχεία μπορούν να ανακτούνται από τα εξής πληροφοριακά συστήματα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α)  Κεντρικό Ηλεκτρονικό Μητρώο Δημοσίων Συμβάσεων (ΚΗΜΔΗΣ)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β) Ολοκληρωμένο Πληροφοριακό Σύστημα Εθνικό Σύστημα Ηλεκτρονικών Δημόσιων Συμβάσεων (ΟΠΣ ΕΣΗΔΗΣ)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 Ολοκληρωμένο Πληροφοριακό Σύστημα του Εταιρικού Συμφώνου Περιφερειακής Ανάπτυξης (ΟΠΣ- ΕΣΠΑ)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Για την ανάκτηση των ζητούμενων στοιχείων συνεργάζονται τα αρμόδια τμήματα των Υπουργείων Ανάπτυξης &amp; Επενδύσεων και Υποδομών &amp; Μεταφορών καθώς και η Ειδική Υπηρεσία Ολοκληρωμένου Πληροφοριακού Συστήματος ΕΣΠΑ.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Τα στοιχεία των αναδόχων καταχωρίζονται  στο ΚΗΜΔΗΣ στις καρτέλες καταχώρησης των αποφάσεων ανάθεσης, των συμβάσεων και των πληρωμών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 αριθμός των υποβληθεισών προσφορών υπάρχει στο ΟΠΣ ΕΣΗΔΗΣ.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αξία της σύμβασης  χωρίς ΦΠΑ υπάρχει σε κάθε καταχωρημένη σύμβαση στο ΚΗΜΔΗΣ.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τελική αξία μιας σύμβασης, αποτυπώνεται στην αξία της αντίστοιχης απόφασης ανάθεσης και σύμβασης που καταχωρίζονται στο ΚΗΜΔΗΣ.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Δεν υπάρχει διαθέσιμη πληροφορία για τη συμμετοχή μικρομεσαίων επιχειρήσεων στα ηλεκτρονικά συστήματα δημοσίων συμβάσεων.</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Ρυθμίσεις για τη διασφάλιση της παρακολούθησης και της ανάλυσης των δεδομένων από τις αρμόδιες εθνικές αρχές σύμφωνα με το άρθρο 83 παράγραφος 2 της οδηγίας 2014/24/ΕΕ και το άρθρο 99 παράγραφος 2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4412_ΑΡΘΡΑ 340.pdf</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4013_2011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Οργανισμός λειτουργίας ΕΑΑΔΗΣΥ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Ελλάδα προκειμένου να ανταποκριθεί στις απαιτήσεις περί παρακολούθησης του συστήματος των δημοσίων συμβάσεων, όπως τίθενται στα άρθρα 83 παράγραφος 2 της Οδηγίας 2014/24/ΕΕ και 99 παράγραφος 2 της Οδηγίας 2014/25/ΕΕ, προέβη στις ακόλουθες ενέργειες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Με τον ν. 4412/2016, άρθρο 340, παράγραφος 1, ορίστηκε ως αρμόδιος φορέας παρακολούθησης του συστήματος η Ε.Α.Α.ΔΗ.ΣΥ., σύμφωνα με τις σχετικές αρμοδιότητές της, όπως περιγράφονται στον ιδρυτικό της νόμο 4013/2016 και στον Οργανισμό Λειτουργίας της (ΦΕΚ Α 52/01.04.2019)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Με την Κ.Υ.Α. 70362/24.06.2021, η οποία δημοσιεύθηκε στο ΦΕΚ Β 2802/30.06.21 και η διόρθωση αυτής στο ΦΕΚ Β 3488/30.07.2021, καθορίστηκαν οι λεπτομέρειες για τη συλλογή και ανάλυση των δεδομένων.</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Ρυθμίσεις για τη διάθεση στο κοινό των αποτελεσμάτων της ανάλυσης σύμφωνα με το άρθρο 83 παράγραφος 3 της οδηγίας 2014/24/ΕΕ και το άρθρο 99 παράγραφος 3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ΕΚΘΕΣΗ ΠΑΡΑΚΟΛΟΥΘΗΣΗΣ ΤΟΥ ΣΥΣΤΗΜΑΤΟΣ ΤΩΝ ΔΗΜΟΣΙΩΝ ΣΥΜΒΑΣΕΩΝ ΕΤΟΥΣ 2017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DG-GROW_Country reports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ΌΛΕΣ οι ανακοινώσεις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ΕΚΘΕΣΗ ΠΑΡΑΚΟΛΟΥΘΗΣΗΣ ΤΟΥ ΣΥΣΤΗΜΑΤΟΣ ΤΩΝ ΔΗΜΟΣΙΩΝ ΣΥΜΒΑΣΕΩΝ ΠΕΡΙΟΔΟΥ 2018 – 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Hellenic public procurement monitoring report for the period 2018 – 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έκθεση παρακολούθησης του συστήματος των δημοσίων συμβάσεων του άρθρου 340 του ν. 4412/2016 δημοσιεύεται στην ιστοσελίδα της Ε.Α.Α.ΔΗ.ΣΥ. και στην ιστοσελίδα της DG-GROW, στην οποία δημοσιεύονται οι αντίστοιχες εκθέσεις όλων των Κ-Μ (country reports).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https://eaadhsy.gr/index.php/category-articles-eaadhsy/347-ek8esh-parakoloy8hshs-toy-systhmatos-twn-dhmosiwn-symvasewn-etoys-2017 και https://ec.europa.eu/growth/single-market/public-procurement/country-reports_en.</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Σε συνέχεια της έκδοσης της με αρ. πρωτ. 70362/24.06.2021 K.Y.A. του Υπουργού Ανάπτυξης και Επενδύσεων και του Υπουργού Εσωτερικών, η οποία δημοσιεύθηκε στο ΦΕΚ Β 2802/30.06.2021 και η διόρθωση αυτής στο ΦΕΚ Β 3488/30.07.2021, η Ε.Α.Α.ΔΗ.ΣΥ. παρέλαβε τα προβλεπόμενα στοιχεία από τους υπόχρεους φορείς και συνέταξε την Έκθεση Παρακολούθησης Δημοσίων Συμβάσεων περιόδου 2018-2020, η οποία εγκρίθηκε με την υπ’ αριθμ. 1ΕΣ/2022 Απόφαση του Συμβουλίου της Αρχής.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(https://eaadhsy.gr/index.php/category-articles-eaadhsy/671-ekthesi-parakolouthisis-tou-systimatos-ton-dimosion-symvaseon-periodou-2018-2020) </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Ρυθμίσεις που διασφαλίζουν ότι όλες οι πληροφορίες που υποδεικνύουν ύποπτες περιπτώσεις υπόνοιας νόθευσης διαγωνισμών κοινοποιούνται στους αρμόδιους εθνικούς φορείς σύμφωνα με το άρθρο 83 παράγραφος 2 της οδηγίας 2014/24/ΕΕ και το άρθρο 99 παράγραφος 2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4412_ΑΡΘΡΑ 340.pdf</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Νόμος 3959_2011-antagonismos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Ρ43ΤΟΞΤΒ-96Ω_Μνημονιο συνεργασίας με ΕΠ.ΑΝΤ</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ΑΣΦΑΛΗΣ ΠΛΑΤΦΟΡΜΑ ΑΝΩΝΥΜΩΝ ΚΑΤΑΓΓΕΛΙΩΝ (WHISTLEBLOWING)</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ΕΠ.ΑΝΤΑΓΩΝΙΣΜΟΥ Ανώνυμη Παροχή Πληροφοριών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ΩΡΞ3ΟΞΤΒ-9Ρ5.Κατευθυντήρια Οδηγία 20.cleaned</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699ΤΟΞΤΒ-ΜΡ6_Κατευθυντηρια Οδηγια 9.cleaned</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Οδηγός_Διαχείρισης_Κινδύνων_Διαφθοράς_και_Απάτης_final_ISBN.cleaned</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Οδηγος Επ. Ανταγων. anixneusi_praktikon.cleaned</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ανακοινωση ΕΕ 1.4.2021 (1)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ΕΑΑΔΗΣΥ - ανακοινωση ΕΕ 1.4.2021 (2)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Ελλάδα, για να διασφαλίσει τη διαχείριση των περιπτώσεων αθέμιτου ανταγωνισμού ή νόθευσης του ανταγωνισμού έχει μεταφέρει στην ελληνική έννομη τάξη τις σχετικές διατάξεις των Οδηγιών 2014/24/ΕΕ και 2014/25/ΕΕ. Οι διατάξεις αυτές έχουν μεταφερθεί στο άρθρο 340 του ν. 4412/2016. Περαιτέρω,  η Ε.Α.Α.ΔΗ.ΣΥ., ως αρμόδια Αρχή για την παρακολούθηση του συστήματος των δημοσίων συμβάσεων και η Επιτροπή Ανταγωνισμού, ως αρμόδια Αρχή προστασίας του ελεύθερου ανταγωνισμού συνεργάζονται στενά για το σκοπό αυτό</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Επισημαίνεται ότι οι ύποπτες περιπτώσεις νόθευσης δύνανται να εντοπιστούν μέσω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Των απευθείας ή υποβαλλόμενων μέσω πλατφορμών ανώνυμων καταγγελιών «whistleblowing» της Ε.Α.Α.ΔΗ.ΣΥ και Επιτροπής Ανταγωνισμού.</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Τυχαίας δειγματοληψίας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Στην κατεύθυνση ευαισθητοποίησης των αναθετουσών αρχών / αναθετόντων φορέων για την ανίχνευση και διαχείριση των περιπτώσεων αυτών έχουν εκδοθεί:</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Οι Κατευθυντήριες Οδηγίες 20 και 9  της Ε.Α.Α.ΔΗ.ΣΥ.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Ο Οδηγός Διαχείρισης Κινδύνων Διαφθοράς και Απάτης της Εθνικής Αρχής Διαφάνειας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Ο Οδηγός της Επιτροπής Ανταγωνισμού: «Ανίχνευση και πρόληψη συμπαιγνιακών πρακτικών σε διαγωνισμούς προμηθειών» (2014).</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Εργαλεία και ικανότητα για την αποτελεσματική εφαρμογή των κανόνων για τις κρατικές ενισχύσεις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Οι διαχειριστικές αρχές διαθέτουν τα εργαλεία και την ικανότητα ώστε να εξακριβώνουν τη συμμόρφωση με τους κανόνες για τις κρατικές ενισχύσεις: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Για τις προβληματικές επιχειρήσεις και τις επιχειρήσεις που υπόκεινται σε υποχρέωση ανάκτησης.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tab/>
              <w:t>Εγκύκλιος 101270/ΕΥΚΕ3633/30-9-2016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tab/>
              <w:t xml:space="preserve">42649/ΕΥΚΕ5351/10-4-2017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tab/>
              <w:t xml:space="preserve">64925/ΕΥΚΕ579/9-6-2017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tab/>
              <w:t>Εγκύκλιος 122645/ΕΥΚΕ2260/27-11-2019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tab/>
              <w:t>Εγκύκλιος 34584/ΕΞ2019/05-04-2019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tab/>
              <w:t>https://www.espa.gr/el/Documents/Provlimatiki_epix_Orismos_update_2.pdf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Η Ειδική Υπηρεσία Κρατικών Ενισχύσεων (ΕΥΚΕ), μετά από συνεργασία με την  Κεντρική Μονάδα Κρατικών Ενισχύσεων (ΚΕΜΚΕ), έχει εκδώσει προς τις ΔΑ τις εγκυκλίους (1) και (4) που αφορούν έλεγχο προβληματικότητας και έλεγχο σχετικά με επιχειρήσεις για τις οποίες εκκρεμεί διαδικασία ανάκτησης έπειτα από απόφαση της ΕΕ.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Όσον αφορά τον έλεγχο προβληματικότητας, με τα έγγραφα (2) και (3) προσδιορίζονται τα στάδια που πρέπει να ακολουθηθούν, συγκεκριμένοι αλγόριθμοι και δίνονται περαιτέρω διευκρινίσεις.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Στο espa.gr, αναρτήθηκε παρουσίαση για τον έλεγχο προβληματικής (6).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το (5) παρέχονται οδηγίες  για την συμμόρφωση με το θεσμικό πλαίσιο ΚΕ όταν χρησιμοποιούνται ως νομική βάση οι Απαλλακτικοί Κανονισμοί ή οι Καν. ήσσονος σημασίας της ΕΕ.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Οι ΔΑ και οι ΕΦ  πραγματοποιούν τον σχετικό έλεγχο για την ύπαρξη ΚΕ σε όλη την περίοδο 2014-20 και έχουν την απαιτούμενη τεχνογνωσία, ενώ ενημερώνονται μέσω εκπαιδεύσεων και οδηγιών για τροποποιήσεις του θεσμικού πλαισίου.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Σε σχέση με τις επιχειρήσεις για τις οποίες εκκρεμεί διαδικασία ανάκτησης, οι δικαιούχοι των ενισχύσεων εξάγουν το σχετικό δικαιολογητικό από το TAXIS και το επισυνάπτουν στην αίτηση χρηματοδότησης. </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Μέσω της πρόσβασης σε συμβουλές εμπειρογνωμόνων και καθοδήγηση σε θέματα κρατικών ενισχύσεων που παρέχονται από εμπειρογνώμονες κρατικών ενισχύσεων τοπικών ή εθνικών φορέων.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tab/>
              <w:t>Νόμος 4152/2013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tab/>
              <w:t>Υπουργική Απόφαση 69135/EΥΘΥ626/2015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tab/>
              <w:t>Εγκύκλιος 74391/ΕΥΚΕ2634/13-7-2016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tab/>
              <w:t>Έγγραφο 115150/ΕΥΚΕ4023/2-11-2016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w:t>
              <w:tab/>
              <w:t>Κείμενο οδηγιών 139119 ΕΞ2016 ΕΜΠ/9.8.2016 (9α,β).</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w:t>
              <w:tab/>
              <w:t>Εγκύκλιος 109658 ΕΞ2019 ΕΜΠ/4.10.2019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w:t>
              <w:tab/>
              <w:t>Εγκύκλιος 00430 ΕΞ 2017 ΕΜΠ/5.12.2017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w:t>
              <w:tab/>
              <w:t>Εγκύκλιος  001879 ΕΞ2016 ΕΜΠ/23.12.2016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w:t>
              <w:tab/>
              <w:t>Έγγραφο ΚΜΚΕ 0004020 ΕΞ 2018/4.12.2018</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το Ν. 4152/2013 συστήθηκε σύστημα ελέγχου ΚΕ και οι αρμόδιες υπηρεσίες (ΚΕΜΚΕ, ΑΜΚΕ). Το σύστημα ελέγχου έχει σαν σκοπό την υποστήριξη των φορέων χορήγησης 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την (2) ΥΑ καθορίστηκαν οι αρμοδιότητες της ΕΥΚΕ, ως ΑΜΚΕ του Υπ. Αν.Επ. στις οποίες μεταξύ άλλων περιλαμβάνονται όλες οι συγχρ/μενες πράξεις.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τα έγγραφα 3- 9 δόθηκαν: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οδηγίες με τις συγκεκριμένες διαδικασίες που πρέπει να ακολουθούν ανά στάδιο και ανά περίπτωση - λίστες ελέγχου για την αναγνώριση ύπαρξης πιθανής ΚΕ,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οδηγίες διασφάλισης ορθής εφαρμογή του θεσμικού πλαισίου ΚΕ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οδηγίες για τις διαδικασίες έγκρισης και συντονισμού μέτρων 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οδηγίες για τις υποχρεώσεις και τις διαδικασίες δημοσίευσης στοιχείων χορηγούμενων 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οδηγίες σχετικά με τις υποχρεώσεις για την καταχώρηση πληροφοριών στο ηλεκτρονικό σύστημα διαφάνειας για τις ΚΕ (Transparency Award Module - TAM).</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Επιπροσθέτως η ΕΥΚΕ: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έχει εκδώσει οδηγούς για έλεγχο ύπαρξης ΚΕ σε τομείς οικονομικής δραστηριότητας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 υλοποιεί μάθημα ασύγχρονης τηλεκπαίδευσης σε θέματα ΚΕ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έχει αναπτύξει Πληροφοριακό Σύστημα (ΠΣΚΕ), με ενσωματωμένες τις απαιτήσεις των κανονισμών ΚΕ το οποίο είναι υποχρεωτικό στα ΕΔΕΤ.</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Αποτελεσματική εφαρμογή και υλοποίηση του Χάρτη των Θεμελιωδών Δικαιωμάτων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Εφαρμόζονται αποτελεσματικοί μηχανισμοί για τη διασφάλιση της συμμόρφωσης με τον Χάρτη Θεμελιωδών Δικαιωμάτων της Ευρωπαϊκής Ένωσης (στο εξής: Χάρτης), οι οποίοι περιλαμβάνουν: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Ρυθμίσεις οι οποίες διασφαλίζουν τη συμμόρφωση των προγραμμάτων που στηρίζονται από τα ταμεία και της υλοποίησης τους με τις σχετικές διατάξεις του Χάρτη.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Σχεδιασμός ΕΣΠΑ &amp; Προγραμμάτων 2021-2027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Διαβουλεύσεις Προγραμμάτων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Νόμος 4914/2022 για τη «Διαχείριση, έλεγχο και εφαρμογή αναπτυξιακών παρεμβάσεων για την Προγραμματική Περίοδο 2021-2024,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Δήλωση Πολιτικής για το σεβασμό των Θεμελιωδών Δικαιωμάτων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Μνημόνιο Συνεργασίας ΕΑΣ / ΕΕΔΑ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 4780/2021 «Εθνική Αρχή Προσβασιμότητας, Εθνική Επιτροπή για τα Δικαιώματα του Ανθρώπου…»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Ρυθμίσεις τήρησης του ΧΘΔ σε: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Προγρ/σμό: εταιρική σχέση, διαβούλευση με κοινων.εταίρους, εγκύκλιοι με μνεία τήρησης οριζόντιων αρχών ΚΚΔ &amp; Χάρτη. Επικοινωνία με ΕΕΔΑ, Συνήγορο Πολίτη, FRΑ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ΣΔΕ: αρμοδιότητες ΔΑ/ΕΦ, μέλη ΕπΠα, ένταξη &amp; υλοποίηση πράξεων, χειρισμό καταγγελιών &amp; προσωπικά δεδομένα που διασφαλίζουν τήρηση ΧΘΔ: αρχή ίσης μεταχείρισης &amp; μη διάκρισης, προστασία προσωπικών δεδομένων, δικαίωμα προσφυγής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Εφαρμογή: σχεδιασμός ΣΔΕ, εφαρμογή &amp; καταρτίσεις αρχών/φορέων για ΘΔ υποστηρίζονται συμβουλευτικά από ΕΕΔΑ. Με καταρτίσεις &amp; χρήση οδηγιών &amp; σημείων ελέγχου, οι ΔΑ/ΕΦ διασφαλίζουν την τήρηση ΧΘΔ σε: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προσκλήσεις: τήρηση αρχών διαφάνειας, ίσης μεταχείρισης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αξιολόγηση πράξεων: on/off κριτήρια τήρησης θεσμικού πλαισίου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υλοποίηση πράξεων: εξέταση τήρησης ΧΘΔ με λίστα επαληθεύσεων &amp; σημεία ελέγχου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δικαίωμα αναφοράς: μέσω ενστάσεων, αντιρρήσεων, προσφυγών &amp; πρόσβασης σε αμερόληπτο δικαστήριο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προστασία προσωπικών δεδομένων: εποπτεία DPO ΕΣΠΑ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μη συμμόρφωση με ΘΔ : λήψη διορθωτικών μέτρων - δημοσιονομική διόρθωση ή &amp; ανάκτηση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Προβλέπεται έλεγχος ΘΔ από Αρχή Ελέγχου στο ΣΔΕ (σημεία ελέγχου, κατευθύνσεις σε ελεγκτές).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Ρυθμίσεις περί υποβολής εκθέσεων προς την επιτροπή παρακολούθησης όσον αφορά περιπτώσεις μη συμμόρφωσης με τον Χάρτη πράξεων οι οποίες στηρίζονται από τα ταμεία και καταγγελίες σχετικά με τον Χάρτη που υποβάλλονται σύμφωνα με τις ρυθμίσεις κατά το άρθρο 69 παράγραφος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Βλ. στο https://www.espa.gr/el/Pages/SDE_Diadikasies.aspx την «ΔVIII_3 Υποδοχή και Εξέταση Καταγγελιών» στο κεφ. ΛΠ.VIII: Διαχείριση κινδύνων.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Εθνική Αρχή υποδοχής καταγγελιών είναι η Ελληνική AFCOS/ ΕΑΔ. Η ΕΑΔ εξετάζει τις εισερχόμενες καταγγελίες και αποφαίνεται για το χειρισμό τους. Εφόσον, κρίνει ότι πρέπει να διερευνηθεί μία καταγγελία σχετικά με τον ΧΘΔ την παραπέμπει σε αρμόδια εθνική αρχή έρευνας (Συνήγορο του πολίτη, δικαστικές αρχές, κα) ή στη ΔΑ.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Η ΔΑ εξετάζει αναλυτικά με λίστα σημείων ελέγχου. Αν διαπιστωθεί παράβαση του Χάρτη, ακολουθεί χειρισμός αντίστοιχος μίας παρατυπίας, δηλ. λαμβάνονται διορθωτικά μέτρα στο πλαίσιο του ΣΔΕ και γίνεται ανακοίνωση στην ΕΕ μέσω IMS. Συμβουλευτική υποστήριξη παρέχει η ΕΕΔΑ για τις ρυθμίσεις τήρησης του ΧΘΔ και καταρτίσεις σε ΕΑΔ και αρχές του ΣΔΕ.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Η ΔΑ ενημερώνει την ΕπΠα, τουλάχιστον ετήσια, για μη συμμορφώσεις με τον ΧΘΔ που εντοπίζονται από την ΕΕΔΑ ή τις Αρχές του ΣΔΕ και για καταγγελίες για παραβάσεις του Χάρτη με σχετική αναφορά για: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αριθμό &amp;  πορεία εξέτασης υποθέσεων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αποτελέσματα της διερεύνησής τους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διορθωτικές ενέργειες στο πλαίσιο του ΣΔΕ σε συνέχεια των οριστικών αποτελεσμάτων εξέτασης της υπόθεσης. </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Υλοποίηση και εφαρμογή της Σύμβασης των Ηνωμένων Εθνών για τα δικαιώματα των ατόμων με αναπηρία (UNCRPD) σύμφωνα με την απόφαση 2010/48/ΕΚ του Συμβουλίου</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Εφαρμόζεται εθνικό πλαίσιο για τη διασφάλιση της εφαρμογής της UNCRPD, το οποίο περιλαμβάνει: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Στόχους με μετρήσιμα ορόσημα, συλλογή δεδομένων και μηχανισμούς παρακολούθησης.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Σύμβαση ΗΕ για τα Δικαιώματα των Ατόμων με Αναπηρίες, κύρωση από ΕΕ:23.12.2010, κύρωση από Ελλάδα: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4074/2012, 11.04.2012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«ΚΑΤΕΥΘΥΝΤΗΡΙΕΣ – ΟΡΓΑΝΩΤΙΚΕΣ  ΔΙΑΤΑΞΕΙΣ ΥΛΟΠΟΙΗΣΗΣ ΤΗΣ ΣΥΜΒΑΣΗΣ ΤΩΝ ΗΕ ΓΙΑ ΤΑ ΔΙΚΑΙΩΜΑΤΑ ΤΩΝ ΑΤΟΜΩΝ ΜΕ ΑΝΑΠΗΡΙΕΣ», άρθρα 59 - 74 του Ν. 4488/ 2017, ΦΕΚ 137 - 13.09.2017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ΕΘΝΙΚΟ ΣΧΕΔΙΟ ΔΡΑΣΗΣ ΓΙΑ ΤΑ ΔΙΚΑΙΩΜΑΤΑ ΤΩΝ ΑΤΟΜΩΝ ΜΕ ΑΝΑΠΗΡΙΑ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Ν. 4780/2021 «Εθνική Αρχή Προσβασιμότητας, ..» (ΦΕΚ 30Α/28-02-21)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Ψηφιακή πύλη για ΑμεΑ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Παρατηρητήριο ΑμεΑ της ΕΣΑμεΑ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Εθνική Επιτροπή για Τα Δικαιώματα του Ανθρώπου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Ν. 4488/2017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- 2020: ολοκληρώθηκε κατόπιν δημόσιας διαβούλευσης το Εθνικό Σχέδιο Δράσης για τα Δικαιώματα των ΑμεΑ (ΕΣΔ), ορίστηκαν Επιμέρους Σημεία Αναφοράς σε Υπουργεία, Περιφέρειες, Δήμους και ενεργοποιήθηκαν για την παρακολούθησή του.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Το ΕΣΔ αποτελεί οδικό χάρτη με πλαίσιο δράσεων ιδίως για την περίοδο 2020-23 (περιέχει ωστόσο διαρκείς δράσεις με ορίζοντα υλοποίησης ως και το 2029) με 6 πυλώνες και 30 στόχους που επικαιροποιείται.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Η πορεία υλοποίησής του παρακολουθείται από τον Συντονιστικό Μηχανισμό στην Κυβέρνηση, τον Υπουργό Επικρατείας και από τη ΓΓ Συντονισμού της Προεδρίας της Κυβέρνησης, με αξιοποίηση του ΟΠΣ του Κυβερνητικού Έργου ΜΑΖΙ. Το ΕΣΔ συνθέτει σε έναν ενιαίο στρατηγικό προγραμματισμό δράσεις Υπουργείων και αρμόδιων φορέων που αναλύονται σε επιμέρους έργα με χρονοδιάγραμμα υλοποίησης, δείκτες παρακολούθησης, αξιολόγησης και υπεύθυνους υλοποίησης.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Όλοι οι εμπλεκόμενοι φορείς στην εφαρμογή του ΕΣΔ διαβουλεύονται με την ΕΣΑμεΑ και τα μέλη της. Τα αποτελέσματα της παρακολούθησης και αξιολόγησης διατίθενται ετησίως στη δημοσιότητα, ενώ παράλληλα υποστηρίζεται η διοργάνωση δράσεων διαβούλευσης της πορείας εφαρμογής του ΕΣΔ.</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Ρυθμίσεις που διασφαλίζουν ότι η πολιτική, η νομοθεσία και τα πρότυπα προσβασιμότητας αντανακλώνται δεόντως στην προετοιμασία και την υλοποίηση των προγραμμάτων.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Σχεδιασμός ΕΣΠΑ &amp; Προγραμμάτων 2021-2027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Διαβουλεύσεις Προγραμμάτων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Νόμος 4914/2022 για τη «Διαχείριση, έλεγχο και εφαρμογή αναπτυξιακών παρεμβάσεων για την Προγραμματική Περίοδο 2021-2024,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Οδηγός επικοινωνίας 2021-2027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Δήλωση Πολιτικής για το σεβασμό της Σύμβασης των ΗΕ για τα ΑμεΑ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Ν. 4780/2021 «Εθνική Αρχή Προσβασιμότητας, …»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Ψηφιακή πύλη για ΑμεΑ/νομοθεσία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Ομάδα Εργασίας για τα ΑμεΑ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ΕΣΑμεΑ : συγχρ/μενη δράση για την ενίσχυση της θεσμικής της ικανότητας και ανάπτυξη του Παρατηρητηρίου ΑμεΑ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 Συντονιστικός Μηχανισμός του ΕΣΔ προέβη σε συγκέντρωση του συνόλου της νομοθεσίας για ζητήματα αναπηρίας (6ος 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Ρυθμίσεις ενσωμάτωση των αρχών της μη διάκρισης και προσβασιμότητας των ΑμεΑ σε: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Προγρ/σμό: εταιρική σχέση, διαβούλευση με κοιν.εταίρους, εγκύκλιοι με μνεία τήρησης οριζόντιων αρχών. Επικοινωνία με ΕΕΔΑ, Συνήγορο Πολίτη, FRΑ, ΕΣΑμεΑ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-ΣΔΕ: αρμοδιότητες ΔΑ, ιδιαίτερα ως προς την αξιολόγηση και επιλογή πράξεων, μέλη ΕπΠα (συμπ. ΕΣΑμεΑ), υλοποίηση πράξεων, χειρισμό καταγγελιών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Εφαρμογή: σχεδιασμός διαδικασιών ΣΔΕ, συμβουλευτική υποστήριξη από ΕΣΑμεΑ. Με χρήση οδηγιών από ΕΣΑμεΑ &amp; σημείων ελέγχου, οι ΔΑ/ΕΦ διασφαλίζουν την προσβασιμότητα στις συγχρ/μενες πράξεις ιδίως μέσω: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ΤΔΠ: πεδίο όπου συμπληρώνει ο δικαιούχος με ποιο τρόπο διασφαλίζει την προσβασιμότητα και αξιολογείται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αξιολόγηση πράξεων: on/off κριτήριο για την προσβασιμότητα και εξειδίκευσή του στο Παράρτημα ΙΙ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υλοποίηση πράξεων: εξέταση προσβασιμότητας με λίστα επαληθεύσεων &amp; σημεία ελέγχου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μη συμμόρφωση  λήψη διορθωτικών μέτρων - δημοσιονομική διόρθωση ή &amp; ανάκτηση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Προβλέπεται έλεγχος σχετικά με την προσβασιμότητα από Αρχή Ελέγχου στο ΣΔΕ (σημεία ελέγχου).</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Ρυθμίσεις περί υποβολής εκθέσεων προς την επιτροπή παρακολούθησης όσον αφορά περιπτώσεις μη συμμόρφωσης με την UNCRPD πράξεων οι οποίες στηρίζονται από τα ταμεία και καταγγελίες σχετικά με την UNCRPD που υποβάλλονται σύμφωνα με τις ρυθμίσεις κατά το άρθρο 69 παράγραφος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Βλ. στο https://www.espa.gr/el/Pages/SDE_Diadikasies.aspx την «ΔVIII_3 Υποδοχή και Εξέταση Καταγγελιών» στο κεφ. ΛΠ.VIII: Διαχείριση κινδύνων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Εθνική Αρχή υποδοχής καταγγελιών είναι η Ελληνική AFCOS/ ΕΑΔ. Η ΕΑΔ εξετάζει τις εισερχόμενες καταγγελίες και αποφαίνεται για το χειρισμό τους. Εφόσον, κρίνει ότι πρέπει να διερευνηθεί μία καταγγελία την παραπέμπει σε αρμόδια εθνική αρχή έρευνας (συνήγορο του πολίτη, δικαστικές αρχές, κα) ή στη ΔΑ.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ΔΑ εξετάζει αναλυτικά με λίστα σημείων ελέγχου. Αν διαπιστωθεί παράβαση σχετικά με την προσβασιμότητα ΑμεΑ ακολουθεί χειρισμός αντίστοιχος μίας παρατυπίας, δηλ. λαμβάνονται διορθωτικά μέτρα στο πλαίσιο του ΣΔΕ και γίνεται ανακοίνωση στην ΕΕ μέσω IMS. Συμβουλευτική υποστήριξη παρέχει η ΕΣΑΜΕΑ ως προς τα σημεία ελέγχου.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ΔΑ ενημερώνει την ΕπΠα, τουλάχιστον ετήσια, για μη συμμορφώσεις με την προσβασιμότητα των ΑΜΕΑ που εντοπίζονται από την ΕΑΔ ή τις Αρχές του ΣΔΕ και για καταγγελίες για παραβιάσεις ως προς την προσβασιμότητα των ΑΜΕΑ με σχετική αναφορά για αριθμό &amp; πορεία εξέτασης υποθέσεων, καθώς και τα αποτελέσματα της διερεύνησής τους και τυχόν διορθωτικές ενέργειες στο πλαίσιο του ΣΔΕ σε συνέχεια των οριστικών αποτελεσμάτων εξέτασης της υπόθεσης.</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4.1. Στρατηγικό πλαίσιο πολιτικής για τις ενεργητικές πολιτικές για την αγορά εργασίας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ΕΚΤ+</w:t>
            </w:r>
          </w:p>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ESO4.2. Εκσυγχρονισμός των θεσμών και των υπηρεσιών της αγοράς εργασίας, ώστε να αξιολογούνται και να προβλέπονται οι ανάγκες σε δεξιότητες και να εξασφαλίζεται η έγκαιρη και εξατομικευμένη βοήθεια και η στήριξη της προσαρμογής στις ανάγκες της αγοράς εργασίας, των μεταβάσεων και της κινητικότητας</w:t>
            </w:r>
            <w:r>
              <w:rPr>
                <w:rFonts w:ascii="Times New Roman" w:eastAsia="Times New Roman" w:hAnsi="Times New Roman" w:cs="Times New Roman"/>
                <w:b w:val="0"/>
                <w:i w:val="0"/>
                <w:vanish w:val="0"/>
                <w:color w:val="000000"/>
                <w:sz w:val="20"/>
                <w:szCs w:val="20"/>
              </w:rPr>
              <w:br/>
            </w:r>
            <w:r>
              <w:rPr>
                <w:rFonts w:ascii="Times New Roman" w:eastAsia="Times New Roman" w:hAnsi="Times New Roman" w:cs="Times New Roman"/>
                <w:b w:val="0"/>
                <w:i w:val="0"/>
                <w:vanish w:val="0"/>
                <w:color w:val="000000"/>
                <w:sz w:val="20"/>
                <w:szCs w:val="20"/>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Εφαρμόζεται στρατηγικό πλαίσιο πολιτικής για τις ενεργητικές πολιτικές για την αγορά εργασίας βάσει των κατευθυντήριων γραμμών για την απασχόληση, το οποίο περιλαμβάνει:1. Ρυθμίσεις για τη διενέργεια κατάρτισης προφίλ των ατόμων που ζητούν εργασία και την εκτίμηση των αναγκών τους.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ΕΘΝΙΚΗ ΣΤΡΑΤΗΓΙΚΗ ΓΙΑ ΤΙΣ ΕΝΕΡΓΗΤΙΚΕΣ ΠΟΛΙΤΙΚΕΣ ΑΠΑΣΧΟΛΗΣΗΣ (2022-2030)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Εκσυγχρονισμός ΔΥΠΑ-Επανασχεδιασμός Επιχειρησιακού Μοντέλου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Εγκύκλιος ΔΥΠΑ 80228/ 12.11.2018 : καθολική εφαρμογή νέας μεθοδολογίας ανάλυσης προφίλ ανέργων https://www.oaed.gr/eksatomikefmenh-proseggish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ΦΕΚ 1236/Β΄/04.04.2018 «Αποσαφήνιση των υποχρεώσεων των εγγεγραμμένων ανέργων στα Μητρώα του ΟΑΕΔ σε αμοιβαιότητα προς τις υποχρεώσεις του ΟΑΕΔ έναντι αυτών»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Οδηγίες για την εφαρμογή της μεθοδολογίας Profiling και σύνταξη νέου ΑΣΔ στο πλαίσιο του πιλοτικού προγράμματος ΚΠΑ2 Ελευσίνα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τον εκσυγχρονισμό του ΟΑΕΔ, νυν ΔΥΠΑ, έχει ολοκληρωθεί και εφαρμόζεται στα ΚΠΑ2 η νέα μεθοδολογία ανάλυσης προφίλ σε όλους τους νέους εγγεγραμμένους ανέργους καθώς και στις περιπτώσεις των ήδη εγγεγραμμένων  ανέργων,  για τους  οποίους   απαιτείται  είτε  η δημιουργία, είτε η επικαιροποίηση του Ατομικού Σχεδίου Δράσης (ΑΣΔ στο εξής) τους. Η καθολική εφαρμογή της νέας μεθοδολογίας κατηγοριοποίησης ανέργων με βάση χαρακτηριστικά (Profiling), τέθηκε σε εφαρμογή στις 19.11.2018.</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Με την καθολική εφαρμογή διαδικασίας profiling και ΑΣΔ, που ψηφιοποιούνται, παρέχονται διαρκώς από τους εργασιακούς συμβούλους στον άνεργο υπηρεσίες ένταξης κι επανένταξης στην αγορά εργασίας και προτάσεις απασχόλησης. Αξιοποιούν επίσης τον Μηχανισμό Διάγνωσης Αναγκών στην Αγορά Εργασίας (ΜΔΑΑΕ στο εξής)  που έχει συμπεριληφθεί στο νέο πλαίσιο της Ε.Ε.Κ. με τη χρήση του στο σχεδιασμό νέων ειδικοτήτων επαγγελματικής κατάρτισης ή/και την τροποποίηση/κατάργηση υφισταμένων, ενώ προβλέπεται να αξιοποιείται από όλες τις βαθμίδες εκπαίδευσης.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Πληροφορίες σχετικά με τις νέες θέσεις εργασίας και τις ευκαιρίες απασχόλησης, λαμβάνοντας υπόψη τις ανάγκες της αγοράς εργασίας.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ΕΘΝΙΚΗ ΣΤΡΑΤΗΓΙΚΗ ΓΙΑ ΤΙΣ ΕΝΕΡΓΗΤΙΚΕΣ ΠΟΛΙΤΙΚΕΣ ΑΠΑΣΧΟΛΗΣΗΣ (2022-2030)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Ν. 4921/2022, ΦΕΚ 75/ Α’/18.04.2022, τροπ. Ν. 4940/2022 άρ. 57 παρ.2 μεταφορά ΜΔΑΑΕ σε ΥπΕΚΥ &amp; αναβάθμιση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Εκσυγχρονισμός ΔΥΠΑ, όπ.π.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 4837/2021 (178/Α), μέρος ΣΤ</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Στρατηγική για την Αναβάθμιση των Δεξιοτήτων του Εργατικού Δυναμικού και τη Διασύνδεσή του με την Αγορά Εργασίας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Μεταρρύθμιση ΣΕΚ: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Ν. 4763 ΦΕΚ Α 254/ 21.12.2020, Εθνικό Σύστημα Επαγγελματικής Εκπαίδευσης, Κατάρτισης &amp; ΔΒΜ…» όπως τροποποιήθηκε &amp; ισχύει ΥΑ Κ3/37244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ΦΕΚ 3703/13-7-2022 Υ.Α Εξειδίκευση κριτηρίων για επιλεξιμότητα παρ</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Ο ΜΔΑΑΕ συγκεντρώνει και επεξεργάζεται δεδομένα &amp; αναλύσεις για την εξέλιξη επαγγελμάτων &amp; κλάδων οικονομικής δραστηριότητας, για την προσφορά &amp; ζήτηση δεξιοτήτων στην αγορά εργασίας.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Η Στρατηγική για την Αναβάθμιση των Δεξιοτήτων στοχεύει στη διαμόρφωση πλαισίου για τη διάγνωση των αναγκών της αγοράς εργασίας σε δεξιότητες, την πρόβλεψη αναγκών στο εγγύς και μεσοπρόθεσμο μέλλον, την αξιοποίηση και προσαρμογή των δράσεων ΣΕΚ, ώστε το εργατικό δυναμικό να αποκτά ή να αναβαθμίζει επίκαιρες δεξιότητες.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Η ΔΥΠΑ με διαδικασίες ανίχνευσης ειδικοτήτων και αναγκών των επιχειρήσεων, με έμφαση σε evidence-based δράσεις, τους δίνει την ευκαιρία να προγραμματίζουν προσλήψεις που πραγματικά χρειάζονται και να επωφελούνται των κινήτρων που παρέχουν τα προγράμματα απασχόλησης.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Εφαρμόζονται σύστημα Σχεδιασμού και Διαχείρισης της υλοποίησης συγχρ/μενων προγραμμάτων μη τυπικής μάθησης, ΣΕΚ &amp; Γενικής Εκπαίδευσης Ενηλίκων (ΓΕΕ) με νέο πλαίσιο προδιαγραφών για το σχεδιασμό &amp; την υλοποίηση στο ΕΚΤ+.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Εφαρμόζεται από το ΥΠΑΙΘ νέο θεσμικό πλαίσιο  για το Εθνικό Σύστημα ΕΕΚ &amp; ΔΒΜ σε συνεργασία με συναρμόδια Υπουργεία &amp; κατόπιν διαβούλευσης με κοινωνικούς εταίρους.</w:t>
            </w:r>
          </w:p>
          <w:p w:rsidR="00A77B3E">
            <w:pPr>
              <w:spacing w:before="100" w:after="0"/>
              <w:jc w:val="start"/>
              <w:rPr>
                <w:rFonts w:ascii="Times New Roman" w:eastAsia="Times New Roman" w:hAnsi="Times New Roman" w:cs="Times New Roman"/>
                <w:b w:val="0"/>
                <w:i w:val="0"/>
                <w:vanish w:val="0"/>
                <w:color w:val="000000"/>
                <w:sz w:val="20"/>
              </w:rPr>
            </w:pP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Ρυθμίσεις ώστε να διασφαλίζεται ότι ο σχεδιασμός, η υλοποίηση, η παρακολούθηση και η επανεξέτασή του διενεργούνται σε στενή συνεργασία με τα σχετικά ενδιαφερόμενα μέρη.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ΕΘΝΙΚΗ ΣΤΡΑΤΗΓΙΚΗ ΓΙΑ ΤΙΣ ΕΝΕΡΓΗΤΙΚΕΣ ΠΟΛΙΤΙΚΕΣ ΑΠΑΣΧΟΛΗΣΗΣ (2022-2030), βλ.</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7.2. Αρχές και Διαδικασίες Διακυβέρνησης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Ν. 4921/2022, ΦΕΚ 75/ A’/18.04.2022, αρ. 27, παρ. 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ΦΕΚ 562/7.7.2022, Υ.Α. Ορισμός μελών στο Εθνικό Συμβούλιο Δεξιοτήτων Εργατικού Δυναμικού της ΔΥΠΑ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ΦΕΚ  3649/11.07.2022, Υ.Α. Προσδιορισμός μεθοδολογίας για τη συνεργασία μεταξύ Μ.Ε.Κ.Υ., κοινωνικών εταίρων και λοιπών φορέων στο πλαίσιο του ΜΔΑΑΕ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ΦΕΚ ΥΟΔΔ, 24.02.2021, 130, Αριθμ. Κ3/20145, Συγκρότηση και ορισμός μελών του Κεντρικού Συμβουλίου Επαγγελματικής Εκπαίδευσης και Κατάρτισης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Βάσει του N. 4921/2022 και της Εθνικής Στρατηγικής προβλέπεται η συστηματικότερη εμπλοκή των κοινωνικών εταίρων στο σχεδιασμό, την υλοποίηση, την παρακολούθηση και την αξιολόγηση των δράσεων ενίσχυσης της απασχόλησης και ανάπτυξης ανθρώπινου δυναμικού και η ενδυνάμωση της επάρκειάς τους.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Ενισχύεται η συνεργασία ΔΥΠΑ με κοινωνικούς εταίρους και εκπροσώπους της αγοράς μέσω του Εθνικού Συμβούλιου Δεξιοτήτων Εργατικού Δυναμικού με συμμετοχή και δικαίωμα ψήφου. Σε τακτικές συνεδριάσεις δύναται να συμμετέχουν και άλλοι φορείς με αρμοδιότητες αντίστοιχες των θεμάτων που συζητούνται κάθε φορά χωρίς δικαίωμα ψήφου.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Επίσης, με απόφαση Υπουργού ΕΚΥ προσδιορίζεται η μεθοδολογία βάση της οποίας γίνεται η συνεργασία της Μ.Ε.Κ.Υ., κοινωνικών εταίρων και λοιπών φορέων με σκοπό συλλογή στοιχείων και ανταλλαγή απόψεων. Η διάγνωση των αναγκών για δεξιότητες στην αγορά εργασίας γίνεται σε εθνικό, τομεακό και τοπικό επίπεδο με τη μελέτη των διαθέσιμων στοιχείων και σε συνεργασία με τους κοινωνικούς εταίρους.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Επιπλέον, όλοι οι συναρμόδιοι φορείς μεταξύ των οποίων είναι και το ΥΠΕΚΥ συμμετέχουν στο ανώτατο όργανο Διακυβέρνησης ΕΕΚ &amp; ΔΒΜ που είναι το ΚΣΕΕΚ του ΥΠΑΙΘ.</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Ρυθμίσεις για την παρακολούθηση, την αξιολόγηση και την επανεξέταση των ενεργητικών πολιτικών για την αγορά εργασίας.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ΕΘΝΙΚΗ ΣΤΡΑΤΗΓΙΚΗ ΓΙΑ ΤΙΣ ΕΝΕΡΓΗΤΙΚΕΣ ΠΟΛΙΤΙΚΕΣ ΑΠΑΣΧΟΛΗΣΗΣ (2022-2030), οριζόντιος άξονας 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4921/2022, ΦΕΚ Τεύχος A’ 75/18.04.2022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Σύμφωνα με τη Στρατηγική ΕΠΑ η διακυβέρνηση βασίζεται στην ενδυνάμωση των εμπλεκόμενων για την αποτελεσματική εφαρμογή των πολιτικών, εισάγει συνολική προσέγγιση σχεδιασμού, παρακολούθησης &amp; αξιολόγησης βάση δεδομένων, ενισχύοντας υφιστάμενους μηχανισμούς παρακολούθησης της αγοράς εργασίας με νέα εργαλεία.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Τους 2 κύριους πυλώνες Διακυβέρνησης ΕΠΑ αποτελούν η ΓΓ Ενίσχυσης της Απασχόλησης &amp; η ΕπΠα της Στρατηγικής που αποτελείται από αρμόδιους ΓΓ, ΔΥΠΑ, εμπλεκόμενα Υπουργεία, δημόσιες αρχές που διαχειρίζονται συναφείς πόρους,  κοιν.εταίρους, Αυτοδιοίκηση κ.α.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ΕπΠα της Στρατηγικής στηρίζει την υλοποίηση, την παρακολούθηση της προόδου &amp; του βαθμού επίτευξης των στόχων της και τον συντονισμό μεταξύ των εμπλεκομένων με στόχο την επίτευξη συνεργειών. Η Εθνική Στρατηγική επικαιροποιείται κάθε 2 χρόνια.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Συμπληρωματικά, η ΔΥΠΑ διαθέτει σύστημα παρακολούθησης &amp; αξιολόγησης των προγραμμάτων της βάση συστάσεων της WBank, που διαλειτουργεί με λοιπά συστήματα προκειμένου να ενημερώνει σε πραγματικό χρόνο δείκτες επίδοσης των προγραμμάτων σε όρους στόχευσης πολιτικών, απασχολησιμότητας ωφελουμένων &amp; ανθεκτικότητάς τους στην αγορά εργασίας.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Όσον αφορά τις παρεμβάσεις για την απασχόληση των νέων, τεκμηριωμένες και στοχοθετημένες διαδρομές για τους νέους που βρίσκονται εκτός απασχόλησης, εκπαίδευσης ή κατάρτισης, οι οποίες περιλαμβάνουν μέτρα προσέγγισης και βασίζονται σε ποιοτικά κριτήρια, λαμβανομένων υπόψη των κριτηρίων για ποιοτικά προγράμματα μαθητείας και πρακτικής άσκησης, στο πλαίσιο εφαρμογής των προγραμμάτων εγγύησης για τη νεολαία.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ΕΘΝΙΚΗ ΣΤΡΑΤΗΓΙΚΗ ΓΙΑ ΤΗΝ ΑΠΑΣΧΟΛΗΣΗ ΤΩΝ ΝΕΩΝ 2021-2027, Σχέδιο Δράσης για την ενισχυμένη εγγύηση για την νεολαία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Στρατηγικό Σχέδιο Επαγγελματικής Εκπαίδευσης, Κατάρτισης, Διά Βίου Μάθησης και Νεολαίας 2022-2024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Ν. 4921/2022, ΦΕΚ Τεύχος A’ 75/18.04.2022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ΕΘΝΙΚΗ ΣΤΡΑΤΗΓΙΚΗ ΓΙΑ ΤΙΣ ΕΝΕΡΓΗΤΙΚΕΣ ΠΟΛΙΤΙΚΕΣ ΑΠΑΣΧΟΛΗΣΗΣ (2022-2030), Στρατηγικός Άξονας 2 Ενίσχυση της Νεανικής Απασχόλησης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Στρατηγική για την Αναβάθμιση των Δεξιοτήτων του Εργατικού Δυναμικού και τη Διασύνδεσή του με την Αγορά Εργασίας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 4826/2021</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Η Στρατηγική για την απασχόληση των Νέων 2021-2027 στο πλαίσιο της Ενίσχυσης των Εγγυήσεων για τη Νεολαία θέτει την ενίσχυση της απασχόλησης και της απασχολησιμότητας των Νέων ως το κυριότερο εργαλείο για την εργασιακή και οικονομική ένταξη τους, ανάμεσα στους οποίους και αυτοί από ευάλωτες κοινωνικές ομάδες και όσοι βρίσκονται αντιμέτωποι με την εργασιακή επισφάλεια και τον κίνδυνο εργασιακού και κοινωνικού αποκλεισμού. Η υιοθέτηση εξατομικευμένης προσέγγισης των νέων αποτελεί κεντρικό στοιχείο των προτεινόμενων πολιτικών και δράσεων.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Σε συνέχεια της διάγνωσης προβλημάτων και των προκλήσεων η Στρατηγική διαρθρώνεται σε 6 Άξονες: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 Εντοπισμός, Προσέγγιση και Καθοδήγηση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2 Απόκτηση και Ανάπτυξη Δεξιοτήτων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Προώθηση στην Απασχόληση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4 Ισότιμες Ευκαιρίες Πρόσβασης στην Απασχόληση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5 Ενίσχυση της Νεανικής Επιχειρηματικότητας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6 Βελτίωση του πλαισίου Διακυβέρνησης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διακυβέρνηση, παρακολούθηση και αξιολόγηση της Στρατηγικής των Νέων εντάσσεται στο συνολικότερο Σύστημα Διακυβέρνησης των ΕΠΑ με τη συγκρότηση ειδικής και κατάλληλα στελεχωμένης Ομάδας Δράσης για τον εξειδικευμένο συντονισμό, διοίκηση, παρακολούθηση και αξιολόγηση της υλοποίησης της.</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4.2. Εθνικό στρατηγικό πλαίσιο για την ισότητα των φύλων </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ΕΚΤ+</w:t>
            </w:r>
          </w:p>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ESO4.3. Προώθηση της ισόρροπης συμμετοχής των φύλων στην αγορά εργασίας, ισότιμων συνθηκών εργασίας και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w:t>
            </w:r>
          </w:p>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Εφαρμόζεται εθνικό στρατηγικό πλαίσιο πολιτικής για την ισότητα των φύλων, το οποίο περιλαμβάνει: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Τεκμηριωμένο προσδιορισμό των προκλήσεων για την ισότητα των φύλων.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https://isotita.gr/statistika-stoixeia-meletes/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https://ypergasias.gov.gr/isotita-ton-fylon/</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4531/2018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4604/2019 και στη σχετική ΕΓΚΥΚΛΙΟ αριθ.1/2020 για Οδηγίες εφαρμογής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Δημόσια ηλεκτρονική διαβούλευση για το Εθνικό Σχέδιο Δράσης για την Ισότητα των Φύλων 2021-2025 στο opengov.gr όπου βλ. ειδικότερα στο Κεφάλαιο 1: Πλαίσιο πολιτικής Εθνικού Σχεδίου Δράσης για την Ισότητα των Φύλων 2021-2025</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Το Παρατηρητήριο για την Ισότητα των Φύλων λειτουργεί στο Τμήμα Τεκμηρίωσης, Έρευνας &amp; Ψηφιακής Υποστήριξης στη ΓΓ Δημογραφικής &amp; Οικογενειακής Πολιτικής &amp; Ισότητας των Φύλων (ΓΓΔΟΠΙΦ) στο Υπ. Εργασίας &amp; Κοιν. Υποθέσεων (ΥπΕΚΥπ) και αποτελεί τον εθνικό μηχανισμό συλλογής και διάχυσης δεικτών φύλου με σκοπό να παρακολουθεί διαχρονικά τις τάσεις, εξελίξεις καθώς και τα κρίσιμα μεγέθη για την ανισότητα των φύλων στην Ελλάδα. Βασίζεται σε ποσοτικά και ποιοτικά δεδομένα που προέρχονται από την ΕΛΣΤΑΤ, την EUROSTAT και πλήθος άλλων εθνικών και διεθνών πηγών, θα συνεχίσει να λειτουργεί και θα ενισχυθεί ο ρόλος του.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Όπως αναφέρεται στο Εθνικό Σχέδιο Δράσης για την Ισότητα των Φύλων 2021-2025 (ΕΣΔΙΦ), παρόλο που έχει σημειωθεί πρόοδος όσον αφορά τη συλλογή δεδομένων με βάση το φύλο, πρέπει να υπάρξει ενίσχυση και ευθυγράμμιση με τις κατευθύνσεις της Σύμβασης της Κωνσταντινούπολης και για το λόγο αυτό,  υπογραμμίζεται η σημασία της αναβάθμισης του Παρατηρητηρίου in-house και της εμπλοκής όλων των ενδιαφερομένων, των κυβερνητικών φορέων και αρχών, της τοπικής αυτοδιοίκησης, της κοινωνίας των πολιτών και των επίσημων υπηρεσιών συλλογής δεδομένων. </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Μέτρα για την αντιμετώπιση των διαφορών μεταξύ των φύλων ως προς την απασχόληση, τις αμοιβές, τις συντάξεις και την προώθηση της ισορροπίας μεταξύ επαγγελματικής και προσωπικής ζωής για γυναίκες και άνδρες, μεταξύ άλλων μέσω της βελτίωσης της πρόσβασης σε προσχολική εκπαίδευση και φροντίδα, με στόχους και με παράλληλο σεβασμό του ρόλου και της αυτονομίας των κοινωνικών εταίρων.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http://www.opengov.gr/minlab/?p=5334 στο κεφ. 3 του ΕΣΔΙΦ αναλυτικά</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4808 /2021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#GIL4W</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ΕΣΔΙΦ κεφ. 3 αναλυτικά.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 ΕΣΔΙΦ 2021-2025 οργανώνεται γύρω από 4 Άξονες, ο καθένας εκ των οποίων επικεντρώνεται σε μια συγκεκριμένη θεματική διάσταση των πολιτικών ισότητας των φύλων. Η εξειδίκευση των αξόνων σε στόχους βασίστηκε στο πλαίσιο στρατηγικής που προσδιορίζεται από την Ατζέντα 2030 του ΟΗΕ για την Βιώσιμη Ανάπτυξη, την Στρατηγική του Συμβουλίου της Ευρώπης για την Ισότητα των Φύλων 2018-2023, την Ευρωπαϊκή Στρατηγική για την Ισότητα των Φύλων 2020-2025, το Σχέδιο Ανάπτυξης για την Ελληνική Οικονομία και τις απαιτήσεις για την Ισότητα των Φύλων στο πλαίσιο της νέας ΠΠ 2021-2027.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 Ν. 4808 / 2021 θεσπίστηκε για την ισορροπία μεταξύ επαγγελματικής και ιδιωτικής ζωής και την προστασία από τη βία και την παρενόχληση στην εργασία και ενσωματώνει στο εθνικό δίκαιο την οδηγία (ΕΕ) 2019 / 1158. Με τον ίδιο νόμο κυρώνεται η Σύμβαση 190 του ΔΟΕ για την εξάλειψη της βίας και της παρενόχλησης στην εργασία και ολοκληρώνεται το ισχύον νομικό πλαίσιο για την απαγόρευση των διακρίσεων και την ίση μεταχείριση στην εργασία και στην απασχόληση.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Στα εμβληματικά έργα του ΕΣΔΙΦ συμπεριλαμβάνονται οι Νταντάδες της Γειτονιάς και το ελληνικό Κέντρο Καινοτομίας για Γυναίκες.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Ρυθμίσεις για την παρακολούθηση, την αξιολόγηση και την επανεξέταση του στρατηγικού πλαισίου πολιτικής και των μεθόδων συλλογής δεδομένων που βασίζονται σε δεδομένα με ανάλυση ανά φύλο.</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https://isotita.gr/statistika-stoixeia-meletes/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4604/2019 και σχετική ΕΓΚΥΚΛΙΟ αριθ.1/2020 για Οδηγίες εφαρμογής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Συγκρότηση του Εθνικού Συμβουλίου Ισότητας των Φύλων (ΕΣΙΦ)</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http://www.opengov.gr/minlab/?p=5334 ειδικότερα στο κεφ 4. Διαδικασία Παρακολούθησης του ΕΣΔΙΦ όπου περιγράφει τα επίπεδα παρακολούθησης, αξιολόγησης και επανεξέτασης του για την περίοδο εφαρμογής.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ΕΣΔΙΦ κεφ. 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Το ΕΣΔΙΦ είναι ένα δυναμικό στρατηγικό κείμενο το οποίο θα επανεξετάζεται ετησίως, με εξαίρεση το πρώτο έτος εφαρμογής, δηλαδή το 2021. Η ανάγκη για αναθεώρηση και προτεινόμενες διορθώσεις θα εξετάζονται κατά κύριο λόγο από το Εθνικό Συμβούλιο για την Ισότητα των Φύλων (ΕΣΙΦ) σε μια διευρυμένη συνεδρίαση, ακολουθούμενη από θεματική διαβούλευση.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Πρόκειται για την πρώτη προσπάθεια δημιουργίας μιας πολυεπίπεδης διαδικασίας παρακολούθησης, η οποία παρέχει πληροφορίες ανατροφοδότησης για όλα τα έργα που υλοποιούνται μέσω όλων των διαύλων πολιτικής, όπως περιγράφεται στο άρθρο 10 του ν. 4604/2019 και την πρώτη εγκύκλιο εφαρμογής του. Όλες οι πληροφορίες που θα επιλεγούν θα αναλυθούν και θα μετατραπούν σε στατιστικά δεδομένα προκειμένου να αξιολογηθεί η πρόοδος της εφαρμογής και να αναβαθμιστούν τα δεδομένα που αφορούν το φύλο που διατηρούνται στο Παρατηρητήριο για την Ισότητα των Φύλων.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Οι δείκτες που θα απολογίζουν με ποσοτικούς όρους το ΕΣΔΙΦ είναι διαθέσιμοι και συνάδουν με την ευρωπαϊκή στοχοθεσία και τη Σύμβαση της Κωνσταντινούπολης. Παράλληλα η υλοποίηση θα απολογίζεται και με ποιοτικά κριτήρια όπως παραγωγή νομοθεσίας κλπ.</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Ρυθμίσεις ώστε να διασφαλίζεται ότι ο σχεδιασμός, η υλοποίηση, η παρακολούθηση και η επανεξέτασή του διενεργούνται σε στενή συνεργασία με τα σχετικά ενδιαφερόμενα μέρη, συμπεριλαμβανομένων φορέων ισότητας, κοινωνικών εταίρων και της οργανωμένης κοινωνίας των πολιτών.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https://isotita.gr/statistika-stoixeia-meletes/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Ν. 4604/2019 και σχετική ΕΓΚΥΚΛΙΟ αριθ.1/2020 για Οδηγίες εφαρμογής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Συγκρότηση του Εθνικού Συμβουλίου Ισότητας των Φύλων (ΕΣΙΦ)</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http://www.opengov.gr/minlab/?p=5334 ειδικότερα στα κεφ. 2, 4 και 5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Το ΕΣΙΦ είναι ο υπεύθυνος φορέας για τη διαβούλευση και παρακολούθηση των πολιτικών για την ισότητα των φύλων και ενεργεί ως συμβουλευτικό γνωμοδοτικό όργανο στη ΓΓΟΔΠΙΦ. Απαρτίζεται από εκπροσώπους των κυβερνητικών οργανισμών, άτομα αναγνωρισμένου κύρους και εκπροσώπους ΜΚΟ. Εκτός από τη μόνιμη του σύνθεση, μπορεί επίσης να λειτουργεί με έκτακτες συνεδριάσεις και ημερήσια διάταξη.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Επιπρόσθετα, η ΓΓΟΔΠΙΦ βρίσκεται σε συνεχή ανεπίσημο διάλογο με τους κοινωνικούς εταίρους και τις οργανώσεις της κοινωνίας των πολιτών, προκειμένου να προωθήσει τη διάσταση του φύλου, να ευαισθητοποιήσει και να εντείνει τη συνεργασία μεταξύ όλων των μερών.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 ΕΣΔΙΦ 2021-2025 αναρτήθηκε στο opengov.gr όπου όλοι οι ενδιαφερόμενοι μπορούν να σχολιάσουν το περιεχόμενο του, να προτείνουν πιθανές βελτιώσεις και προσθήκες. Βλ. για τη διαδικασία διαμόρφωσης του ΕΣΙΦ στα κεφάλαια 2.1 Διαβούλευση στο ΕΣΙΦ και 2.2 Συμμετοχή των κυβερνητικών φορέων στην διαμόρφωση των τομεακών πολιτικών για την ενσωμάτωση της οπτικής του φύλου, καθώς και στο κεφ. 5, ενώ στο κεφ. 4. Διαδικασία Παρακολούθησης του ΕΣΔΙΦ περιγράφεται το σχήμα που εφαρμόζεται σε κεντρικό, περιφερειακό και τοπικό επίπεδο.</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4.3. Στρατηγικό πλαίσιο πολιτικής για το σύστημα εκπαίδευσης και κατάρτισης σε όλα τα επίπεδα</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ΕΚΤ+</w:t>
            </w:r>
          </w:p>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ESO4.5. Βελτίωση της ποιότητας, της συμμετοχικότητας, της αποτελεσματικότητας και της συνάφειας των συστημάτων εκπαίδευσης και κατάρτισης με την αγορά εργασίας, μεταξύ άλλων μέσω της επικύρωσης της μη τυπικής και της άτυπης μάθησης, με σκοπό την υποστήριξη της απόκτησης βασικών ικανοτήτων, συμπεριλαμβανομένων των επιχειρηματικών και ψηφιακών δεξιοτήτων, και με την προώθηση της καθιέρωσης διττών συστημάτων κατάρτισης και μαθητείας</w:t>
            </w:r>
            <w:r>
              <w:rPr>
                <w:rFonts w:ascii="Times New Roman" w:eastAsia="Times New Roman" w:hAnsi="Times New Roman" w:cs="Times New Roman"/>
                <w:b w:val="0"/>
                <w:i w:val="0"/>
                <w:vanish w:val="0"/>
                <w:color w:val="000000"/>
                <w:sz w:val="20"/>
                <w:szCs w:val="20"/>
              </w:rPr>
              <w:br/>
            </w:r>
            <w:r>
              <w:rPr>
                <w:rFonts w:ascii="Times New Roman" w:eastAsia="Times New Roman" w:hAnsi="Times New Roman" w:cs="Times New Roman"/>
                <w:b w:val="0"/>
                <w:i w:val="0"/>
                <w:vanish w:val="0"/>
                <w:color w:val="000000"/>
                <w:sz w:val="20"/>
                <w:szCs w:val="20"/>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r>
              <w:rPr>
                <w:rFonts w:ascii="Times New Roman" w:eastAsia="Times New Roman" w:hAnsi="Times New Roman" w:cs="Times New Roman"/>
                <w:b w:val="0"/>
                <w:i w:val="0"/>
                <w:vanish w:val="0"/>
                <w:color w:val="000000"/>
                <w:sz w:val="20"/>
                <w:szCs w:val="20"/>
              </w:rPr>
              <w:br/>
            </w:r>
            <w:r>
              <w:rPr>
                <w:rFonts w:ascii="Times New Roman" w:eastAsia="Times New Roman" w:hAnsi="Times New Roman" w:cs="Times New Roman"/>
                <w:b w:val="0"/>
                <w:i w:val="0"/>
                <w:vanish w:val="0"/>
                <w:color w:val="000000"/>
                <w:sz w:val="20"/>
                <w:szCs w:val="20"/>
              </w:rPr>
              <w:t>ESO4.7. Προώθηση της διά βίου μάθησης, ιδίως των ευέλικτων ευκαιριών αναβάθμισης των δεξιοτήτων και επανειδίκευσης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w:t>
            </w:r>
          </w:p>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Εφαρμόζεται εθνικό ή περιφερειακό στρατηγικό πλαίσιο πολιτικής για το σύστημα εκπαίδευσης και κατάρτισης, το οποίο περιλαμβάνει:1. Τεκμηριωμένα συστήματα πρόγνωσης και πρόβλεψης των αναγκών σε δεξιότητες.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Μηχανισμός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N. 4921/2022, Κεφ. Δ’, αρθ. 29-32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ΕΕΚ &amp; 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&amp; Κ3/20145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ΥΑ Κ3/37244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32 παρ. 2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Παρ.2 περ.2 άρθ. 50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όπως τροποποιήθηκε και ισχύει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Κ3/37244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Α’θμια &amp; Β’θμια Εκπαίδευση: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Ιχνηλάτηση Σχολικών και Εργασιακών Διαδρομών μέσω Παρατηρητηρίου Μετάβασης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91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Άρθ.27 Ν. 4823/2021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Τριτοβάθμια Εκπαίδευση: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10 παρ. 2 Ν. 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Αρθ. 208 Ν. 4957/2022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Αναβάθμιση Μηχανισμού Διάγνωσης Αναγκών της Αγοράς Εργασίας, συνέργειες με Παρατηρητήρια. Το ΥΠΕΚΥ υποκαθιστά το ΕΙΕΑΔ σε κάθε μνημόνιο συνεργασίας που έχει συναφθεί με άλλο Υπουργείο ή δημόσιο φορέα.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Κεντρικό Συμβούλιο Επαγγελματικής Εκπαίδευσης και Κατάρτισης (ΚΣΕΕΚ)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Κεντρική Επιστημονική Επιτροπή (ΚΕΕ)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Συμβούλια Σύνδεσης με την Παραγωγή και την Αγορά Εργασίας (ΣΣΠΑΕ) σε κάθε περιφέρεια της χώρας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Κλαδικά Συμβούλια Δεξιοτήτων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Γραφεία Επαγγελματικής Ανάπτυξης και Σταδιοδρομίας (ΓΕΑΣ) σε κάθε ΙΕΚ.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Παρατηρητήριο Μετάβασης (ΙΕΠ-ΥΠΕΚΥ)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Παρατηρητήριο Μετάβασης των Αποφοίτων Επαγγελματικής Εκπαίδευσης και Κατάρτισης προς την Αγορά Εργασίας (ΕΟΠΠΕΠ-ΥΠΕΚΥ)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Ιχνηλάτηση Σχολικών και Εργασιακών Διαδρομών μέσω Παρατηρητηρίου Μετάβασης. Θεσμοθετήθηκε ο ορισμός Υπεύθυνου Σχολικού Επαγγελματικού Προσανατολισμού σε κάθε Διεύθυνση Β’θμιας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Υποστήριξης Φοιτητών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Ανάπτυξη Συστήματος Παρακολούθησης της πορείας φοιτητών και αποφοίτων στην αγορά εργασίας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Μνημόνια Συνεργασίας: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ΕΘΑΕΕ-ΕΙΕΑΔ (νυν MEKY)</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ΕΟΠΠΕΠ- ΕΙΕΑΔ (νυν ΜΕΚΥ) για τροφοδοσία Μηχανισμού με τα απαραίτητα δεδομένα.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Εκπόνηση μελέτης από ΕΘΑΑΕ.</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Μηχανισμούς παρακολούθησης των αποφοίτων και υπηρεσίες ποιοτικής και αποτελεσματικής καθοδήγησης για εκπαιδευόμενους κάθε ηλικίας.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Μηχανισμός Διάγνωσης Αναγκών της Αγοράς Εργασίας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N. 4921/2022, Κεφ. Δ’, αρθ. 29-32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ΕΕΚ &amp; 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ΥΑ Κ3/20145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ΥΑ Κ3/37244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Άρθ.155 παρ.1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Άρθ.32 παρ.2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Άρθ.71 παρ.2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Άρθ.1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Άρθ.94 Ν. 4823/2021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Α’θμια Β’θμια Εκπαίδευση: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91 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11 Ν.4823/2021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 1 Ν.4692/2020,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Φ.7/79511/ΓΔ4/2020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Τριτοβάθμια Εκπαίδευση: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Αρθ. 208 Ν. 4957/2022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Άρθ.7, παρ. ε Ν.4653/2020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Άρθ.8 παρ. 1 σημ. δ Ν.4653/2020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-Αξιοποίηση Μηχανισμού Διάγνωσης Αναγκών Αγοράς Εργασίας λαμβάνοντας υπόψη Σύσταση Συμβουλίου (2017/C 423/01)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-Συνέργειες Παρατηρητηρίου Μετάβασης αποφοίτων ΕΕΚ &amp; Παρατηρητηρίου Μετάβασης για τη Δευτεροβάθμια Εκπαίδευση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Κεντρικό Συμβούλιο EEK</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Κεντρική Επιστημονική Επιτροπή</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Συμβούλια Σύνδεσης με την Παραγωγή και την Αγορά Εργασίας σε κάθε περιφέρεια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ΓΕΑΣ σε κάθε ΙΕΚ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ΕΟΠΠΕΠ: Θέματα επαγ. προσ. και συμβουλευτικής, Παρατηρητήριο Μετάβασης Αποφοίτων Επαγγ. Εκπαίδευσης &amp; Κατάρτισης προς την Αγορά Εργασίας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VET Reform με ενσωμάτωση συστήματος παρακολούθησης της επαγγελματικής πορείας των αποφοίτων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Επαγγελματικός προσανατολισμός σε ΚΔΒΜ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Συμβουλευτικές υπηρεσίες σε ΣΔΕ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Υπεύθυνοι Διασύνδεσης με Μαθητεία (ΕΝΕΕΓΥΛ)</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-Γραφεία Συμβουλευτικής και Προσανατολισμού (ΓΡΑΣΥΠ)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Θεματική Επ.Προσ. στα Εργαστήρια Δεξιοτήτων και για ειδικά σχολεία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ΚΕΔΑΣΥ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-Μονάδα Υποστήριξης Φοιτητών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29 μελέτες (2011-18) από ΑΕΙ για την πορεία αποφοίτων, Έκθεση και ανάπτυξη ενιαίων μεθοδολογιών και εργαλείων από ΕΘΑΑΕ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Διαλειτουργικότητα ΠΣ ΕΘΑΑΕ/ Μονάδων Υποστήριξης Φοιτητών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Παρακολούθηση αποφοίτων στην αγορά εργασίας/ΑΣ και ΣΑΠ ΕΘΑΑΕ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Μνημόνιο ΕΘΑΕΕ-ΕΙΕΑΔ(νυν ΜΕΚΥ).</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Μέτρα για τη διασφάλιση της ισότιμης πρόσβασης και της συμμετοχής σε ποιοτική, οικονομικά προσιτή, συναφή, χωρίς διακρίσεις και χωρίς αποκλεισμούς εκπαίδευση και κατάρτιση και της ολοκλήρωσής της, καθώς και της απόκτησης βασικών ικανοτήτων σε όλα τα επίπεδα, συμπεριλαμβανομένης της τριτοβάθμιας εκπαίδευσης.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YA Φ12/657/70691/Δ1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4547/2018</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4823/2021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3879/2010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KYA 180647/ΓΔ4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4415/2016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4692/2020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4521/2018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4604/2019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Φ1/101891/Δ1/2021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Φ1/ 60388 /Δ1/2021 Φ1/140282/Δ1/2021 Φ1/117458/Δ1/2021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Φ1/ 127545 /Δ1/2021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ΦΕΚ Β’ 4710/2021/126316/Δ2/2021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ΚΥΑ 157811/Κ1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4009/2011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YΑ Φ5/68535/Β3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Φ5/114196/Β3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KΥΑ 140832/Ζ1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ΚΥΑ 137998/Ζ1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4653/2020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4823/2021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N 3699/2008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17812/Γ6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108474/Γ6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Φ7/155762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ΚΥΑ 3691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142524/ΓΔ4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127895/Δ1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4807/2021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4452/2017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Φ9/137984/ΓΓ4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126251/Α5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48456/Α5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Κ3/20145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Κ3/37244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YA Φ.31/94185/Δ1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4756/2020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Παροχή ίσων ευκαιριών στην εκπαίδευση (ΔΣ, προσχολική, ΣΔΕ)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Βελτίωση της πρόσβασης στην  εκπαίδευση και της πρόσβασης σε ποιοτικές υπηρεσίες εκπαίδευσης, κατάρτισης και διά βίου μάθησης χωρίς αποκλεισμούς, μείωση των εκπαιδευτικών ανισοτήτων, των διακρίσεων και της ΠΕΣ,  (Παρατηρητήριο ΙΕΠ,  ΤΥ – ΖΕΠ εντός του πλαισίου του σχολείου, ΔΥΕΠ, ενισχυτική,  ψυχολόγοι,  ελληνομάθεια, υποτροφίες,  ΚΒΔΜ, ΚΕΔΙΒΙΜ, Πλαίσιο Ποιότητας Μαθητείας, Χαρτογράφηση, Επιτροπές ΥΠΑΙΘ για φυσική  και ψηφιακή προσβασιμότητα, Εθνική Αρχή Προσβασιμότητας)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Συμπεριληπτική και χωρίς αποκλεισμούς εκπαίδευση μαθη-τών με αναπηρία ή και ειδικές εκπαιδευτικές ανάγκες (πα-ράλληλη, ΤΕ, ΣΜΕΑΕ, ΣΔΕΥ/ΕΔΥ, ΚΕΔΑΣΥ,  προσβάσιμο, ΙΕΚ ΕΑ-Ε, φοιτητές ΑμεΑ)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 Απόκτηση δεξιοτήτων (εργαστήρια δεξιοτήτων, αγγλική στο νηπιαγωγείο, ΚΠπ, ΚΠγ, Τράπεζα Θεμάτων, μαθητεία ΕΠΑΛ, Πρότυπα/Πειραματικά σχολεία, ΕΠΑΛ, ΙΕΚ)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Αναβάθμιση της ποιότητας στην  ανώτατη εκπαίδευση (ΜΟΔΙΠ/ΕΘΑΑΕ)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ΚΔΑΠ, Child Guarantee, Προώθηση και υποστήριξη παιδιών για την ένταξή τους στην προσχολική εκπαίδευση για παιδιά σε ανάγκη και ιδιαίτερα ευάλωτα παιδιά, Εναρμόνιση Οικογενειακής και Επαγγελματικής Ζωής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Μηχανισμό συντονισμού που να καλύπτει όλα τα επίπεδα εκπαίδευσης και κατάρτισης, συμπεριλαμβανομένης της τριτοβάθμιας εκπαίδευσης, και σαφή ανάθεση αρμοδιοτήτων μεταξύ των σχετικών εθνικών ή/και περιφερειακών φορέων.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Ομάδα Συντονισμού (βάσει του άρθρου 50 του Ν. 4777/2021, ΦΕΚ 25/Α) και Τεχνική Γραμματεία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Α΄ΒΑΘΜΙΑ-Β΄ΒΑΘΜΙΑ ΕΚΠΑΙΔΕΥΣΗ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ΠΔ 18/2018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4142/2013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4547/2018 (ΦΕΚ 102/Α)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4692/2020 (ΦΕΚ 111/Α)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4547/2018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N. 3966/2011 </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ΕΕΚ - 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Κ.Σ.Ε.Ε.Κ. ΥΑ Κ3/20145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Κ.Ε.Ε. ΥΑ Κ3/37244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162971/Δ6/30-6-2020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4692/2020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6603/ΓΔ4/20-1-2021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6603/ΓΔ4/20-1-2021 </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ΑΝΩΤΑΤΗ ΕΚΠΑΙΔΕΥΣΗ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ΕΘ.Α.Α.Ε. Ν.4653/2020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Σ.Α.Π. Ν.4653/2020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4812/2021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Ν.4653/2020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4485/2017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N. 4957/2022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Για τον Συντονισμό της Εκπαίδευσης, Κατάρτισης, Δια Βίου Μάθησης και Νεολαίας εφαρμόζονται μέτρα σε όλα τα επίπεδα ως εξής: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Υπουργός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-Δύο Υφυπουργοί Α΄βάθμιας, Β΄βάθμιας Εκπαίδευσης &amp; Ειδικής Αγωγής και Ανώτατης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Τρεις  Γενικές Γραμματείες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Συγκροτείται Ομάδα Διατομεακού Συντονισμού ΥΠΑΙΘ (3 ΓΓ, ΙΕΠ, ΕΟΠΠΕΠ, ΙΤΥΕ ΔΙΟΦΑΝΤΟΣ, ΙΚΥ, ΑΔΙΠΠΔΕ, ΕΘΑΑΕ)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Τεχνική Γραμματεία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(υποστήριξη από ΕΔ ΕΣΠΑ Τομέα Παιδείας)</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Α΄ΒΑΘΜΙΑ-Β΄ΒΑΘΜΙΑ ΕΚΠΑΙΔΕΥΣΗ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ΓΓ Α΄βάθμιας Β΄βάθμιας Εκπαίδευσης και Ειδικής Αγωγής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Αρχή Διασφάλισης Ποιότητας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ΙΕΠ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ΙΤΥΕ Διόφαντος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ΕΕΚ και 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Στρατηγικό Σχέδιο Επαγγελματικής Εκπαίδευσης, Κατάρτισης, Διά Βίου Μάθησης και Νεολαίας 2022-2024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ΓΓ ΕΕΚ ΔΒΜ &amp; 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Εθνικό Σύστημα 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ΚΣΕΕΚ (διατομεακό/διυπουργικό)</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Κ.Ε.Ε.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Κλαδικά Συμβούλια Δεξιοτήτων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ΣΠΑΑΕ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ΕΟΠΠΕΠ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ΑΝΩΤΑΤΗ ΕΚΠΑΙΔΕΥΣΗ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ΓΓ Ανώτατης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Eθνική Αρχή Ανωτ. Εκπαίδευσης (Στρατηγική, Συμφωνίες προγραμματισμού ΑΕΙ)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Ανώτ. Συμβούλιο και Συμβούλιο Αξιολόγησης και Πιστοποίησης με συμμετοχή κοινωνικών εταίρων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Mονάδα Στρατηγικού Σχεδιασμού σε κάθε ΑΕΙ</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Ρυθμίσεις για την παρακολούθηση, την αξιολόγηση και την επανεξέταση του στρατηγικού πλαισίου πολιτικής.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Ομάδα Διατομεακού Συντονισμού ΥΠΑΙΘ και Τεχνική Γραμματεία βάσει του αρθ. 50, Ν4777/2021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Α/ΘΜΙΑ-Β/ΘΜΙΑ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ΠΔ 18/2018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ΑΔΙΠΠΔΕ: Ν. 4142/2013, Ν. 4547/2018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ΙΕΠ: N 3966/2011, Ν4547/2018, Ν4692/2020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Αξιολόγηση:Ν4692/2020,ΥΑ6603/ΓΔ4, ΥΑ 108906/ΓΔ4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Ν4823/2021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Ν5014/2023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ΕΕΚ-ΔΒΜ</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Κ3/20145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Κ3/37244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ΣΣΠΑΕ: ΥΑ Κ3/37062, Κ3/37153,Κ3/36953,Κ3/37035,Κ3/37046,Κ3/37053,Κ3/37089,Κ3/37137,Κ3/37119,Κ3/37074,Κ3/37096,Κ3/37111,Κ3/37062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ΕΟΠΠΕΠ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4921/2022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ΑΝΩΤΑΤΗ ΕΚΠΑΙΔΕΥΣΗ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ΕΘΑΑΕ:Ν4653/2020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ΣΑΠ: Ν4653/2020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Οδηγός Πιστοποίησης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Μέτρα για την παρακολούθηση /αξιολόγηση /αναθεώρηση Στρατηγικού πλαισίου πολιτικής ΥΠΑΙΘ:</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Ομάδα Διατομεακού Συντονισμού ΥΠΑΙΘ: συντονισμός/ διασφάλιση συνέργειας πολιτικών, παρακολούθηση υλοποίησης Εθνικού Στρατηγικού Πλαισίου ΥΠΑΙΘ</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Τεχνική Γραμματεία: Οργανωτική και τεχνική υποστήριξη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ΕΔ ΕΣΠΑ Τομέα Παιδείας ή άλλη κατάλληλη υπηρεσία:  Εν δυνάμει ιοικητική υποστήριξη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ΑΔΙΠΠΔΕ: Παρακολούθηση, αξιολόγηση και μεταξιολόγηση εκπαιδευτικού συστήματος, Διαμόρφωση κριτηρίων και δεικτών (ετήσια έκθεση)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ΙΕΠ: Εισήγηση θεματικών αξόνων και κριτηρίων αξιολόγησης εκπαιδευτικού έργου/σχολικών μονάδων/εκπαιδευτικών (ετήσια έκθεση)</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Γενική Γραμματεία ΕΕΚ ΔΒΜ &amp;Ν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Κ.Σ.Ε.Ε.Κ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Κεντρική Επιστημονική Επιτροπή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Κλαδικά Συμβούλια Δεξιοτήτων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ΣΠΑΑΕ ανά Περιφέρεια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Ανώτατο Συμβούλιο: Έγκριση Ετήσιας Έκθεσης για την ποιότητα της Αν. Εκπαίδ.</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Συμβούλιο Αξιολόγησης και Πιστοποίησης: Διαμόρφωση, τυποποίηση διαδικασιών και δεικτών σύμφωνα με Ευρωπ. πρότυπα και ΕΧΑΕ, Αξιολόγηση ΑΕΙ, πιστοποίηση ΠΣ.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Ενίσχυση της ελκυστικότητας της 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Προγράμματα κατάρτισης ΥΠΕΚΥ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Στρατηγική για την αναβάθμιση των δεξιοτήτων του εργατικού δυναμικού και τη δι</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 Μέτρα που στοχεύουν σε ενήλικες χαμηλής ειδίκευσης και χαμηλών προσόντων και σε άτομα με μειονεκτικό κοινωνικοοικονομικό περιβάλλον και διαδρομές αναβάθμισης των δεξιοτήτων.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Ε.Σ.Κ. επιπέδου 3 Ν4763/2020, όπως τροποποιήθηκε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ΚΔΒΜ: Ν.4763/2020, όπως τροποποιήθηκε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ΣΔΕ: Ν.4763/2020 όπως τροποποιήθηκε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Γ.Γ.Ε.Ε.Κ.Δ.Β.Μ.&amp; Ν: Ν.4763/2020, όπως τροποποιήθηκε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ΔΙΕΚ και ΔΙΕΚ Ειδικής Αγωγής και Εκπαίδευσης KYA 3691, 3692, 3693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ΠΔ 79/2017, όπως τροποποιήθηκε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Εσπερινά ΓΕΛ, ΕΠΑΛ: Ν. 4547/2018 αρθ. 105, όπως τροποποιήθηκε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Ν.4763/2020, άρθ. 84, παρ. 5, όπως τροποποιήθηκε και ισχύει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Εξετάσεις ελληνομάθειας Ν. 4251/2014, όπως τροποποιήθηκε και ισχύει.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Ν. 4921/2022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ΚΥΑ Δ14 /15834/237</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Στρατηγικό Σχέδιο Επαγγελματικής Εκπαίδευσης, Κατάρτισης, Διά Βίου Μάθησης και Νεολαίας 2022-2024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Θεσμοθέτηση λειτουργίας Επαγγ. Σχολών Κατάρτισης Επιπέδου 3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Επαναπροσδιορισμός ρόλου Κέντρων Διά Βίου Μάθησης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Ενίσχυση ρόλου Σχολείων Δεύτερης Ευκαιρίας για ηλικίες 18+ για την ολοκλήρωση της υποχρεωτικής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Θεσμοθέτηση νέων αρμοδιοτήτων Γ.Γ.Ε.Ε.Κ.Δ.Β.Μ.&amp;Ν του ΥΠΑΙΘ για την ανάπτυξη ανταγωνιστικών ανθρωπίνων πόρων στο διεθνοποιημένο περιβάλλον της οικονομίας, τη διασφάλιση δικαιωμάτων και ίσων ευκαιριών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Ενίσχυση της ελκυστικότητας της 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ΔΙΕΚ Ειδικής Αγωγής και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Δυνατότητα απόκτησης απολυτηρίου δημοτικού σχολείου σε επίπεδο Διευθύνσεων Εκπαίδευσης χωρίς παρακολούθηση στο τυπικό σύστημα εκπαίδευσης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Εσπερινά ΓΕΛ και ΕΠΑΛ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Προγράμματα ελληνομάθειας πολίτες τρίτων χωρών ή αιτούντες άσυλο</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Στρατηγική για την αναβάθμιση των δεξιοτήτων του εργατικού δυναμικού και τη διασύνδεσή του με την αγορά εργασίας, Εθνική Στρατηγική για τις Ενεργητικές Πολιτικές Απασχόλησης (ΕΠΑ), Εθνική Στρατηγική και Σχέδιο Δράσης για την Κοινωνική Ένταξη των Ρομά 2021 – 2030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Κέντρα Κοινότητας </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 Μέτρα για τη στήριξη των εκπαιδευτικών, των εκπαιδευτών και του ακαδημαϊκού προσωπικού όσον αφορά τις κατάλληλες μεθόδους μάθησης, την αξιολόγηση και την πιστοποίηση των βασικών ικανοτήτων.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Επιμόρφωση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4559/2018 (αρ. 23)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4547/2018 (αρ. 3-7)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4692/2020 (αρ.33)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(αρ. 96)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Πρότυπα και Πειραματικά</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4692/2020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Ν4763/2020 (αρ. 16-21)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22631/Δ6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4823/2021 (αρ.92-96)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Ν5029/2023 ( αρ. 41)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4763/2020 (αρ. 16-21)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26385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26412, 26381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4763/2020 (αρ. 109)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ΑΕΙ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4009/2011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4957/2022 αρθ 128</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4485/2017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Πιστοποίηση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ΓΠ/20082 όπως τροπ. με Ν 4386/2016 (αρ. 67)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4115/2013 (αρ.21)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ΓΠ/20082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ΚΥΑ 13173/Κ6/2022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Αξιολόγηση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4142/2013 (αρ. 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4692/2020 (αρ. 33-35)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4823/2021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 108906/ΓΔ4/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 ΥΑ ΓΠ/20082/2012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Στρατηγικό Σχέδιο «Σύστημα Διαρκούς Επιμόρφωσης Εκπαιδευτικών»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Επιμορφωτικά προγράμματα από Συμβούλους Εκπαίδευσης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Υλοποιούνται δράσεις επιμόρφωσης (εισαγωγική επιμόρφωση, εγγραμματισμούς, νέα προγράμματα σπουδών, εκπαιδευτικό υλικό, εργαστήρια δεξιοτήτων, εξ αποστάσεως εκπαίδευση, εκπαίδευση σε ΤΠΕ κ.α.)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ΟΠΣ πιστοποίησης επιμορφωτικών δράσεων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Δράσεις επαγγελματικής ανάπτυξης εκπαιδευτικών, ενδοσχολικές επιμορφώσεις, σύμβουλος/μέντορας στη σχολική μονάδα, επόπτες ποιότητας της εκπαίδευσης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Δράσεις ΚΕΔΑΣΥ και ΚΕΠΕΑ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Επιμορφωτικά προγράμματα από Erasmus+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Κέντρο επιμόρφωσης στα ΠΕΠΑΛ</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Μητρώο Εκπαιδευτών Επαγγελματικής Κατάρτισης (ΙΕΚ &amp; ΕΣΚ)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Γραφεία Υποστήριξης Διδασκαλίας και Μάθησης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Θεματικές Αξιολογήσεις ΕΘΑΑΕ, ποιότητας διδακτικού έργου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ΚΕΔΙΒΙΜ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Μέτρα πιστοποίησης εκπαιδευτών ενηλίκων, Σύστημα Πιστοποίησης επάρκειας Προσόντων Συμβούλων Σταδιοδρομίας/Επαγγελματικού Προσανατολισμού</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Λειτουργία ΑΔΙΠΠΔΕ /Ετήσια έκθεση αξιολόγησης του εκπαιδευτικού έργου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 ΕΟΠΠΕΠ/ Πλαίσιο Προγράμματος Εκπαίδευσης Εκπαιδευτών</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 Μέτρα για την προώθηση της κινητικότητας των εκπαιδευομένων και του προσωπικού και της διακρατικής συνεργασίας των παρόχων εκπαίδευσης και κατάρτισης, μεταξύ άλλων μέσω της αναγνώρισης των μαθησιακών αποτελεσμάτων και των προσόντων.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Εθνικό Πλαίσιο Προσόντων (ΕΠΠ)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Εθνικό Σημείο Συντονισμού για ΕΠΠ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Εθνικό Σημείο Επαφής για τη Μεταφορά Πιστωτικών Μονάδων (ECVET)</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ΕΟΠΠΕΠ - εθνικό σημείο αναφοράς για διασφάλιση ποιότητας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4.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5.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Κ3/20145/2021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6.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7.ΠΔ 38/2010 και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 ΥΑ Φ23/35437/Δ4/2018</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9. Ν 4692/2020  όπως ισχύει (άρ. 82-95), Study In Greece</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Ν 4692/2020 (άρ. 82-95), Ν. 4653/2020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 Ν 4763/2020  (άρ. 43)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12. Ν 4763/2020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 Ν 3328/2005 όπως ισχύει</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 Erasmus+,  IKY Erasmus+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ΙΝΕΔΙΒΙΜ Erasmus+. Ν 4823/2021 (αρ. 87)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 Ν. 4763/2020 αρθ. 164,</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ΠΔ 38/2010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Θεωρητική/εργαστηριακή κατάρτιση στην ΕΕ (άρ 28)</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Ξενόγλωσσα τμήματα στα ΙΕΚ για αλλοδαπούς (άρ 26)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Μαθητεία σε φορείς υποδοχής και παραγωγικές μονάδες της ΕΕ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4. ΕΠΠ σε αντιστοίχιση με το Ευρωπαϊκό Πλαίσιο Προσόντων (EQF)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5. ΕΟΠΠΕΠ: εθνικό σημείο αναφοράς για διασφάλιση ποιότητας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6. Διασφάλιση ποιότητας εισροών/εκροών της παρεχόμενης μη τυπικής/άτυπης μάθησης (ΚΣΕΕΚ)</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7. Ανάπτυξη διεθνών συνεργασιών (ΠΕΠΑΛ)</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8. Αναγνώριση επαγγελματικών προσόντων (ΑΤΕΕΝ)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9. Αντιστοιχία επαγγελματικών δικαιωμάτων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10. Διεθνοποίηση ΑΕΙ &amp; κινητικότητα (ξενόγλωσσα και θερινά προγράμματα σπουδών, διατμηματικά/διαπανεπιστημιακά ΠΠΣ, διδασκαλία σε ξένη γλώσσα, πύλη Study In Greece)</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11. Συνεργασίες Περ. Δ/νσεων ΠΕ &amp; ΔΕ, Δ/νσεων και σχολικών μονάδων με φορείς/σχολεία της ΕΕ, eTwinning</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12. Διαπερατότητα συστήματος εκπαίδευσης &amp; κατάρτισης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13. Αναγνώριση ξένων τίτλων σπουδών (ΔΟΑΤΑΠ)</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14. Θεσμοθετημένη ενσωμάτωση Ευρωπαϊκού Συστήματος Μεταφοράς Πιστωτικών Μονάδων (ECTS) και Παράρτημα Διπλώματος, Εκπαιδευτικές ανταλλαγές, Κινητικότητα σπουδαστών/διδακτικού προσωπικού/ Erasmus+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15. Αυτοτελές Τμήμα Εφαρμογής της Ευρωπαϊκής Νομοθεσίας ΥΠΑΙΘ.</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4.4. Εθνικό στρατηγικό πλαίσιο πολιτικής για την κοινωνική ένταξη και τη μείωση της φτώχειας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ΕΚΤ+</w:t>
            </w:r>
          </w:p>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Εφαρμόζεται εθνικό ή περιφερειακό στρατηγικό πλαίσιο πολιτικής ή νομοθετικό πλαίσιο για την κοινωνική ένταξη και τη μείωση της φτώχειας, το οποίο περιλαμβάνει:1. Τεκμηριωμένη διάγνωση της φτώχειας και του κοινωνικού αποκλεισμού, συμπεριλαμβανομένης της παιδικής φτώχειας, ιδίως όσον αφορά την ισότιμη πρόσβαση σε ποιοτικές υπηρεσίες για τα παιδιά που βρίσκονται σε ευάλωτη κατάσταση, της έλλειψης στέγης, του χωροταξικού και εκπαιδευτικού διαχωρισμού, της περιορισμένης πρόσβασης σε βασικές υπηρεσίες και υποδομές, και των ειδικών αναγκών των ευάλωτων ατόμων κάθε ηλικίας.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 ΕΘΝΙΚΗ ΣΤΡΑΤΗΓΙΚΗ ΓΙΑ ΤΗΝ ΚΟΙΝΩΝΙΚΗ ΈΝΤΑΞΗ (ΕΣΚΕ)  2021 – 2027: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Ενότητα 8.3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ΠΑΡΑΡΤΗΜΑ ΙΙI: Στατιστικά στοιχεία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ΠΑΡΑΡΤΗΜΑ V: Πίνακας για την Παρακολούθηση και Αξιολόγηση των μέτρων πολιτικής των βασικών κατηγοριών ωφελουμένων της ΕΣΚΕ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ΣΧΕΔΙΟ ΔΡΑΣΗΣ ΕΣΚΕ  2021 – 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N. 4445/2016 (ΦΕΚ 236/Α/19-12-2016)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ΕΛΛΑΔΑ 2.0 (ΤΑΑ), μέτρο 16726</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ΕΣΚΕ 21-27 στηρίζεται σε αποδεικτικά στοιχεία διάγνωσης της φτώχειας &amp; του κοινωνικού αποκλεισμού (παιδική φτώχεια, πρόσβαση στην εκπαίδευση, παροχή ποιοτικών υπηρεσιών φροντίδας, έλλειψη στέγης, περιορισμένη πρόσβαση σε βασικές υπηρεσίες &amp; υποδομές, ειδικές ανάγκες ευάλωτων ατόμων κάθε ηλικίας) που συλλέγονται από:</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EUROSTAT, ΕΛΣΤΑΤ, Μητρώο Ανέργων ΑμεΑ ΟΑΕΔ, MY SCHOOL, OECD, EU-SILC σε συνδυασμό με την LFS</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2) το Εθνικό Γεωπληροφοριακό Σύστημα (ΕΓΠΣ) του Εθνικού Μηχανισμού (ΕΜ)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ΟΠΣ ΕΣΠΑ 2014-20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στοιχεία Κέντρων Κοινότητας &amp; Δομών Κοινων. Αλληλεγγύης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5) εξωτερική αξιολόγηση της ΕΣΚΕ 2014-2020.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Περαιτέρω εργαλεία BI θα αναπτυχθούν με την λειτουργία της Ενιαίας Ψηφιακής Πύλης για την Κοινωνική Προστασία (ΕΨΠΚΠ) που αποτελεί την τεχνική επέκταση &amp; μετεξέλιξη του ΕΓΠΣ του ΕΜ. Θα αντικαταστήσει τις υφιστάμενες εφαρμογές για την παροχή προνοιακών επιδομάτων ενοποιώντας τη διαδικασία υποβολής αίτησης για την υπαγωγή σε αυτά. Στην ΕΨΠΚΠ θα καταχωρίζονται ιδιωτικοί &amp; δημόσιοι φορείς παροχής κοινωνικών προγραμμάτων &amp; υπηρεσιών, το σύνολο αυτών &amp; οι ωφελούμενοι τους. Ταυτόχρονα, θα αναβαθμιστούν τα τρία υποσυστήματα του ΕΓΠΣ του ΕΜ, συμπ. του GIS.</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Μέτρα για την πρόληψη και την καταπολέμηση του διαχωρισμού σε όλους τους τομείς, μεταξύ άλλων κοινωνική προστασία, αγορές εργασίας χωρίς αποκλεισμούς και πρόσβαση σε ποιοτικές υπηρεσίες για τα ευάλωτα άτομα, συμπεριλαμβανομένων των μεταναστών και των προσφύγων.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 ΕΣΚΕ  2021 – 2027: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o Ενότητα 8.1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o ΠΑΡΑΡΤΗΜΑ Ι: Αποτύπωση δράσεων ανά μέτρο / πολιτική προτεραιότητα και επιχειρησιακό άξονα, ΕΝΟΤΗΤΑ 5.6 (Συνέργειες με λοιπές στρατηγικές )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o ΠΑΡΑΡΤΗΜΑ V: Πίνακας για την Παρακολούθηση και Αξιολόγηση των μέτρων πολιτικής των βασικών κατηγοριών ωφελουμένων της ΕΣΚΕ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2) N. 4445/2016 (ΦΕΚ 236/Α/19-12 -2016)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Στην ΕΣΚΕ 2021-2027: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προσεγγίζονται ανάγκες των ευπαθών ομάδων (συμπεριλαμβανομένων παιδιών, ΑμεΑ &amp; παιδιών μεΑ, ηλικιωμένων, αστέγων, Ρομά, μεταναστών και αιτούντων ασύλου, ατόμων σε κίνδυνο φτώχειας και κοινωνικού αποκλεισμού, ανέργων)  και εξειδικεύεται πλήθος δράσεων ανά ομάδα,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 xml:space="preserve">κινητοποιείται πλήθος αρμοδίων φορέων σε εθνικό, περιφερειακό και τοπικό επίπεδο,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ab/>
              <w:t xml:space="preserve">συμπεριλαμβάνονται δράσεις συναρμόδιων Υπουργείων και ΟΤΑ Α΄&amp; Β’ βαθμού.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καταπολέμηση του διαχωρισμού αποτελεί βασικό στόχο της ΕΣΚΕ και έχει αποτυπωθεί στο Παράρτημα V, το οποίο αναφέρει και ενδεικτικές δράσεις από άλλες Εθνικές Στρατηγικές και Προγράμματα.</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Μέτρα για τη μετάβαση από την ιδρυματική περίθαλψη στη φροντίδα σε επίπεδο οικογένειας και τοπικής κοινότητας.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1) Εθνικό Σχέδιο Δράσης για τα Δικαιώματα των Ατόμων με Αναπηρία (ΕΣΔ ΑμεΑ)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ΕΣΚΕ  2021 – 2027: Ενότητα 5.6.1.2 (Εθνική Στρατηγική για την Αποϊδρυματοποίηση)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ΝΟΜΟΣ ΥΠ' ΑΡΙΘΜ. 4837 (ΦΕΚ Α' 178/01-10-2021)</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ΦΕΚ ΥΟΔΔ/314/23-04-2020 Σύσταση Ομάδα Εργασίας με θέμα: Προσωπικός Βοηθός για τα άτομα με Αναπηρία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Η ΕΣΚΕ 2021-2027 περιλαμβάνει ως προτεραιότητα την προώθηση της αποϊδρυματοποίησης και της αποκατάστασης, με έμφαση σε ΑμεΑ, ηλικιωμένους, παιδιά και παιδιά μεΑ, που εναρμονίζεται με το ΕΣΔ ΑμεΑ και την  Εθνική Στρατηγική για την αποϊδρυματοποίηση,</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Την ΠΠ 2014-20 υλοποιούνται μέτρα όπως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Στέγες Υποστηριζόμενης Διαβίωσης (ΣΥΔ) για ΑμεΑ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-Κέντρα Διημέρευσης και Ημερήσιας Φροντίδας (ΚΔΗΦ)</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ΚΔΗΦ Παιδιών μεΑ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Κέντρα Δημιουργικής Απασχόλησης Παιδιών 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Λοιπά μέτρα πρόληψης της παραπομπής σε υπηρεσίες κλειστής φροντίδας.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Στον Ν. 4837 εντάσσονται και μέσα πρώιμης διάγνωσης αναπτυξιακών θεμάτων των παιδιών, προωθείται η βελτίωση εφαρμογής του θεσμού και συστήματος αναδοχής /υιοθεσίας καθώς και η εισαγωγή του μέτρου Διαμερίσματα Ημιαυτόνομης Διαβίωσης για εφήβους που διαβιούν σε μονάδες ιδρυματικής φροντίδας.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Στην ΠΠ 2021-2027 προβλέπονται: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η ανάπτυξη ξενώνων άμεσης υποδοχής και βραχείας φιλοξενίας παιδιών προς αναδοχή</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δράσεις για την συμμετοχή μειονεκτουσών ομάδων στον αθλητισμό, τον πολιτισμό και την ενεργή κοινωνική ζωή χωρίς αποκλεισμούς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Προσωπικός Βοηθός για ΑμεΑ κ.α</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Ρυθμίσεις ώστε να διασφαλίζεται ότι ο σχεδιασμός, η υλοποίηση, η παρακολούθηση και η επανεξέτασή του διενεργούνται σε στενή συνεργασία με τα σχετικά ενδιαφερόμενα μέρη, όπως οι κοινωνικοί εταίροι και οι σχετικές οργανώσεις της κοινωνίας των πολιτών.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1) ΕΣΚΕ  2021 – 2027: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Ενότητες 8.4 και 8.5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ΠΑΡΑΡΤΗΜΑ IV: Χρονολόγιο βασικών ενεργειών σχεδιασμού και εκπόνησης της ΕΣΚΕ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ΠΑΡΑΡΤΗΜΑ VΙ: Όργανα Διαβούλευσης σε εθνικό και αυτοδιοικητικό επίπεδο για την κατάρτιση, παρακολούθηση , αξιολόγηση και αναθεώρηση της ΕΣΚΕ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ΣΧΕΔΙΟ ΔΡΑΣΗΣ ΕΣΚΕ  2021 – 2027: Ενότητα 4 (Όργανα διαβούλευσης σε εθνικό και αυτοδιοικητικό επίπεδο)</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3) N. 4445/2016 (ΦΕΚ 236/Α/19-12-2016)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 Δημόσια ηλεκτρονική διαβούλευση για την «Εθνική Στρατηγική για την Κοινωνική Ένταξη και Μείωση της Φτώχειας»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Στον σχεδιασμό της ΕΣΚΕ η διαβούλευση με τους εμπλεκόμενους (δημόσιοι, ιδιωτικοί &amp; συνδικαλιστικοί φορείς, ΑΕΙ κ.α.) διασφαλίστηκε με συμμετοχή στην εξωτερική αξιολόγηση της ΕΣΚΕ 2014-20, στην εκπόνηση της νέας ΕΣΚΕ και στην ηλεκτρονική δημόσια διαβούλευση (Παράρτημα IV ΕΣΚΕ).</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Κατά την παρακολούθηση και αξιολόγηση η διαβούλευση θα διασφαλιστεί σε εθνικό και αυτοδιοικητικό επίπεδο μέσω: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της Εθν. Επιτροπής Κοιν. Προστασίας &amp; των αντίστοιχων περιφερειακών και τοπικών επιτροπών διαβούλευσης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της σύστασης &amp; λειτουργίας των θεματικών ομάδων εργασίας με εκπροσώπους αντιπροσ/κών φορέων των ομάδων-στόχου</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της συνεργασίας της Δ/νσης Κοιν. Ένταξης &amp; Κοιν. Συνοχής με τα όργανα του ΕΜ (σημεία επαφής, εποπτευόμενους φορείς του ΥπΕΚΥ, Δ/νσεις Κοιν. Μέριμνας Περιφερειών και Περιφ. Παρατηρητήρια, Κοιν.Υπηρεσίες Δήμων, Κέντρα Κοινότητας).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 όργανα αυτά θα τροφοδοτούν ετησίως τον ΕΜ με στοιχεία και ετήσιες εκθέσεις αναφορικά με την πορεία υλοποίησης των δράσεων της ΕΣΚΕ, λαμβάνοντας από την Δ/νση υποστηρικτικά εργαλεία προς διευκόλυνση του έργου τους, και θα συμμετέχουν στην διαδικασία αναθεώρησης της ΕΣΚΕ, που θα πραγματοποιείται κάθε τρία χρόνια.</w:t>
            </w:r>
          </w:p>
        </w:tc>
      </w:tr>
      <w:tr>
        <w:tblPrEx>
          <w:tblW w:w="0pt" w:type="auto"/>
          <w:tblLayout w:type="fixed"/>
        </w:tblPrEx>
        <w:trPr>
          <w:cantSplit w:val="0"/>
          <w:trHeight w:hRule="auto" w:val="0"/>
          <w:tblHeader w:val="0"/>
        </w:trPr>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4.6. Στρατηγικό πλαίσιο πολιτικής για την υγεία και τη μακροχρόνια περίθαλψη</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ΕΚΤ+</w:t>
            </w:r>
          </w:p>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szCs w:val="20"/>
              </w:rPr>
            </w:pPr>
            <w:r>
              <w:rPr>
                <w:rFonts w:ascii="Times New Roman" w:eastAsia="Times New Roman" w:hAnsi="Times New Roman" w:cs="Times New Roman"/>
                <w:b w:val="0"/>
                <w:i w:val="0"/>
                <w:vanish w:val="0"/>
                <w:color w:val="000000"/>
                <w:sz w:val="20"/>
                <w:szCs w:val="20"/>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Εφαρμόζεται εθνικό ή περιφερειακό στρατηγικό πλαίσιο πολιτικής για την υγεία, το οποίο εμπεριέχει:1. Χαρτογράφηση των αναγκών στους τομείς της υγείας και της μακροχρόνιας περίθαλψης, μεταξύ άλλων σε ό,τι αφορά το ιατρικό και νοσηλευτικό προσωπικό, με σκοπό τη διασφάλιση βιώσιμων και συντονισμένων μέτρων.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Τομέας Υπ. Υγείας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Εθνική Στρατηγική Υγείας και Δράσεις του Τομέα Υγείας στο ΕΣΠΑ 2021 – 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Π1 «Αξιολόγηση - Χαρτογράφηση Αναγκών Υγείας σε εθνικό και περιφερειακό επίπεδο» ΠΑΔΑ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- 13 Εκθέσεις και Πίνακες προτεινόμενων αναγκών ανά Περιφέρεια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Πίνακας συμφωνίας 60/40 υπέρ της προτεραιοποίησης πόρων ΠΦΥ σε ΕΤΠΑ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Τομέας Υπ. Κοινωνικής Συνοχής &amp; Οικογένειας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O Μελέτη Παγκόσμιας Τράπεζας προς την «Ανάπτυξη στρατηγικής για τη μεταρρύθμιση των υπηρεσιών κοινωνικής μέριμνας των ηλικιωμένων στην Ελλάδα» DG REFORM</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Ενιαίο Σημείωμα ΜΦΥ με case study Περιφέρεια Αττικής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Υπ. ΥΓΕΙΑΣ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 Ολοκληρώθηκε χαρτογράφηση αναγκών με αποτύπωση υφιστάμενης κατάστασης βάση επιδημιολογικών δεικτών &amp; πρόσβασης υπηρεσιών &amp; 13 Εκθέσεις με ανάγκες Υγείας &amp; Μακροχρόνιας Περίθαλψης σε Περιφέρειες.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Συνοδεύεται από 13 Πίνακες με ιεραρχημένες προτάσεις αναγκών σε Περιφέρειες. Αποτελούν δυναμικό εργαλείο επικοινωνίας που επικαιροποιείται &amp; αποστέλλεται σε εμπλεκόμενους φορείς από την ΕΔ ΕΥπΥ με τήρηση συμφωνίας 60/40 ΕΤΠΑ υπέρ ΠΦΥ σε όλη την ΠΠ.</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Υπ. ΚΟΙΝΩΝ.ΣΥΝΟΧΗΣ &amp; ΟΙΚΟΓΕΝΕΙΑΣ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Πραγματοποιήθηκε χαρτογράφηση δομών πρόνοιας με στοιχεία από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-Δ/νσεις Κοιν. Ένταξης &amp; Κοιν. Συνοχής &amp; Πολιτικών ΑΜΕΑ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-ΕΕΤΑΑ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-Ενιαίο Γεωπληροφοριακό Σύστημα Κέντρων Κοινότητας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-Περιφ. Παρατηρητήριο Κοινων. Ένταξης Περιφέρειας Αττικής &amp; Social Network Αττική,</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-Unicef Ινστιτούτο Υγείας του Παιδιού Child Guarantee III Phase,</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-ΕΛΣΤΑΤ / υλική, κοιν.στέρηση, κίνδυνος φτώχειας ή κοιν.αποκλεισμού,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-επεξεργασία ΕΣΑΜΕΑ/Παρατηρητήριο για πληθυσμό μεΑ &amp; χρόνια προβλήματα υγείας ή περιορισμούς ηλικίας.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Τα ανωτέρω συμπληρώνονται με ευρήματα μελέτης της WB για τη μεταρρύθμιση υπηρεσιών κοινωνικής μέριμνας των ηλικιωμένων στην Ελλάδα της DG Reform.</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 Μέτρα για τη διασφάλιση της αποδοτικότητας, της βιωσιμότητας, της προσβασιμότητας και της οικονομικής προσιτότητας των υπηρεσιών υγείας και μακροχρόνιας περίθαλψης, μεταξύ άλλων με ιδιαίτερη επικέντρωση στα άτομα που είναι αποκλεισμένα από τα συστήματα υγείας και μακροχρόνιας περίθαλψης και στα πιο δυσπρόσιτα.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Τομέας Υπ.Υγείας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-Π.Δ. 121/2017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4368/2016 (α.33)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Γ3δ/Δ.Φ. 14/Γ.Π.οικ.58490/31.7.2015: «Οργάνωση, λειτουργία … Κατ' Οίκον Νοσηλείας»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-Ν.4486/2017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4461/2017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2716/1999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 162 Ν. 4600/2019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-Ν.4727/2020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4675/2020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-Ν.4931/22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-N. 4950/22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-Ν.5007/22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-ΥΑΓ3δ/Δ.Φ.14/Γ.Π.οικ.58490/31.7.15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-ΚΥΑ Γ2α/οικ.28804/2023</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-Εθνικό Σχέδιο Δράσης για τη Δημόσια Υγεία 2021-2025</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Τομέας Υπ. Κοινωνικής Συνοχής &amp; Οικογένειας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-ΕΘΝΙΚΗ ΣΤΡΑΤΗΓΙΚΗ ΓΙΑ ΤΗΝ ΚΟΙΝΩΝΙΚΗ ΈΝΤΑΞΗ (ΕΣΚΕ)  2021 – 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w:t>
              <w:tab/>
              <w:t>Βλ. Ενιαίο Σημείωμα ΜΦΥ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Υπ. ΥΓΕΙΑΣ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4368/2016 Διασφάλιση καθολικής υγειονομικής κάλυψης του πληθυσμού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4461 &amp; 4486/2017 Παροχή υπηρεσιών στην κοινότητα (ιδίως μέσω ΤΟΜΥ) - ειδική μέριμνα για ΕΚΟ</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4675/20 (α.3-4) Υπηρεσίες ΜΦΥ (πρόληψη ανικανότητας, υποτροπών, παροχή μακροχρόνιας φροντίδας κ.α.)</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-Ν.5007/22 Ολοκληρωμένο Σύστημα Παροχής Ανακουφιστικής Φροντίδας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για την Ενίσχυση και Ανάπτυξη της κατ’ οίκον νοσηλείας (πλαίσιο συγκρότησης, συντονισμού, οργάνωσης/ υλοποίησης πιλοτικών δράσεων)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-ΚΥΑ  καθορισμού όρων και προϋποθέσεων Νοσοκομειακής κατ’ οίκον νοσηλείας και φροντίδας υγείας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-Εθνικό Σχέδιο Δράσης Δημόσιας Υγείας με δράσεις ΜΦ για ασθενείς με καρκίνο, για εξαρτημένους &amp; παρεμβάσεις πρόληψης ψυχοκοινωνικών προβλημάτων και προαγωγής ψυχικής υγείας παιδιών &amp; εφήβων.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4931 &amp; 4950/2022: ενισχύονται μέτρα πολιτικής για την ΠΦΥ με θέσπιση Προσωπικού Ιατρού. </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Υπ. ΚΟΙΝΩΝ.ΣΥΝΟΧΗΣ &amp; ΟΙΚΟΓΕΝΕΙΑΣ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Παρέχεται υποστήριξη από προνοιακές δομές ανοικτής ή κλειστής φροντίδας καθώς και κατ΄ οίκον υπηρεσίες σε διαφορετικές ομάδες στόχους: παιδιά που διαβιούν εντός οικογενειών, σε ιδρύματα-δομές με έμφαση σε παραμελημένα και μεΑ, ενήλικες μεΑ και  ηλικιωμένους.</w:t>
            </w:r>
          </w:p>
        </w:tc>
      </w:tr>
      <w:tr>
        <w:tblPrEx>
          <w:tblW w:w="0pt" w:type="auto"/>
          <w:tblLayout w:type="fixed"/>
        </w:tblPrEx>
        <w:trPr>
          <w:cantSplit w:val="0"/>
          <w:trHeight w:hRule="auto" w:val="0"/>
          <w:tblHeader w:val="0"/>
        </w:trPr>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3. Μέτρα για την προώθηση των υπηρεσιών σε επίπεδο τοπικής κοινότητας και οικογένειας μέσω αποϊδρυματοποίησης, όπου περιλαμβάνονται η πρόληψη και η πρωτοβάθμια περίθαλψη, καθώς και οι υπηρεσίες περίθαλψης κατ’ οίκον και σε επίπεδο τοπικής κοινότητας.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Τομέας ΥπΥγείας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-Π.Δ. 121/2017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4368/2016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-Ν.4486/2017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4461/2017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2716/1999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-α.162 Ν. 4600/2019</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-Ν.4727/2020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4675/2020)</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6ΣΠ8465ΦΥΟ-ΜΧ2</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-ΥΑ: 6ΟΘΚ-465ΦΥΟ-Ο46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-Εθνικό Σχέδιο Δράσης Ψ.Υ. 2021-2030</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Τομέας ΥπΚοινων.Συνοχής &amp; Οικογένειας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-ΕΣΚΕ  2021 – 2027</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-Ν. 4538/2018 (α. 16)</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-Ν. 4837/2021(α. 39) και Προσωπικός βοηθός για ΑμεΑ </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26.04.2023 Επιστολή ΓΓ Υγείας, Κοινων. Αλληλεγγύης και ΔΕ&amp;ΕΣΠΑ για τη διαμόρφωση στρατηγικού πλαισίου ενιαίας πολιτικής Μακροχρόνιας Φροντίδας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Υπ. ΥΓΕΙΑΣ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-Μέτρα της μεταρρύθμισης ΠΦΥ με προσέγγιση ολιστικής φροντίδας μέσα από τη λειτουργία τοπικού δικτύου, τη διασύνδεση μεταξύ ΕΣΥ με σύστημα Πρόνοιας &amp; Κοινωνικής Φροντίδας.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-Διασύνδεση υπηρεσιών ΠΦΥ με Δημόσια Υγεία, ενίσχυση Μηχανισμού Επιδημιολογικής Επιτήρησης &amp; Επαγρύπνησης και συστήματος Διαχείρισης Κρίσεων Δ.Υ.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-Ανάπτυξη νέων υπηρεσιών Ψ.Υ. στην κοινότητα για ενήλικες, παιδιά/εφήβους, έγκαιρη παρέμβαση στην κρίση (Εθνικό Σχέδιο Δράσης Ψ.Υ. 2021-2030), πάσχοντες από άνοια και Alzheimer’s, άτομα στο φάσμα του αυτισμού, πρόσφυγες/μετανάστες, στήριξη της οικογένειας και προώθηση της Υγιούς Γήρανσης. </w:t>
            </w:r>
          </w:p>
          <w:p w:rsidR="00A77B3E">
            <w:pPr>
              <w:spacing w:before="100" w:after="0"/>
              <w:jc w:val="start"/>
              <w:rPr>
                <w:rFonts w:ascii="Times New Roman" w:eastAsia="Times New Roman" w:hAnsi="Times New Roman" w:cs="Times New Roman"/>
                <w:b w:val="0"/>
                <w:i w:val="0"/>
                <w:vanish w:val="0"/>
                <w:color w:val="000000"/>
                <w:sz w:val="20"/>
              </w:rPr>
            </w:pP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Υπ. ΚΟΙΝΩΝ.ΣΥΝΟΧΗΣ &amp; ΟΙΚΟΓΕΝΕΙΑΣ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Προτεραιότητες αποτελούν:</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-Στήριξη και εκσυγχρονισμός  των προνοιακών δομών ανοικτής φροντίδας,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-Διασφάλιση ενεργού &amp; υγιούς γήρανσης, καθώς και αποφυγή/ περιορισμός της ιδρυματοποίησης.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Δράσεις : </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-θεσμός επαγγελματικής αναδοχής διαμέσου της τοποθέτησης ανηλίκων με σωματική ή ψυχική αναπηρία σε επαγγελματίες αναδόχους,</w:t>
            </w:r>
          </w:p>
          <w:p w:rsidR="00A77B3E">
            <w:pPr>
              <w:spacing w:before="100" w:after="0"/>
              <w:jc w:val="start"/>
              <w:rPr>
                <w:rFonts w:ascii="Times New Roman" w:eastAsia="Times New Roman" w:hAnsi="Times New Roman" w:cs="Times New Roman"/>
                <w:b w:val="0"/>
                <w:i w:val="0"/>
                <w:vanish w:val="0"/>
                <w:color w:val="000000"/>
                <w:sz w:val="20"/>
              </w:rPr>
            </w:pPr>
            <w:r>
              <w:rPr>
                <w:rFonts w:ascii="Times New Roman" w:eastAsia="Times New Roman" w:hAnsi="Times New Roman" w:cs="Times New Roman"/>
                <w:b w:val="0"/>
                <w:i w:val="0"/>
                <w:vanish w:val="0"/>
                <w:color w:val="000000"/>
                <w:sz w:val="20"/>
              </w:rPr>
              <w:t xml:space="preserve">-Προσωπικός Βοηθός για τη στοχευμένη εξυπηρέτηση των ατόμων με περιορισμό δραστηριότητας/αναπηρία ή και χρόνιες παθήσεις και των οικογενειών αυτών (ενηλίκων κηδεμόνων). </w:t>
            </w:r>
          </w:p>
        </w:tc>
      </w:tr>
    </w:tbl>
    <w:p w:rsidR="00A77B3E">
      <w:pPr>
        <w:pStyle w:val="Heading1"/>
        <w:spacing w:before="100" w:after="0"/>
        <w:jc w:val="start"/>
        <w:rPr>
          <w:rFonts w:ascii="Times New Roman" w:eastAsia="Times New Roman" w:hAnsi="Times New Roman" w:cs="Times New Roman"/>
          <w:b w:val="0"/>
          <w:i w:val="0"/>
          <w:vanish w:val="0"/>
          <w:color w:val="000000"/>
          <w:sz w:val="24"/>
        </w:rPr>
      </w:pPr>
      <w:r>
        <w:rPr>
          <w:rFonts w:ascii="Times New Roman" w:eastAsia="Times New Roman" w:hAnsi="Times New Roman" w:cs="Times New Roman"/>
          <w:b w:val="0"/>
          <w:i w:val="0"/>
          <w:vanish w:val="0"/>
          <w:color w:val="000000"/>
          <w:sz w:val="20"/>
        </w:rPr>
        <w:br w:type="page"/>
      </w:r>
      <w:bookmarkStart w:id="12034" w:name="_Toc256000983"/>
      <w:r>
        <w:rPr>
          <w:rFonts w:ascii="Times New Roman" w:eastAsia="Times New Roman" w:hAnsi="Times New Roman" w:cs="Times New Roman"/>
          <w:b w:val="0"/>
          <w:i w:val="0"/>
          <w:vanish w:val="0"/>
          <w:color w:val="000000"/>
          <w:sz w:val="24"/>
        </w:rPr>
        <w:t>5. Αρμόδιες για το πρόγραμμα αρχές</w:t>
      </w:r>
      <w:bookmarkEnd w:id="12034"/>
    </w:p>
    <w:p w:rsidR="00A77B3E">
      <w:pPr>
        <w:spacing w:before="100" w:after="0"/>
        <w:jc w:val="start"/>
        <w:rPr>
          <w:rFonts w:ascii="Times New Roman" w:eastAsia="Times New Roman" w:hAnsi="Times New Roman" w:cs="Times New Roman"/>
          <w:b w:val="0"/>
          <w:i w:val="0"/>
          <w:vanish w:val="0"/>
          <w:color w:val="000000"/>
          <w:sz w:val="0"/>
        </w:rPr>
      </w:pPr>
      <w:r>
        <w:rPr>
          <w:rFonts w:ascii="Times New Roman" w:eastAsia="Times New Roman" w:hAnsi="Times New Roman" w:cs="Times New Roman"/>
          <w:b w:val="0"/>
          <w:i w:val="0"/>
          <w:vanish w:val="0"/>
          <w:color w:val="000000"/>
          <w:sz w:val="24"/>
        </w:rPr>
        <w:t>Παραπομπή: άρθρο 22 παράγραφος 3 στοιχείο ια) και άρθρα 71 και 84 του ΚΚΔ</w:t>
      </w:r>
    </w:p>
    <w:p w:rsidR="00A77B3E">
      <w:pPr>
        <w:pStyle w:val="Heading2"/>
        <w:spacing w:before="100" w:after="0"/>
        <w:jc w:val="start"/>
        <w:rPr>
          <w:rFonts w:ascii="TimesNewRoman" w:eastAsia="TimesNewRoman" w:hAnsi="TimesNewRoman" w:cs="TimesNewRoman"/>
          <w:b w:val="0"/>
          <w:i w:val="0"/>
          <w:vanish w:val="0"/>
          <w:color w:val="000000"/>
          <w:sz w:val="24"/>
        </w:rPr>
      </w:pPr>
      <w:bookmarkStart w:id="12035" w:name="_Toc256000984"/>
      <w:r>
        <w:rPr>
          <w:rFonts w:ascii="TimesNewRoman" w:eastAsia="TimesNewRoman" w:hAnsi="TimesNewRoman" w:cs="TimesNewRoman"/>
          <w:b w:val="0"/>
          <w:i w:val="0"/>
          <w:vanish w:val="0"/>
          <w:color w:val="000000"/>
          <w:sz w:val="24"/>
        </w:rPr>
        <w:t>Πίνακας 13: Αρχές του προγράμματος</w:t>
      </w:r>
      <w:bookmarkEnd w:id="12035"/>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3161"/>
        <w:gridCol w:w="6217"/>
        <w:gridCol w:w="2079"/>
        <w:gridCol w:w="1484"/>
        <w:gridCol w:w="2231"/>
      </w:tblGrid>
      <w:tr>
        <w:tblPrEx>
          <w:tblW w:w="100%" w:type="pct"/>
        </w:tblPrEx>
        <w:trPr>
          <w:cantSplit w:val="0"/>
          <w:trHeight w:hRule="auto" w:val="0"/>
          <w:tblHeader/>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Αρμόδιες για το πρόγραμμα αρχές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Επωνυμία του φορέα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Όνομα αρμοδίου επικοινωνίας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Θέση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Ηλεκτρονική διεύθυνση</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Διαχειριστική αρχή</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Ειδική Υπηρεσία Διαχείρισης Ε.Π. "Ανάπτυξη Ανθρώπινου Δυναμικού, Εκπαίδευση και Διά Βίου Μάθηση"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Ανδριανή Μανώλη</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Προϊσταμένη ΕΥΔ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info@epeaek.gr</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Ελεγκτική αρχή</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Επιτροπή Δημοσιονομικού Ελέγχου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Α.Τουρκολιά</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Πρόεδρος ΕΔΕΛ</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grammateia_edel@edel.gr</w:t>
            </w:r>
          </w:p>
        </w:tc>
      </w:tr>
      <w:tr>
        <w:tblPrEx>
          <w:tblW w:w="100%" w:type="pct"/>
        </w:tblPrEx>
        <w:trPr>
          <w:cantSplit w:val="0"/>
          <w:trHeight w:hRule="auto" w:val="0"/>
          <w:tblHeader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Φορέας που λαμβάνει πληρωμές από την Επιτροπή</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Ειδική Υπηρεσία Αρχή Πληρωμής</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Β.Αλέστα</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Προϊσταμένη ΕΥ</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spa@mnec.gr</w:t>
            </w:r>
          </w:p>
        </w:tc>
      </w:tr>
    </w:tbl>
    <w:p w:rsidR="00A77B3E">
      <w:pPr>
        <w:spacing w:before="100" w:after="0"/>
        <w:jc w:val="start"/>
        <w:rPr>
          <w:rFonts w:ascii="TimesNewRoman" w:eastAsia="TimesNewRoman" w:hAnsi="TimesNewRoman" w:cs="TimesNewRoman"/>
          <w:b w:val="0"/>
          <w:i w:val="0"/>
          <w:vanish w:val="0"/>
          <w:color w:val="000000"/>
          <w:sz w:val="20"/>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36" w:name="_Toc256000985"/>
      <w:r>
        <w:rPr>
          <w:rFonts w:ascii="TimesNewRoman" w:eastAsia="TimesNewRoman" w:hAnsi="TimesNewRoman" w:cs="TimesNewRoman"/>
          <w:b w:val="0"/>
          <w:i w:val="0"/>
          <w:vanish w:val="0"/>
          <w:color w:val="000000"/>
          <w:sz w:val="24"/>
        </w:rPr>
        <w:t>Κατανομή των επιστρεφόμενων ποσών για τεχνική βοήθεια κατά το άρθρο 36 παράγραφος 5 του ΚΚΔ, εάν έχουν προσδιοριστεί περισσότεροι του ενός φορείς για τη λήψη πληρωμών από την Επιτροπή</w:t>
      </w:r>
      <w:bookmarkEnd w:id="12036"/>
    </w:p>
    <w:p w:rsidR="00A77B3E">
      <w:pPr>
        <w:spacing w:before="100" w:after="0"/>
        <w:jc w:val="start"/>
        <w:rPr>
          <w:rFonts w:ascii="TimesNewRoman" w:eastAsia="TimesNewRoman" w:hAnsi="TimesNewRoman" w:cs="TimesNewRoman"/>
          <w:b w:val="0"/>
          <w:i w:val="0"/>
          <w:vanish w:val="0"/>
          <w:color w:val="000000"/>
          <w:sz w:val="0"/>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Παραπομπή: άρθρο 22 παράγραφος 3 του ΚΚΔ</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Πίνακας 13Α: Το μέρος των ποσοστών που καθορίζονται στο άρθρο 36 παράγραφος 5 στοιχείο β) του ΚΚΔ, το οποίο θα επιστρέφεται στους φορείς που λαμβάνουν πληρωμές από την Επιτροπή σε περίπτωση τεχνικής βοήθειας κατ’ εφαρμογή του άρθρου 36 παράγραφος 5 του ΚΚΔ (σε ποσοστιαίες μονάδες)</w:t>
      </w:r>
    </w:p>
    <w:p w:rsidR="00A77B3E">
      <w:pPr>
        <w:spacing w:before="100" w:after="0"/>
        <w:jc w:val="start"/>
        <w:rPr>
          <w:rFonts w:ascii="TimesNewRoman" w:eastAsia="TimesNewRoman" w:hAnsi="TimesNewRoman" w:cs="TimesNewRoman"/>
          <w:b w:val="0"/>
          <w:i w:val="0"/>
          <w:vanish w:val="0"/>
          <w:color w:val="000000"/>
          <w:sz w:val="12"/>
        </w:rPr>
      </w:pPr>
    </w:p>
    <w:p w:rsidR="00A77B3E">
      <w:pPr>
        <w:spacing w:before="100" w:after="0"/>
        <w:jc w:val="start"/>
        <w:rPr>
          <w:rFonts w:ascii="TimesNewRoman" w:eastAsia="TimesNewRoman" w:hAnsi="TimesNewRoman" w:cs="TimesNewRoman"/>
          <w:b w:val="0"/>
          <w:i w:val="0"/>
          <w:vanish w:val="0"/>
          <w:color w:val="000000"/>
          <w:sz w:val="24"/>
        </w:rPr>
        <w:sectPr>
          <w:headerReference w:type="even" r:id="rId28"/>
          <w:headerReference w:type="default" r:id="rId29"/>
          <w:footerReference w:type="even" r:id="rId30"/>
          <w:footerReference w:type="default" r:id="rId31"/>
          <w:headerReference w:type="first" r:id="rId32"/>
          <w:footerReference w:type="first" r:id="rId33"/>
          <w:type w:val="nextPage"/>
          <w:pgSz w:w="16838" w:h="11906" w:orient="landscape"/>
          <w:pgMar w:top="720" w:right="720" w:bottom="864" w:left="936" w:header="288" w:footer="72" w:gutter="0"/>
          <w:cols w:space="708"/>
          <w:noEndnote/>
          <w:docGrid w:linePitch="360"/>
        </w:sectPr>
      </w:pPr>
    </w:p>
    <w:p w:rsidR="00A77B3E">
      <w:pPr>
        <w:pStyle w:val="Heading1"/>
        <w:spacing w:before="100" w:after="0"/>
        <w:jc w:val="start"/>
        <w:rPr>
          <w:rFonts w:ascii="TimesNewRoman" w:eastAsia="TimesNewRoman" w:hAnsi="TimesNewRoman" w:cs="TimesNewRoman"/>
          <w:b w:val="0"/>
          <w:i w:val="0"/>
          <w:vanish w:val="0"/>
          <w:color w:val="000000"/>
          <w:sz w:val="24"/>
        </w:rPr>
      </w:pPr>
      <w:bookmarkStart w:id="12037" w:name="_Toc256000986"/>
      <w:r>
        <w:rPr>
          <w:rFonts w:ascii="TimesNewRoman" w:eastAsia="TimesNewRoman" w:hAnsi="TimesNewRoman" w:cs="TimesNewRoman"/>
          <w:b w:val="0"/>
          <w:i w:val="0"/>
          <w:vanish w:val="0"/>
          <w:color w:val="000000"/>
          <w:sz w:val="24"/>
        </w:rPr>
        <w:t>6. Εταιρική σχέση</w:t>
      </w:r>
      <w:bookmarkEnd w:id="12037"/>
    </w:p>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24"/>
        </w:rPr>
        <w:t>Παραπομπή: άρθρο 22 παράγραφος 3 στοιχείο η) του ΚΚΔ</w:t>
      </w:r>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0240"/>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NewRoman" w:eastAsia="TimesNewRoman" w:hAnsi="TimesNewRoman" w:cs="TimesNewRoman"/>
                <w:b w:val="0"/>
                <w:i w:val="0"/>
                <w:vanish w:val="0"/>
                <w:color w:val="000000"/>
                <w:sz w:val="0"/>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Κατά την προετοιμασία σχεδιασμού του Προγράμματος ελήφθησαν υπόψη οι κατευθυντήριες αρχές του Ευρωπαϊκού Κώδικα Δεοντολογίας για την Εταιρική Σχέση στο πλαίσιο των ΕΔΕΤ. Στο πλαίσιο αυτό, υιοθετήθηκαν οι αρχές της διαδικασίας διαβούλευσης με τις δημόσιες αρχές, τους κοινωνικούς εταίρους και τις οργανώσεις της κοινωνίας των πολιτών, καθώς και οι αρχές της συμμετοχικότητας. Αξιοποιήθηκαν τα πορίσματα και τα συμπεράσματα των αξιολογήσεων που διενήργησε η ΕΥΔ ΕΠ ΑΝΑΔΕΔΒΜ και άλλοι διεθνείς και εγχώριοι φορείς τόσο στην ανάλυση της υφιστάμενης κατάστασης και των αναπτυξιακών αναγκών των τομέων που περιλαμβάνονται στο Πρόγραμμα, όσο και στον σχεδιασμό των κατάλληλων παρεμβάσεων/δράσεων και τη διαχείριση των πόρων του ΕΚΤ+.</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Όργανα και διαδικασίες Σχεδιασμού Προγράμματος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Με βάση την 1η εγκύκλιο του Υπουργείου Ανάπτυξης και Επενδύσεων (06/06/2019), η ΕΥΔ ΕΠ ΑΝΑΔΕΔΒΜ συγκρότησε την Ομάδα Σχεδιασμού του Προγράμματος (ΟΣΠ) 2021-2027, συμπεριλαμβάνοντας το όσο δυνατό περισσότερους καθ’ ύλην αρμόδιους εκπροσώπους των βασικών τομέων που θα εκπροσωπούνται στο Πρόγραμμα, συνεργαζόμενων αλλά και εν δυνάμει συσχετιζόμενους. Ενδεικτικά, και μεταξύ άλλων, συμμετέχουν εκπρόσωποι: Διευθύνσεων και Επιτελικών Δομών ΕΣΠΑ των Υπουργείων Εργασίας &amp; Κοινωνικών Υποθέσεων, Παιδείας &amp; Θρησκευμάτων, Ναυτιλίας &amp; Νησιωτικής Πολιτικής, Μετανάστευσης &amp; Ασύλου, Εσωτερικών, Πολιτισμού &amp; Αθλητισμού, εποπτευόμενων φορέων του δημοσίου, της ΔΥΠΑ, ΕΙΕΑΔ, των επίσημων κοινωνικών εταίρων (και των ερευνητικών και επιστημονικών ινστιτούτων αυτών) συμπεριλαμβανομένης της Εθνικής Συνομοσπονδίας Ατόμων με Αναπηρία (ΕΣΑμεΑ) και άλλων. Επισημαίνεται ότι οι συμμετέχοντες, αντιπροσώπευαν σχεδόν το σύνολο των ομάδων στόχου του Προγράμματος, εκφράζοντας τα προβλήματα, τις ανάγκες και τις προσδοκίες του τομέα τους, συμβάλλοντας με τον τρόπο αυτό στην ανάλυση των προκλήσεων και των αναγκών που πρέπει να αντιμετωπιστούν μέσω του Προγράμματος, αλλά και στο διαχειριστικό σχεδιασμό του.</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Κατά τη διάρκεια κατάρτισης του Προγράμματος όλοι οι συμμετέχοντες κλήθηκαν, να υποβάλουν τις προτάσεις στρατηγικής των Φορέων που εκπροσωπούν. Η ΕΥΔ, έθεσε το πλαίσιο σχεδιασμού του Προγράμματος, σύμφωνα με τις συστάσεις, το οποίο βασίζεται στον εντοπισμό των πραγματικών αναγκών της ελληνικής οικονομίας, στη διαμόρφωση από τα Υπουργεία των σχετικών στρατηγικών πολιτικών για την κάλυψη των αναγκών αυτών και στη συνέχεια την αντιστοίχιση των πολιτικών με τους Ειδικούς Στόχους που έχουν τεθεί από το ΕΚΤ+ για την ΠΠ 2021-2027 και τα προτεινόμενα από την ΕΕ πεδία παρέμβασης κάθε Ειδικού Στόχου.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Επιπλέον, σε συνεργασία με τους συναρμόδιους φορείς και σύμφωνα με τη 2η Εγκύκλιο για την προετοιμασία του σχεδιασμού των Προγραμμάτων 2021-2027, της ΕΥΣΣΑ, οριοθετήθηκαν αρχικά οι δράσεις που θα υλοποιηθούν από τα Τομεακά (ΠΑνΕΚ, Ψηφιακός Μετασχηματισμός) και τα Περιφερειακά Προγράμματα, ενώ στη συνέχεια μέσω διαβουλεύσεων, διευκρινίστηκαν τα επιμέρους κριτήρια διαχωρισμού των δράσεων.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Σημειώνεται ότι η ΕΥΔ συνεργάστηκε στενά με τη ΔΑ ΕΠ ΕΒΥΣ / ΤΕΒΑ, η οποία έχοντας υλοποιήσει και διαχειριστεί το αντίστοιχο Πρόγραμμα κατά την ΠΠ 2014-2020 έχει την τεχνογνωσία για την υλοποίηση και διαχείριση της διακριτής Προτεραιότητας 6 που εντάχθηκε στο Πρόγραμμα.</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Διαβούλευση</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Η κατάρτιση του Προγράμματος εξ αρχής διενεργήθηκε στη βάση της ανοιχτής διαβούλευσης, συζήτησης και πνεύματος συνεργασίας. Τόσο το Συνοπτικό Κείμενο Προγράμματος (Concept Paper, 29/01/2021), που συνέταξε η ΟΣΠ, όσο και το προσχέδιο του Προγράμματος (24/06/2021) τέθηκαν σε δημόσια διαβούλευση μέσω ανάρτησης τους στην ιστοσελίδα του ΕΠ ΑΝΑΔΕΔΒΜ και του ΕΣΠΑ, στην πλατφόρμα ΔΙΑΥΛΟΣ και μέσω αποστολής τους, σε κοινωνικούς εταίρους, αναπτυξιακούς φορείς, ΜΚΟ, περιβαλλοντικούς φορείς, εκπαιδευτικά ιδρύματα, εκπροσώπους του επιχειρηματικού τομέα, συνδέσμους – ενώσεις φορέων, ερευνητικούς φορείς, προκειμένου να επικοινωνηθεί στο μεγαλύτερο δυνατό αριθμό φορέων.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διαμόρφωση του προσχεδίου του Προγράμματος βασίστηκε στα σχόλια και τις παρατηρήσεις 13 φορέων ως προς τις ανάγκες που καλείται να καλύψει το Πρόγραμμα, τη σωστή στόχευση σε ομάδες στόχου και φορείς καθώς και με προτάσεις για τη χρηματοδότηση επιπλέον παρεμβάσεων. Οι προτάσεις αυτές ελήφθησαν υπόψη τόσο κατά την κατάρτιση του προσχεδίου του Προγράμματος, όσο και κατά τη διαδικασία διάκρισης των δράσεων μεταξύ των Τομεακών και των Περιφερειακών Προγραμμάτων. Επιπλέον, αποτέλεσαν τη βάση της ευρείας συζήτησης ως προς τους στόχους και τις πολιτικές που καλείται να υλοποιήσει το Πρόγραμμα.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Το 1ο σχέδιο του Προγράμματος έλαβε υπόψη σε μεγάλο βαθμό τις παρατηρήσεις, τα σχόλια και τις απόψεις των εταίρων που εκφράστηκαν σε πολυάριθμες ημερίδες και τηλεδιασκέψεις (και με εκπροσώπους της ΕΕ), καθώς και στα στρατηγικά κείμενα πολιτικής του τομέα αρμοδιότητάς τους.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Παράλληλα, στην ιστοσελίδα του ΕΠ ΑΝΑΔΕΔΒΜ, διαμορφώθηκε ειδική ενότητα «Προγραμματική Περίοδος 2021-2027)» (https://empedu.gov.gr/programmatiki-periodos-2021-2027/), όπου αναρτώνται πληροφορίες σχετικά με τον προγραμματισμό της ΠΠ 2021-2027, όπως το θεσμικό πλαίσιο, τα έγγραφα εργασίας για την προετοιμασία των Προγραμμάτων, τα σχέδια του νέου Προγράμματος και δίνεται διεύθυνση ηλεκτρονικού μηνύματος για περαιτέρω επικοινωνία.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Καθ' όλη τη διάρκεια της εκπόνησης του Προγράμματος, η διαβούλευση με επιτελικούς φορείς και βασικούς δικαιούχους αποτέλεσε σημαντικό εργαλείο σχεδιασμού και καλλιέργειας της εταιρικής σχέσης, με την τελευταία διαβούλευση και προτάσεις για την παρούσα έκδοση να γίνονται μέσω της ΟΣΠ μέχρι και τους μήνες Σεπτέμβριο- Οκτώβριο 2021. </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Πολυεπίπεδη Εταιρική Σχέση</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συνεργασία με τους θεσμικούς και κοινωνικούς εταίρους και τις οργανώσεις της κοινωνίας των πολιτών δεν περιορίζεται μόνον στο αρχικό στάδιο σχεδιασμού του Προγράμματος, καθώς προβλέπεται -και αναμένεται- η ενεργός συμμετοχή τους και κατά τη διάρκεια υλοποίησης του Προγράμματος με τη συμμετοχή τους στην Επιτροπή Παρακολούθησης του Προγράμματος, αλλά και στις ενέργειες αξιολόγησής του.</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Αξίζει να υπογραμμιστεί η εντατική συνεργασία των συναρμόδιων Υπουργείων κατά την κατάρτιση των Εθνικών Στρατηγικών των πολιτικών που περιλαμβάνονται στο ΠΑΔΚΣ με τους κοινωνικούς φορείς και την κοινωνία των πολιτών, γεγονός που διευκολύνει την εμπλοκή των τελευταίων τόσο στο σχεδιασμό όσο και στην υλοποίηση των σχετικών δράσεων.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Κατά την κατάρτιση του Προγράμματος, ιδιαίτερη σημασία δόθηκε στην εκπροσώπηση των Ατόμων με Ειδικές Ανάγκες (ΑμεΑ) με τη συμμετοχή του τριτοβάθμιου κοινωνικού και συνδικαλιστικού οργάνου του Αναπηρικού Κινήματος και κοινωνικού εταίρου ΕΣΑμεΑ, η συνεργασία με τη οποία αναμένεται να συνεχιστεί, και κατά την υλοποίηση του Προγράμματος με παρεμβάσεις και επιμέρους στοχευμένες ενέργειες και δράσεις σύμφωνες με το περιεχόμενο του Χάρτη Θεμελιωδών Δικαιωμάτων της ΕΕ, της Σύμβασης των Ηνωμένων Εθνών για τα ΑμεΑ, των Αρχών της Ισότητας των φύλων και των μη διακρίσεων, λαμβάνοντας υπόψη και τις υπάρχουσες εθνικές στρατηγικές και το Εθνικό Σχέδιο Δράσης για τα ΑμεΑ. Επιπλέον, η συμμετοχή της ΕΥΔ του Προγράμματος στο σχετικό θεματικό Δίκτυο για τα θέματα αναπηρίας που προβλέπεται να λειτουργήσει κατά την ΠΠ 2021-2027, αναμένεται ότι θα εμβαθύνει τη συνεργασία για την περαιτέρω διαμόρφωση ενδεδειγμένων παρεμβάσεων.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Περαιτέρω, η συμμετοχή της ΔΑ στα θεματικά δίκτυα που προβλέπονται να λειτουργήσουν υπό το συντονισμό της ΕΑΣ, θα υποστηρίξουν αυτή την αμφίπλευρη ανταλλαγή θέσεων και θα εντατικοποιήσουν τη συνεργασία με επιπλέον κοινωνικούς εταίρους και οργανώσεις της κοινωνίας των πολιτών, σε ποικίλους άλλους τομείς.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Τέλος, η εταιρική αυτή σχέση με τους κοινωνικούς και οικονομικούς φορείς αναμένεται να αναπτυχθεί ιδιαιτέρως με τη συμμετοχή τους στις δράσεις κοινωνικής καινοτομίας (όπως η συμμετοχική διακυβέρνηση, πλατφόρμες για την ενεργή συμμετοχή των πολιτών στο σχεδιασμό δράσεων, κα) που θα ενταχθούν στο Πρόγραμμα. Εξ ορισμού, οι δράσεις κοινωνικής καινοτομίας, έχουν ως επίκεντρο τη δημιουργία νέων σχέσεων συνεργασίας μεταξύ δημόσιων, ιδιωτικών και οργανισμών της κοινωνίας των πολιτών, γεγονός που τους θέτει πρωταγωνιστές και σε αυτό το επίπεδο συνεργασίας. </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Υποστήριξη Λειτουργίας των Κοινωνικών Εταίρων και των Οργανώσεων της Κοινωνίας των Πολιτών.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συνεργασία με τους κοινωνικούς εταίρους και τις οργανώσεις της κοινωνίας των πολιτών, εξελίσσεται σε πολυεπίπεδη βάση και συστηματικά. Πέραν της θεσμικής συμμετοχής των κοινωνικών και οικονομικών εταίρων στην κατάρτιση και υλοποίηση του Προγράμματος, ιδιαίτερη έμφαση δίνεται και στην ποιοτική εμπλοκή τους στη διαχείριση και παρακολούθησή του. Για το λόγο αυτό, στο Πρόγραμμα περιλαμβάνεται η Προτεραιότητα 1 – Οριζόντιες &amp; Συστημικές Δράσεις, όπου προβλέπονται δράσεις για τη θεσμική και διαχειριστική ενδυνάμωση των κοινωνικών εταίρων και των οργανώσεων της κοινωνίας των πολιτών, προκειμένου να ανταπεξέρχονται ουσιαστικά και αποτελεσματικά τόσο στις ανάγκες του Προγράμματος όσο και στο θεσμικό τους ρόλο. Η ενίσχυση των κοινωνικών εταίρων και των οργανώσεων της κοινωνίας των πολιτών αποτελεί Κανονιστική υποχρέωση, με τη διάθεση «ενδεδειγμένου ποσού». Οι αρχές του ΕΣΠΑ, αναγνωρίζοντας το σημαντικό ρόλο που διαδραματίζουν στο κοινωνικό γίγνεσθαι οι φορείς αυτοί και προκειμένου να υποστηρίξουν και να αναδείξουν την δυναμική τους, αποφάσισαν να διαθέσουν το 0,65% (ΚΣ) του ΕΚΤ+ της χώρας σε δράσεις ενδυνάμωσης τους. Το Πρόγραμμα υπό την Προτεραιότητα 1 διαθέτει περί τα 24 εκ.€ για τους κοινωνικούς εταίρους και τις οργανώσεις της κοινωνίας των πολιτών.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Επιπλέον, δίνεται η δυνατότητα μέσω του ΠΑΔΚΣ επιμόρφωσης των στελεχών δομών κοινωνικής πρόνοιας όπου δύναται να συμμετάσχουν και οι οργανώσεις της κοινωνίας των πολιτών.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Για την υποστήριξη των Δικαιούχων στον σχεδιασμό ή υλοποίηση των έργων, θα εξεταστεί η χρήση σύμβασης-πλαισίου, μέσω της Τεχνικής Βοήθειας του Προγράμματος. Η χρήση των εργαλείων που παρέχει η ΜΟΔ ΑΕ, το εθνικό Πρόγραμμα ΤΒ του ΕΣΠΑ ή το Technical Support Instrument (DG Reform) μπορεί να αποτελέσουν επιπλέον επιλογές για την ενίσχυση της διαχειριστικής τους επάρκειας.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Τέλος, στο πλαίσιο περαιτέρω ανάπτυξης της εταιρικής σχέσης του Προγράμματος με τους κοινωνικούς εταίρους και την κοινωνία των πολιτών, θα επιδιωχθεί η διεύρυνση της συνεργασίας και με άλλους (πλέον των θεσμικών εταίρων) φορείς του οικονομικού, κοινωνικού, πολιτιστικού, εκπαιδευτικού, κ.α. φάσματος της κοινωνίας, κατά αρχήν με αυτούς που υπογράφονται σχετικά Μνημόνια Συνεργασίας με το Ελληνικό κράτος, αλλά και με άλλες ανεξάρτητες αρχές, όπως θα προκύψουν κατά την υλοποίηση του Προγράμματος. </w:t>
            </w:r>
          </w:p>
          <w:p w:rsidR="00A77B3E">
            <w:pPr>
              <w:spacing w:before="100" w:after="0"/>
              <w:jc w:val="start"/>
              <w:rPr>
                <w:rFonts w:ascii="TimesNewRoman" w:eastAsia="TimesNewRoman" w:hAnsi="TimesNewRoman" w:cs="TimesNewRoman"/>
                <w:b w:val="0"/>
                <w:i w:val="0"/>
                <w:vanish w:val="0"/>
                <w:color w:val="000000"/>
                <w:sz w:val="6"/>
              </w:rPr>
            </w:pPr>
          </w:p>
          <w:p w:rsidR="00A77B3E">
            <w:pPr>
              <w:spacing w:before="100" w:after="0"/>
              <w:jc w:val="start"/>
              <w:rPr>
                <w:rFonts w:ascii="TimesNewRoman" w:eastAsia="TimesNewRoman" w:hAnsi="TimesNewRoman" w:cs="TimesNewRoman"/>
                <w:b w:val="0"/>
                <w:i w:val="0"/>
                <w:vanish w:val="0"/>
                <w:color w:val="000000"/>
                <w:sz w:val="6"/>
              </w:rPr>
            </w:pPr>
          </w:p>
        </w:tc>
      </w:tr>
    </w:tbl>
    <w:p w:rsidR="00A77B3E">
      <w:pPr>
        <w:pStyle w:val="Heading1"/>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br w:type="page"/>
      </w:r>
      <w:bookmarkStart w:id="12038" w:name="_Toc256000987"/>
      <w:r>
        <w:rPr>
          <w:rFonts w:ascii="TimesNewRoman" w:eastAsia="TimesNewRoman" w:hAnsi="TimesNewRoman" w:cs="TimesNewRoman"/>
          <w:b w:val="0"/>
          <w:i w:val="0"/>
          <w:vanish w:val="0"/>
          <w:color w:val="000000"/>
          <w:sz w:val="24"/>
        </w:rPr>
        <w:t>7. Επικοινωνία και προβολή</w:t>
      </w:r>
      <w:bookmarkEnd w:id="12038"/>
    </w:p>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24"/>
        </w:rPr>
        <w:t>Παραπομπή: άρθρο 22 παράγραφος 3 στοιχείο ι) του ΚΚΔ</w:t>
      </w:r>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0240"/>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NewRoman" w:eastAsia="TimesNewRoman" w:hAnsi="TimesNewRoman" w:cs="TimesNewRoman"/>
                <w:b w:val="0"/>
                <w:i w:val="0"/>
                <w:vanish w:val="0"/>
                <w:color w:val="000000"/>
                <w:sz w:val="0"/>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παρακάτω γενική στρατηγική προσέγγιση της επικοινωνίας και προβολής του προγράμματος «Ανθρώπινο Δυναμικό &amp; Κοινωνική Συνοχή 2021-2027» θα αναλύεται στα Ετήσια Σχέδια τα οποία θα εξετάζονται από την Επιτροπή Παρακολούθησης.</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1.Κύριος επικοινωνιακός στόχος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Κύριος στόχος είναι η προβολή του ρόλου του Προγράμματος και της Ευρωπαϊκής Ένωσης στη βελτίωση των τομέων: απασχόλησης, εκπαίδευσης, διά βίου μάθησης, κοινωνικής ένταξης, δράσεων αντιμετώπισης της υλικής στέρησης και θεσμικής ενδυνάμωσης μηχανισμών και των κοινωνικών εταίρων.</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2.Ειδικοί επικοινωνιακοί στόχοι</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Ενίσχυση αναγνωρισιμότητας, κατανόησης και θετικής στάσης για το ρόλο και τη συμβολή της ΕΕ στη βελτίωση της ποιότητας ζωής των πολιτών μέσα από τη χρηματοδότηση των παρεμβάσεων του Προγράμματος στην απασχόληση, εκπαίδευση, δια βίου μάθηση και στην ισότιμη πρόσβαση σε ποιοτικές υπηρεσίες και αγαθά.</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Άμεση και έγκυρη ενημέρωση δυνητικών δικαιούχων, οργανώσεων της κοινωνίας των πολιτών, εταίρων και άλλων πιθανών ενδιαφερομένων για τις ευκαιρίες χρηματοδότησης που παρέχει το πρόγραμμα και τις διαδικασίες πρόσβασης σε αυτή με τρόπο και μορφές προσβάσιμες σε όλους.</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Προβολή των εμβληματικών έργων στρατηγικής σημασίας του Προγράμματος (βλ.συνημμένο Πίνακα), σε συνεργασία με τους δικαιούχους.</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Υποστήριξη των δικαιούχων κατά την υλοποίηση των έργων ως προς τις υποχρεώσεις για επικοινωνία και προβολή των αποτελεσμάτων και του αντίκτυπου των πράξεων που υλοποιούν.</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Διάδοση και προβολή των καλών πρακτικών και των αποτελεσμάτων του ΕΠ ώστε να αναδειχθεί το άμεσο και έμμεσο όφελος για τον πολίτη.</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Προώθηση της ενίσχυσης προσόντων και δεξιοτήτων του οικονομικά ενεργού πληθυσμού καθώς και των εργαζομένων σε δεξιότητες αιχμής που συνδέονται με την πράσινη και ψηφιακή μετάβαση της οικονομίας.</w:t>
            </w:r>
          </w:p>
          <w:p w:rsidR="00A77B3E">
            <w:pPr>
              <w:numPr>
                <w:ilvl w:val="0"/>
                <w:numId w:val="71"/>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Συνέχιση της προώθησης των συνεργειών μεταξύ των επικοινωνιακών πρωτοβουλιών της ΕΕ και του ΕΠ (π.χ. κεντρικές επικοινωνιακές καμπάνιες της DG EMPL, 2022-Ευρωπαϊκό Έτος Νέων).</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3.Κοινά- στόχοι</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Τα κοινά- στόχοι, διαμορφώνονται ως εξής: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u w:val="single"/>
              </w:rPr>
              <w:t>i.</w:t>
            </w:r>
            <w:r>
              <w:rPr>
                <w:rFonts w:ascii="TimesNewRoman" w:eastAsia="TimesNewRoman" w:hAnsi="TimesNewRoman" w:cs="TimesNewRoman"/>
                <w:b w:val="0"/>
                <w:i w:val="0"/>
                <w:vanish w:val="0"/>
                <w:color w:val="000000"/>
                <w:sz w:val="24"/>
                <w:u w:val="single"/>
              </w:rPr>
              <w:t>Ευρύ κοινό</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u w:val="single"/>
              </w:rPr>
              <w:t>ii.</w:t>
            </w:r>
            <w:del w:id="12039" w:author="SFC2021" w:date="2025-12-22T16:11:21Z">
              <w:r>
                <w:rPr>
                  <w:rFonts w:ascii="TimesNewRoman" w:eastAsia="TimesNewRoman" w:hAnsi="TimesNewRoman" w:cs="TimesNewRoman"/>
                  <w:b/>
                  <w:bCs/>
                  <w:i w:val="0"/>
                  <w:vanish w:val="0"/>
                  <w:color w:val="000000"/>
                  <w:sz w:val="24"/>
                  <w:u w:val="single"/>
                </w:rPr>
                <w:delText>     </w:delText>
              </w:r>
            </w:del>
            <w:ins w:id="12040" w:author="SFC2021" w:date="2025-12-22T16:11:21Z">
              <w:r>
                <w:rPr>
                  <w:rFonts w:ascii="TimesNewRoman" w:eastAsia="TimesNewRoman" w:hAnsi="TimesNewRoman" w:cs="TimesNewRoman"/>
                  <w:b/>
                  <w:bCs/>
                  <w:i w:val="0"/>
                  <w:vanish w:val="0"/>
                  <w:color w:val="000000"/>
                  <w:sz w:val="24"/>
                  <w:u w:val="single"/>
                </w:rPr>
                <w:t xml:space="preserve"> </w:t>
              </w:r>
            </w:ins>
            <w:r>
              <w:rPr>
                <w:rFonts w:ascii="TimesNewRoman" w:eastAsia="TimesNewRoman" w:hAnsi="TimesNewRoman" w:cs="TimesNewRoman"/>
                <w:b w:val="0"/>
                <w:i w:val="0"/>
                <w:vanish w:val="0"/>
                <w:color w:val="000000"/>
                <w:sz w:val="24"/>
                <w:u w:val="single"/>
              </w:rPr>
              <w:t>Δυνητικοί δικαιούχοι:</w:t>
            </w:r>
          </w:p>
          <w:p w:rsidR="00A77B3E">
            <w:pPr>
              <w:numPr>
                <w:ilvl w:val="0"/>
                <w:numId w:val="72"/>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Άτομα που αναζητούν εργασία, νέοι αλλά και μακροχρόνια άνεργοι</w:t>
            </w:r>
          </w:p>
          <w:p w:rsidR="00A77B3E">
            <w:pPr>
              <w:numPr>
                <w:ilvl w:val="0"/>
                <w:numId w:val="72"/>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Νέοι που βρίσκονται εκτός απασχόλησης, εκπαίδευσης ή κατάρτισης, κυρίως νέοι κάτω των 29 ετών</w:t>
            </w:r>
          </w:p>
          <w:p w:rsidR="00A77B3E">
            <w:pPr>
              <w:numPr>
                <w:ilvl w:val="0"/>
                <w:numId w:val="72"/>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Γυναίκες (καθώς παρατηρείται χαμηλό ποσοστό απασχόλησης των γυναικών)</w:t>
            </w:r>
          </w:p>
          <w:p w:rsidR="00A77B3E">
            <w:pPr>
              <w:numPr>
                <w:ilvl w:val="0"/>
                <w:numId w:val="72"/>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Μαθητές όλων των βαθμίδων και της αρχικής επαγγελματικής κατάρτισης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u w:val="single"/>
              </w:rPr>
              <w:t>iii.</w:t>
            </w:r>
            <w:r>
              <w:rPr>
                <w:rFonts w:ascii="TimesNewRoman" w:eastAsia="TimesNewRoman" w:hAnsi="TimesNewRoman" w:cs="TimesNewRoman"/>
                <w:b w:val="0"/>
                <w:i w:val="0"/>
                <w:vanish w:val="0"/>
                <w:color w:val="000000"/>
                <w:sz w:val="24"/>
                <w:u w:val="single"/>
              </w:rPr>
              <w:t xml:space="preserve">Ειδικές κατηγορίες, ευπαθείς ομάδες πληθυσμού: </w:t>
            </w:r>
          </w:p>
          <w:p w:rsidR="00A77B3E">
            <w:pPr>
              <w:numPr>
                <w:ilvl w:val="0"/>
                <w:numId w:val="73"/>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Άτομα που αντιμετωπίζουν κίνδυνο φτώχειας ή κοινωνικού αποκλεισμού, συμπεριλαμβανομένων των απόρων και των παιδιών, των περιθωριοποιημένων κοινοτήτων και των υπηκόων τρίτων χωρών.</w:t>
            </w:r>
          </w:p>
          <w:p w:rsidR="00A77B3E">
            <w:pPr>
              <w:numPr>
                <w:ilvl w:val="0"/>
                <w:numId w:val="73"/>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Άτομα με αναπηρία και χρόνιες παθήσεις (ΑμεΑ).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u w:val="single"/>
              </w:rPr>
              <w:t>iv.</w:t>
            </w:r>
            <w:del w:id="12041" w:author="SFC2021" w:date="2025-12-22T16:11:21Z">
              <w:r>
                <w:rPr>
                  <w:rFonts w:ascii="TimesNewRoman" w:eastAsia="TimesNewRoman" w:hAnsi="TimesNewRoman" w:cs="TimesNewRoman"/>
                  <w:b/>
                  <w:bCs/>
                  <w:i w:val="0"/>
                  <w:vanish w:val="0"/>
                  <w:color w:val="000000"/>
                  <w:sz w:val="24"/>
                  <w:u w:val="single"/>
                </w:rPr>
                <w:delText>    </w:delText>
              </w:r>
            </w:del>
            <w:ins w:id="12042" w:author="SFC2021" w:date="2025-12-22T16:11:21Z">
              <w:r>
                <w:rPr>
                  <w:rFonts w:ascii="TimesNewRoman" w:eastAsia="TimesNewRoman" w:hAnsi="TimesNewRoman" w:cs="TimesNewRoman"/>
                  <w:b/>
                  <w:bCs/>
                  <w:i w:val="0"/>
                  <w:vanish w:val="0"/>
                  <w:color w:val="000000"/>
                  <w:sz w:val="24"/>
                  <w:u w:val="single"/>
                </w:rPr>
                <w:t xml:space="preserve"> </w:t>
              </w:r>
            </w:ins>
            <w:r>
              <w:rPr>
                <w:rFonts w:ascii="TimesNewRoman" w:eastAsia="TimesNewRoman" w:hAnsi="TimesNewRoman" w:cs="TimesNewRoman"/>
                <w:b w:val="0"/>
                <w:i w:val="0"/>
                <w:vanish w:val="0"/>
                <w:color w:val="000000"/>
                <w:sz w:val="24"/>
                <w:u w:val="single"/>
              </w:rPr>
              <w:t>Οργανισμοί- Φορείς διάχυσης ενημέρωσης</w:t>
            </w:r>
            <w:r>
              <w:rPr>
                <w:rFonts w:ascii="TimesNewRoman" w:eastAsia="TimesNewRoman" w:hAnsi="TimesNewRoman" w:cs="TimesNewRoman"/>
                <w:b w:val="0"/>
                <w:i w:val="0"/>
                <w:vanish w:val="0"/>
                <w:color w:val="000000"/>
                <w:sz w:val="24"/>
              </w:rPr>
              <w:t>: ΜΜΕ, δημοσιογράφοι, δίκτυα πληροφόρησης, διαμορφωτές κοινής γνώμης Ευρωπαϊκά Όργανα και Οργανισμοί (Ευρωπαϊκή Επιτροπή, Europe Direct, Γραφείο Ευρωκοινοβουλίου στην Αθήνα, κα), Υπουργεία, Περιφέρειες, Πανεπιστήμια, ΔΥΠΑ, Θεσμικοί κοινωνικοί εταίροι κ.α.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v.</w:t>
            </w:r>
            <w:del w:id="12043" w:author="SFC2021" w:date="2025-12-22T16:11:21Z">
              <w:r>
                <w:rPr>
                  <w:rFonts w:ascii="TimesNewRoman" w:eastAsia="TimesNewRoman" w:hAnsi="TimesNewRoman" w:cs="TimesNewRoman"/>
                  <w:b/>
                  <w:bCs/>
                  <w:i w:val="0"/>
                  <w:vanish w:val="0"/>
                  <w:color w:val="000000"/>
                  <w:sz w:val="24"/>
                </w:rPr>
                <w:delText>      </w:delText>
              </w:r>
            </w:del>
            <w:ins w:id="12044" w:author="SFC2021" w:date="2025-12-22T16:11:21Z">
              <w:r>
                <w:rPr>
                  <w:rFonts w:ascii="TimesNewRoman" w:eastAsia="TimesNewRoman" w:hAnsi="TimesNewRoman" w:cs="TimesNewRoman"/>
                  <w:b/>
                  <w:bCs/>
                  <w:i w:val="0"/>
                  <w:vanish w:val="0"/>
                  <w:color w:val="000000"/>
                  <w:sz w:val="24"/>
                </w:rPr>
                <w:t xml:space="preserve"> </w:t>
              </w:r>
            </w:ins>
            <w:r>
              <w:rPr>
                <w:rFonts w:ascii="TimesNewRoman" w:eastAsia="TimesNewRoman" w:hAnsi="TimesNewRoman" w:cs="TimesNewRoman"/>
                <w:b w:val="0"/>
                <w:i w:val="0"/>
                <w:vanish w:val="0"/>
                <w:color w:val="000000"/>
                <w:sz w:val="24"/>
              </w:rPr>
              <w:t xml:space="preserve">Για τις εμβληματικές δράσεις στρατηγικής σημασίας θα υπάρχει </w:t>
            </w:r>
            <w:r>
              <w:rPr>
                <w:rFonts w:ascii="TimesNewRoman" w:eastAsia="TimesNewRoman" w:hAnsi="TimesNewRoman" w:cs="TimesNewRoman"/>
                <w:b w:val="0"/>
                <w:i w:val="0"/>
                <w:vanish w:val="0"/>
                <w:color w:val="000000"/>
                <w:sz w:val="24"/>
                <w:u w:val="single"/>
              </w:rPr>
              <w:t>ειδική επιλογή του κοινού-στόχου ανά προβαλλόμενη δράση.</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 xml:space="preserve">4. </w:t>
            </w:r>
            <w:del w:id="12045" w:author="SFC2021" w:date="2025-12-22T16:11:21Z">
              <w:r>
                <w:rPr>
                  <w:rFonts w:ascii="TimesNewRoman" w:eastAsia="TimesNewRoman" w:hAnsi="TimesNewRoman" w:cs="TimesNewRoman"/>
                  <w:b/>
                  <w:bCs/>
                  <w:i w:val="0"/>
                  <w:vanish w:val="0"/>
                  <w:color w:val="000000"/>
                  <w:sz w:val="24"/>
                </w:rPr>
                <w:delText>  </w:delText>
              </w:r>
            </w:del>
            <w:r>
              <w:rPr>
                <w:rFonts w:ascii="TimesNewRoman" w:eastAsia="TimesNewRoman" w:hAnsi="TimesNewRoman" w:cs="TimesNewRoman"/>
                <w:b/>
                <w:bCs/>
                <w:i w:val="0"/>
                <w:vanish w:val="0"/>
                <w:color w:val="000000"/>
                <w:sz w:val="24"/>
              </w:rPr>
              <w:t>Μέσα επικοινωνίας</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Μέσα κοινωνικής δικτύωσης: Facebook, Twitter, YouTube, LinkedIn (αντιστοίχιση με τα κοινά- στόχους Ι-V).</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Διαμόρφωση της ιστοσελίδας του Επιχειρησιακού Προγράμματος με στόχο την αύξηση της επισκεψιμότητας και τη σύνδεση με την κεντρική ιστοσελίδα του ΕΣΠΑ (κοινά- στόχοι I-V).</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Εκδηλώσεις (δια ζώσης, διαδικτυακές, υβριδικές): εναρκτήρια (κοινό - στόχος - IV), ετήσια (κοινό- στόχος IV-V), ημερίδες (κοινά- στόχοι Ι-V ανάλογα την εκδήλωση).</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Ειδικά για τις δράσεις στρατηγικής σημασίας θα πραγματοποιηθούν εναρκτήριες εκδηλώσεις με τη συμμετοχή των ΜΜΕ, εκπροσώπων της ΕΕ, των οργανισμών, των Υπουργείων, των δυνητικών δικαιούχων κα.</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Έντυπες ή/και ψηφιακές παραγωγές. Πρόταση επίτευξης συμφωνίας με ΥΠΑΙΘ για διανομή ενημερωτικού υλικού για το ΕΚΤ+ μέσω των σχολείων.</w:t>
            </w:r>
          </w:p>
          <w:p w:rsidR="00A77B3E">
            <w:pPr>
              <w:numPr>
                <w:ilvl w:val="0"/>
                <w:numId w:val="74"/>
              </w:numPr>
              <w:spacing w:before="100" w:after="0"/>
              <w:ind w:start="720" w:hanging="36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Συνέχιση της λειτουργίας του δικτύου υπευθύνων δημοσιότητας των δικαιούχων που διατηρεί η ΕΥΔ από το 2017 με την προσθήκη εκπροσώπων από την Μόνιμη Αντιπροσωπεία της Επιτροπής στην Αθήνα και της Europe Direct. Τακτική επικοινωνία υπεύθυνης επικοινωνίας του Προγράμματος με DG EMPL για κεντρικές καμπάνιες.</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 xml:space="preserve">5. </w:t>
            </w:r>
            <w:del w:id="12046" w:author="SFC2021" w:date="2025-12-22T16:11:21Z">
              <w:r>
                <w:rPr>
                  <w:rFonts w:ascii="TimesNewRoman" w:eastAsia="TimesNewRoman" w:hAnsi="TimesNewRoman" w:cs="TimesNewRoman"/>
                  <w:b/>
                  <w:bCs/>
                  <w:i w:val="0"/>
                  <w:vanish w:val="0"/>
                  <w:color w:val="000000"/>
                  <w:sz w:val="24"/>
                </w:rPr>
                <w:delText>  </w:delText>
              </w:r>
            </w:del>
            <w:r>
              <w:rPr>
                <w:rFonts w:ascii="TimesNewRoman" w:eastAsia="TimesNewRoman" w:hAnsi="TimesNewRoman" w:cs="TimesNewRoman"/>
                <w:b/>
                <w:bCs/>
                <w:i w:val="0"/>
                <w:vanish w:val="0"/>
                <w:color w:val="000000"/>
                <w:sz w:val="24"/>
              </w:rPr>
              <w:t xml:space="preserve">Προϋπολογισμός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Ο προϋπολογισμός, ο οποίος ανέρχεται στα 12 εκατ. ευρώ, θα διαμορφωθεί με βάση τις ανάγκες επικοινωνίας. Με την περιγραφή των δράσεων θα παρέχεται ενδεικτικός οικονομικός προγραμματισμός ανά δραστηριότητα/μέσο ανά έτος.</w:t>
            </w:r>
          </w:p>
          <w:p w:rsidR="00A77B3E">
            <w:pPr>
              <w:spacing w:before="100" w:after="0"/>
              <w:jc w:val="start"/>
              <w:rPr>
                <w:rFonts w:ascii="TimesNewRoman" w:eastAsia="TimesNewRoman" w:hAnsi="TimesNewRoman" w:cs="TimesNewRoman"/>
                <w:b w:val="0"/>
                <w:i w:val="0"/>
                <w:vanish w:val="0"/>
                <w:color w:val="000000"/>
                <w:sz w:val="24"/>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 xml:space="preserve">6. </w:t>
            </w:r>
            <w:del w:id="12047" w:author="SFC2021" w:date="2025-12-22T16:11:21Z">
              <w:r>
                <w:rPr>
                  <w:rFonts w:ascii="TimesNewRoman" w:eastAsia="TimesNewRoman" w:hAnsi="TimesNewRoman" w:cs="TimesNewRoman"/>
                  <w:b/>
                  <w:bCs/>
                  <w:i w:val="0"/>
                  <w:vanish w:val="0"/>
                  <w:color w:val="000000"/>
                  <w:sz w:val="24"/>
                </w:rPr>
                <w:delText>  </w:delText>
              </w:r>
            </w:del>
            <w:r>
              <w:rPr>
                <w:rFonts w:ascii="TimesNewRoman" w:eastAsia="TimesNewRoman" w:hAnsi="TimesNewRoman" w:cs="TimesNewRoman"/>
                <w:b/>
                <w:bCs/>
                <w:i w:val="0"/>
                <w:vanish w:val="0"/>
                <w:color w:val="000000"/>
                <w:sz w:val="24"/>
              </w:rPr>
              <w:t>Παρακολούθηση και αξιολόγηση</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Η αξιολόγηση θα υλοποιείται αξιοποιώντας δείκτες υλοποίησης, αποτελέσματος και επιπτώσεων. Ενδεικτικά:</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Δείκτες υλοποίησης</w:t>
            </w:r>
            <w:r>
              <w:rPr>
                <w:rFonts w:ascii="TimesNewRoman" w:eastAsia="TimesNewRoman" w:hAnsi="TimesNewRoman" w:cs="TimesNewRoman"/>
                <w:b w:val="0"/>
                <w:i w:val="0"/>
                <w:vanish w:val="0"/>
                <w:color w:val="000000"/>
                <w:sz w:val="24"/>
              </w:rPr>
              <w:t>: Facebook Τιμή Στόχου (ΤΣ) 30.000 ακόλουθοι, Twitter ΤΣ 30.000 χρήστες, LinkedIn ΤΑ 1.000 χρήστες, Ιστοσελίδα ΤΣ 100.000 επισκέψεις, αριθμός ερωτημάτων helpdesk ΤΑ 50/μήνα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Δείκτες αποτελέσματος:</w:t>
            </w:r>
            <w:r>
              <w:rPr>
                <w:rFonts w:ascii="TimesNewRoman" w:eastAsia="TimesNewRoman" w:hAnsi="TimesNewRoman" w:cs="TimesNewRoman"/>
                <w:b w:val="0"/>
                <w:i w:val="0"/>
                <w:vanish w:val="0"/>
                <w:color w:val="000000"/>
                <w:sz w:val="24"/>
              </w:rPr>
              <w:t xml:space="preserve"> 1.500 engagement / post στα social media. Ποσοστό αναγνωρισιμότητας, audience recall καμπάνιας/ενέργειας, βαθμός ικανοποίησης/ χρησιμότητας από event, conversions ιστοσελίδας (downloads, εγγραφές, bouncing rate, διάρκεια σύνδεσης) και βαθμός ικανοποίησης χρηστών.</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Δείκτες επιπτώσεων</w:t>
            </w:r>
            <w:r>
              <w:rPr>
                <w:rFonts w:ascii="TimesNewRoman" w:eastAsia="TimesNewRoman" w:hAnsi="TimesNewRoman" w:cs="TimesNewRoman"/>
                <w:b w:val="0"/>
                <w:i w:val="0"/>
                <w:vanish w:val="0"/>
                <w:color w:val="000000"/>
                <w:sz w:val="24"/>
              </w:rPr>
              <w:t>: Διάδοση θετικού μηνύματος για το Πρόγραμμα και την ΕΕ, βαθμός εμπιστοσύνης στις εθνικές/ευρωπαϊκές αρχές.</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Αξιολόγηση:</w:t>
            </w:r>
            <w:r>
              <w:rPr>
                <w:rFonts w:ascii="TimesNewRoman" w:eastAsia="TimesNewRoman" w:hAnsi="TimesNewRoman" w:cs="TimesNewRoman"/>
                <w:b w:val="0"/>
                <w:i w:val="0"/>
                <w:vanish w:val="0"/>
                <w:color w:val="000000"/>
                <w:sz w:val="24"/>
              </w:rPr>
              <w:t xml:space="preserve"> κάθε 2 χρόνια αξιολόγηση της επικοινωνιακής στρατηγικής.</w:t>
            </w:r>
          </w:p>
          <w:p w:rsidR="00A77B3E">
            <w:pPr>
              <w:spacing w:before="100" w:after="0"/>
              <w:jc w:val="start"/>
              <w:rPr>
                <w:rFonts w:ascii="TimesNewRoman" w:eastAsia="TimesNewRoman" w:hAnsi="TimesNewRoman" w:cs="TimesNewRoman"/>
                <w:b w:val="0"/>
                <w:i w:val="0"/>
                <w:vanish w:val="0"/>
                <w:color w:val="000000"/>
                <w:sz w:val="6"/>
              </w:rPr>
            </w:pPr>
          </w:p>
          <w:p w:rsidR="00A77B3E">
            <w:pPr>
              <w:spacing w:before="100" w:after="0"/>
              <w:jc w:val="start"/>
              <w:rPr>
                <w:rFonts w:ascii="TimesNewRoman" w:eastAsia="TimesNewRoman" w:hAnsi="TimesNewRoman" w:cs="TimesNewRoman"/>
                <w:b w:val="0"/>
                <w:i w:val="0"/>
                <w:vanish w:val="0"/>
                <w:color w:val="000000"/>
                <w:sz w:val="6"/>
              </w:rPr>
            </w:pPr>
          </w:p>
        </w:tc>
      </w:tr>
    </w:tbl>
    <w:p w:rsidR="00A77B3E">
      <w:pPr>
        <w:pStyle w:val="Heading1"/>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br w:type="page"/>
      </w:r>
      <w:bookmarkStart w:id="12048" w:name="_Toc256000988"/>
      <w:r>
        <w:rPr>
          <w:rFonts w:ascii="TimesNewRoman" w:eastAsia="TimesNewRoman" w:hAnsi="TimesNewRoman" w:cs="TimesNewRoman"/>
          <w:b w:val="0"/>
          <w:i w:val="0"/>
          <w:vanish w:val="0"/>
          <w:color w:val="000000"/>
          <w:sz w:val="24"/>
        </w:rPr>
        <w:t>8. Χρήση μοναδιαίων δαπανών, κατ’ αποκοπή ποσών, ενιαίων συντελεστών και χρηματοδότησης που δεν συνδέεται με τις δαπάνες</w:t>
      </w:r>
      <w:bookmarkEnd w:id="12048"/>
    </w:p>
    <w:p w:rsidR="00A77B3E">
      <w:pPr>
        <w:spacing w:before="100" w:after="0"/>
        <w:jc w:val="start"/>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24"/>
        </w:rPr>
        <w:t>Παραπομπή: Άρθρα 94 και 95 του ΚΚΔ</w:t>
      </w:r>
    </w:p>
    <w:p w:rsidR="00A77B3E">
      <w:pPr>
        <w:pStyle w:val="Heading2"/>
        <w:spacing w:before="100" w:after="0"/>
        <w:jc w:val="start"/>
        <w:rPr>
          <w:rFonts w:ascii="TimesNewRoman" w:eastAsia="TimesNewRoman" w:hAnsi="TimesNewRoman" w:cs="TimesNewRoman"/>
          <w:b w:val="0"/>
          <w:i w:val="0"/>
          <w:vanish w:val="0"/>
          <w:color w:val="000000"/>
          <w:sz w:val="24"/>
        </w:rPr>
      </w:pPr>
      <w:bookmarkStart w:id="12049" w:name="_Toc256000989"/>
      <w:r>
        <w:rPr>
          <w:rFonts w:ascii="TimesNewRoman" w:eastAsia="TimesNewRoman" w:hAnsi="TimesNewRoman" w:cs="TimesNewRoman"/>
          <w:b w:val="0"/>
          <w:i w:val="0"/>
          <w:vanish w:val="0"/>
          <w:color w:val="000000"/>
          <w:sz w:val="24"/>
        </w:rPr>
        <w:t>Πίνακας 14: Χρήση μοναδιαίων δαπανών, κατ’ αποκοπή ποσών, ενιαίων συντελεστών και χρηματοδότησης που δεν συνδέεται με τις δαπάνες</w:t>
      </w:r>
      <w:bookmarkEnd w:id="12049"/>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9408"/>
        <w:gridCol w:w="424"/>
        <w:gridCol w:w="408"/>
      </w:tblGrid>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Προβλεπόμενη χρήση των άρθρων 94 και 95 του ΚΚΔ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Ναι</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Όχι</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Από την έγκριση, το πρόγραμμα θα κάνει χρήση της επιστροφής της ενωσιακής συνεισφοράς βάσει μοναδιαίων δαπανών, κατ’ αποκοπή ποσών και ενιαίων συντελεστών στο πλαίσιο της προτεραιότητας σύμφωνα με το άρθρο 94 του ΚΚΔ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fldChar w:fldCharType="begin">
                <w:ffData>
                  <w:name w:val=""/>
                  <w:enabled/>
                  <w:calcOnExit w:val="0"/>
                  <w:checkBox>
                    <w:size w:val="20"/>
                    <w:default w:val="0"/>
                    <w:checked w:val="0"/>
                  </w:checkBox>
                </w:ffData>
              </w:fldChar>
            </w:r>
            <w:r>
              <w:rPr>
                <w:rFonts w:ascii="TimesNewRoman" w:eastAsia="TimesNewRoman" w:hAnsi="TimesNewRoman" w:cs="TimesNewRoman"/>
                <w:b w:val="0"/>
                <w:i w:val="0"/>
                <w:vanish w:val="0"/>
                <w:color w:val="000000"/>
                <w:sz w:val="20"/>
              </w:rPr>
              <w:instrText xml:space="preserve"> FORMCHECKBOX </w:instrText>
            </w:r>
            <w:r>
              <w:rPr>
                <w:rFonts w:ascii="TimesNewRoman" w:eastAsia="TimesNewRoman" w:hAnsi="TimesNewRoman" w:cs="TimesNewRoman"/>
                <w:b w:val="0"/>
                <w:i w:val="0"/>
                <w:vanish w:val="0"/>
                <w:color w:val="000000"/>
                <w:sz w:val="20"/>
              </w:rPr>
              <w:fldChar w:fldCharType="end"/>
            </w:r>
            <w:r>
              <w:rPr>
                <w:rFonts w:ascii="TimesNewRoman" w:eastAsia="TimesNewRoman" w:hAnsi="TimesNewRoman" w:cs="TimesNewRoman"/>
                <w:b w:val="0"/>
                <w:i w:val="0"/>
                <w:vanish w:val="0"/>
                <w:color w:val="000000"/>
                <w:sz w:val="20"/>
              </w:rPr>
              <w:t xml:space="preserve">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fldChar w:fldCharType="begin">
                <w:ffData>
                  <w:name w:val=""/>
                  <w:enabled/>
                  <w:calcOnExit w:val="0"/>
                  <w:checkBox>
                    <w:size w:val="20"/>
                    <w:default w:val="1"/>
                    <w:checked w:val="1"/>
                  </w:checkBox>
                </w:ffData>
              </w:fldChar>
            </w:r>
            <w:r>
              <w:rPr>
                <w:rFonts w:ascii="TimesNewRoman" w:eastAsia="TimesNewRoman" w:hAnsi="TimesNewRoman" w:cs="TimesNewRoman"/>
                <w:b w:val="0"/>
                <w:i w:val="0"/>
                <w:vanish w:val="0"/>
                <w:color w:val="000000"/>
                <w:sz w:val="20"/>
              </w:rPr>
              <w:instrText xml:space="preserve"> FORMCHECKBOX </w:instrText>
            </w:r>
            <w:r>
              <w:rPr>
                <w:rFonts w:ascii="TimesNewRoman" w:eastAsia="TimesNewRoman" w:hAnsi="TimesNewRoman" w:cs="TimesNewRoman"/>
                <w:b w:val="0"/>
                <w:i w:val="0"/>
                <w:vanish w:val="0"/>
                <w:color w:val="000000"/>
                <w:sz w:val="20"/>
              </w:rPr>
              <w:fldChar w:fldCharType="end"/>
            </w:r>
            <w:r>
              <w:rPr>
                <w:rFonts w:ascii="TimesNewRoman" w:eastAsia="TimesNewRoman" w:hAnsi="TimesNewRoman" w:cs="TimesNewRoman"/>
                <w:b w:val="0"/>
                <w:i w:val="0"/>
                <w:vanish w:val="0"/>
                <w:color w:val="000000"/>
                <w:sz w:val="20"/>
              </w:rPr>
              <w:t xml:space="preserve"> </w:t>
            </w:r>
          </w:p>
        </w:tc>
      </w:tr>
      <w:tr>
        <w:tblPrEx>
          <w:tblW w:w="100%" w:type="pct"/>
        </w:tblPrEx>
        <w:trPr>
          <w:cantSplit w:val="0"/>
          <w:trHeight w:hRule="auto" w:val="0"/>
        </w:trPr>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t>Από την έγκριση, το πρόγραμμα θα κάνει χρήση της επιστροφής της ενωσιακής συνεισφοράς βάσει χρηματοδότησης που δεν συνδέεται με δαπάνες σύμφωνα με το άρθρο 95 του ΚΚΔ</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fldChar w:fldCharType="begin">
                <w:ffData>
                  <w:name w:val=""/>
                  <w:enabled/>
                  <w:calcOnExit w:val="0"/>
                  <w:checkBox>
                    <w:size w:val="20"/>
                    <w:default w:val="0"/>
                    <w:checked w:val="0"/>
                  </w:checkBox>
                </w:ffData>
              </w:fldChar>
            </w:r>
            <w:r>
              <w:rPr>
                <w:rFonts w:ascii="TimesNewRoman" w:eastAsia="TimesNewRoman" w:hAnsi="TimesNewRoman" w:cs="TimesNewRoman"/>
                <w:b w:val="0"/>
                <w:i w:val="0"/>
                <w:vanish w:val="0"/>
                <w:color w:val="000000"/>
                <w:sz w:val="20"/>
              </w:rPr>
              <w:instrText xml:space="preserve"> FORMCHECKBOX </w:instrText>
            </w:r>
            <w:r>
              <w:rPr>
                <w:rFonts w:ascii="TimesNewRoman" w:eastAsia="TimesNewRoman" w:hAnsi="TimesNewRoman" w:cs="TimesNewRoman"/>
                <w:b w:val="0"/>
                <w:i w:val="0"/>
                <w:vanish w:val="0"/>
                <w:color w:val="000000"/>
                <w:sz w:val="20"/>
              </w:rPr>
              <w:fldChar w:fldCharType="end"/>
            </w:r>
            <w:r>
              <w:rPr>
                <w:rFonts w:ascii="TimesNewRoman" w:eastAsia="TimesNewRoman" w:hAnsi="TimesNewRoman" w:cs="TimesNewRoman"/>
                <w:b w:val="0"/>
                <w:i w:val="0"/>
                <w:vanish w:val="0"/>
                <w:color w:val="000000"/>
                <w:sz w:val="20"/>
              </w:rPr>
              <w:t xml:space="preserve"> </w:t>
            </w:r>
          </w:p>
        </w:tc>
        <w:tc>
          <w:tcPr>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top"/>
          </w:tcPr>
          <w:p w:rsidR="00A77B3E">
            <w:pPr>
              <w:spacing w:before="100" w:after="0"/>
              <w:jc w:val="start"/>
              <w:rPr>
                <w:rFonts w:ascii="TimesNewRoman" w:eastAsia="TimesNewRoman" w:hAnsi="TimesNewRoman" w:cs="TimesNewRoman"/>
                <w:b w:val="0"/>
                <w:i w:val="0"/>
                <w:vanish w:val="0"/>
                <w:color w:val="000000"/>
                <w:sz w:val="20"/>
              </w:rPr>
            </w:pPr>
            <w:r>
              <w:rPr>
                <w:rFonts w:ascii="TimesNewRoman" w:eastAsia="TimesNewRoman" w:hAnsi="TimesNewRoman" w:cs="TimesNewRoman"/>
                <w:b w:val="0"/>
                <w:i w:val="0"/>
                <w:vanish w:val="0"/>
                <w:color w:val="000000"/>
                <w:sz w:val="20"/>
              </w:rPr>
              <w:fldChar w:fldCharType="begin">
                <w:ffData>
                  <w:name w:val=""/>
                  <w:enabled/>
                  <w:calcOnExit w:val="0"/>
                  <w:checkBox>
                    <w:size w:val="20"/>
                    <w:default w:val="1"/>
                    <w:checked w:val="1"/>
                  </w:checkBox>
                </w:ffData>
              </w:fldChar>
            </w:r>
            <w:r>
              <w:rPr>
                <w:rFonts w:ascii="TimesNewRoman" w:eastAsia="TimesNewRoman" w:hAnsi="TimesNewRoman" w:cs="TimesNewRoman"/>
                <w:b w:val="0"/>
                <w:i w:val="0"/>
                <w:vanish w:val="0"/>
                <w:color w:val="000000"/>
                <w:sz w:val="20"/>
              </w:rPr>
              <w:instrText xml:space="preserve"> FORMCHECKBOX </w:instrText>
            </w:r>
            <w:r>
              <w:rPr>
                <w:rFonts w:ascii="TimesNewRoman" w:eastAsia="TimesNewRoman" w:hAnsi="TimesNewRoman" w:cs="TimesNewRoman"/>
                <w:b w:val="0"/>
                <w:i w:val="0"/>
                <w:vanish w:val="0"/>
                <w:color w:val="000000"/>
                <w:sz w:val="20"/>
              </w:rPr>
              <w:fldChar w:fldCharType="end"/>
            </w:r>
            <w:r>
              <w:rPr>
                <w:rFonts w:ascii="TimesNewRoman" w:eastAsia="TimesNewRoman" w:hAnsi="TimesNewRoman" w:cs="TimesNewRoman"/>
                <w:b w:val="0"/>
                <w:i w:val="0"/>
                <w:vanish w:val="0"/>
                <w:color w:val="000000"/>
                <w:sz w:val="20"/>
              </w:rPr>
              <w:t xml:space="preserve"> </w:t>
            </w:r>
          </w:p>
        </w:tc>
      </w:tr>
    </w:tbl>
    <w:p w:rsidR="00A77B3E">
      <w:pPr>
        <w:spacing w:before="100" w:after="0"/>
        <w:jc w:val="center"/>
        <w:rPr>
          <w:rFonts w:ascii="TimesNewRoman" w:eastAsia="TimesNewRoman" w:hAnsi="TimesNewRoman" w:cs="TimesNewRoman"/>
          <w:b w:val="0"/>
          <w:i w:val="0"/>
          <w:vanish w:val="0"/>
          <w:color w:val="000000"/>
          <w:sz w:val="20"/>
        </w:rPr>
        <w:sectPr>
          <w:headerReference w:type="even" r:id="rId34"/>
          <w:headerReference w:type="default" r:id="rId35"/>
          <w:footerReference w:type="even" r:id="rId36"/>
          <w:footerReference w:type="default" r:id="rId37"/>
          <w:headerReference w:type="first" r:id="rId38"/>
          <w:footerReference w:type="first" r:id="rId39"/>
          <w:type w:val="nextPage"/>
          <w:pgSz w:w="11906" w:h="16838" w:orient="portrait"/>
          <w:pgMar w:top="720" w:right="936" w:bottom="864" w:left="720" w:header="0" w:footer="72" w:gutter="0"/>
          <w:cols w:space="708"/>
          <w:noEndnote/>
          <w:docGrid w:linePitch="360"/>
        </w:sectPr>
      </w:pPr>
    </w:p>
    <w:p w:rsidR="00A77B3E">
      <w:pPr>
        <w:pStyle w:val="Heading1"/>
        <w:spacing w:before="100" w:after="0"/>
        <w:jc w:val="start"/>
        <w:rPr>
          <w:rFonts w:ascii="TimesNewRoman" w:eastAsia="TimesNewRoman" w:hAnsi="TimesNewRoman" w:cs="TimesNewRoman"/>
          <w:b w:val="0"/>
          <w:i w:val="0"/>
          <w:vanish w:val="0"/>
          <w:color w:val="000000"/>
          <w:sz w:val="24"/>
        </w:rPr>
      </w:pPr>
      <w:bookmarkStart w:id="12050" w:name="_Toc256000990"/>
      <w:r>
        <w:rPr>
          <w:rFonts w:ascii="TimesNewRoman" w:eastAsia="TimesNewRoman" w:hAnsi="TimesNewRoman" w:cs="TimesNewRoman"/>
          <w:b w:val="0"/>
          <w:i w:val="0"/>
          <w:vanish w:val="0"/>
          <w:color w:val="000000"/>
          <w:sz w:val="24"/>
        </w:rPr>
        <w:t>Προσάρτημα 1: Συνεισφορά της Ένωσης βάσει μοναδιαίων δαπανών, κατ’ αποκοπή ποσών και ενιαίων συντελεστών</w:t>
      </w:r>
      <w:bookmarkEnd w:id="12050"/>
    </w:p>
    <w:p w:rsidR="00A77B3E">
      <w:pPr>
        <w:pStyle w:val="Heading2"/>
        <w:spacing w:before="100" w:after="0"/>
        <w:jc w:val="start"/>
        <w:rPr>
          <w:rFonts w:ascii="TimesNewRoman" w:eastAsia="TimesNewRoman" w:hAnsi="TimesNewRoman" w:cs="TimesNewRoman"/>
          <w:b w:val="0"/>
          <w:i w:val="0"/>
          <w:vanish w:val="0"/>
          <w:color w:val="000000"/>
          <w:sz w:val="24"/>
        </w:rPr>
      </w:pPr>
      <w:bookmarkStart w:id="12051" w:name="_Toc256000991"/>
      <w:r>
        <w:rPr>
          <w:rFonts w:ascii="TimesNewRoman" w:eastAsia="TimesNewRoman" w:hAnsi="TimesNewRoman" w:cs="TimesNewRoman"/>
          <w:b w:val="0"/>
          <w:i w:val="0"/>
          <w:vanish w:val="0"/>
          <w:color w:val="000000"/>
          <w:sz w:val="24"/>
        </w:rPr>
        <w:t>A. Σύνοψη των κύριων στοιχείων</w:t>
      </w:r>
      <w:bookmarkEnd w:id="12051"/>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996"/>
        <w:gridCol w:w="985"/>
        <w:gridCol w:w="1957"/>
        <w:gridCol w:w="1963"/>
        <w:gridCol w:w="1483"/>
        <w:gridCol w:w="991"/>
        <w:gridCol w:w="990"/>
        <w:gridCol w:w="991"/>
        <w:gridCol w:w="990"/>
        <w:gridCol w:w="1481"/>
        <w:gridCol w:w="1157"/>
        <w:gridCol w:w="1188"/>
      </w:tblGrid>
      <w:tr>
        <w:tblPrEx>
          <w:tblW w:w="100%" w:type="pct"/>
        </w:tblPrEx>
        <w:trPr>
          <w:cantSplit w:val="0"/>
          <w:trHeight w:hRule="auto" w:val="0"/>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Προτεραιότητα</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Ταμείο</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Ειδικός στόχος</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Κατηγορία περιφέρειας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 xml:space="preserve">          Εκτιμώμενο ποσοστό του συνολικού χρηματοδοτικού κονδυλίου στο πλαίσιο της προτεραιότητας στην οποία θα εφαρμοστούν οι ΑΕΚ σε %            </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Τύπος/-οι) καλυπτόμενων πράξεων</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Δείκτης ενεργοποίησης της επιστροφής ποσών</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 xml:space="preserve">            Μονάδα μέτρησης για τον δείκτη ενεργοποίησης της επιστροφής ποσών           </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Τύπος ΑΕΚ (τυποποιημένη κλίμακα μοναδιαίων δαπανών, κατ’ αποκοπή ποσών ή ενιαίωνσυντελεστών)</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Ποσό (σε EUR) ή ποσοστό (σε περίπτωση ενιαίων συντελεστών) των ΑΕΚ</w:t>
            </w:r>
          </w:p>
        </w:tc>
      </w:tr>
      <w:tr>
        <w:tblPrEx>
          <w:tblW w:w="100%" w:type="pct"/>
        </w:tblPrEx>
        <w:trPr>
          <w:cantSplit w:val="0"/>
          <w:trHeight w:hRule="auto" w:val="0"/>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Κωδικός(1)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Περιγραφή</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Κωδικός(2)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Περιγραφή</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r>
    </w:tbl>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(1) Αναφέρεται στον κωδικό για τη διάσταση του πεδίου παρέμβασης στον Πίνακα 1 του παραρτήματος I του ΚΚΔ και στο παράρτημα IV του κανονισμού ΕΤΘΑΥ</w:t>
      </w:r>
    </w:p>
    <w:p w:rsidR="00A77B3E">
      <w:pPr>
        <w:spacing w:before="100" w:after="0"/>
        <w:jc w:val="start"/>
        <w:rPr>
          <w:rFonts w:ascii="TimesNewRoman" w:eastAsia="TimesNewRoman" w:hAnsi="TimesNewRoman" w:cs="TimesNewRoman"/>
          <w:b w:val="0"/>
          <w:i w:val="0"/>
          <w:vanish w:val="0"/>
          <w:color w:val="000000"/>
          <w:sz w:val="16"/>
        </w:rPr>
      </w:pPr>
      <w:r>
        <w:rPr>
          <w:rFonts w:ascii="TimesNewRoman" w:eastAsia="TimesNewRoman" w:hAnsi="TimesNewRoman" w:cs="TimesNewRoman"/>
          <w:b w:val="0"/>
          <w:i w:val="0"/>
          <w:vanish w:val="0"/>
          <w:color w:val="000000"/>
          <w:sz w:val="16"/>
        </w:rPr>
        <w:t>(2)  Αναφέρεται στον κωδικό κοινού δείκτη, κατά περίπτωση</w:t>
      </w:r>
    </w:p>
    <w:p w:rsidR="00A77B3E">
      <w:pPr>
        <w:spacing w:before="100" w:after="0"/>
        <w:jc w:val="start"/>
        <w:rPr>
          <w:rFonts w:ascii="TimesNewRoman" w:eastAsia="TimesNewRoman" w:hAnsi="TimesNewRoman" w:cs="TimesNewRoman"/>
          <w:b w:val="0"/>
          <w:i w:val="0"/>
          <w:vanish w:val="0"/>
          <w:color w:val="000000"/>
          <w:sz w:val="24"/>
        </w:rPr>
        <w:sectPr>
          <w:headerReference w:type="even" r:id="rId40"/>
          <w:headerReference w:type="default" r:id="rId41"/>
          <w:footerReference w:type="even" r:id="rId42"/>
          <w:footerReference w:type="default" r:id="rId43"/>
          <w:headerReference w:type="first" r:id="rId44"/>
          <w:footerReference w:type="first" r:id="rId45"/>
          <w:type w:val="nextPage"/>
          <w:pgSz w:w="16838" w:h="11906" w:orient="landscape"/>
          <w:pgMar w:top="720" w:right="720" w:bottom="864" w:left="936" w:header="288" w:footer="72" w:gutter="0"/>
          <w:cols w:space="708"/>
          <w:noEndnote/>
          <w:docGrid w:linePitch="360"/>
        </w:sect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Προσάρτημα 1: Συνεισφορά της Ένωσης βάσει μοναδιαίων δαπανών, κατ’ αποκοπή ποσών και ενιαίων συντελεστών</w:t>
      </w:r>
    </w:p>
    <w:p w:rsidR="00A77B3E">
      <w:pPr>
        <w:pStyle w:val="Heading2"/>
        <w:spacing w:before="100" w:after="0"/>
        <w:jc w:val="start"/>
        <w:rPr>
          <w:rFonts w:ascii="TimesNewRoman" w:eastAsia="TimesNewRoman" w:hAnsi="TimesNewRoman" w:cs="TimesNewRoman"/>
          <w:b w:val="0"/>
          <w:i w:val="0"/>
          <w:vanish w:val="0"/>
          <w:color w:val="000000"/>
          <w:sz w:val="24"/>
        </w:rPr>
      </w:pPr>
      <w:bookmarkStart w:id="12052" w:name="_Toc256000992"/>
      <w:r>
        <w:rPr>
          <w:rFonts w:ascii="TimesNewRoman" w:eastAsia="TimesNewRoman" w:hAnsi="TimesNewRoman" w:cs="TimesNewRoman"/>
          <w:b w:val="0"/>
          <w:i w:val="0"/>
          <w:vanish w:val="0"/>
          <w:color w:val="000000"/>
          <w:sz w:val="24"/>
        </w:rPr>
        <w:t>Β. Λεπτομερή στοιχεία ανά τύπο πράξης</w:t>
      </w:r>
      <w:bookmarkEnd w:id="12052"/>
    </w:p>
    <w:p w:rsidR="00A77B3E">
      <w:pPr>
        <w:spacing w:before="100" w:after="0"/>
        <w:jc w:val="start"/>
        <w:rPr>
          <w:rFonts w:ascii="TimesNewRoman" w:eastAsia="TimesNewRoman" w:hAnsi="TimesNewRoman" w:cs="TimesNew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53" w:name="_Toc256000993"/>
      <w:r>
        <w:rPr>
          <w:rFonts w:ascii="TimesNewRoman" w:eastAsia="TimesNewRoman" w:hAnsi="TimesNewRoman" w:cs="TimesNewRoman"/>
          <w:b w:val="0"/>
          <w:i w:val="0"/>
          <w:vanish w:val="0"/>
          <w:color w:val="000000"/>
          <w:sz w:val="24"/>
        </w:rPr>
        <w:t>Γ. Υπολογισμός της τυποποιημένης κλίμακας μοναδιαίων δαπανών, κατ’ αποκοπή ποσών ή ενιαίων συντελεστών</w:t>
      </w:r>
      <w:bookmarkEnd w:id="12053"/>
    </w:p>
    <w:p w:rsidR="00A77B3E">
      <w:pPr>
        <w:pStyle w:val="Heading2"/>
        <w:spacing w:before="100" w:after="0"/>
        <w:jc w:val="start"/>
        <w:rPr>
          <w:rFonts w:ascii="TimesNewRoman" w:eastAsia="TimesNewRoman" w:hAnsi="TimesNewRoman" w:cs="TimesNewRoman"/>
          <w:b w:val="0"/>
          <w:i w:val="0"/>
          <w:vanish w:val="0"/>
          <w:color w:val="000000"/>
          <w:sz w:val="24"/>
        </w:rPr>
      </w:pPr>
      <w:bookmarkStart w:id="12054" w:name="_Toc256000994"/>
      <w:r>
        <w:rPr>
          <w:rFonts w:ascii="TimesNewRoman" w:eastAsia="TimesNewRoman" w:hAnsi="TimesNewRoman" w:cs="TimesNewRoman"/>
          <w:b w:val="0"/>
          <w:i w:val="0"/>
          <w:vanish w:val="0"/>
          <w:color w:val="000000"/>
          <w:sz w:val="24"/>
        </w:rPr>
        <w:t>1. Πηγή δεδομένων που χρησιμοποιούνται για τον υπολογισμό της τυποποιημένης κλίμακας μοναδιαίων δαπανών, κατ’ αποκοπή ποσών ή ενιαίων συντελεστών (ποιος παρήγαγε, συνέλεξε και καταχώρισε τα δεδομένα, πού αποθηκεύονται τα δεδομένα, προθεσμίες, επαλήθευση κ.λπ.)</w:t>
      </w:r>
      <w:bookmarkEnd w:id="12054"/>
    </w:p>
    <w:p w:rsidR="00A77B3E">
      <w:pPr>
        <w:spacing w:before="100" w:after="0"/>
        <w:jc w:val="start"/>
        <w:rPr>
          <w:rFonts w:ascii="TimesNewRoman" w:eastAsia="TimesNewRoman" w:hAnsi="TimesNewRoman" w:cs="TimesNewRoman"/>
          <w:b w:val="0"/>
          <w:i w:val="0"/>
          <w:vanish w:val="0"/>
          <w:color w:val="000000"/>
          <w:sz w:val="24"/>
        </w:rPr>
      </w:pPr>
    </w:p>
    <w:tbl>
      <w:tblPr>
        <w:tblW w:w="99%"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20"/>
      </w:tblGrid>
      <w:tr>
        <w:tblPrEx>
          <w:tblW w:w="99%" w:type="pct"/>
          <w:tblInd w:w="4pt" w:type="dxa"/>
        </w:tblPrEx>
        <w:trPr>
          <w:cantSplit w:val="0"/>
          <w:trHeight w:hRule="auto" w:val="0"/>
        </w:trPr>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55" w:name="_Toc256000995"/>
      <w:r>
        <w:rPr>
          <w:rFonts w:ascii="TimesNewRoman" w:eastAsia="TimesNewRoman" w:hAnsi="TimesNewRoman" w:cs="TimesNewRoman"/>
          <w:b w:val="0"/>
          <w:i w:val="0"/>
          <w:vanish w:val="0"/>
          <w:color w:val="000000"/>
          <w:sz w:val="24"/>
        </w:rPr>
        <w:t>2. Να διευκρινιστεί για ποιον λόγο ενδείκνυνται η προτεινόμενη μέθοδος και ο προτεινόμενος υπολογισμός βάσει του άρθρου 94 παράγραφος 2 του ΚΚΔ για τον τύπο πράξης.</w:t>
      </w:r>
      <w:bookmarkEnd w:id="12055"/>
    </w:p>
    <w:p w:rsidR="00A77B3E">
      <w:pPr>
        <w:spacing w:before="100" w:after="0"/>
        <w:jc w:val="start"/>
        <w:rPr>
          <w:rFonts w:ascii="TimesNewRoman" w:eastAsia="TimesNewRoman" w:hAnsi="TimesNewRoman" w:cs="TimesNewRoman"/>
          <w:b w:val="0"/>
          <w:i w:val="0"/>
          <w:vanish w:val="0"/>
          <w:color w:val="000000"/>
          <w:sz w:val="24"/>
        </w:rPr>
      </w:pPr>
    </w:p>
    <w:tbl>
      <w:tblPr>
        <w:tblW w:w="99%"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20"/>
      </w:tblGrid>
      <w:tr>
        <w:tblPrEx>
          <w:tblW w:w="99%" w:type="pct"/>
          <w:tblInd w:w="4pt" w:type="dxa"/>
        </w:tblPrEx>
        <w:trPr>
          <w:cantSplit w:val="0"/>
          <w:trHeight w:hRule="auto" w:val="0"/>
        </w:trPr>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56" w:name="_Toc256000996"/>
      <w:r>
        <w:rPr>
          <w:rFonts w:ascii="TimesNewRoman" w:eastAsia="TimesNewRoman" w:hAnsi="TimesNewRoman" w:cs="TimesNewRoman"/>
          <w:b w:val="0"/>
          <w:i w:val="0"/>
          <w:vanish w:val="0"/>
          <w:color w:val="000000"/>
          <w:sz w:val="24"/>
        </w:rPr>
        <w:t>3. Να προσδιορίσετε τον τρόπο διενέργειας των υπολογισμών, ιδίως περιλαμβάνοντας τυχόν παραδοχές ως προς την ποιότητα ή τις ποσότητες. Κατά περίπτωση, θα πρέπει να χρησιμοποιούνται και, εάν ζητηθεί, να παρέχονται στατιστικά αποδεικτικά στοιχεία και τιμές αναφοράς, σε μορφότυπο που να μπορεί να χρησιμοποιηθεί από την Επιτροπή.</w:t>
      </w:r>
      <w:bookmarkEnd w:id="12056"/>
    </w:p>
    <w:p w:rsidR="00A77B3E">
      <w:pPr>
        <w:spacing w:before="100" w:after="0"/>
        <w:jc w:val="start"/>
        <w:rPr>
          <w:rFonts w:ascii="TimesNewRoman" w:eastAsia="TimesNewRoman" w:hAnsi="TimesNewRoman" w:cs="TimesNewRoman"/>
          <w:b w:val="0"/>
          <w:i w:val="0"/>
          <w:vanish w:val="0"/>
          <w:color w:val="000000"/>
          <w:sz w:val="24"/>
        </w:rPr>
      </w:pPr>
    </w:p>
    <w:tbl>
      <w:tblPr>
        <w:tblW w:w="99%"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20"/>
      </w:tblGrid>
      <w:tr>
        <w:tblPrEx>
          <w:tblW w:w="99%" w:type="pct"/>
          <w:tblInd w:w="4pt" w:type="dxa"/>
        </w:tblPrEx>
        <w:trPr>
          <w:cantSplit w:val="0"/>
          <w:trHeight w:hRule="auto" w:val="0"/>
        </w:trPr>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57" w:name="_Toc256000997"/>
      <w:r>
        <w:rPr>
          <w:rFonts w:ascii="TimesNewRoman" w:eastAsia="TimesNewRoman" w:hAnsi="TimesNewRoman" w:cs="TimesNewRoman"/>
          <w:b w:val="0"/>
          <w:i w:val="0"/>
          <w:vanish w:val="0"/>
          <w:color w:val="000000"/>
          <w:sz w:val="24"/>
        </w:rPr>
        <w:t>4. Να εξηγήσετε πώς εξασφαλίσατε ότι στον υπολογισμό της τυποποιημένης κλίμακας μοναδιαίου κόστους, κατ’ αποκοπή ποσού ή ενιαίου συντελεστή έχουν περιληφθεί μόνον επιλέξιμες δαπάνες.</w:t>
      </w:r>
      <w:bookmarkEnd w:id="12057"/>
    </w:p>
    <w:p w:rsidR="00A77B3E">
      <w:pPr>
        <w:spacing w:before="100" w:after="0"/>
        <w:jc w:val="start"/>
        <w:rPr>
          <w:rFonts w:ascii="TimesNewRoman" w:eastAsia="TimesNewRoman" w:hAnsi="TimesNewRoman" w:cs="TimesNewRoman"/>
          <w:b w:val="0"/>
          <w:i w:val="0"/>
          <w:vanish w:val="0"/>
          <w:color w:val="000000"/>
          <w:sz w:val="24"/>
        </w:rPr>
      </w:pPr>
    </w:p>
    <w:tbl>
      <w:tblPr>
        <w:tblW w:w="99%"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20"/>
      </w:tblGrid>
      <w:tr>
        <w:tblPrEx>
          <w:tblW w:w="99%" w:type="pct"/>
          <w:tblInd w:w="4pt" w:type="dxa"/>
        </w:tblPrEx>
        <w:trPr>
          <w:cantSplit w:val="0"/>
          <w:trHeight w:hRule="auto" w:val="0"/>
        </w:trPr>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58" w:name="_Toc256000998"/>
      <w:r>
        <w:rPr>
          <w:rFonts w:ascii="TimesNewRoman" w:eastAsia="TimesNewRoman" w:hAnsi="TimesNewRoman" w:cs="TimesNewRoman"/>
          <w:b w:val="0"/>
          <w:i w:val="0"/>
          <w:vanish w:val="0"/>
          <w:color w:val="000000"/>
          <w:sz w:val="24"/>
        </w:rPr>
        <w:t>5. Αξιολόγηση από την ή τις ελεγκτικές αρχές της μεθοδολογίας υπολογισμού και των ποσών, καθώς και των ρυθμίσεων για τη διασφάλιση της επαλήθευσης, της ποιότητας, της συλλογής και της αποθήκευσης των δεδομένων.</w:t>
      </w:r>
      <w:bookmarkEnd w:id="12058"/>
    </w:p>
    <w:p w:rsidR="00A77B3E">
      <w:pPr>
        <w:spacing w:before="100" w:after="0"/>
        <w:jc w:val="start"/>
        <w:rPr>
          <w:rFonts w:ascii="TimesNewRoman" w:eastAsia="TimesNewRoman" w:hAnsi="TimesNewRoman" w:cs="TimesNewRoman"/>
          <w:b w:val="0"/>
          <w:i w:val="0"/>
          <w:vanish w:val="0"/>
          <w:color w:val="000000"/>
          <w:sz w:val="24"/>
        </w:rPr>
      </w:pPr>
    </w:p>
    <w:tbl>
      <w:tblPr>
        <w:tblW w:w="99%"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020"/>
      </w:tblGrid>
      <w:tr>
        <w:tblPrEx>
          <w:tblW w:w="99%" w:type="pct"/>
          <w:tblInd w:w="4pt" w:type="dxa"/>
        </w:tblPrEx>
        <w:trPr>
          <w:cantSplit w:val="0"/>
          <w:trHeight w:hRule="auto" w:val="0"/>
        </w:trPr>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rsidR="00A77B3E">
            <w:pPr>
              <w:spacing w:before="100" w:after="0"/>
              <w:jc w:val="start"/>
              <w:rPr>
                <w:rFonts w:ascii="Times New Roman" w:eastAsia="Times New Roman" w:hAnsi="Times New Roman" w:cs="Times New Roman"/>
                <w:b w:val="0"/>
                <w:i w:val="0"/>
                <w:vanish w:val="0"/>
                <w:color w:val="000000"/>
                <w:sz w:val="24"/>
              </w:rPr>
            </w:pPr>
          </w:p>
        </w:tc>
      </w:tr>
    </w:tbl>
    <w:p w:rsidR="00A77B3E">
      <w:pPr>
        <w:spacing w:before="100" w:after="0"/>
        <w:jc w:val="start"/>
        <w:rPr>
          <w:rFonts w:ascii="Times New Roman" w:eastAsia="Times New Roman" w:hAnsi="Times New Roman" w:cs="Times New Roman"/>
          <w:b w:val="0"/>
          <w:i w:val="0"/>
          <w:vanish w:val="0"/>
          <w:color w:val="000000"/>
          <w:sz w:val="24"/>
        </w:rPr>
        <w:sectPr>
          <w:headerReference w:type="even" r:id="rId46"/>
          <w:headerReference w:type="default" r:id="rId47"/>
          <w:headerReference w:type="first" r:id="rId48"/>
          <w:type w:val="nextPage"/>
          <w:pgSz w:w="16838" w:h="11906" w:orient="landscape"/>
          <w:pgMar w:top="720" w:right="720" w:bottom="864" w:left="936" w:header="288" w:footer="72" w:gutter="0"/>
          <w:cols w:space="708"/>
          <w:noEndnote/>
          <w:docGrid w:linePitch="360"/>
        </w:sectPr>
      </w:pPr>
    </w:p>
    <w:p w:rsidR="00A77B3E">
      <w:pPr>
        <w:pStyle w:val="Heading1"/>
        <w:spacing w:before="100" w:after="0"/>
        <w:jc w:val="start"/>
        <w:rPr>
          <w:rFonts w:ascii="Times New Roman" w:eastAsia="Times New Roman" w:hAnsi="Times New Roman" w:cs="Times New Roman"/>
          <w:b w:val="0"/>
          <w:i w:val="0"/>
          <w:vanish w:val="0"/>
          <w:color w:val="000000"/>
          <w:sz w:val="24"/>
        </w:rPr>
      </w:pPr>
      <w:bookmarkStart w:id="12059" w:name="_Toc256000999"/>
      <w:r>
        <w:rPr>
          <w:rFonts w:ascii="Times New Roman" w:eastAsia="Times New Roman" w:hAnsi="Times New Roman" w:cs="Times New Roman"/>
          <w:b w:val="0"/>
          <w:i w:val="0"/>
          <w:vanish w:val="0"/>
          <w:color w:val="000000"/>
          <w:sz w:val="24"/>
        </w:rPr>
        <w:t>Προσάρτημα 2: Συνεισφορά της Ένωσης βάσει χρηματοδότησης που δεν συνδέεται με δαπάνες</w:t>
      </w:r>
      <w:bookmarkEnd w:id="12059"/>
    </w:p>
    <w:p w:rsidR="00A77B3E">
      <w:pPr>
        <w:pStyle w:val="Heading2"/>
        <w:spacing w:before="100" w:after="0"/>
        <w:jc w:val="start"/>
        <w:rPr>
          <w:rFonts w:ascii="TimesNewRoman" w:eastAsia="TimesNewRoman" w:hAnsi="TimesNewRoman" w:cs="TimesNewRoman"/>
          <w:b w:val="0"/>
          <w:i w:val="0"/>
          <w:vanish w:val="0"/>
          <w:color w:val="000000"/>
          <w:sz w:val="24"/>
        </w:rPr>
      </w:pPr>
      <w:bookmarkStart w:id="12060" w:name="_Toc256001000"/>
      <w:r>
        <w:rPr>
          <w:rFonts w:ascii="TimesNewRoman" w:eastAsia="TimesNewRoman" w:hAnsi="TimesNewRoman" w:cs="TimesNewRoman"/>
          <w:b w:val="0"/>
          <w:i w:val="0"/>
          <w:vanish w:val="0"/>
          <w:color w:val="000000"/>
          <w:sz w:val="24"/>
        </w:rPr>
        <w:t>A. Σύνοψη των κύριων στοιχείων</w:t>
      </w:r>
      <w:bookmarkEnd w:id="12060"/>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992"/>
        <w:gridCol w:w="973"/>
        <w:gridCol w:w="1924"/>
        <w:gridCol w:w="985"/>
        <w:gridCol w:w="1469"/>
        <w:gridCol w:w="977"/>
        <w:gridCol w:w="983"/>
        <w:gridCol w:w="1498"/>
        <w:gridCol w:w="977"/>
        <w:gridCol w:w="983"/>
        <w:gridCol w:w="1466"/>
        <w:gridCol w:w="1945"/>
      </w:tblGrid>
      <w:tr>
        <w:tblPrEx>
          <w:tblW w:w="100%" w:type="pct"/>
        </w:tblPrEx>
        <w:trPr>
          <w:cantSplit w:val="0"/>
          <w:trHeight w:hRule="auto" w:val="0"/>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Προτεραιότητα</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Ταμείο</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Ειδικός στόχος</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Κατηγορία περιφέρειας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Ποσό που καλύπτεται από τη μη συνδεόμενη με τις δαπάνες χρηματοδότηση</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Τύπος/-οι καλυπτόμενης πράξης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Όροι που πρέπει να πληρωθούν / αποτελέσματα που πρέπει να επιτευχθούν και που ενεργοποιούν την επιστροφή ποσών από την Επιτροπή</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Δείκτης</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Μονάδα μέτρησης για τους όρους που πρέπει να εκπληρωθούν / αποτελέσματα που πρέπει να επιτευχθούν και που ενεργοποιούν την επιστροφή ποσών από την Επιτροπή</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Προβλεπόμενο είδος της μεθόδου επιστροφής που χρησιμοποιείται για την επιστροφή ποσών στον/στους δικαιούχο/-ους</w:t>
            </w:r>
          </w:p>
        </w:tc>
      </w:tr>
      <w:tr>
        <w:tblPrEx>
          <w:tblW w:w="100%" w:type="pct"/>
        </w:tblPrEx>
        <w:trPr>
          <w:cantSplit w:val="0"/>
          <w:trHeight w:hRule="auto" w:val="0"/>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Κωδικός (1)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Περιγραφή</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Κωδικός (2)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Περιγραφή</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center"/>
              <w:rPr>
                <w:rFonts w:ascii="TimesNewRoman" w:eastAsia="TimesNewRoman" w:hAnsi="TimesNewRoman" w:cs="TimesNewRoman"/>
                <w:b w:val="0"/>
                <w:i w:val="0"/>
                <w:vanish w:val="0"/>
                <w:color w:val="000000"/>
                <w:sz w:val="12"/>
              </w:rPr>
            </w:pPr>
          </w:p>
        </w:tc>
      </w:tr>
    </w:tbl>
    <w:p w:rsidR="00A77B3E">
      <w:pPr>
        <w:spacing w:before="100" w:after="0"/>
        <w:jc w:val="start"/>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(1) Αναφέρεται στον κωδικό για τη διάσταση του πεδίου παρέμβασης στον Πίνακα 1 του παραρτήματος I του ΚΚΔ και στο παράρτημα IV του κανονισμού ΕΤΘΑΥ</w:t>
      </w:r>
    </w:p>
    <w:p w:rsidR="00A77B3E">
      <w:pPr>
        <w:spacing w:before="100" w:after="0"/>
        <w:jc w:val="start"/>
        <w:rPr>
          <w:rFonts w:ascii="TimesNewRoman" w:eastAsia="TimesNewRoman" w:hAnsi="TimesNewRoman" w:cs="TimesNewRoman"/>
          <w:b w:val="0"/>
          <w:i w:val="0"/>
          <w:vanish w:val="0"/>
          <w:color w:val="000000"/>
          <w:sz w:val="12"/>
        </w:rPr>
      </w:pPr>
      <w:r>
        <w:rPr>
          <w:rFonts w:ascii="TimesNewRoman" w:eastAsia="TimesNewRoman" w:hAnsi="TimesNewRoman" w:cs="TimesNewRoman"/>
          <w:b w:val="0"/>
          <w:i w:val="0"/>
          <w:vanish w:val="0"/>
          <w:color w:val="000000"/>
          <w:sz w:val="12"/>
        </w:rPr>
        <w:t>(2)  Αναφέρεται στον κωδικό κοινού δείκτη, κατά περίπτωση</w:t>
      </w:r>
    </w:p>
    <w:p w:rsidR="00A77B3E">
      <w:pPr>
        <w:spacing w:before="100" w:after="0"/>
        <w:jc w:val="start"/>
        <w:rPr>
          <w:rFonts w:ascii="TimesNewRoman" w:eastAsia="TimesNewRoman" w:hAnsi="TimesNewRoman" w:cs="TimesNewRoman"/>
          <w:b w:val="0"/>
          <w:i w:val="0"/>
          <w:vanish w:val="0"/>
          <w:color w:val="000000"/>
          <w:sz w:val="12"/>
        </w:rPr>
        <w:sectPr>
          <w:headerReference w:type="even" r:id="rId49"/>
          <w:headerReference w:type="default" r:id="rId50"/>
          <w:footerReference w:type="even" r:id="rId51"/>
          <w:footerReference w:type="default" r:id="rId52"/>
          <w:headerReference w:type="first" r:id="rId53"/>
          <w:footerReference w:type="first" r:id="rId54"/>
          <w:type w:val="nextPage"/>
          <w:pgSz w:w="16838" w:h="11906" w:orient="landscape"/>
          <w:pgMar w:top="720" w:right="720" w:bottom="864" w:left="936" w:header="288" w:footer="72" w:gutter="0"/>
          <w:cols w:space="708"/>
          <w:noEndnote/>
          <w:docGrid w:linePitch="360"/>
        </w:sectPr>
      </w:pPr>
    </w:p>
    <w:p w:rsidR="00A77B3E">
      <w:pPr>
        <w:pStyle w:val="Heading2"/>
        <w:spacing w:before="100" w:after="0"/>
        <w:jc w:val="start"/>
        <w:rPr>
          <w:rFonts w:ascii="TimesNewRoman" w:eastAsia="TimesNewRoman" w:hAnsi="TimesNewRoman" w:cs="TimesNewRoman"/>
          <w:b w:val="0"/>
          <w:i w:val="0"/>
          <w:vanish w:val="0"/>
          <w:color w:val="000000"/>
          <w:sz w:val="24"/>
        </w:rPr>
      </w:pPr>
      <w:bookmarkStart w:id="12061" w:name="_Toc256001001"/>
      <w:r>
        <w:rPr>
          <w:rFonts w:ascii="TimesNewRoman" w:eastAsia="TimesNewRoman" w:hAnsi="TimesNewRoman" w:cs="TimesNewRoman"/>
          <w:b w:val="0"/>
          <w:i w:val="0"/>
          <w:vanish w:val="0"/>
          <w:color w:val="000000"/>
          <w:sz w:val="24"/>
        </w:rPr>
        <w:t>Β. Λεπτομερή στοιχεία ανά τύπο πράξης</w:t>
      </w:r>
      <w:bookmarkEnd w:id="12061"/>
    </w:p>
    <w:p w:rsidR="00A77B3E">
      <w:pPr>
        <w:spacing w:before="100" w:after="0"/>
        <w:jc w:val="start"/>
        <w:rPr>
          <w:rFonts w:ascii="TimesNewRoman" w:eastAsia="TimesNewRoman" w:hAnsi="TimesNewRoman" w:cs="TimesNewRoman"/>
          <w:b w:val="0"/>
          <w:i w:val="0"/>
          <w:vanish w:val="0"/>
          <w:color w:val="000000"/>
          <w:sz w:val="24"/>
        </w:rPr>
        <w:sectPr>
          <w:headerReference w:type="even" r:id="rId55"/>
          <w:headerReference w:type="default" r:id="rId56"/>
          <w:footerReference w:type="even" r:id="rId57"/>
          <w:footerReference w:type="default" r:id="rId58"/>
          <w:headerReference w:type="first" r:id="rId59"/>
          <w:footerReference w:type="first" r:id="rId60"/>
          <w:type w:val="nextPage"/>
          <w:pgSz w:w="11906" w:h="16838" w:orient="portrait"/>
          <w:pgMar w:top="720" w:right="936" w:bottom="864" w:left="720" w:header="0" w:footer="72" w:gutter="0"/>
          <w:cols w:space="708"/>
          <w:noEndnote/>
          <w:docGrid w:linePitch="360"/>
        </w:sectPr>
      </w:pPr>
    </w:p>
    <w:p w:rsidR="00A77B3E">
      <w:pPr>
        <w:pStyle w:val="Heading1"/>
        <w:spacing w:before="100" w:after="0"/>
        <w:jc w:val="start"/>
        <w:rPr>
          <w:rFonts w:ascii="TimesNewRoman" w:eastAsia="TimesNewRoman" w:hAnsi="TimesNewRoman" w:cs="TimesNewRoman"/>
          <w:b w:val="0"/>
          <w:i w:val="0"/>
          <w:vanish w:val="0"/>
          <w:color w:val="000000"/>
          <w:sz w:val="24"/>
        </w:rPr>
      </w:pPr>
      <w:bookmarkStart w:id="12062" w:name="_Toc256001002"/>
      <w:r>
        <w:rPr>
          <w:rFonts w:ascii="TimesNewRoman" w:eastAsia="TimesNewRoman" w:hAnsi="TimesNewRoman" w:cs="TimesNewRoman"/>
          <w:b w:val="0"/>
          <w:i w:val="0"/>
          <w:vanish w:val="0"/>
          <w:color w:val="000000"/>
          <w:sz w:val="24"/>
        </w:rPr>
        <w:t>Προσάρτημα 3</w:t>
      </w:r>
      <w:bookmarkEnd w:id="12062"/>
    </w:p>
    <w:p w:rsidR="00A77B3E">
      <w:pPr>
        <w:spacing w:before="100" w:after="0"/>
        <w:jc w:val="start"/>
        <w:rPr>
          <w:rFonts w:ascii="TimesNewRoman" w:eastAsia="TimesNewRoman" w:hAnsi="TimesNewRoman" w:cs="TimesNewRoman"/>
          <w:b w:val="0"/>
          <w:i w:val="0"/>
          <w:vanish w:val="0"/>
          <w:color w:val="000000"/>
          <w:sz w:val="0"/>
        </w:rPr>
      </w:pPr>
    </w:p>
    <w:p w:rsidR="00A77B3E">
      <w:pPr>
        <w:spacing w:before="100" w:after="0"/>
        <w:jc w:val="start"/>
        <w:rPr>
          <w:rFonts w:ascii="TimesNewRoman" w:eastAsia="TimesNewRoman" w:hAnsi="TimesNewRoman" w:cs="TimesNewRoman"/>
          <w:b w:val="0"/>
          <w:i w:val="0"/>
          <w:vanish w:val="0"/>
          <w:color w:val="000000"/>
          <w:sz w:val="0"/>
        </w:rPr>
      </w:pPr>
      <w:r>
        <w:rPr>
          <w:rFonts w:ascii="TimesNewRoman" w:eastAsia="TimesNewRoman" w:hAnsi="TimesNewRoman" w:cs="TimesNewRoman"/>
          <w:b w:val="0"/>
          <w:i w:val="0"/>
          <w:vanish w:val="0"/>
          <w:color w:val="000000"/>
          <w:sz w:val="24"/>
        </w:rPr>
        <w:t>Άρθρο 22 παράγραφος 3 του ΚΚΔ</w:t>
      </w: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5.4pt" w:type="dxa"/>
          <w:end w:w="5.4pt" w:type="dxa"/>
        </w:tblCellMar>
      </w:tblPr>
      <w:tblGrid>
        <w:gridCol w:w="10240"/>
      </w:tblGrid>
      <w:tr>
        <w:tblPrEx>
          <w:tblW w:w="100%" w:type="pct"/>
          <w:tblLayout w:type="fixed"/>
        </w:tblPrEx>
        <w:trPr>
          <w:cantSplit w:val="0"/>
          <w:trHeight w:val="160"/>
          <w:tblHeader w:val="0"/>
        </w:trPr>
        <w:tc>
          <w:tcPr>
            <w:tcW w:w="1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rsidR="00A77B3E">
            <w:pPr>
              <w:spacing w:before="100" w:after="0"/>
              <w:jc w:val="start"/>
              <w:rPr>
                <w:rFonts w:ascii="TimesNewRoman" w:eastAsia="TimesNewRoman" w:hAnsi="TimesNewRoman" w:cs="TimesNewRoman"/>
                <w:b w:val="0"/>
                <w:i w:val="0"/>
                <w:vanish w:val="0"/>
                <w:color w:val="000000"/>
                <w:sz w:val="0"/>
              </w:rPr>
            </w:pP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bCs/>
                <w:i w:val="0"/>
                <w:vanish w:val="0"/>
                <w:color w:val="000000"/>
                <w:sz w:val="24"/>
              </w:rPr>
              <w:t xml:space="preserve">Τίτλος / </w:t>
            </w:r>
            <w:r>
              <w:rPr>
                <w:rFonts w:ascii="TimesNewRoman" w:eastAsia="TimesNewRoman" w:hAnsi="TimesNewRoman" w:cs="TimesNewRoman"/>
                <w:b/>
                <w:bCs/>
                <w:i w:val="0"/>
                <w:vanish w:val="0"/>
                <w:color w:val="000000"/>
                <w:sz w:val="24"/>
              </w:rPr>
              <w:t>Χρονοδιάγραμμα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Παρατηρητήριο Ισότητας των Φύλων και Δημογραφικής πολιτικής (2024-2027)</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Καθολική εφαρμογή της πράξης «Νταντάδες της Γειτονιάς»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Ανοικτό πρόγραμμα απόκτησης επαγγελματικής/εργασιακής εμπειρίας για άνεργους ηλικίας 30 ετών και άνω (30+) με έμφαση σε ομάδες με αποχή από την αγορά εργασίας και ομάδες που πλήττονται ιδιαίτερα από την ανεργία</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 xml:space="preserve">Πρόγραμμα εκμάθησης ελληνικής γλώσσας και ελληνικού πολιτισμού σε δικαιούχους διεθνούς προστασίας με στόχο την ενίσχυση της ενταξιακής τους διαδικασίας </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Υποστήριξη Εργαστηρίων Δεξιοτήτων για μαθητές σε όλες τις βαθμίδες Α' Β' βάθμιας εκπαίδευσης (2024-2027)</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Συμπεριληπτική εκπαίδευση για μαθητές με αναπηρία: Προσαρμογή του εκπαιδευτικού συστήματος στην κατεύθυνση της πλήρους ανάπτυξης της ενταξιακής εκπαίδευσης (inclusive education). Ανάπτυξη κριτηρίων αξιολόγησης και οδηγών ένταξης (2024-2027)</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Λειτουργία Γραφείων Επαγγελματικής Ανάπτυξης &amp; Σταδιοδρομίας - ΓΕΑΣ (2023-2027)</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Προγράμματα υποστήριξης και ενίσχυσης της νεανικής επιχειρηματικότητας με έμφαση στην ψηφιακή, πράσινη και γαλάζια οικονομία και σε τομείς υψηλής αναπτυξιακής αιχμής (2024-2027)</w:t>
            </w:r>
          </w:p>
          <w:p w:rsidR="00A77B3E">
            <w:pPr>
              <w:spacing w:before="100" w:after="0"/>
              <w:jc w:val="start"/>
              <w:rPr>
                <w:rFonts w:ascii="TimesNewRoman" w:eastAsia="TimesNewRoman" w:hAnsi="TimesNewRoman" w:cs="TimesNewRoman"/>
                <w:b w:val="0"/>
                <w:i w:val="0"/>
                <w:vanish w:val="0"/>
                <w:color w:val="000000"/>
                <w:sz w:val="24"/>
              </w:rPr>
            </w:pPr>
            <w:r>
              <w:rPr>
                <w:rFonts w:ascii="TimesNewRoman" w:eastAsia="TimesNewRoman" w:hAnsi="TimesNewRoman" w:cs="TimesNewRoman"/>
                <w:b w:val="0"/>
                <w:i w:val="0"/>
                <w:vanish w:val="0"/>
                <w:color w:val="000000"/>
                <w:sz w:val="24"/>
              </w:rPr>
              <w:t>Εφαρμογή Μαθητείας (μεταλυκειακό έτος ΕΠΑΛ) Νέων έως 29 ετών (2023-2027)</w:t>
            </w:r>
          </w:p>
          <w:p w:rsidR="00A77B3E">
            <w:pPr>
              <w:spacing w:before="100" w:after="0"/>
              <w:jc w:val="start"/>
              <w:rPr>
                <w:rFonts w:ascii="TimesNewRoman" w:eastAsia="TimesNewRoman" w:hAnsi="TimesNewRoman" w:cs="TimesNewRoman"/>
                <w:b w:val="0"/>
                <w:i w:val="0"/>
                <w:vanish w:val="0"/>
                <w:color w:val="000000"/>
                <w:sz w:val="6"/>
              </w:rPr>
            </w:pPr>
          </w:p>
          <w:p w:rsidR="00A77B3E">
            <w:pPr>
              <w:spacing w:before="100" w:after="0"/>
              <w:jc w:val="start"/>
              <w:rPr>
                <w:rFonts w:ascii="TimesNewRoman" w:eastAsia="TimesNewRoman" w:hAnsi="TimesNewRoman" w:cs="TimesNewRoman"/>
                <w:b w:val="0"/>
                <w:i w:val="0"/>
                <w:vanish w:val="0"/>
                <w:color w:val="000000"/>
                <w:sz w:val="6"/>
              </w:rPr>
            </w:pPr>
          </w:p>
        </w:tc>
      </w:tr>
    </w:tbl>
    <w:p w:rsidR="00A77B3E">
      <w:pPr>
        <w:spacing w:before="100" w:after="0"/>
        <w:jc w:val="start"/>
        <w:rPr>
          <w:rFonts w:ascii="TimesNewRoman" w:eastAsia="TimesNewRoman" w:hAnsi="TimesNewRoman" w:cs="TimesNewRoman"/>
          <w:b w:val="0"/>
          <w:i w:val="0"/>
          <w:vanish w:val="0"/>
          <w:color w:val="000000"/>
          <w:sz w:val="24"/>
        </w:rPr>
        <w:sectPr>
          <w:headerReference w:type="even" r:id="rId61"/>
          <w:headerReference w:type="default" r:id="rId62"/>
          <w:footerReference w:type="even" r:id="rId63"/>
          <w:footerReference w:type="default" r:id="rId64"/>
          <w:headerReference w:type="first" r:id="rId65"/>
          <w:footerReference w:type="first" r:id="rId66"/>
          <w:type w:val="nextPage"/>
          <w:pgSz w:w="11906" w:h="16838" w:orient="portrait"/>
          <w:pgMar w:top="720" w:right="936" w:bottom="864" w:left="720" w:header="0" w:footer="72" w:gutter="0"/>
          <w:cols w:space="708"/>
          <w:noEndnote/>
          <w:docGrid w:linePitch="360"/>
        </w:sectPr>
      </w:pPr>
    </w:p>
    <w:p w:rsidR="00A77B3E">
      <w:pPr>
        <w:pStyle w:val="Heading1"/>
        <w:spacing w:before="100" w:after="0"/>
        <w:jc w:val="start"/>
        <w:rPr>
          <w:rFonts w:ascii="TimesNewRoman" w:eastAsia="TimesNewRoman" w:hAnsi="TimesNewRoman" w:cs="TimesNewRoman"/>
          <w:b w:val="0"/>
          <w:i w:val="0"/>
          <w:vanish w:val="0"/>
          <w:color w:val="000000"/>
          <w:sz w:val="24"/>
        </w:rPr>
      </w:pPr>
      <w:bookmarkStart w:id="12063" w:name="_Toc256001003"/>
      <w:r>
        <w:rPr>
          <w:rFonts w:ascii="TimesNewRoman" w:eastAsia="TimesNewRoman" w:hAnsi="TimesNewRoman" w:cs="TimesNewRoman"/>
          <w:b w:val="0"/>
          <w:i w:val="0"/>
          <w:vanish w:val="0"/>
          <w:color w:val="000000"/>
          <w:sz w:val="24"/>
        </w:rPr>
        <w:t>ΕΓΓΡΑΦΑ</w:t>
      </w:r>
      <w:bookmarkEnd w:id="12063"/>
    </w:p>
    <w:p w:rsidR="00A77B3E">
      <w:pPr>
        <w:spacing w:before="100" w:after="0"/>
        <w:jc w:val="start"/>
        <w:rPr>
          <w:rFonts w:ascii="TimesNewRoman" w:eastAsia="TimesNewRoman" w:hAnsi="TimesNewRoman" w:cs="TimesNewRoman"/>
          <w:b w:val="0"/>
          <w:i w:val="0"/>
          <w:vanish w:val="0"/>
          <w:color w:val="000000"/>
          <w:sz w:val="12"/>
        </w:rPr>
      </w:pPr>
    </w:p>
    <w:tbl>
      <w:tblPr>
        <w:tblW w:w="1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5.4pt" w:type="dxa"/>
          <w:end w:w="5.4pt" w:type="dxa"/>
        </w:tblCellMar>
      </w:tblPr>
      <w:tblGrid>
        <w:gridCol w:w="1567"/>
        <w:gridCol w:w="227"/>
        <w:gridCol w:w="1281"/>
        <w:gridCol w:w="514"/>
        <w:gridCol w:w="473"/>
        <w:gridCol w:w="649"/>
        <w:gridCol w:w="822"/>
        <w:gridCol w:w="973"/>
        <w:gridCol w:w="504"/>
        <w:gridCol w:w="1291"/>
        <w:gridCol w:w="4084"/>
        <w:gridCol w:w="455"/>
        <w:gridCol w:w="667"/>
        <w:gridCol w:w="320"/>
        <w:gridCol w:w="1475"/>
      </w:tblGrid>
      <w:tr>
        <w:tblPrEx>
          <w:tblW w:w="100%" w:type="pct"/>
        </w:tblPrEx>
        <w:trPr>
          <w:cantSplit w:val="0"/>
          <w:trHeight w:val="240"/>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Τίτλος εγγράφου</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Είδος εγγράφου</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Ημερομηνία εγγράφου</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Τοπικός κωδικός αναφοράς</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Κωδικός αναφοράς της Επιτροπής</w:t>
            </w:r>
          </w:p>
        </w:tc>
        <w:tc>
          <w:tcPr>
            <w:tcW w:w="8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Αρχεία</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Ημερομηνία αποστολής</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center"/>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Απεστάλη από</w:t>
            </w:r>
          </w:p>
        </w:tc>
      </w:tr>
      <w:tr>
        <w:tblPrEx>
          <w:tblW w:w="100%" w:type="pct"/>
        </w:tblPrEx>
        <w:trPr>
          <w:cantSplit w:val="0"/>
          <w:trHeight w:val="240"/>
          <w:tblHeader w:val="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64" w:author="SFC2021" w:date="2025-12-22T16:11:21Z">
              <w:r>
                <w:rPr>
                  <w:rFonts w:ascii="Times New Roman" w:eastAsia="Times New Roman" w:hAnsi="Times New Roman" w:cs="Times New Roman"/>
                  <w:b w:val="0"/>
                  <w:i w:val="0"/>
                  <w:vanish w:val="0"/>
                  <w:color w:val="000000"/>
                  <w:sz w:val="16"/>
                </w:rPr>
                <w:delText>Έκθεση Ενδιάμεσης Επανεξέτασης</w:delText>
              </w:r>
            </w:del>
            <w:ins w:id="12065" w:author="SFC2021" w:date="2025-12-22T16:11:21Z">
              <w:r>
                <w:rPr>
                  <w:rFonts w:ascii="Times New Roman" w:eastAsia="Times New Roman" w:hAnsi="Times New Roman" w:cs="Times New Roman"/>
                  <w:b w:val="0"/>
                  <w:i w:val="0"/>
                  <w:vanish w:val="0"/>
                  <w:color w:val="000000"/>
                  <w:sz w:val="16"/>
                </w:rPr>
                <w:t>Συμπληρωματική ΕΚΘΕΣΗ ΕΝΔΙΑΜΕΣΗΣ ΕΠΑΝΕΞΕΤΑΣΗΣ</w:t>
              </w:r>
            </w:ins>
            <w:r>
              <w:rPr>
                <w:rFonts w:ascii="Times New Roman" w:eastAsia="Times New Roman" w:hAnsi="Times New Roman" w:cs="Times New Roman"/>
                <w:b w:val="0"/>
                <w:i w:val="0"/>
                <w:vanish w:val="0"/>
                <w:color w:val="000000"/>
                <w:sz w:val="16"/>
              </w:rPr>
              <w:t xml:space="preserve"> ΠΑΔΚΣ</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r>
              <w:rPr>
                <w:rFonts w:ascii="Times New Roman" w:eastAsia="Times New Roman" w:hAnsi="Times New Roman" w:cs="Times New Roman"/>
                <w:b w:val="0"/>
                <w:i w:val="0"/>
                <w:vanish w:val="0"/>
                <w:color w:val="000000"/>
                <w:sz w:val="16"/>
              </w:rPr>
              <w:t>Ενδιάμεση επανεξέταση-αξιολόγηση</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66" w:author="SFC2021" w:date="2025-12-22T16:11:21Z">
              <w:r>
                <w:rPr>
                  <w:rFonts w:ascii="Times New Roman" w:eastAsia="Times New Roman" w:hAnsi="Times New Roman" w:cs="Times New Roman"/>
                  <w:b w:val="0"/>
                  <w:i w:val="0"/>
                  <w:vanish w:val="0"/>
                  <w:color w:val="000000"/>
                  <w:sz w:val="16"/>
                </w:rPr>
                <w:delText>29 Ιουλ</w:delText>
              </w:r>
            </w:del>
            <w:ins w:id="12067" w:author="SFC2021" w:date="2025-12-22T16:11:21Z">
              <w:r>
                <w:rPr>
                  <w:rFonts w:ascii="Times New Roman" w:eastAsia="Times New Roman" w:hAnsi="Times New Roman" w:cs="Times New Roman"/>
                  <w:b w:val="0"/>
                  <w:i w:val="0"/>
                  <w:vanish w:val="0"/>
                  <w:color w:val="000000"/>
                  <w:sz w:val="16"/>
                </w:rPr>
                <w:t>22 Δεκ</w:t>
              </w:r>
            </w:ins>
            <w:r>
              <w:rPr>
                <w:rFonts w:ascii="Times New Roman" w:eastAsia="Times New Roman" w:hAnsi="Times New Roman" w:cs="Times New Roman"/>
                <w:b w:val="0"/>
                <w:i w:val="0"/>
                <w:vanish w:val="0"/>
                <w:color w:val="000000"/>
                <w:sz w:val="16"/>
              </w:rPr>
              <w:t xml:space="preserve"> 2025</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68" w:author="SFC2021" w:date="2025-12-22T16:11:21Z">
              <w:r>
                <w:rPr>
                  <w:rFonts w:ascii="Times New Roman" w:eastAsia="Times New Roman" w:hAnsi="Times New Roman" w:cs="Times New Roman"/>
                  <w:b w:val="0"/>
                  <w:i w:val="0"/>
                  <w:vanish w:val="0"/>
                  <w:color w:val="000000"/>
                  <w:sz w:val="16"/>
                </w:rPr>
                <w:delText>Ares(2025)6195493</w:delText>
              </w:r>
            </w:del>
          </w:p>
        </w:tc>
        <w:tc>
          <w:tcPr>
            <w:tcW w:w="8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69" w:author="SFC2021" w:date="2025-12-22T16:11:21Z">
              <w:r>
                <w:rPr>
                  <w:rFonts w:ascii="Times New Roman" w:eastAsia="Times New Roman" w:hAnsi="Times New Roman" w:cs="Times New Roman"/>
                  <w:b w:val="0"/>
                  <w:i w:val="0"/>
                  <w:vanish w:val="0"/>
                  <w:color w:val="000000"/>
                  <w:sz w:val="16"/>
                </w:rPr>
                <w:delText>HUMAN RESOURCES &amp; SOCIAL COHESION_MID TERM REVIEW_</w:delText>
              </w:r>
            </w:del>
            <w:ins w:id="12070" w:author="SFC2021" w:date="2025-12-22T16:11:21Z">
              <w:r>
                <w:rPr>
                  <w:rFonts w:ascii="Times New Roman" w:eastAsia="Times New Roman" w:hAnsi="Times New Roman" w:cs="Times New Roman"/>
                  <w:b w:val="0"/>
                  <w:i w:val="0"/>
                  <w:vanish w:val="0"/>
                  <w:color w:val="000000"/>
                  <w:sz w:val="16"/>
                </w:rPr>
                <w:t>Συμπληρωματική_ΕΚΘΕΣΗ_ΕΝΔΙΑΜΕΣΗΣ_ΕΠΑΝΕΞΕΤΑΣΗΣ_ΠΑΔΚΣ_22.12.</w:t>
              </w:r>
            </w:ins>
            <w:r>
              <w:rPr>
                <w:rFonts w:ascii="Times New Roman" w:eastAsia="Times New Roman" w:hAnsi="Times New Roman" w:cs="Times New Roman"/>
                <w:b w:val="0"/>
                <w:i w:val="0"/>
                <w:vanish w:val="0"/>
                <w:color w:val="000000"/>
                <w:sz w:val="16"/>
              </w:rPr>
              <w:t>2025</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71" w:author="SFC2021" w:date="2025-12-22T16:11:21Z">
              <w:r>
                <w:rPr>
                  <w:rFonts w:ascii="Times New Roman" w:eastAsia="Times New Roman" w:hAnsi="Times New Roman" w:cs="Times New Roman"/>
                  <w:b w:val="0"/>
                  <w:i w:val="0"/>
                  <w:vanish w:val="0"/>
                  <w:color w:val="000000"/>
                  <w:sz w:val="16"/>
                </w:rPr>
                <w:delText>30 Ιουλ 2025</w:delText>
              </w:r>
            </w:del>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rFonts w:ascii="Times New Roman" w:eastAsia="Times New Roman" w:hAnsi="Times New Roman" w:cs="Times New Roman"/>
                <w:b w:val="0"/>
                <w:i w:val="0"/>
                <w:vanish w:val="0"/>
                <w:color w:val="000000"/>
                <w:sz w:val="16"/>
              </w:rPr>
            </w:pPr>
            <w:del w:id="12072" w:author="SFC2021" w:date="2025-12-22T16:11:21Z">
              <w:r>
                <w:rPr>
                  <w:rFonts w:ascii="Times New Roman" w:eastAsia="Times New Roman" w:hAnsi="Times New Roman" w:cs="Times New Roman"/>
                  <w:b w:val="0"/>
                  <w:i w:val="0"/>
                  <w:vanish w:val="0"/>
                  <w:color w:val="000000"/>
                  <w:sz w:val="16"/>
                </w:rPr>
                <w:delText>Βουμβουράκη, Ευαγγελία</w:delText>
              </w:r>
            </w:del>
          </w:p>
        </w:tc>
      </w:tr>
      <w:tr>
        <w:tblPrEx>
          <w:tblW w:w="100%" w:type="pct"/>
        </w:tblPrEx>
        <w:trPr>
          <w:cantSplit w:val="0"/>
          <w:trHeight w:val="240"/>
          <w:tblHeader w:val="0"/>
          <w:del w:id="12073" w:author="SFC2021" w:date="2025-12-22T16:11:21Z"/>
        </w:trPr>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74" w:author="SFC2021" w:date="2025-12-22T16:11:21Z"/>
                <w:rFonts w:ascii="Times New Roman" w:eastAsia="Times New Roman" w:hAnsi="Times New Roman" w:cs="Times New Roman"/>
                <w:b w:val="0"/>
                <w:i w:val="0"/>
                <w:vanish w:val="0"/>
                <w:color w:val="000000"/>
                <w:sz w:val="16"/>
              </w:rPr>
            </w:pPr>
            <w:del w:id="12075" w:author="SFC2021" w:date="2025-12-22T16:11:21Z">
              <w:r>
                <w:rPr>
                  <w:rFonts w:ascii="Times New Roman" w:eastAsia="Times New Roman" w:hAnsi="Times New Roman" w:cs="Times New Roman"/>
                  <w:b w:val="0"/>
                  <w:i w:val="0"/>
                  <w:vanish w:val="0"/>
                  <w:color w:val="000000"/>
                  <w:sz w:val="16"/>
                </w:rPr>
                <w:delText>Programme snapshot 2021EL05SFPR001 2.1</w:delText>
              </w:r>
            </w:del>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76" w:author="SFC2021" w:date="2025-12-22T16:11:21Z"/>
                <w:rFonts w:ascii="Times New Roman" w:eastAsia="Times New Roman" w:hAnsi="Times New Roman" w:cs="Times New Roman"/>
                <w:b w:val="0"/>
                <w:i w:val="0"/>
                <w:vanish w:val="0"/>
                <w:color w:val="000000"/>
                <w:sz w:val="16"/>
              </w:rPr>
            </w:pPr>
            <w:del w:id="12077" w:author="SFC2021" w:date="2025-12-22T16:11:21Z">
              <w:r>
                <w:rPr>
                  <w:rFonts w:ascii="Times New Roman" w:eastAsia="Times New Roman" w:hAnsi="Times New Roman" w:cs="Times New Roman"/>
                  <w:b w:val="0"/>
                  <w:i w:val="0"/>
                  <w:vanish w:val="0"/>
                  <w:color w:val="000000"/>
                  <w:sz w:val="16"/>
                </w:rPr>
                <w:delText>Συνοπτική απεικόνιση δεδομένων πριν από την αποστολή</w:delText>
              </w:r>
            </w:del>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78" w:author="SFC2021" w:date="2025-12-22T16:11:21Z"/>
                <w:rFonts w:ascii="Times New Roman" w:eastAsia="Times New Roman" w:hAnsi="Times New Roman" w:cs="Times New Roman"/>
                <w:b w:val="0"/>
                <w:i w:val="0"/>
                <w:vanish w:val="0"/>
                <w:color w:val="000000"/>
                <w:sz w:val="16"/>
              </w:rPr>
            </w:pPr>
            <w:del w:id="12079" w:author="SFC2021" w:date="2025-12-22T16:11:21Z">
              <w:r>
                <w:rPr>
                  <w:rFonts w:ascii="Times New Roman" w:eastAsia="Times New Roman" w:hAnsi="Times New Roman" w:cs="Times New Roman"/>
                  <w:b w:val="0"/>
                  <w:i w:val="0"/>
                  <w:vanish w:val="0"/>
                  <w:color w:val="000000"/>
                  <w:sz w:val="16"/>
                </w:rPr>
                <w:delText>30 Ιουλ 2025</w:delText>
              </w:r>
            </w:del>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80" w:author="SFC2021" w:date="2025-12-22T16:11:21Z"/>
                <w:rFonts w:ascii="Times New Roman" w:eastAsia="Times New Roman" w:hAnsi="Times New Roman" w:cs="Times New Roman"/>
                <w:b w:val="0"/>
                <w:i w:val="0"/>
                <w:vanish w:val="0"/>
                <w:color w:val="000000"/>
                <w:sz w:val="16"/>
              </w:rPr>
            </w:pP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81" w:author="SFC2021" w:date="2025-12-22T16:11:21Z"/>
                <w:rFonts w:ascii="Times New Roman" w:eastAsia="Times New Roman" w:hAnsi="Times New Roman" w:cs="Times New Roman"/>
                <w:b w:val="0"/>
                <w:i w:val="0"/>
                <w:vanish w:val="0"/>
                <w:color w:val="000000"/>
                <w:sz w:val="16"/>
              </w:rPr>
            </w:pPr>
            <w:del w:id="12082" w:author="SFC2021" w:date="2025-12-22T16:11:21Z">
              <w:r>
                <w:rPr>
                  <w:rFonts w:ascii="Times New Roman" w:eastAsia="Times New Roman" w:hAnsi="Times New Roman" w:cs="Times New Roman"/>
                  <w:b w:val="0"/>
                  <w:i w:val="0"/>
                  <w:vanish w:val="0"/>
                  <w:color w:val="000000"/>
                  <w:sz w:val="16"/>
                </w:rPr>
                <w:delText>Ares(2025)6195493</w:delText>
              </w:r>
            </w:del>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83" w:author="SFC2021" w:date="2025-12-22T16:11:21Z"/>
                <w:rFonts w:ascii="Times New Roman" w:eastAsia="Times New Roman" w:hAnsi="Times New Roman" w:cs="Times New Roman"/>
                <w:b w:val="0"/>
                <w:i w:val="0"/>
                <w:vanish w:val="0"/>
                <w:color w:val="000000"/>
                <w:sz w:val="16"/>
              </w:rPr>
            </w:pPr>
            <w:del w:id="12084" w:author="SFC2021" w:date="2025-12-22T16:11:21Z">
              <w:r>
                <w:rPr>
                  <w:rFonts w:ascii="Times New Roman" w:eastAsia="Times New Roman" w:hAnsi="Times New Roman" w:cs="Times New Roman"/>
                  <w:b w:val="0"/>
                  <w:i w:val="0"/>
                  <w:vanish w:val="0"/>
                  <w:color w:val="000000"/>
                  <w:sz w:val="16"/>
                </w:rPr>
                <w:delText>Programme_snapshot_2021EL05SFPR001_2.1_el.pdf</w:delText>
              </w:r>
            </w:del>
            <w:del w:id="12085" w:author="SFC2021" w:date="2025-12-22T16:11:21Z">
              <w:r>
                <w:rPr>
                  <w:rFonts w:ascii="Times New Roman" w:eastAsia="Times New Roman" w:hAnsi="Times New Roman" w:cs="Times New Roman"/>
                  <w:b w:val="0"/>
                  <w:i w:val="0"/>
                  <w:vanish w:val="0"/>
                  <w:color w:val="000000"/>
                  <w:sz w:val="16"/>
                </w:rPr>
                <w:br/>
              </w:r>
            </w:del>
            <w:del w:id="12086" w:author="SFC2021" w:date="2025-12-22T16:11:21Z">
              <w:r>
                <w:rPr>
                  <w:rFonts w:ascii="Times New Roman" w:eastAsia="Times New Roman" w:hAnsi="Times New Roman" w:cs="Times New Roman"/>
                  <w:b w:val="0"/>
                  <w:i w:val="0"/>
                  <w:vanish w:val="0"/>
                  <w:color w:val="000000"/>
                  <w:sz w:val="16"/>
                </w:rPr>
                <w:delText>Programme_snapshot_2021EL05SFPR001_2.1_en.pdf</w:delText>
              </w:r>
            </w:del>
            <w:del w:id="12087" w:author="SFC2021" w:date="2025-12-22T16:11:21Z">
              <w:r>
                <w:rPr>
                  <w:rFonts w:ascii="Times New Roman" w:eastAsia="Times New Roman" w:hAnsi="Times New Roman" w:cs="Times New Roman"/>
                  <w:b w:val="0"/>
                  <w:i w:val="0"/>
                  <w:vanish w:val="0"/>
                  <w:color w:val="000000"/>
                  <w:sz w:val="16"/>
                </w:rPr>
                <w:br/>
              </w:r>
            </w:del>
            <w:del w:id="12088" w:author="SFC2021" w:date="2025-12-22T16:11:21Z">
              <w:r>
                <w:rPr>
                  <w:rFonts w:ascii="Times New Roman" w:eastAsia="Times New Roman" w:hAnsi="Times New Roman" w:cs="Times New Roman"/>
                  <w:b w:val="0"/>
                  <w:i w:val="0"/>
                  <w:vanish w:val="0"/>
                  <w:color w:val="000000"/>
                  <w:sz w:val="16"/>
                </w:rPr>
                <w:delText>Programme_snapshot_2021EL05SFPR001_2.1_el.pdf - Machine Translated</w:delText>
              </w:r>
            </w:del>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89" w:author="SFC2021" w:date="2025-12-22T16:11:21Z"/>
                <w:rFonts w:ascii="Times New Roman" w:eastAsia="Times New Roman" w:hAnsi="Times New Roman" w:cs="Times New Roman"/>
                <w:b w:val="0"/>
                <w:i w:val="0"/>
                <w:vanish w:val="0"/>
                <w:color w:val="000000"/>
                <w:sz w:val="16"/>
              </w:rPr>
            </w:pPr>
            <w:del w:id="12090" w:author="SFC2021" w:date="2025-12-22T16:11:21Z">
              <w:r>
                <w:rPr>
                  <w:rFonts w:ascii="Times New Roman" w:eastAsia="Times New Roman" w:hAnsi="Times New Roman" w:cs="Times New Roman"/>
                  <w:b w:val="0"/>
                  <w:i w:val="0"/>
                  <w:vanish w:val="0"/>
                  <w:color w:val="000000"/>
                  <w:sz w:val="16"/>
                </w:rPr>
                <w:delText>30 Ιουλ 2025</w:delText>
              </w:r>
            </w:del>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vAlign w:val="top"/>
          </w:tcPr>
          <w:p w:rsidR="00A77B3E">
            <w:pPr>
              <w:spacing w:before="100" w:after="0"/>
              <w:jc w:val="start"/>
              <w:rPr>
                <w:del w:id="12091" w:author="SFC2021" w:date="2025-12-22T16:11:21Z"/>
                <w:rFonts w:ascii="Times New Roman" w:eastAsia="Times New Roman" w:hAnsi="Times New Roman" w:cs="Times New Roman"/>
                <w:b w:val="0"/>
                <w:i w:val="0"/>
                <w:vanish w:val="0"/>
                <w:color w:val="000000"/>
                <w:sz w:val="16"/>
              </w:rPr>
            </w:pPr>
            <w:del w:id="12092" w:author="SFC2021" w:date="2025-12-22T16:11:21Z">
              <w:r>
                <w:rPr>
                  <w:rFonts w:ascii="Times New Roman" w:eastAsia="Times New Roman" w:hAnsi="Times New Roman" w:cs="Times New Roman"/>
                  <w:b w:val="0"/>
                  <w:i w:val="0"/>
                  <w:vanish w:val="0"/>
                  <w:color w:val="000000"/>
                  <w:sz w:val="16"/>
                </w:rPr>
                <w:delText>Βουμβουράκη, Ευαγγελία</w:delText>
              </w:r>
            </w:del>
          </w:p>
        </w:tc>
      </w:tr>
    </w:tbl>
    <w:p w:rsidR="00A77B3E">
      <w:pPr>
        <w:spacing w:before="100" w:after="0"/>
        <w:jc w:val="center"/>
        <w:rPr>
          <w:rFonts w:ascii="Times New Roman" w:eastAsia="Times New Roman" w:hAnsi="Times New Roman" w:cs="Times New Roman"/>
          <w:b w:val="0"/>
          <w:i w:val="0"/>
          <w:vanish w:val="0"/>
          <w:color w:val="000000"/>
          <w:sz w:val="16"/>
        </w:rPr>
      </w:pPr>
    </w:p>
    <w:sectPr>
      <w:headerReference w:type="even" r:id="rId67"/>
      <w:headerReference w:type="default" r:id="rId68"/>
      <w:footerReference w:type="even" r:id="rId69"/>
      <w:footerReference w:type="default" r:id="rId70"/>
      <w:headerReference w:type="first" r:id="rId71"/>
      <w:footerReference w:type="first" r:id="rId72"/>
      <w:type w:val="nextPage"/>
      <w:pgSz w:w="16838" w:h="11906" w:orient="landscape"/>
      <w:pgMar w:top="720" w:right="720" w:bottom="864" w:left="936" w:header="288" w:footer="72" w:gutter="0"/>
      <w:cols w:space="708"/>
      <w:noEndnote/>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windows-1251"/>
    <w:family w:val="roman"/>
    <w:pitch w:val="variable"/>
    <w:sig w:usb0="20007A87" w:usb1="80000000" w:usb2="00000008"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windows-1251"/>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76"/>
      <w:gridCol w:w="4630"/>
      <w:gridCol w:w="5276"/>
    </w:tblGrid>
    <w:tr>
      <w:tblPrEx>
        <w:tblW w:w="100%" w:type="pct"/>
      </w:tblPrEx>
      <w:trPr>
        <w:cantSplit w:val="0"/>
        <w:trHeight w:hRule="auto" w:val="0"/>
      </w:trPr>
      <w:tc>
        <w:tcPr>
          <w:tcMar>
            <w:top w:w="0pt" w:type="dxa"/>
            <w:start w:w="3pt" w:type="dxa"/>
            <w:bottom w:w="4pt" w:type="dxa"/>
            <w:end w:w="3pt" w:type="dxa"/>
          </w:tcMar>
          <w:vAlign w:val="top"/>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top"/>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269</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top"/>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76"/>
      <w:gridCol w:w="4630"/>
      <w:gridCol w:w="5276"/>
    </w:tblGrid>
    <w:tr>
      <w:tblPrEx>
        <w:tblW w:w="100%" w:type="pct"/>
      </w:tblPrEx>
      <w:trPr>
        <w:cantSplit w:val="0"/>
        <w:trHeight w:hRule="auto" w:val="0"/>
        <w:tblHeader w:val="0"/>
      </w:trPr>
      <w:tc>
        <w:tcPr>
          <w:tcMar>
            <w:top w:w="0pt" w:type="dxa"/>
            <w:start w:w="3pt" w:type="dxa"/>
            <w:bottom w:w="4pt" w:type="dxa"/>
            <w:end w:w="3pt" w:type="dxa"/>
          </w:tcMar>
          <w:vAlign w:val="top"/>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top"/>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310</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top"/>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3562"/>
      <w:gridCol w:w="3126"/>
      <w:gridCol w:w="3562"/>
    </w:tblGrid>
    <w:tr>
      <w:tblPrEx>
        <w:tblW w:w="100%" w:type="pct"/>
      </w:tblPrEx>
      <w:trPr>
        <w:cantSplit w:val="0"/>
        <w:trHeight w:val="160"/>
      </w:trPr>
      <w:tc>
        <w:tcPr>
          <w:tcMar>
            <w:top w:w="0pt" w:type="dxa"/>
            <w:start w:w="3pt" w:type="dxa"/>
            <w:bottom w:w="4pt" w:type="dxa"/>
            <w:end w:w="3pt" w:type="dxa"/>
          </w:tcMar>
          <w:vAlign w:val="center"/>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center"/>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317</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center"/>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3794"/>
      <w:gridCol w:w="2662"/>
      <w:gridCol w:w="3794"/>
    </w:tblGrid>
    <w:tr>
      <w:tblPrEx>
        <w:tblW w:w="100%" w:type="pct"/>
      </w:tblPrEx>
      <w:trPr>
        <w:trHeight w:val="240"/>
      </w:trPr>
      <w:tc>
        <w:tcPr>
          <w:tcMar>
            <w:start w:w="5pt" w:type="dxa"/>
            <w:end w:w="5pt" w:type="dxa"/>
          </w:tcMar>
          <w:vAlign w:val="top"/>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start w:w="5pt" w:type="dxa"/>
            <w:end w:w="5pt" w:type="dxa"/>
          </w:tcMar>
          <w:vAlign w:val="top"/>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34</w:t>
          </w:r>
          <w:r>
            <w:rPr>
              <w:rFonts w:ascii="Times New Roman" w:eastAsia="Times New Roman" w:hAnsi="Times New Roman" w:cs="Times New Roman"/>
              <w:b/>
              <w:vanish w:val="0"/>
              <w:color w:val="000000"/>
              <w:sz w:val="24"/>
            </w:rPr>
            <w:fldChar w:fldCharType="end"/>
          </w:r>
        </w:p>
      </w:tc>
      <w:tc>
        <w:tcPr>
          <w:tcMar>
            <w:start w:w="5pt" w:type="dxa"/>
            <w:end w:w="5pt" w:type="dxa"/>
          </w:tcMar>
          <w:vAlign w:val="top"/>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76"/>
      <w:gridCol w:w="4630"/>
      <w:gridCol w:w="5276"/>
    </w:tblGrid>
    <w:tr>
      <w:tblPrEx>
        <w:tblW w:w="100%" w:type="pct"/>
      </w:tblPrEx>
      <w:trPr>
        <w:cantSplit w:val="0"/>
        <w:trHeight w:hRule="auto" w:val="0"/>
      </w:trPr>
      <w:tc>
        <w:tcPr>
          <w:tcMar>
            <w:top w:w="0pt" w:type="dxa"/>
            <w:start w:w="3pt" w:type="dxa"/>
            <w:bottom w:w="4pt" w:type="dxa"/>
            <w:end w:w="3pt" w:type="dxa"/>
          </w:tcMar>
          <w:vAlign w:val="top"/>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top"/>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320</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top"/>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36"/>
      <w:gridCol w:w="4710"/>
      <w:gridCol w:w="5236"/>
    </w:tblGrid>
    <w:tr>
      <w:tblPrEx>
        <w:tblW w:w="100%" w:type="pct"/>
      </w:tblPrEx>
      <w:trPr>
        <w:cantSplit w:val="0"/>
        <w:trHeight w:hRule="auto" w:val="0"/>
      </w:trPr>
      <w:tc>
        <w:tcPr>
          <w:tcMar>
            <w:top w:w="1pt" w:type="dxa"/>
            <w:start w:w="6pt" w:type="dxa"/>
            <w:bottom w:w="6pt" w:type="dxa"/>
            <w:end w:w="6pt" w:type="dxa"/>
          </w:tcMar>
          <w:vAlign w:val="bottom"/>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1pt" w:type="dxa"/>
            <w:start w:w="6pt" w:type="dxa"/>
            <w:bottom w:w="6pt" w:type="dxa"/>
            <w:end w:w="6pt" w:type="dxa"/>
          </w:tcMar>
          <w:vAlign w:val="bottom"/>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321</w:t>
          </w:r>
          <w:r>
            <w:rPr>
              <w:rFonts w:ascii="Times New Roman" w:eastAsia="Times New Roman" w:hAnsi="Times New Roman" w:cs="Times New Roman"/>
              <w:b/>
              <w:vanish w:val="0"/>
              <w:color w:val="000000"/>
              <w:sz w:val="24"/>
            </w:rPr>
            <w:fldChar w:fldCharType="end"/>
          </w:r>
        </w:p>
      </w:tc>
      <w:tc>
        <w:tcPr>
          <w:tcMar>
            <w:top w:w="1pt" w:type="dxa"/>
            <w:start w:w="6pt" w:type="dxa"/>
            <w:bottom w:w="6pt" w:type="dxa"/>
            <w:end w:w="6pt" w:type="dxa"/>
          </w:tcMar>
          <w:vAlign w:val="bottom"/>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3562"/>
      <w:gridCol w:w="3126"/>
      <w:gridCol w:w="3562"/>
    </w:tblGrid>
    <w:tr>
      <w:tblPrEx>
        <w:tblW w:w="100%" w:type="pct"/>
      </w:tblPrEx>
      <w:trPr>
        <w:cantSplit w:val="0"/>
        <w:trHeight w:hRule="auto" w:val="0"/>
        <w:tblHeader w:val="0"/>
      </w:trPr>
      <w:tc>
        <w:tcPr>
          <w:tcMar>
            <w:top w:w="0pt" w:type="dxa"/>
            <w:start w:w="3pt" w:type="dxa"/>
            <w:bottom w:w="4pt" w:type="dxa"/>
            <w:end w:w="3pt" w:type="dxa"/>
          </w:tcMar>
          <w:vAlign w:val="center"/>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center"/>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322</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center"/>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3562"/>
      <w:gridCol w:w="3126"/>
      <w:gridCol w:w="3562"/>
    </w:tblGrid>
    <w:tr>
      <w:tblPrEx>
        <w:tblW w:w="100%" w:type="pct"/>
      </w:tblPrEx>
      <w:trPr>
        <w:cantSplit w:val="0"/>
        <w:trHeight w:hRule="auto" w:val="0"/>
        <w:tblHeader w:val="0"/>
      </w:trPr>
      <w:tc>
        <w:tcPr>
          <w:tcMar>
            <w:top w:w="0pt" w:type="dxa"/>
            <w:start w:w="3pt" w:type="dxa"/>
            <w:bottom w:w="4pt" w:type="dxa"/>
            <w:end w:w="3pt" w:type="dxa"/>
          </w:tcMar>
          <w:vAlign w:val="center"/>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center"/>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323</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center"/>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76"/>
      <w:gridCol w:w="4630"/>
      <w:gridCol w:w="5276"/>
    </w:tblGrid>
    <w:tr>
      <w:tblPrEx>
        <w:tblW w:w="100%" w:type="pct"/>
      </w:tblPrEx>
      <w:trPr>
        <w:cantSplit w:val="0"/>
        <w:trHeight w:val="160"/>
        <w:tblHeader w:val="0"/>
      </w:trPr>
      <w:tc>
        <w:tcPr>
          <w:tcMar>
            <w:top w:w="0pt" w:type="dxa"/>
            <w:start w:w="3pt" w:type="dxa"/>
            <w:bottom w:w="4pt" w:type="dxa"/>
            <w:end w:w="3pt" w:type="dxa"/>
          </w:tcMar>
          <w:vAlign w:val="center"/>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center"/>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324</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center"/>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711"/>
      <w:gridCol w:w="3759"/>
      <w:gridCol w:w="5712"/>
    </w:tblGrid>
    <w:tr>
      <w:tblPrEx>
        <w:tblW w:w="100%" w:type="pct"/>
      </w:tblPrEx>
      <w:trPr>
        <w:cantSplit w:val="0"/>
        <w:trHeight w:val="160"/>
        <w:tblHeader w:val="0"/>
      </w:trPr>
      <w:tc>
        <w:tcPr>
          <w:tcMar>
            <w:top w:w="0pt" w:type="dxa"/>
            <w:start w:w="3pt" w:type="dxa"/>
            <w:bottom w:w="4pt" w:type="dxa"/>
            <w:end w:w="3pt" w:type="dxa"/>
          </w:tcMar>
          <w:vAlign w:val="center"/>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3pt" w:type="dxa"/>
            <w:bottom w:w="4pt" w:type="dxa"/>
            <w:end w:w="3pt" w:type="dxa"/>
          </w:tcMar>
          <w:vAlign w:val="center"/>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62</w:t>
          </w:r>
          <w:r>
            <w:rPr>
              <w:rFonts w:ascii="Times New Roman" w:eastAsia="Times New Roman" w:hAnsi="Times New Roman" w:cs="Times New Roman"/>
              <w:b/>
              <w:vanish w:val="0"/>
              <w:color w:val="000000"/>
              <w:sz w:val="24"/>
            </w:rPr>
            <w:fldChar w:fldCharType="end"/>
          </w:r>
        </w:p>
      </w:tc>
      <w:tc>
        <w:tcPr>
          <w:tcMar>
            <w:top w:w="0pt" w:type="dxa"/>
            <w:start w:w="3pt" w:type="dxa"/>
            <w:bottom w:w="4pt" w:type="dxa"/>
            <w:end w:w="3pt" w:type="dxa"/>
          </w:tcMar>
          <w:vAlign w:val="center"/>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0%" w:type="pct"/>
      <w:tblCellMar>
        <w:start w:w="5.4pt" w:type="dxa"/>
        <w:end w:w="5.4pt" w:type="dxa"/>
      </w:tblCellMar>
    </w:tblPr>
    <w:tblGrid>
      <w:gridCol w:w="5247"/>
      <w:gridCol w:w="4687"/>
      <w:gridCol w:w="5248"/>
    </w:tblGrid>
    <w:tr>
      <w:tblPrEx>
        <w:tblW w:w="100%" w:type="pct"/>
      </w:tblPrEx>
      <w:trPr>
        <w:cantSplit w:val="0"/>
        <w:trHeight w:val="160"/>
        <w:tblHeader w:val="0"/>
      </w:trPr>
      <w:tc>
        <w:tcPr>
          <w:tcMar>
            <w:top w:w="0pt" w:type="dxa"/>
            <w:start w:w="5pt" w:type="dxa"/>
            <w:bottom w:w="4pt" w:type="dxa"/>
            <w:end w:w="5pt" w:type="dxa"/>
          </w:tcMar>
          <w:vAlign w:val="top"/>
        </w:tcPr>
        <w:p>
          <w:pPr>
            <w:jc w:val="start"/>
            <w:rPr>
              <w:rFonts w:ascii="Times New Roman" w:eastAsia="Times New Roman" w:hAnsi="Times New Roman" w:cs="Times New Roman"/>
              <w:b/>
              <w:vanish w:val="0"/>
              <w:color w:val="000000"/>
              <w:sz w:val="24"/>
            </w:rPr>
          </w:pPr>
          <w:r>
            <w:rPr>
              <w:rFonts w:ascii="Times New Roman" w:eastAsia="Times New Roman" w:hAnsi="Times New Roman" w:cs="Times New Roman"/>
              <w:b/>
              <w:vanish w:val="0"/>
              <w:color w:val="000000"/>
              <w:sz w:val="32"/>
            </w:rPr>
            <w:t>EL</w:t>
          </w:r>
        </w:p>
      </w:tc>
      <w:tc>
        <w:tcPr>
          <w:tcMar>
            <w:top w:w="0pt" w:type="dxa"/>
            <w:start w:w="5pt" w:type="dxa"/>
            <w:bottom w:w="4pt" w:type="dxa"/>
            <w:end w:w="5pt" w:type="dxa"/>
          </w:tcMar>
          <w:vAlign w:val="top"/>
        </w:tcPr>
        <w:p>
          <w:pPr>
            <w:jc w:val="center"/>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24"/>
            </w:rPr>
            <w:fldChar w:fldCharType="begin"/>
          </w:r>
          <w:r>
            <w:rPr>
              <w:rFonts w:ascii="Times New Roman" w:eastAsia="Times New Roman" w:hAnsi="Times New Roman" w:cs="Times New Roman"/>
              <w:b/>
              <w:vanish w:val="0"/>
              <w:color w:val="000000"/>
              <w:sz w:val="24"/>
            </w:rPr>
            <w:instrText>PAGE</w:instrText>
          </w:r>
          <w:r>
            <w:rPr>
              <w:rFonts w:ascii="Times New Roman" w:eastAsia="Times New Roman" w:hAnsi="Times New Roman" w:cs="Times New Roman"/>
              <w:b/>
              <w:vanish w:val="0"/>
              <w:color w:val="000000"/>
              <w:sz w:val="24"/>
            </w:rPr>
            <w:fldChar w:fldCharType="separate"/>
          </w:r>
          <w:r>
            <w:rPr>
              <w:rFonts w:ascii="Times New Roman" w:eastAsia="Times New Roman" w:hAnsi="Times New Roman" w:cs="Times New Roman"/>
              <w:b/>
              <w:vanish w:val="0"/>
              <w:color w:val="000000"/>
              <w:sz w:val="24"/>
            </w:rPr>
            <w:t>262</w:t>
          </w:r>
          <w:r>
            <w:rPr>
              <w:rFonts w:ascii="Times New Roman" w:eastAsia="Times New Roman" w:hAnsi="Times New Roman" w:cs="Times New Roman"/>
              <w:b/>
              <w:vanish w:val="0"/>
              <w:color w:val="000000"/>
              <w:sz w:val="24"/>
            </w:rPr>
            <w:fldChar w:fldCharType="end"/>
          </w:r>
        </w:p>
      </w:tc>
      <w:tc>
        <w:tcPr>
          <w:tcMar>
            <w:top w:w="0pt" w:type="dxa"/>
            <w:start w:w="5pt" w:type="dxa"/>
            <w:bottom w:w="4pt" w:type="dxa"/>
            <w:end w:w="5pt" w:type="dxa"/>
          </w:tcMar>
          <w:vAlign w:val="top"/>
        </w:tcPr>
        <w:p>
          <w:pPr>
            <w:jc w:val="end"/>
            <w:rPr>
              <w:rFonts w:ascii="Times New Roman" w:eastAsia="Times New Roman" w:hAnsi="Times New Roman" w:cs="Times New Roman"/>
              <w:b/>
              <w:vanish w:val="0"/>
              <w:color w:val="000000"/>
              <w:sz w:val="32"/>
            </w:rPr>
          </w:pPr>
          <w:r>
            <w:rPr>
              <w:rFonts w:ascii="Times New Roman" w:eastAsia="Times New Roman" w:hAnsi="Times New Roman" w:cs="Times New Roman"/>
              <w:b/>
              <w:vanish w:val="0"/>
              <w:color w:val="000000"/>
              <w:sz w:val="32"/>
            </w:rPr>
            <w:t>EL</w:t>
          </w:r>
        </w:p>
      </w:tc>
    </w:tr>
  </w:tbl>
  <w:p>
    <w:pPr>
      <w:rPr>
        <w:rFonts w:ascii="Times New Roman" w:eastAsia="Times New Roman" w:hAnsi="Times New Roman" w:cs="Times New Roman"/>
        <w:b/>
        <w:color w:val="00000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5824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49" name="TextPlainText 2049"/>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745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8" name="TextPlainText 2058"/>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848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9" name="TextPlainText 2059"/>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950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0" name="TextPlainText 2060"/>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052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1" name="TextPlainText 2061"/>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155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2" name="TextPlainText 2062"/>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257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3" name="TextPlainText 2063"/>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360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4" name="TextPlainText 2064"/>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462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5" name="TextPlainText 2065"/>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564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6" name="TextPlainText 2066"/>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667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7" name="TextPlainText 2067"/>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0" name="TextPlainText 2050"/>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769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8" name="TextPlainText 2068"/>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7872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69" name="TextPlainText 2069"/>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distT="0" distB="0" distL="114300" distR="114300" simplePos="0" relativeHeight="25168179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2" name="TextPlainText 2072"/>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distT="0" distB="0" distL="114300" distR="114300" simplePos="0" relativeHeight="25167974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0" name="TextPlainText 2070"/>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distT="0" distB="0" distL="114300" distR="114300" simplePos="0" relativeHeight="25168076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1" name="TextPlainText 2071"/>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281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3" name="TextPlainText 2073"/>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384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4" name="TextPlainText 2074"/>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486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5" name="TextPlainText 2075"/>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588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6" name="TextPlainText 2076"/>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691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7" name="TextPlainText 2077"/>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028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1" name="TextPlainText 2051"/>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793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8" name="TextPlainText 2078"/>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896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79" name="TextPlainText 2079"/>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8998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80" name="TextPlainText 2080"/>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9100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81" name="TextPlainText 2081"/>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9203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82" name="TextPlainText 2082"/>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9305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83" name="TextPlainText 2083"/>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9408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84" name="TextPlainText 2084"/>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2" name="TextPlainText 2052"/>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2336"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3" name="TextPlainText 2053"/>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3360"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4" name="TextPlainText 2054"/>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4384"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5" name="TextPlainText 2055"/>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5408"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6" name="TextPlainText 2056"/>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
      <w:drawing>
        <wp:anchor distT="0" distB="0" distL="114300" distR="114300" simplePos="0" relativeHeight="251666432" behindDoc="0" locked="0" layoutInCell="1" allowOverlap="1">
          <wp:simplePos x="0" y="0"/>
          <wp:positionH relativeFrom="page">
            <wp:align>center</wp:align>
          </wp:positionH>
          <wp:positionV relativeFrom="page">
            <wp:align>center</wp:align>
          </wp:positionV>
          <wp:extent cx="6350000" cy="1270000"/>
          <wp:effectExtent l="0" t="1879600" r="0" b="1879600"/>
          <wp:wrapNone/>
          <wp:docPr id="2057" name="TextPlainText 2057"/>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pPr>
                        <w:spacing w:before="0" w:beforeAutospacing="0" w:after="0" w:afterAutospacing="0"/>
                        <w:jc w:val="center"/>
                      </w:pPr>
                      <w:r>
                        <w:rPr>
                          <w:rFonts w:ascii="Arial" w:eastAsia="Arial" w:hAnsi="Arial" w:cs="Arial"/>
                          <w:sz w:val="72"/>
                          <w:szCs w:val="72"/>
                          <w14:textOutline w14:w="9525">
                            <w14:solidFill>
                              <w14:srgbClr w14:val="D3D3D3"/>
                            </w14:solidFill>
                            <w14:prstDash w14:val="solid"/>
                            <w14:round/>
                          </w14:textOutline>
                          <w14:textFill>
                            <w14:solidFill>
                              <w14:srgbClr w14:val="D3D3D3">
                                <w14:alpha w14:val="19.608%"/>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00000001"/>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
    <w:nsid w:val="00000002"/>
    <w:multiLevelType w:val="multilevel"/>
    <w:tmpl w:val="00000002"/>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2">
    <w:nsid w:val="00000003"/>
    <w:multiLevelType w:val="multilevel"/>
    <w:tmpl w:val="00000003"/>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3">
    <w:nsid w:val="00000004"/>
    <w:multiLevelType w:val="hybridMultilevel"/>
    <w:tmpl w:val="00000004"/>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
    <w:nsid w:val="00000005"/>
    <w:multiLevelType w:val="hybridMultilevel"/>
    <w:tmpl w:val="00000005"/>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
    <w:nsid w:val="00000006"/>
    <w:multiLevelType w:val="hybridMultilevel"/>
    <w:tmpl w:val="00000006"/>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
    <w:nsid w:val="00000007"/>
    <w:multiLevelType w:val="hybridMultilevel"/>
    <w:tmpl w:val="00000007"/>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7">
    <w:nsid w:val="00000008"/>
    <w:multiLevelType w:val="hybridMultilevel"/>
    <w:tmpl w:val="00000008"/>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8">
    <w:nsid w:val="00000009"/>
    <w:multiLevelType w:val="hybridMultilevel"/>
    <w:tmpl w:val="00000009"/>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9">
    <w:nsid w:val="0000000A"/>
    <w:multiLevelType w:val="hybridMultilevel"/>
    <w:tmpl w:val="0000000A"/>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0">
    <w:nsid w:val="0000000B"/>
    <w:multiLevelType w:val="hybridMultilevel"/>
    <w:tmpl w:val="0000000B"/>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1">
    <w:nsid w:val="0000000C"/>
    <w:multiLevelType w:val="hybridMultilevel"/>
    <w:tmpl w:val="0000000C"/>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2">
    <w:nsid w:val="0000000D"/>
    <w:multiLevelType w:val="hybridMultilevel"/>
    <w:tmpl w:val="0000000D"/>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3">
    <w:nsid w:val="0000000E"/>
    <w:multiLevelType w:val="hybridMultilevel"/>
    <w:tmpl w:val="0000000E"/>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4">
    <w:nsid w:val="0000000F"/>
    <w:multiLevelType w:val="hybridMultilevel"/>
    <w:tmpl w:val="0000000F"/>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5">
    <w:nsid w:val="00000010"/>
    <w:multiLevelType w:val="multilevel"/>
    <w:tmpl w:val="00000010"/>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16">
    <w:nsid w:val="00000011"/>
    <w:multiLevelType w:val="multilevel"/>
    <w:tmpl w:val="00000011"/>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17">
    <w:nsid w:val="00000012"/>
    <w:multiLevelType w:val="hybridMultilevel"/>
    <w:tmpl w:val="00000012"/>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8">
    <w:nsid w:val="00000013"/>
    <w:multiLevelType w:val="hybridMultilevel"/>
    <w:tmpl w:val="00000013"/>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19">
    <w:nsid w:val="00000014"/>
    <w:multiLevelType w:val="hybridMultilevel"/>
    <w:tmpl w:val="00000014"/>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0">
    <w:nsid w:val="00000015"/>
    <w:multiLevelType w:val="hybridMultilevel"/>
    <w:tmpl w:val="00000015"/>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1">
    <w:nsid w:val="00000016"/>
    <w:multiLevelType w:val="hybridMultilevel"/>
    <w:tmpl w:val="00000016"/>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2">
    <w:nsid w:val="00000017"/>
    <w:multiLevelType w:val="hybridMultilevel"/>
    <w:tmpl w:val="00000017"/>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3">
    <w:nsid w:val="00000018"/>
    <w:multiLevelType w:val="hybridMultilevel"/>
    <w:tmpl w:val="00000018"/>
    <w:lvl w:ilvl="0">
      <w:start w:val="1"/>
      <w:numFmt w:val="bullet"/>
      <w:lvlText w:val=""/>
      <w:lvlJc w:val="start"/>
      <w:pPr>
        <w:ind w:start="720" w:hanging="360"/>
      </w:pPr>
      <w:rPr>
        <w:rFonts w:ascii="Symbol" w:hAnsi="Symbol"/>
      </w:rPr>
    </w:lvl>
    <w:lvl w:ilvl="1">
      <w:start w:val="1"/>
      <w:numFmt w:val="bullet"/>
      <w:lvlText w:val="o"/>
      <w:lvlJc w:val="start"/>
      <w:pPr>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4">
    <w:nsid w:val="00000019"/>
    <w:multiLevelType w:val="hybridMultilevel"/>
    <w:tmpl w:val="00000019"/>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5">
    <w:nsid w:val="0000001A"/>
    <w:multiLevelType w:val="hybridMultilevel"/>
    <w:tmpl w:val="0000001A"/>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6">
    <w:nsid w:val="0000001B"/>
    <w:multiLevelType w:val="hybridMultilevel"/>
    <w:tmpl w:val="0000001B"/>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7">
    <w:nsid w:val="0000001C"/>
    <w:multiLevelType w:val="hybridMultilevel"/>
    <w:tmpl w:val="0000001C"/>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8">
    <w:nsid w:val="0000001D"/>
    <w:multiLevelType w:val="hybridMultilevel"/>
    <w:tmpl w:val="0000001D"/>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29">
    <w:nsid w:val="0000001E"/>
    <w:multiLevelType w:val="hybridMultilevel"/>
    <w:tmpl w:val="0000001E"/>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0">
    <w:nsid w:val="0000001F"/>
    <w:multiLevelType w:val="hybridMultilevel"/>
    <w:tmpl w:val="0000001F"/>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1">
    <w:nsid w:val="00000020"/>
    <w:multiLevelType w:val="hybridMultilevel"/>
    <w:tmpl w:val="00000020"/>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2">
    <w:nsid w:val="00000021"/>
    <w:multiLevelType w:val="hybridMultilevel"/>
    <w:tmpl w:val="00000021"/>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3">
    <w:nsid w:val="00000022"/>
    <w:multiLevelType w:val="hybridMultilevel"/>
    <w:tmpl w:val="00000022"/>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4">
    <w:nsid w:val="00000023"/>
    <w:multiLevelType w:val="hybridMultilevel"/>
    <w:tmpl w:val="00000023"/>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5">
    <w:nsid w:val="00000024"/>
    <w:multiLevelType w:val="hybridMultilevel"/>
    <w:tmpl w:val="00000024"/>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6">
    <w:nsid w:val="00000025"/>
    <w:multiLevelType w:val="hybridMultilevel"/>
    <w:tmpl w:val="00000025"/>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7">
    <w:nsid w:val="00000026"/>
    <w:multiLevelType w:val="hybridMultilevel"/>
    <w:tmpl w:val="00000026"/>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8">
    <w:nsid w:val="00000027"/>
    <w:multiLevelType w:val="hybridMultilevel"/>
    <w:tmpl w:val="00000027"/>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39">
    <w:nsid w:val="00000028"/>
    <w:multiLevelType w:val="hybridMultilevel"/>
    <w:tmpl w:val="00000028"/>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0">
    <w:nsid w:val="00000029"/>
    <w:multiLevelType w:val="hybridMultilevel"/>
    <w:tmpl w:val="00000029"/>
    <w:lvl w:ilvl="0">
      <w:start w:val="1"/>
      <w:numFmt w:val="bullet"/>
      <w:lvlText w:val=""/>
      <w:lvlJc w:val="start"/>
      <w:pPr>
        <w:ind w:start="720" w:hanging="360"/>
      </w:pPr>
      <w:rPr>
        <w:rFonts w:ascii="Symbol" w:hAnsi="Symbol"/>
      </w:rPr>
    </w:lvl>
    <w:lvl w:ilvl="1">
      <w:start w:val="1"/>
      <w:numFmt w:val="bullet"/>
      <w:lvlText w:val="o"/>
      <w:lvlJc w:val="start"/>
      <w:pPr>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1">
    <w:nsid w:val="0000002A"/>
    <w:multiLevelType w:val="hybridMultilevel"/>
    <w:tmpl w:val="0000002A"/>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2">
    <w:nsid w:val="0000002B"/>
    <w:multiLevelType w:val="multilevel"/>
    <w:tmpl w:val="0000002B"/>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43">
    <w:nsid w:val="0000002C"/>
    <w:multiLevelType w:val="hybridMultilevel"/>
    <w:tmpl w:val="0000002C"/>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4">
    <w:nsid w:val="0000002D"/>
    <w:multiLevelType w:val="hybridMultilevel"/>
    <w:tmpl w:val="0000002D"/>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5">
    <w:nsid w:val="0000002E"/>
    <w:multiLevelType w:val="hybridMultilevel"/>
    <w:tmpl w:val="0000002E"/>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6">
    <w:nsid w:val="0000002F"/>
    <w:multiLevelType w:val="hybridMultilevel"/>
    <w:tmpl w:val="0000002F"/>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7">
    <w:nsid w:val="00000030"/>
    <w:multiLevelType w:val="multilevel"/>
    <w:tmpl w:val="00000030"/>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48">
    <w:nsid w:val="00000031"/>
    <w:multiLevelType w:val="hybridMultilevel"/>
    <w:tmpl w:val="00000031"/>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49">
    <w:nsid w:val="00000032"/>
    <w:multiLevelType w:val="hybridMultilevel"/>
    <w:tmpl w:val="00000032"/>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0">
    <w:nsid w:val="00000033"/>
    <w:multiLevelType w:val="hybridMultilevel"/>
    <w:tmpl w:val="00000033"/>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1">
    <w:nsid w:val="00000034"/>
    <w:multiLevelType w:val="hybridMultilevel"/>
    <w:tmpl w:val="00000034"/>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2">
    <w:nsid w:val="00000035"/>
    <w:multiLevelType w:val="hybridMultilevel"/>
    <w:tmpl w:val="00000035"/>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3">
    <w:nsid w:val="00000036"/>
    <w:multiLevelType w:val="hybridMultilevel"/>
    <w:tmpl w:val="00000036"/>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4">
    <w:nsid w:val="00000037"/>
    <w:multiLevelType w:val="hybridMultilevel"/>
    <w:tmpl w:val="00000037"/>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5">
    <w:nsid w:val="00000038"/>
    <w:multiLevelType w:val="hybridMultilevel"/>
    <w:tmpl w:val="00000038"/>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6">
    <w:nsid w:val="00000039"/>
    <w:multiLevelType w:val="multilevel"/>
    <w:tmpl w:val="00000039"/>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57">
    <w:nsid w:val="0000003A"/>
    <w:multiLevelType w:val="hybridMultilevel"/>
    <w:tmpl w:val="0000003A"/>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58">
    <w:nsid w:val="0000003B"/>
    <w:multiLevelType w:val="multilevel"/>
    <w:tmpl w:val="0000003B"/>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59">
    <w:nsid w:val="0000003C"/>
    <w:multiLevelType w:val="multilevel"/>
    <w:tmpl w:val="0000003C"/>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60">
    <w:nsid w:val="0000003D"/>
    <w:multiLevelType w:val="hybridMultilevel"/>
    <w:tmpl w:val="0000003D"/>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1">
    <w:nsid w:val="0000003E"/>
    <w:multiLevelType w:val="multilevel"/>
    <w:tmpl w:val="0000003E"/>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62">
    <w:nsid w:val="0000003F"/>
    <w:multiLevelType w:val="multilevel"/>
    <w:tmpl w:val="0000003F"/>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63">
    <w:nsid w:val="00000040"/>
    <w:multiLevelType w:val="hybridMultilevel"/>
    <w:tmpl w:val="00000040"/>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4">
    <w:nsid w:val="00000041"/>
    <w:multiLevelType w:val="hybridMultilevel"/>
    <w:tmpl w:val="00000041"/>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5">
    <w:nsid w:val="00000042"/>
    <w:multiLevelType w:val="multilevel"/>
    <w:tmpl w:val="00000042"/>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66">
    <w:nsid w:val="00000043"/>
    <w:multiLevelType w:val="hybridMultilevel"/>
    <w:tmpl w:val="00000043"/>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7">
    <w:nsid w:val="00000044"/>
    <w:multiLevelType w:val="hybridMultilevel"/>
    <w:tmpl w:val="00000044"/>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68">
    <w:nsid w:val="00000045"/>
    <w:multiLevelType w:val="multilevel"/>
    <w:tmpl w:val="00000045"/>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69">
    <w:nsid w:val="00000046"/>
    <w:multiLevelType w:val="hybridMultilevel"/>
    <w:tmpl w:val="00000046"/>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70">
    <w:nsid w:val="00000047"/>
    <w:multiLevelType w:val="multilevel"/>
    <w:tmpl w:val="00000047"/>
    <w:lvl w:ilvl="0">
      <w:start w:val="1"/>
      <w:numFmt w:val="decimal"/>
      <w:lvlText w:val="%1."/>
      <w:lvlJc w:val="start"/>
      <w:pPr>
        <w:ind w:start="720" w:hanging="360"/>
      </w:pPr>
    </w:lvl>
    <w:lvl w:ilvl="1">
      <w:start w:val="1"/>
      <w:numFmt w:val="lowerLetter"/>
      <w:lvlText w:val="%2."/>
      <w:lvlJc w:val="start"/>
      <w:pPr>
        <w:tabs>
          <w:tab w:val="num" w:pos="1440"/>
        </w:tabs>
        <w:ind w:start="1440" w:hanging="360"/>
      </w:p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71">
    <w:nsid w:val="00000048"/>
    <w:multiLevelType w:val="hybridMultilevel"/>
    <w:tmpl w:val="00000048"/>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72">
    <w:nsid w:val="00000049"/>
    <w:multiLevelType w:val="hybridMultilevel"/>
    <w:tmpl w:val="00000049"/>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abstractNum w:abstractNumId="73">
    <w:nsid w:val="0000004A"/>
    <w:multiLevelType w:val="hybridMultilevel"/>
    <w:tmpl w:val="0000004A"/>
    <w:lvl w:ilvl="0">
      <w:start w:val="1"/>
      <w:numFmt w:val="bullet"/>
      <w:lvlText w:val=""/>
      <w:lvlJc w:val="start"/>
      <w:pPr>
        <w:ind w:start="720" w:hanging="360"/>
      </w:pPr>
      <w:rPr>
        <w:rFonts w:ascii="Symbol" w:hAnsi="Symbol"/>
      </w:rPr>
    </w:lvl>
    <w:lvl w:ilvl="1">
      <w:start w:val="1"/>
      <w:numFmt w:val="bullet"/>
      <w:lvlText w:val="o"/>
      <w:lvlJc w:val="start"/>
      <w:pPr>
        <w:tabs>
          <w:tab w:val="num" w:pos="1440"/>
        </w:tabs>
        <w:ind w:start="1440" w:hanging="360"/>
      </w:pPr>
      <w:rPr>
        <w:rFonts w:ascii="Courier New" w:hAnsi="Courier New"/>
      </w:rPr>
    </w:lvl>
    <w:lvl w:ilvl="2">
      <w:start w:val="1"/>
      <w:numFmt w:val="bullet"/>
      <w:lvlText w:val=""/>
      <w:lvlJc w:val="start"/>
      <w:pPr>
        <w:tabs>
          <w:tab w:val="num" w:pos="2160"/>
        </w:tabs>
        <w:ind w:start="2160" w:hanging="360"/>
      </w:pPr>
      <w:rPr>
        <w:rFonts w:ascii="Wingdings" w:hAnsi="Wingdings"/>
      </w:rPr>
    </w:lvl>
    <w:lvl w:ilvl="3">
      <w:start w:val="1"/>
      <w:numFmt w:val="bullet"/>
      <w:lvlText w:val=""/>
      <w:lvlJc w:val="start"/>
      <w:pPr>
        <w:tabs>
          <w:tab w:val="num" w:pos="2880"/>
        </w:tabs>
        <w:ind w:start="2880" w:hanging="360"/>
      </w:pPr>
      <w:rPr>
        <w:rFonts w:ascii="Symbol" w:hAnsi="Symbol"/>
      </w:rPr>
    </w:lvl>
    <w:lvl w:ilvl="4">
      <w:start w:val="1"/>
      <w:numFmt w:val="bullet"/>
      <w:lvlText w:val="o"/>
      <w:lvlJc w:val="start"/>
      <w:pPr>
        <w:tabs>
          <w:tab w:val="num" w:pos="3600"/>
        </w:tabs>
        <w:ind w:start="3600" w:hanging="360"/>
      </w:pPr>
      <w:rPr>
        <w:rFonts w:ascii="Courier New" w:hAnsi="Courier New"/>
      </w:rPr>
    </w:lvl>
    <w:lvl w:ilvl="5">
      <w:start w:val="1"/>
      <w:numFmt w:val="bullet"/>
      <w:lvlText w:val=""/>
      <w:lvlJc w:val="start"/>
      <w:pPr>
        <w:tabs>
          <w:tab w:val="num" w:pos="4320"/>
        </w:tabs>
        <w:ind w:start="4320" w:hanging="360"/>
      </w:pPr>
      <w:rPr>
        <w:rFonts w:ascii="Wingdings" w:hAnsi="Wingdings"/>
      </w:rPr>
    </w:lvl>
    <w:lvl w:ilvl="6">
      <w:start w:val="1"/>
      <w:numFmt w:val="bullet"/>
      <w:lvlText w:val=""/>
      <w:lvlJc w:val="start"/>
      <w:pPr>
        <w:tabs>
          <w:tab w:val="num" w:pos="5040"/>
        </w:tabs>
        <w:ind w:start="5040" w:hanging="360"/>
      </w:pPr>
      <w:rPr>
        <w:rFonts w:ascii="Symbol" w:hAnsi="Symbol"/>
      </w:rPr>
    </w:lvl>
    <w:lvl w:ilvl="7">
      <w:start w:val="1"/>
      <w:numFmt w:val="bullet"/>
      <w:lvlText w:val="o"/>
      <w:lvlJc w:val="start"/>
      <w:pPr>
        <w:tabs>
          <w:tab w:val="num" w:pos="5760"/>
        </w:tabs>
        <w:ind w:start="5760" w:hanging="360"/>
      </w:pPr>
      <w:rPr>
        <w:rFonts w:ascii="Courier New" w:hAnsi="Courier New"/>
      </w:rPr>
    </w:lvl>
    <w:lvl w:ilvl="8">
      <w:start w:val="1"/>
      <w:numFmt w:val="bullet"/>
      <w:lvlText w:val=""/>
      <w:lvlJc w:val="start"/>
      <w:pPr>
        <w:tabs>
          <w:tab w:val="num" w:pos="6480"/>
        </w:tabs>
        <w:ind w:star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grammar="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pt" w:type="dxa"/>
      <w:tblCellMar>
        <w:top w:w="0pt" w:type="dxa"/>
        <w:start w:w="5.4pt" w:type="dxa"/>
        <w:bottom w:w="0pt" w:type="dxa"/>
        <w:end w:w="5.4pt" w:type="dxa"/>
      </w:tblCellMar>
    </w:tblPr>
  </w:style>
  <w:style w:type="numbering" w:default="1" w:styleId="NoList">
    <w:name w:val="No List"/>
    <w:semiHidden/>
  </w:style>
  <w:style w:type="paragraph" w:styleId="TOC1">
    <w:name w:val="toc 1"/>
    <w:basedOn w:val="Normal"/>
    <w:next w:val="Normal"/>
    <w:autoRedefine/>
    <w:rsid w:val="00805BCE"/>
    <w:rPr>
      <w:b w:val="0"/>
      <w:caps w:val="0"/>
    </w:rPr>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start="240"/>
    </w:pPr>
  </w:style>
  <w:style w:type="paragraph" w:styleId="TOC3">
    <w:name w:val="toc 3"/>
    <w:basedOn w:val="Normal"/>
    <w:next w:val="Normal"/>
    <w:autoRedefine/>
    <w:rsid w:val="00805BCE"/>
    <w:pPr>
      <w:ind w:start="480"/>
    </w:pPr>
    <w:rPr>
      <w:i w:val="0"/>
    </w:rPr>
  </w:style>
  <w:style w:type="paragraph" w:styleId="TOC4">
    <w:name w:val="toc 4"/>
    <w:basedOn w:val="Normal"/>
    <w:next w:val="Normal"/>
    <w:autoRedefine/>
    <w:rsid w:val="00805BCE"/>
    <w:pPr>
      <w:ind w:start="720"/>
    </w:pPr>
    <w:rPr>
      <w:i w:val="0"/>
    </w:rPr>
  </w:style>
  <w:style w:type="paragraph" w:styleId="TOC5">
    <w:name w:val="toc 5"/>
    <w:basedOn w:val="Normal"/>
    <w:next w:val="Normal"/>
    <w:autoRedefine/>
    <w:rsid w:val="00805BCE"/>
    <w:pPr>
      <w:ind w:start="960"/>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purl.oclc.org/ooxml/officeDocument/relationships/settings" Target="settings.xml" /><Relationship Id="rId10" Type="http://purl.oclc.org/ooxml/officeDocument/relationships/header" Target="header4.xml" /><Relationship Id="rId11" Type="http://purl.oclc.org/ooxml/officeDocument/relationships/header" Target="header5.xml" /><Relationship Id="rId12" Type="http://purl.oclc.org/ooxml/officeDocument/relationships/footer" Target="footer4.xml" /><Relationship Id="rId13" Type="http://purl.oclc.org/ooxml/officeDocument/relationships/footer" Target="footer5.xml" /><Relationship Id="rId14" Type="http://purl.oclc.org/ooxml/officeDocument/relationships/header" Target="header6.xml" /><Relationship Id="rId15" Type="http://purl.oclc.org/ooxml/officeDocument/relationships/footer" Target="footer6.xml" /><Relationship Id="rId16" Type="http://purl.oclc.org/ooxml/officeDocument/relationships/header" Target="header7.xml" /><Relationship Id="rId17" Type="http://purl.oclc.org/ooxml/officeDocument/relationships/header" Target="header8.xml" /><Relationship Id="rId18" Type="http://purl.oclc.org/ooxml/officeDocument/relationships/footer" Target="footer7.xml" /><Relationship Id="rId19" Type="http://purl.oclc.org/ooxml/officeDocument/relationships/footer" Target="footer8.xml" /><Relationship Id="rId2" Type="http://purl.oclc.org/ooxml/officeDocument/relationships/webSettings" Target="webSettings.xml" /><Relationship Id="rId20" Type="http://purl.oclc.org/ooxml/officeDocument/relationships/header" Target="header9.xml" /><Relationship Id="rId21" Type="http://purl.oclc.org/ooxml/officeDocument/relationships/footer" Target="footer9.xml" /><Relationship Id="rId22" Type="http://purl.oclc.org/ooxml/officeDocument/relationships/header" Target="header10.xml" /><Relationship Id="rId23" Type="http://purl.oclc.org/ooxml/officeDocument/relationships/header" Target="header11.xml" /><Relationship Id="rId24" Type="http://purl.oclc.org/ooxml/officeDocument/relationships/footer" Target="footer10.xml" /><Relationship Id="rId25" Type="http://purl.oclc.org/ooxml/officeDocument/relationships/footer" Target="footer11.xml" /><Relationship Id="rId26" Type="http://purl.oclc.org/ooxml/officeDocument/relationships/header" Target="header12.xml" /><Relationship Id="rId27" Type="http://purl.oclc.org/ooxml/officeDocument/relationships/footer" Target="footer12.xml" /><Relationship Id="rId28" Type="http://purl.oclc.org/ooxml/officeDocument/relationships/header" Target="header13.xml" /><Relationship Id="rId29" Type="http://purl.oclc.org/ooxml/officeDocument/relationships/header" Target="header14.xml" /><Relationship Id="rId3" Type="http://purl.oclc.org/ooxml/officeDocument/relationships/fontTable" Target="fontTable.xml" /><Relationship Id="rId30" Type="http://purl.oclc.org/ooxml/officeDocument/relationships/footer" Target="footer13.xml" /><Relationship Id="rId31" Type="http://purl.oclc.org/ooxml/officeDocument/relationships/footer" Target="footer14.xml" /><Relationship Id="rId32" Type="http://purl.oclc.org/ooxml/officeDocument/relationships/header" Target="header15.xml" /><Relationship Id="rId33" Type="http://purl.oclc.org/ooxml/officeDocument/relationships/footer" Target="footer15.xml" /><Relationship Id="rId34" Type="http://purl.oclc.org/ooxml/officeDocument/relationships/header" Target="header16.xml" /><Relationship Id="rId35" Type="http://purl.oclc.org/ooxml/officeDocument/relationships/header" Target="header17.xml" /><Relationship Id="rId36" Type="http://purl.oclc.org/ooxml/officeDocument/relationships/footer" Target="footer16.xml" /><Relationship Id="rId37" Type="http://purl.oclc.org/ooxml/officeDocument/relationships/footer" Target="footer17.xml" /><Relationship Id="rId38" Type="http://purl.oclc.org/ooxml/officeDocument/relationships/header" Target="header18.xml" /><Relationship Id="rId39" Type="http://purl.oclc.org/ooxml/officeDocument/relationships/footer" Target="footer18.xml" /><Relationship Id="rId4" Type="http://purl.oclc.org/ooxml/officeDocument/relationships/header" Target="header1.xml" /><Relationship Id="rId40" Type="http://purl.oclc.org/ooxml/officeDocument/relationships/header" Target="header19.xml" /><Relationship Id="rId41" Type="http://purl.oclc.org/ooxml/officeDocument/relationships/header" Target="header20.xml" /><Relationship Id="rId42" Type="http://purl.oclc.org/ooxml/officeDocument/relationships/footer" Target="footer19.xml" /><Relationship Id="rId43" Type="http://purl.oclc.org/ooxml/officeDocument/relationships/footer" Target="footer20.xml" /><Relationship Id="rId44" Type="http://purl.oclc.org/ooxml/officeDocument/relationships/header" Target="header21.xml" /><Relationship Id="rId45" Type="http://purl.oclc.org/ooxml/officeDocument/relationships/footer" Target="footer21.xml" /><Relationship Id="rId46" Type="http://purl.oclc.org/ooxml/officeDocument/relationships/header" Target="header22.xml" /><Relationship Id="rId47" Type="http://purl.oclc.org/ooxml/officeDocument/relationships/header" Target="header23.xml" /><Relationship Id="rId48" Type="http://purl.oclc.org/ooxml/officeDocument/relationships/header" Target="header24.xml" /><Relationship Id="rId49" Type="http://purl.oclc.org/ooxml/officeDocument/relationships/header" Target="header25.xml" /><Relationship Id="rId5" Type="http://purl.oclc.org/ooxml/officeDocument/relationships/header" Target="header2.xml" /><Relationship Id="rId50" Type="http://purl.oclc.org/ooxml/officeDocument/relationships/header" Target="header26.xml" /><Relationship Id="rId51" Type="http://purl.oclc.org/ooxml/officeDocument/relationships/footer" Target="footer22.xml" /><Relationship Id="rId52" Type="http://purl.oclc.org/ooxml/officeDocument/relationships/footer" Target="footer23.xml" /><Relationship Id="rId53" Type="http://purl.oclc.org/ooxml/officeDocument/relationships/header" Target="header27.xml" /><Relationship Id="rId54" Type="http://purl.oclc.org/ooxml/officeDocument/relationships/footer" Target="footer24.xml" /><Relationship Id="rId55" Type="http://purl.oclc.org/ooxml/officeDocument/relationships/header" Target="header28.xml" /><Relationship Id="rId56" Type="http://purl.oclc.org/ooxml/officeDocument/relationships/header" Target="header29.xml" /><Relationship Id="rId57" Type="http://purl.oclc.org/ooxml/officeDocument/relationships/footer" Target="footer25.xml" /><Relationship Id="rId58" Type="http://purl.oclc.org/ooxml/officeDocument/relationships/footer" Target="footer26.xml" /><Relationship Id="rId59" Type="http://purl.oclc.org/ooxml/officeDocument/relationships/header" Target="header30.xml" /><Relationship Id="rId6" Type="http://purl.oclc.org/ooxml/officeDocument/relationships/footer" Target="footer1.xml" /><Relationship Id="rId60" Type="http://purl.oclc.org/ooxml/officeDocument/relationships/footer" Target="footer27.xml" /><Relationship Id="rId61" Type="http://purl.oclc.org/ooxml/officeDocument/relationships/header" Target="header31.xml" /><Relationship Id="rId62" Type="http://purl.oclc.org/ooxml/officeDocument/relationships/header" Target="header32.xml" /><Relationship Id="rId63" Type="http://purl.oclc.org/ooxml/officeDocument/relationships/footer" Target="footer28.xml" /><Relationship Id="rId64" Type="http://purl.oclc.org/ooxml/officeDocument/relationships/footer" Target="footer29.xml" /><Relationship Id="rId65" Type="http://purl.oclc.org/ooxml/officeDocument/relationships/header" Target="header33.xml" /><Relationship Id="rId66" Type="http://purl.oclc.org/ooxml/officeDocument/relationships/footer" Target="footer30.xml" /><Relationship Id="rId67" Type="http://purl.oclc.org/ooxml/officeDocument/relationships/header" Target="header34.xml" /><Relationship Id="rId68" Type="http://purl.oclc.org/ooxml/officeDocument/relationships/header" Target="header35.xml" /><Relationship Id="rId69" Type="http://purl.oclc.org/ooxml/officeDocument/relationships/footer" Target="footer31.xml" /><Relationship Id="rId7" Type="http://purl.oclc.org/ooxml/officeDocument/relationships/footer" Target="footer2.xml" /><Relationship Id="rId70" Type="http://purl.oclc.org/ooxml/officeDocument/relationships/footer" Target="footer32.xml" /><Relationship Id="rId71" Type="http://purl.oclc.org/ooxml/officeDocument/relationships/header" Target="header36.xml" /><Relationship Id="rId72" Type="http://purl.oclc.org/ooxml/officeDocument/relationships/footer" Target="footer33.xml" /><Relationship Id="rId73" Type="http://purl.oclc.org/ooxml/officeDocument/relationships/theme" Target="theme/theme1.xml" /><Relationship Id="rId74" Type="http://purl.oclc.org/ooxml/officeDocument/relationships/numbering" Target="numbering.xml" /><Relationship Id="rId75" Type="http://purl.oclc.org/ooxml/officeDocument/relationships/styles" Target="styles.xml" /><Relationship Id="rId8" Type="http://purl.oclc.org/ooxml/officeDocument/relationships/header" Target="header3.xml" /><Relationship Id="rId9" Type="http://purl.oclc.org/ooxml/officeDocument/relationships/footer" Target="footer3.xml" /></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Tibt" typeface="Microsoft Himalaya"/>
        <a:font script="Khmr" typeface="MoolBoran"/>
        <a:font script="Beng" typeface="Vrinda"/>
        <a:font script="Taml" typeface="Latha"/>
        <a:font script="Hebr" typeface="Times New Roman"/>
        <a:font script="Syrc" typeface="Estrangelo Edessa"/>
        <a:font script="Laoo" typeface="DokChampa"/>
        <a:font script="Cher" typeface="Plantagenet Cherokee"/>
        <a:font script="Thaa" typeface="MV Boli"/>
        <a:font script="Sinh" typeface="Iskoola Pota"/>
        <a:font script="Thai" typeface="Angsana New"/>
        <a:font script="Cans" typeface="Euphemia"/>
        <a:font script="Mong" typeface="Mongolian Baiti"/>
        <a:font script="Knda" typeface="Tunga"/>
        <a:font script="Viet" typeface="Times New Roman"/>
        <a:font script="Deva" typeface="Mangal"/>
        <a:font script="Arab" typeface="Times New Roman"/>
        <a:font script="Orya" typeface="Kalinga"/>
        <a:font script="Jpan" typeface="ＭＳ ゴシック"/>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ajorFont>
      <a:minorFont>
        <a:latin typeface="Calibri"/>
        <a:ea typeface=""/>
        <a:cs typeface=""/>
        <a:font script="Tibt" typeface="Microsoft Himalaya"/>
        <a:font script="Khmr" typeface="DaunPenh"/>
        <a:font script="Beng" typeface="Vrinda"/>
        <a:font script="Taml" typeface="Latha"/>
        <a:font script="Hebr" typeface="Arial"/>
        <a:font script="Syrc" typeface="Estrangelo Edessa"/>
        <a:font script="Laoo" typeface="DokChampa"/>
        <a:font script="Cher" typeface="Plantagenet Cherokee"/>
        <a:font script="Thaa" typeface="MV Boli"/>
        <a:font script="Sinh" typeface="Iskoola Pota"/>
        <a:font script="Thai" typeface="Cordia New"/>
        <a:font script="Cans" typeface="Euphemia"/>
        <a:font script="Mong" typeface="Mongolian Baiti"/>
        <a:font script="Knda" typeface="Tunga"/>
        <a:font script="Viet" typeface="Arial"/>
        <a:font script="Deva" typeface="Mangal"/>
        <a:font script="Arab" typeface="Arial"/>
        <a:font script="Orya" typeface="Kalinga"/>
        <a:font script="Jpan" typeface="ＭＳ 明朝"/>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sx="100%" sy="100%" kx="0" ky="0" algn="b" rotWithShape="0">
              <a:srgbClr val="000000">
                <a:alpha val="38%"/>
              </a:srgbClr>
            </a:outerShdw>
          </a:effectLst>
        </a:effectStyle>
        <a:effectStyle>
          <a:effectLst>
            <a:outerShdw blurRad="40000" dist="23000" dir="5400000" sx="100%" sy="100%" kx="0" ky="0" algn="b" rotWithShape="0">
              <a:srgbClr val="000000">
                <a:alpha val="35%"/>
              </a:srgbClr>
            </a:outerShdw>
          </a:effectLst>
        </a:effectStyle>
        <a:effectStyle>
          <a:effectLst>
            <a:outerShdw blurRad="40000" dist="23000" dir="5400000" sx="100%" sy="100%" kx="0" ky="0" algn="b" rotWithShape="0">
              <a:srgbClr val="000000">
                <a:alpha val="35%"/>
              </a:srgbClr>
            </a:outerShdw>
          </a:effectLst>
          <a:scene3d>
            <a:camera prst="orthographicFront">
              <a:rot lat="0" lon="0" rev="0"/>
            </a:camera>
            <a:lightRig rig="threePt" dir="t">
              <a:rot lat="0" lon="0" rev="1200000"/>
            </a:lightRig>
          </a:scene3d>
          <a:sp3d>
            <a:bevelT w="63500" h="25400" prst="circle"/>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xmlns:a="http://purl.oclc.org/ooxml/drawingml/main"/>
</a:theme>
</file>

<file path=docProps/app.xml><?xml version="1.0" encoding="utf-8"?>
<Properties xmlns="http://purl.oclc.org/ooxml/officeDocument/extendedProperties" xmlns:vt="http://purl.oclc.org/ooxml/officeDocument/docPropsVTypes">
  <Template>Normal.dot</Template>
  <TotalTime>0</TotalTime>
  <Pages>323</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